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38DCA7B" w14:textId="77777777" w:rsidR="00CA1489" w:rsidRDefault="00CA1489" w:rsidP="00CA1489">
      <w:bookmarkStart w:id="0" w:name="_Hlk118179339"/>
    </w:p>
    <w:p w14:paraId="62214338" w14:textId="77777777" w:rsidR="00567240" w:rsidRDefault="00567240" w:rsidP="00DD1001"/>
    <w:p w14:paraId="311CB1E2" w14:textId="77777777" w:rsidR="00567240" w:rsidRDefault="00567240" w:rsidP="00DD1001">
      <w:pPr>
        <w:jc w:val="center"/>
        <w:rPr>
          <w:b/>
          <w:sz w:val="52"/>
          <w:szCs w:val="52"/>
        </w:rPr>
      </w:pPr>
    </w:p>
    <w:p w14:paraId="34E0EC37" w14:textId="77777777" w:rsidR="00567240" w:rsidRDefault="00567240" w:rsidP="00DD1001">
      <w:pPr>
        <w:jc w:val="center"/>
        <w:rPr>
          <w:b/>
          <w:sz w:val="52"/>
          <w:szCs w:val="52"/>
        </w:rPr>
      </w:pPr>
    </w:p>
    <w:p w14:paraId="33D2CDE7" w14:textId="77777777" w:rsidR="00567240" w:rsidRDefault="00567240" w:rsidP="00DD1001">
      <w:pPr>
        <w:jc w:val="center"/>
        <w:rPr>
          <w:b/>
          <w:sz w:val="52"/>
          <w:szCs w:val="52"/>
        </w:rPr>
      </w:pPr>
    </w:p>
    <w:p w14:paraId="3931DB2E" w14:textId="77777777" w:rsidR="00567240" w:rsidRDefault="00567240" w:rsidP="00DD1001">
      <w:pPr>
        <w:jc w:val="center"/>
        <w:rPr>
          <w:b/>
          <w:sz w:val="52"/>
          <w:szCs w:val="52"/>
        </w:rPr>
      </w:pPr>
    </w:p>
    <w:p w14:paraId="48B23965" w14:textId="77777777" w:rsidR="00567240" w:rsidRDefault="00567240" w:rsidP="00DD1001">
      <w:pPr>
        <w:jc w:val="center"/>
        <w:rPr>
          <w:b/>
          <w:sz w:val="52"/>
          <w:szCs w:val="52"/>
        </w:rPr>
      </w:pPr>
    </w:p>
    <w:p w14:paraId="59ED8965" w14:textId="31398671" w:rsidR="00C5256A" w:rsidRPr="00F9704D" w:rsidRDefault="00C5256A" w:rsidP="00C5256A">
      <w:pPr>
        <w:rPr>
          <w:color w:val="000000"/>
          <w:sz w:val="31"/>
          <w:szCs w:val="31"/>
        </w:rPr>
      </w:pPr>
      <w:bookmarkStart w:id="1" w:name="_Hlk118201466"/>
      <w:r w:rsidRPr="00F9704D">
        <w:rPr>
          <w:noProof/>
          <w:sz w:val="19"/>
          <w:szCs w:val="19"/>
        </w:rPr>
        <w:drawing>
          <wp:anchor distT="0" distB="0" distL="114300" distR="114300" simplePos="0" relativeHeight="251659264" behindDoc="0" locked="0" layoutInCell="1" allowOverlap="1" wp14:anchorId="0E64FF9F" wp14:editId="53AF39D2">
            <wp:simplePos x="0" y="0"/>
            <wp:positionH relativeFrom="margin">
              <wp:posOffset>0</wp:posOffset>
            </wp:positionH>
            <wp:positionV relativeFrom="margin">
              <wp:posOffset>381000</wp:posOffset>
            </wp:positionV>
            <wp:extent cx="1890395" cy="447040"/>
            <wp:effectExtent l="0" t="0" r="0" b="0"/>
            <wp:wrapSquare wrapText="bothSides"/>
            <wp:docPr id="1" name="Obrázek 1"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890395" cy="447040"/>
                    </a:xfrm>
                    <a:prstGeom prst="rect">
                      <a:avLst/>
                    </a:prstGeom>
                    <a:noFill/>
                  </pic:spPr>
                </pic:pic>
              </a:graphicData>
            </a:graphic>
          </wp:anchor>
        </w:drawing>
      </w:r>
    </w:p>
    <w:p w14:paraId="08BCC727" w14:textId="77777777" w:rsidR="00C5256A" w:rsidRPr="00F9704D" w:rsidRDefault="00C5256A" w:rsidP="00C5256A">
      <w:pPr>
        <w:jc w:val="center"/>
        <w:rPr>
          <w:color w:val="000000"/>
          <w:sz w:val="31"/>
          <w:szCs w:val="31"/>
        </w:rPr>
      </w:pPr>
    </w:p>
    <w:p w14:paraId="4D30E661" w14:textId="77777777" w:rsidR="00C5256A" w:rsidRPr="00F9704D" w:rsidRDefault="00C5256A" w:rsidP="00C5256A">
      <w:pPr>
        <w:jc w:val="center"/>
        <w:rPr>
          <w:sz w:val="31"/>
          <w:szCs w:val="31"/>
        </w:rPr>
      </w:pPr>
      <w:r>
        <w:rPr>
          <w:color w:val="000000"/>
          <w:sz w:val="31"/>
          <w:szCs w:val="31"/>
        </w:rPr>
        <w:t>Návrh záměru předložit ž</w:t>
      </w:r>
      <w:r w:rsidRPr="00F9704D">
        <w:rPr>
          <w:color w:val="000000"/>
          <w:sz w:val="31"/>
          <w:szCs w:val="31"/>
        </w:rPr>
        <w:t xml:space="preserve">ádost o </w:t>
      </w:r>
      <w:r>
        <w:rPr>
          <w:color w:val="000000"/>
          <w:sz w:val="31"/>
          <w:szCs w:val="31"/>
        </w:rPr>
        <w:t>prodloužení doby platnosti akreditace</w:t>
      </w:r>
    </w:p>
    <w:p w14:paraId="6802EE74" w14:textId="77777777" w:rsidR="00C5256A" w:rsidRPr="00F9704D" w:rsidRDefault="00C5256A" w:rsidP="00C5256A">
      <w:pPr>
        <w:jc w:val="center"/>
        <w:rPr>
          <w:sz w:val="31"/>
          <w:szCs w:val="31"/>
        </w:rPr>
      </w:pPr>
    </w:p>
    <w:p w14:paraId="5382C277" w14:textId="77777777" w:rsidR="00C5256A" w:rsidRPr="00F9704D" w:rsidRDefault="00C5256A" w:rsidP="00C5256A">
      <w:pPr>
        <w:jc w:val="center"/>
        <w:rPr>
          <w:sz w:val="31"/>
          <w:szCs w:val="31"/>
        </w:rPr>
      </w:pPr>
      <w:r>
        <w:rPr>
          <w:sz w:val="31"/>
          <w:szCs w:val="31"/>
        </w:rPr>
        <w:t>doktorského</w:t>
      </w:r>
      <w:r w:rsidRPr="00F9704D">
        <w:rPr>
          <w:sz w:val="31"/>
          <w:szCs w:val="31"/>
        </w:rPr>
        <w:t xml:space="preserve"> studijního programu</w:t>
      </w:r>
    </w:p>
    <w:p w14:paraId="5A6B1F67" w14:textId="77777777" w:rsidR="00C5256A" w:rsidRPr="00F9704D" w:rsidRDefault="00C5256A" w:rsidP="00C5256A">
      <w:pPr>
        <w:jc w:val="center"/>
        <w:rPr>
          <w:sz w:val="31"/>
          <w:szCs w:val="31"/>
        </w:rPr>
      </w:pPr>
    </w:p>
    <w:p w14:paraId="5AA099E5" w14:textId="77777777" w:rsidR="00C5256A" w:rsidRPr="00F9704D" w:rsidRDefault="00C5256A" w:rsidP="00C5256A">
      <w:pPr>
        <w:jc w:val="center"/>
        <w:rPr>
          <w:b/>
          <w:sz w:val="31"/>
          <w:szCs w:val="31"/>
        </w:rPr>
      </w:pPr>
      <w:r>
        <w:rPr>
          <w:b/>
          <w:sz w:val="31"/>
          <w:szCs w:val="31"/>
        </w:rPr>
        <w:t>PEDAGOGIKA</w:t>
      </w:r>
    </w:p>
    <w:p w14:paraId="5E3CBA1C" w14:textId="77777777" w:rsidR="00C5256A" w:rsidRPr="00F9704D" w:rsidRDefault="00C5256A" w:rsidP="00C5256A">
      <w:pPr>
        <w:jc w:val="center"/>
        <w:rPr>
          <w:sz w:val="31"/>
          <w:szCs w:val="31"/>
        </w:rPr>
      </w:pPr>
    </w:p>
    <w:p w14:paraId="5ABCAECB" w14:textId="77777777" w:rsidR="00C5256A" w:rsidRPr="00F9704D" w:rsidRDefault="00C5256A" w:rsidP="00C5256A">
      <w:pPr>
        <w:jc w:val="center"/>
        <w:rPr>
          <w:sz w:val="31"/>
          <w:szCs w:val="31"/>
        </w:rPr>
      </w:pPr>
    </w:p>
    <w:p w14:paraId="138A8DCC" w14:textId="77777777" w:rsidR="00C5256A" w:rsidRPr="00F9704D" w:rsidRDefault="00C5256A" w:rsidP="00C5256A">
      <w:pPr>
        <w:jc w:val="center"/>
        <w:rPr>
          <w:sz w:val="31"/>
          <w:szCs w:val="31"/>
        </w:rPr>
      </w:pPr>
      <w:r w:rsidRPr="00F9704D">
        <w:rPr>
          <w:sz w:val="31"/>
          <w:szCs w:val="31"/>
        </w:rPr>
        <w:t>prezenční a kombinovaná forma studia</w:t>
      </w:r>
    </w:p>
    <w:p w14:paraId="456E7BBD" w14:textId="77777777" w:rsidR="00C5256A" w:rsidRPr="00F9704D" w:rsidRDefault="00C5256A" w:rsidP="00C5256A">
      <w:pPr>
        <w:rPr>
          <w:sz w:val="19"/>
          <w:szCs w:val="19"/>
        </w:rPr>
      </w:pPr>
    </w:p>
    <w:p w14:paraId="3A8DD714" w14:textId="77777777" w:rsidR="00C5256A" w:rsidRPr="00F9704D" w:rsidRDefault="00C5256A" w:rsidP="00C5256A">
      <w:pPr>
        <w:rPr>
          <w:sz w:val="19"/>
          <w:szCs w:val="19"/>
        </w:rPr>
      </w:pPr>
    </w:p>
    <w:p w14:paraId="6E80F6CD" w14:textId="77777777" w:rsidR="00C5256A" w:rsidRPr="00F9704D" w:rsidRDefault="00C5256A" w:rsidP="00C5256A">
      <w:pPr>
        <w:rPr>
          <w:sz w:val="19"/>
          <w:szCs w:val="19"/>
        </w:rPr>
      </w:pPr>
    </w:p>
    <w:p w14:paraId="6488FCD3" w14:textId="77777777" w:rsidR="00C5256A" w:rsidRPr="00F9704D" w:rsidRDefault="00C5256A" w:rsidP="00C5256A">
      <w:pPr>
        <w:rPr>
          <w:sz w:val="19"/>
          <w:szCs w:val="19"/>
        </w:rPr>
      </w:pPr>
    </w:p>
    <w:p w14:paraId="76580949" w14:textId="77777777" w:rsidR="00C5256A" w:rsidRPr="00F9704D" w:rsidRDefault="00C5256A" w:rsidP="00C5256A">
      <w:pPr>
        <w:rPr>
          <w:sz w:val="19"/>
          <w:szCs w:val="19"/>
        </w:rPr>
      </w:pPr>
    </w:p>
    <w:p w14:paraId="2A691F2C" w14:textId="77777777" w:rsidR="00C5256A" w:rsidRPr="00F9704D" w:rsidRDefault="00C5256A" w:rsidP="00C5256A">
      <w:pPr>
        <w:rPr>
          <w:sz w:val="19"/>
          <w:szCs w:val="19"/>
        </w:rPr>
      </w:pPr>
    </w:p>
    <w:p w14:paraId="1DDD92F5" w14:textId="77777777" w:rsidR="00C5256A" w:rsidRPr="00F9704D" w:rsidRDefault="00C5256A" w:rsidP="00C5256A">
      <w:pPr>
        <w:rPr>
          <w:sz w:val="19"/>
          <w:szCs w:val="19"/>
        </w:rPr>
      </w:pPr>
    </w:p>
    <w:p w14:paraId="585B8EC7" w14:textId="77777777" w:rsidR="00C5256A" w:rsidRPr="00F9704D" w:rsidRDefault="00C5256A" w:rsidP="00C5256A">
      <w:pPr>
        <w:rPr>
          <w:sz w:val="19"/>
          <w:szCs w:val="19"/>
        </w:rPr>
      </w:pPr>
    </w:p>
    <w:p w14:paraId="4B8156F6" w14:textId="77777777" w:rsidR="00C5256A" w:rsidRDefault="00C5256A" w:rsidP="00C5256A">
      <w:pPr>
        <w:rPr>
          <w:sz w:val="19"/>
          <w:szCs w:val="19"/>
        </w:rPr>
      </w:pPr>
    </w:p>
    <w:p w14:paraId="3BF20012" w14:textId="77777777" w:rsidR="00C5256A" w:rsidRDefault="00C5256A" w:rsidP="00C5256A">
      <w:pPr>
        <w:rPr>
          <w:sz w:val="19"/>
          <w:szCs w:val="19"/>
        </w:rPr>
      </w:pPr>
    </w:p>
    <w:p w14:paraId="4DF9912C" w14:textId="77777777" w:rsidR="00C5256A" w:rsidRDefault="00C5256A" w:rsidP="00C5256A">
      <w:pPr>
        <w:rPr>
          <w:sz w:val="19"/>
          <w:szCs w:val="19"/>
        </w:rPr>
      </w:pPr>
    </w:p>
    <w:p w14:paraId="7A432EA1" w14:textId="77777777" w:rsidR="00C5256A" w:rsidRDefault="00C5256A" w:rsidP="00C5256A">
      <w:pPr>
        <w:rPr>
          <w:sz w:val="19"/>
          <w:szCs w:val="19"/>
        </w:rPr>
      </w:pPr>
    </w:p>
    <w:p w14:paraId="7E60DB08" w14:textId="77777777" w:rsidR="00C5256A" w:rsidRDefault="00C5256A" w:rsidP="00C5256A">
      <w:pPr>
        <w:rPr>
          <w:sz w:val="19"/>
          <w:szCs w:val="19"/>
        </w:rPr>
      </w:pPr>
    </w:p>
    <w:p w14:paraId="64BFCE8B" w14:textId="77777777" w:rsidR="00C5256A" w:rsidRDefault="00C5256A" w:rsidP="00C5256A">
      <w:pPr>
        <w:rPr>
          <w:sz w:val="19"/>
          <w:szCs w:val="19"/>
        </w:rPr>
      </w:pPr>
    </w:p>
    <w:p w14:paraId="2D63A874" w14:textId="77777777" w:rsidR="00C5256A" w:rsidRPr="00F9704D" w:rsidRDefault="00C5256A" w:rsidP="00C5256A">
      <w:pPr>
        <w:rPr>
          <w:sz w:val="19"/>
          <w:szCs w:val="19"/>
        </w:rPr>
      </w:pPr>
    </w:p>
    <w:p w14:paraId="63422A94" w14:textId="77777777" w:rsidR="00C5256A" w:rsidRDefault="00C5256A" w:rsidP="00C5256A">
      <w:pPr>
        <w:jc w:val="center"/>
        <w:rPr>
          <w:sz w:val="31"/>
          <w:szCs w:val="31"/>
        </w:rPr>
      </w:pPr>
    </w:p>
    <w:p w14:paraId="7C6851B2" w14:textId="77777777" w:rsidR="00C5256A" w:rsidRDefault="00C5256A" w:rsidP="00C5256A">
      <w:pPr>
        <w:jc w:val="center"/>
        <w:rPr>
          <w:sz w:val="31"/>
          <w:szCs w:val="31"/>
        </w:rPr>
      </w:pPr>
    </w:p>
    <w:p w14:paraId="49130303" w14:textId="77777777" w:rsidR="00C5256A" w:rsidRDefault="00C5256A" w:rsidP="00C5256A">
      <w:pPr>
        <w:jc w:val="center"/>
        <w:rPr>
          <w:sz w:val="31"/>
          <w:szCs w:val="31"/>
        </w:rPr>
      </w:pPr>
    </w:p>
    <w:p w14:paraId="796772E9" w14:textId="77777777" w:rsidR="00C5256A" w:rsidRPr="00F9704D" w:rsidRDefault="00C5256A" w:rsidP="00C5256A">
      <w:pPr>
        <w:jc w:val="center"/>
        <w:rPr>
          <w:sz w:val="31"/>
          <w:szCs w:val="31"/>
        </w:rPr>
      </w:pPr>
    </w:p>
    <w:p w14:paraId="10B05945" w14:textId="4D665FFB" w:rsidR="00C5256A" w:rsidRPr="00F9704D" w:rsidRDefault="00766469" w:rsidP="00C5256A">
      <w:pPr>
        <w:jc w:val="center"/>
        <w:rPr>
          <w:sz w:val="31"/>
          <w:szCs w:val="31"/>
        </w:rPr>
      </w:pPr>
      <w:r>
        <w:rPr>
          <w:sz w:val="31"/>
          <w:szCs w:val="31"/>
        </w:rPr>
        <w:t>Zlín 2023</w:t>
      </w:r>
    </w:p>
    <w:p w14:paraId="585D7306" w14:textId="77777777" w:rsidR="00C5256A" w:rsidRPr="00F9704D" w:rsidRDefault="00C5256A" w:rsidP="00C5256A">
      <w:pPr>
        <w:rPr>
          <w:sz w:val="31"/>
          <w:szCs w:val="31"/>
        </w:rPr>
      </w:pPr>
      <w:r w:rsidRPr="00F9704D">
        <w:rPr>
          <w:sz w:val="31"/>
          <w:szCs w:val="31"/>
        </w:rPr>
        <w:br w:type="page"/>
      </w:r>
    </w:p>
    <w:p w14:paraId="0846DA22" w14:textId="77777777" w:rsidR="00C5256A" w:rsidRPr="00662664" w:rsidRDefault="00C5256A" w:rsidP="00C5256A">
      <w:pPr>
        <w:pStyle w:val="Nadpis33"/>
      </w:pPr>
      <w:r w:rsidRPr="00662664">
        <w:lastRenderedPageBreak/>
        <w:t>A-I – Základní informace o žádosti o akreditaci</w:t>
      </w:r>
    </w:p>
    <w:p w14:paraId="212B010D" w14:textId="77777777" w:rsidR="00C5256A" w:rsidRDefault="00C5256A" w:rsidP="00C5256A">
      <w:pPr>
        <w:rPr>
          <w:b/>
          <w:sz w:val="28"/>
        </w:rPr>
      </w:pPr>
    </w:p>
    <w:p w14:paraId="0EA5E82F" w14:textId="77777777" w:rsidR="000F174B" w:rsidRDefault="000F174B" w:rsidP="000F174B">
      <w:pPr>
        <w:spacing w:after="240"/>
        <w:rPr>
          <w:b/>
          <w:sz w:val="26"/>
          <w:szCs w:val="26"/>
        </w:rPr>
      </w:pPr>
      <w:r>
        <w:rPr>
          <w:b/>
          <w:sz w:val="26"/>
          <w:szCs w:val="26"/>
        </w:rPr>
        <w:t xml:space="preserve">Název vysoké školy: </w:t>
      </w:r>
      <w:r>
        <w:rPr>
          <w:sz w:val="26"/>
          <w:szCs w:val="26"/>
        </w:rPr>
        <w:t>Univerzita Tomáše Bati ve Zlíně</w:t>
      </w:r>
    </w:p>
    <w:p w14:paraId="0DC90E32" w14:textId="77777777" w:rsidR="000F174B" w:rsidRDefault="000F174B" w:rsidP="000F174B">
      <w:pPr>
        <w:spacing w:after="240"/>
        <w:rPr>
          <w:b/>
          <w:sz w:val="26"/>
          <w:szCs w:val="26"/>
        </w:rPr>
      </w:pPr>
      <w:r>
        <w:rPr>
          <w:b/>
          <w:sz w:val="26"/>
          <w:szCs w:val="26"/>
        </w:rPr>
        <w:t xml:space="preserve">Název součásti vysoké školy: </w:t>
      </w:r>
      <w:r>
        <w:rPr>
          <w:sz w:val="26"/>
          <w:szCs w:val="26"/>
        </w:rPr>
        <w:t>Fakulta humanitních studií</w:t>
      </w:r>
      <w:r>
        <w:rPr>
          <w:sz w:val="26"/>
          <w:szCs w:val="26"/>
        </w:rPr>
        <w:tab/>
      </w:r>
    </w:p>
    <w:p w14:paraId="753253B3" w14:textId="77777777" w:rsidR="000F174B" w:rsidRDefault="000F174B" w:rsidP="000F174B">
      <w:pPr>
        <w:spacing w:after="240"/>
        <w:rPr>
          <w:b/>
          <w:sz w:val="26"/>
          <w:szCs w:val="26"/>
        </w:rPr>
      </w:pPr>
      <w:r>
        <w:rPr>
          <w:b/>
          <w:sz w:val="26"/>
          <w:szCs w:val="26"/>
        </w:rPr>
        <w:t xml:space="preserve">Název studijního programu: </w:t>
      </w:r>
      <w:r>
        <w:rPr>
          <w:sz w:val="26"/>
          <w:szCs w:val="26"/>
        </w:rPr>
        <w:t>Pedagogika</w:t>
      </w:r>
      <w:r>
        <w:rPr>
          <w:sz w:val="26"/>
          <w:szCs w:val="26"/>
        </w:rPr>
        <w:tab/>
      </w:r>
    </w:p>
    <w:p w14:paraId="26C1FB6E" w14:textId="77777777" w:rsidR="000F174B" w:rsidRDefault="000F174B" w:rsidP="000F174B">
      <w:pPr>
        <w:ind w:left="3544" w:hanging="3544"/>
        <w:jc w:val="both"/>
        <w:rPr>
          <w:b/>
          <w:sz w:val="26"/>
          <w:szCs w:val="26"/>
        </w:rPr>
      </w:pPr>
      <w:r>
        <w:rPr>
          <w:b/>
          <w:sz w:val="26"/>
          <w:szCs w:val="26"/>
        </w:rPr>
        <w:t>Typ žádosti o akreditaci:</w:t>
      </w:r>
      <w:r>
        <w:rPr>
          <w:sz w:val="26"/>
          <w:szCs w:val="26"/>
        </w:rPr>
        <w:t xml:space="preserve"> prodloužení platnosti akreditace </w:t>
      </w:r>
    </w:p>
    <w:p w14:paraId="7AD7791C" w14:textId="77777777" w:rsidR="000F174B" w:rsidRDefault="000F174B" w:rsidP="000F174B">
      <w:pPr>
        <w:spacing w:after="240"/>
        <w:jc w:val="both"/>
        <w:rPr>
          <w:b/>
          <w:sz w:val="26"/>
          <w:szCs w:val="26"/>
        </w:rPr>
      </w:pPr>
    </w:p>
    <w:p w14:paraId="374E1252" w14:textId="77777777" w:rsidR="000F174B" w:rsidRDefault="000F174B" w:rsidP="000F174B">
      <w:pPr>
        <w:spacing w:after="240"/>
        <w:jc w:val="both"/>
        <w:rPr>
          <w:b/>
          <w:sz w:val="26"/>
          <w:szCs w:val="26"/>
        </w:rPr>
      </w:pPr>
    </w:p>
    <w:p w14:paraId="4921A409" w14:textId="77777777" w:rsidR="000F174B" w:rsidRDefault="000F174B" w:rsidP="000F174B">
      <w:pPr>
        <w:spacing w:after="240"/>
        <w:jc w:val="both"/>
        <w:rPr>
          <w:sz w:val="26"/>
          <w:szCs w:val="26"/>
        </w:rPr>
      </w:pPr>
      <w:r>
        <w:rPr>
          <w:b/>
          <w:sz w:val="26"/>
          <w:szCs w:val="26"/>
        </w:rPr>
        <w:t xml:space="preserve">Schvalující orgán: </w:t>
      </w:r>
      <w:r>
        <w:rPr>
          <w:sz w:val="26"/>
          <w:szCs w:val="26"/>
        </w:rPr>
        <w:t>Vědecká rada FHS UTB, Rada pro vnitřní hodnocení UTB</w:t>
      </w:r>
    </w:p>
    <w:p w14:paraId="4E8A330C" w14:textId="77777777" w:rsidR="009F4C64" w:rsidRDefault="000F174B" w:rsidP="00FB668F">
      <w:pPr>
        <w:jc w:val="both"/>
        <w:rPr>
          <w:sz w:val="26"/>
          <w:szCs w:val="26"/>
        </w:rPr>
      </w:pPr>
      <w:r>
        <w:rPr>
          <w:b/>
          <w:sz w:val="26"/>
          <w:szCs w:val="26"/>
        </w:rPr>
        <w:t>Datum schválení žádosti</w:t>
      </w:r>
      <w:r w:rsidRPr="009F4C64">
        <w:rPr>
          <w:b/>
          <w:sz w:val="26"/>
          <w:szCs w:val="26"/>
        </w:rPr>
        <w:t xml:space="preserve">: </w:t>
      </w:r>
      <w:r w:rsidRPr="009F4C64">
        <w:rPr>
          <w:sz w:val="26"/>
          <w:szCs w:val="26"/>
        </w:rPr>
        <w:t xml:space="preserve">Schváleno Vědeckou radou FHS UTB </w:t>
      </w:r>
      <w:r w:rsidR="009F4C64">
        <w:rPr>
          <w:sz w:val="26"/>
          <w:szCs w:val="26"/>
        </w:rPr>
        <w:t>19. 12. 2022</w:t>
      </w:r>
    </w:p>
    <w:p w14:paraId="2A9EDBB7" w14:textId="56CE972B" w:rsidR="000F174B" w:rsidRDefault="000F174B" w:rsidP="00FB668F">
      <w:pPr>
        <w:ind w:left="2124" w:firstLine="708"/>
        <w:jc w:val="both"/>
        <w:rPr>
          <w:b/>
          <w:sz w:val="26"/>
          <w:szCs w:val="26"/>
        </w:rPr>
      </w:pPr>
      <w:r w:rsidRPr="009F4C64">
        <w:rPr>
          <w:sz w:val="26"/>
          <w:szCs w:val="26"/>
        </w:rPr>
        <w:t>Radou pro vnitřní hodnocení UTB …</w:t>
      </w:r>
    </w:p>
    <w:p w14:paraId="43AAA0CC" w14:textId="77777777" w:rsidR="00FB668F" w:rsidRDefault="00FB668F" w:rsidP="000F174B">
      <w:pPr>
        <w:spacing w:after="240"/>
        <w:rPr>
          <w:b/>
          <w:sz w:val="26"/>
          <w:szCs w:val="26"/>
        </w:rPr>
      </w:pPr>
    </w:p>
    <w:p w14:paraId="15064DCB" w14:textId="66A639AC" w:rsidR="000F174B" w:rsidRDefault="000F174B" w:rsidP="000F174B">
      <w:pPr>
        <w:spacing w:after="240"/>
        <w:rPr>
          <w:b/>
          <w:sz w:val="26"/>
          <w:szCs w:val="26"/>
        </w:rPr>
      </w:pPr>
      <w:r>
        <w:rPr>
          <w:b/>
          <w:sz w:val="26"/>
          <w:szCs w:val="26"/>
        </w:rPr>
        <w:t>Odkaz na elektronickou podobu žádosti:</w:t>
      </w:r>
      <w:r w:rsidR="00B6379C" w:rsidRPr="00B6379C">
        <w:rPr>
          <w:sz w:val="24"/>
          <w:szCs w:val="24"/>
        </w:rPr>
        <w:t xml:space="preserve"> </w:t>
      </w:r>
      <w:r w:rsidR="00B6379C" w:rsidRPr="00DA0E91">
        <w:rPr>
          <w:sz w:val="24"/>
          <w:szCs w:val="24"/>
        </w:rPr>
        <w:t>Zadat adresu</w:t>
      </w:r>
      <w:r w:rsidR="00B6379C" w:rsidRPr="00DA0E91">
        <w:rPr>
          <w:b/>
          <w:sz w:val="24"/>
          <w:szCs w:val="24"/>
        </w:rPr>
        <w:t xml:space="preserve"> </w:t>
      </w:r>
      <w:hyperlink r:id="rId12" w:history="1">
        <w:r w:rsidR="00B6379C" w:rsidRPr="00DB4755">
          <w:rPr>
            <w:rStyle w:val="Hypertextovodkaz"/>
            <w:sz w:val="24"/>
            <w:szCs w:val="24"/>
          </w:rPr>
          <w:t>https://fhs.utb.cz/wp-login.php</w:t>
        </w:r>
      </w:hyperlink>
      <w:r w:rsidR="00B6379C">
        <w:rPr>
          <w:b/>
          <w:sz w:val="24"/>
          <w:szCs w:val="24"/>
        </w:rPr>
        <w:t xml:space="preserve">, </w:t>
      </w:r>
      <w:r w:rsidR="00B6379C" w:rsidRPr="00DA0E91">
        <w:rPr>
          <w:sz w:val="24"/>
          <w:szCs w:val="24"/>
        </w:rPr>
        <w:t>vložit přihlašovací údaje:</w:t>
      </w:r>
      <w:r w:rsidR="00B6379C">
        <w:rPr>
          <w:b/>
          <w:sz w:val="24"/>
          <w:szCs w:val="24"/>
        </w:rPr>
        <w:t xml:space="preserve"> „fhs-akreditace“, </w:t>
      </w:r>
      <w:r w:rsidR="00B6379C" w:rsidRPr="00DA0E91">
        <w:rPr>
          <w:sz w:val="24"/>
          <w:szCs w:val="24"/>
        </w:rPr>
        <w:t>heslo:</w:t>
      </w:r>
      <w:r w:rsidR="00B6379C" w:rsidRPr="00DA0E91">
        <w:rPr>
          <w:b/>
          <w:sz w:val="24"/>
          <w:szCs w:val="24"/>
        </w:rPr>
        <w:t xml:space="preserve"> </w:t>
      </w:r>
      <w:r w:rsidR="00B6379C">
        <w:rPr>
          <w:b/>
          <w:sz w:val="24"/>
          <w:szCs w:val="24"/>
        </w:rPr>
        <w:t>„</w:t>
      </w:r>
      <w:r w:rsidR="00B6379C" w:rsidRPr="00DA0E91">
        <w:rPr>
          <w:b/>
          <w:sz w:val="24"/>
          <w:szCs w:val="24"/>
        </w:rPr>
        <w:t>akreditace-FHS*2022</w:t>
      </w:r>
      <w:r w:rsidR="00B6379C">
        <w:rPr>
          <w:b/>
          <w:sz w:val="24"/>
          <w:szCs w:val="24"/>
        </w:rPr>
        <w:t xml:space="preserve">“, </w:t>
      </w:r>
      <w:r w:rsidR="00B6379C" w:rsidRPr="00DA0E91">
        <w:rPr>
          <w:sz w:val="24"/>
          <w:szCs w:val="24"/>
        </w:rPr>
        <w:t>poté kliknout na odkaz:</w:t>
      </w:r>
      <w:r w:rsidR="00B6379C" w:rsidRPr="00B6379C">
        <w:rPr>
          <w:sz w:val="24"/>
          <w:szCs w:val="24"/>
        </w:rPr>
        <w:t xml:space="preserve"> </w:t>
      </w:r>
      <w:hyperlink r:id="rId13" w:history="1">
        <w:r w:rsidR="00B6379C" w:rsidRPr="00B6379C">
          <w:rPr>
            <w:rStyle w:val="Hypertextovodkaz"/>
            <w:sz w:val="24"/>
            <w:szCs w:val="24"/>
          </w:rPr>
          <w:t>https://fhs.utb.cz/o-fakulte/uredni-deska/akreditace/pedagogika-dsp-p-k/</w:t>
        </w:r>
      </w:hyperlink>
      <w:r w:rsidR="00B6379C">
        <w:rPr>
          <w:sz w:val="24"/>
          <w:szCs w:val="24"/>
        </w:rPr>
        <w:t>, zadat heslo „</w:t>
      </w:r>
      <w:r w:rsidR="00B6379C" w:rsidRPr="00B6379C">
        <w:rPr>
          <w:b/>
          <w:sz w:val="24"/>
          <w:szCs w:val="24"/>
        </w:rPr>
        <w:t>Akrediace_DSP*2022</w:t>
      </w:r>
      <w:r w:rsidR="00B6379C">
        <w:rPr>
          <w:sz w:val="24"/>
          <w:szCs w:val="24"/>
        </w:rPr>
        <w:t>“.</w:t>
      </w:r>
    </w:p>
    <w:p w14:paraId="2DE326E9" w14:textId="77777777" w:rsidR="000F174B" w:rsidRDefault="000F174B" w:rsidP="000F174B">
      <w:pPr>
        <w:spacing w:after="240"/>
        <w:rPr>
          <w:b/>
          <w:sz w:val="26"/>
          <w:szCs w:val="26"/>
        </w:rPr>
      </w:pPr>
      <w:bookmarkStart w:id="2" w:name="_Hlk99433506"/>
      <w:r>
        <w:rPr>
          <w:b/>
          <w:sz w:val="26"/>
          <w:szCs w:val="26"/>
        </w:rPr>
        <w:t>Odkaz na studijní opory pro kombinovanou/distanční formu studia:</w:t>
      </w:r>
      <w:bookmarkEnd w:id="2"/>
    </w:p>
    <w:p w14:paraId="7E587B07" w14:textId="77777777" w:rsidR="000F174B" w:rsidRDefault="000F174B" w:rsidP="000F174B">
      <w:pPr>
        <w:spacing w:after="240"/>
        <w:rPr>
          <w:b/>
          <w:sz w:val="26"/>
          <w:szCs w:val="26"/>
        </w:rPr>
      </w:pPr>
      <w:r>
        <w:rPr>
          <w:b/>
          <w:sz w:val="26"/>
          <w:szCs w:val="26"/>
        </w:rPr>
        <w:t>Odkazy na relevantní vnitřní předpisy:</w:t>
      </w:r>
    </w:p>
    <w:p w14:paraId="2374B933" w14:textId="11FF5DF1" w:rsidR="000F174B" w:rsidRDefault="000F174B" w:rsidP="000F174B">
      <w:pPr>
        <w:spacing w:after="240"/>
        <w:rPr>
          <w:sz w:val="26"/>
          <w:szCs w:val="26"/>
        </w:rPr>
      </w:pPr>
      <w:r>
        <w:rPr>
          <w:sz w:val="26"/>
          <w:szCs w:val="26"/>
        </w:rPr>
        <w:t xml:space="preserve">Vnitřní předpisy UTB: </w:t>
      </w:r>
      <w:hyperlink r:id="rId14" w:history="1">
        <w:r>
          <w:rPr>
            <w:rStyle w:val="Hypertextovodkaz"/>
            <w:sz w:val="26"/>
            <w:szCs w:val="26"/>
          </w:rPr>
          <w:t>https://www.utb.cz/univerzita/uredni-deska/vnitrni-normy-a-predpisy/vnitrni-predpisy/</w:t>
        </w:r>
      </w:hyperlink>
      <w:r>
        <w:rPr>
          <w:sz w:val="26"/>
          <w:szCs w:val="26"/>
        </w:rPr>
        <w:t xml:space="preserve"> </w:t>
      </w:r>
    </w:p>
    <w:p w14:paraId="4FF1A488" w14:textId="0CC3B3F5" w:rsidR="000F174B" w:rsidRDefault="000F174B" w:rsidP="000F174B">
      <w:pPr>
        <w:spacing w:after="240"/>
        <w:rPr>
          <w:sz w:val="26"/>
          <w:szCs w:val="26"/>
        </w:rPr>
      </w:pPr>
      <w:r>
        <w:rPr>
          <w:sz w:val="26"/>
          <w:szCs w:val="26"/>
        </w:rPr>
        <w:t xml:space="preserve">Vnitřní předpisy FHS UTB: </w:t>
      </w:r>
      <w:hyperlink r:id="rId15" w:history="1">
        <w:r>
          <w:rPr>
            <w:rStyle w:val="Hypertextovodkaz"/>
            <w:sz w:val="26"/>
            <w:szCs w:val="26"/>
          </w:rPr>
          <w:t>https://fhs.utb.cz/o-fakulte/uredni-deska/vnitrni-normy-a-predpisy/vnitrni-predpisy-utb-a-fhs/</w:t>
        </w:r>
      </w:hyperlink>
      <w:r>
        <w:rPr>
          <w:sz w:val="26"/>
          <w:szCs w:val="26"/>
        </w:rPr>
        <w:t xml:space="preserve"> </w:t>
      </w:r>
      <w:bookmarkStart w:id="3" w:name="_Hlk99433640"/>
    </w:p>
    <w:p w14:paraId="0441C86E" w14:textId="42A9EE35" w:rsidR="000F174B" w:rsidRDefault="000F174B" w:rsidP="000F174B">
      <w:pPr>
        <w:spacing w:after="240"/>
        <w:rPr>
          <w:ins w:id="4" w:author="Jan Kalenda" w:date="2023-03-15T02:21:00Z"/>
          <w:rStyle w:val="Hypertextovodkaz"/>
          <w:sz w:val="26"/>
          <w:szCs w:val="26"/>
        </w:rPr>
      </w:pPr>
      <w:r>
        <w:rPr>
          <w:b/>
          <w:sz w:val="26"/>
          <w:szCs w:val="26"/>
        </w:rPr>
        <w:t>Odkaz na poslední zprávu o vnitřním hodnocení vysoké školy</w:t>
      </w:r>
      <w:bookmarkEnd w:id="3"/>
      <w:r>
        <w:rPr>
          <w:b/>
          <w:sz w:val="26"/>
          <w:szCs w:val="26"/>
        </w:rPr>
        <w:t xml:space="preserve">: </w:t>
      </w:r>
      <w:del w:id="5" w:author="Jan Kalenda" w:date="2023-03-15T02:21:00Z">
        <w:r w:rsidR="007B2919" w:rsidDel="007B2919">
          <w:fldChar w:fldCharType="begin"/>
        </w:r>
        <w:r w:rsidR="007B2919" w:rsidDel="007B2919">
          <w:delInstrText xml:space="preserve"> HYPERLINK "https://www.utb.cz/mdocs-posts/zprava-o-vnitrnim-hodnoceni-kvality-vzdelavaci-tvurci-a-s-nimi-souvisejicich-cinnosti-utb-ve-zline-2021-2025/" </w:delInstrText>
        </w:r>
        <w:r w:rsidR="007B2919" w:rsidDel="007B2919">
          <w:fldChar w:fldCharType="separate"/>
        </w:r>
        <w:r w:rsidDel="007B2919">
          <w:rPr>
            <w:rStyle w:val="Hypertextovodkaz"/>
            <w:sz w:val="26"/>
            <w:szCs w:val="26"/>
          </w:rPr>
          <w:delText>https://www.utb.cz/mdocs-posts/zprava-o-vnitrnim-hodnoceni-kvality-vzdelavaci-tvurci-a-s-nimi-souvisejicich-cinnosti-utb-ve-zline-2021-2025/</w:delText>
        </w:r>
        <w:r w:rsidR="007B2919" w:rsidDel="007B2919">
          <w:rPr>
            <w:rStyle w:val="Hypertextovodkaz"/>
            <w:sz w:val="26"/>
            <w:szCs w:val="26"/>
          </w:rPr>
          <w:fldChar w:fldCharType="end"/>
        </w:r>
      </w:del>
    </w:p>
    <w:p w14:paraId="0C24479D" w14:textId="4FC74C65" w:rsidR="007B2919" w:rsidRDefault="007B2919" w:rsidP="000F174B">
      <w:pPr>
        <w:spacing w:after="240"/>
        <w:rPr>
          <w:b/>
          <w:sz w:val="26"/>
          <w:szCs w:val="26"/>
        </w:rPr>
      </w:pPr>
      <w:ins w:id="6" w:author="Jan Kalenda" w:date="2023-03-15T02:21:00Z">
        <w:r w:rsidRPr="007B2919">
          <w:rPr>
            <w:b/>
            <w:sz w:val="26"/>
            <w:szCs w:val="26"/>
          </w:rPr>
          <w:t>https://www.utb.cz/univerzita/uredni-deska/ruzne/zprava-o-vnitrnim-hodnoceni-kvality-utb-ve-zline/</w:t>
        </w:r>
      </w:ins>
    </w:p>
    <w:p w14:paraId="6AB2E153" w14:textId="77777777" w:rsidR="000F174B" w:rsidRDefault="000F174B" w:rsidP="000F174B">
      <w:pPr>
        <w:spacing w:after="240"/>
        <w:jc w:val="both"/>
        <w:rPr>
          <w:sz w:val="26"/>
          <w:szCs w:val="26"/>
        </w:rPr>
      </w:pPr>
      <w:r>
        <w:rPr>
          <w:b/>
          <w:sz w:val="26"/>
          <w:szCs w:val="26"/>
        </w:rPr>
        <w:t xml:space="preserve">ISCED F a stručné zdůvodnění: </w:t>
      </w:r>
      <w:r>
        <w:rPr>
          <w:sz w:val="26"/>
          <w:szCs w:val="26"/>
        </w:rPr>
        <w:t xml:space="preserve">0111 Pedagogika. </w:t>
      </w:r>
    </w:p>
    <w:p w14:paraId="6B7B2449" w14:textId="5D83C58A" w:rsidR="000F174B" w:rsidRDefault="000F174B" w:rsidP="000F174B">
      <w:pPr>
        <w:spacing w:after="240"/>
        <w:jc w:val="both"/>
        <w:rPr>
          <w:sz w:val="26"/>
          <w:szCs w:val="26"/>
        </w:rPr>
      </w:pPr>
      <w:r>
        <w:rPr>
          <w:sz w:val="26"/>
          <w:szCs w:val="26"/>
        </w:rPr>
        <w:t>Zařazení je dle Metodiky ke Klasifikaci oborů (ISCED-F 2013) dostupné na:</w:t>
      </w:r>
      <w:r>
        <w:t xml:space="preserve"> </w:t>
      </w:r>
      <w:hyperlink r:id="rId16" w:history="1">
        <w:r>
          <w:rPr>
            <w:rStyle w:val="Hypertextovodkaz"/>
            <w:sz w:val="26"/>
            <w:szCs w:val="26"/>
          </w:rPr>
          <w:t>https://www.czso.cz/csu/czso/klasifikace-oboru-vzdelani-cz-isced-f-2013</w:t>
        </w:r>
      </w:hyperlink>
      <w:r>
        <w:rPr>
          <w:sz w:val="26"/>
          <w:szCs w:val="26"/>
        </w:rPr>
        <w:t xml:space="preserve"> </w:t>
      </w:r>
    </w:p>
    <w:p w14:paraId="454BEF21" w14:textId="77777777" w:rsidR="00C5256A" w:rsidRDefault="00C5256A" w:rsidP="00C5256A"/>
    <w:p w14:paraId="0D21A9C5" w14:textId="77777777" w:rsidR="00C5256A" w:rsidRDefault="00C5256A" w:rsidP="00C5256A"/>
    <w:p w14:paraId="5F7AA9CE" w14:textId="77777777" w:rsidR="00C5256A" w:rsidRDefault="00C5256A" w:rsidP="00C5256A"/>
    <w:p w14:paraId="7FD1295C" w14:textId="77777777" w:rsidR="00C5256A" w:rsidRDefault="00C5256A" w:rsidP="00C5256A">
      <w:pPr>
        <w:jc w:val="center"/>
        <w:rPr>
          <w:b/>
          <w:sz w:val="52"/>
          <w:szCs w:val="52"/>
        </w:rPr>
      </w:pPr>
    </w:p>
    <w:p w14:paraId="162CB359" w14:textId="77777777" w:rsidR="00C5256A" w:rsidRDefault="00C5256A" w:rsidP="00C5256A">
      <w:pPr>
        <w:jc w:val="center"/>
        <w:rPr>
          <w:b/>
          <w:sz w:val="52"/>
          <w:szCs w:val="52"/>
        </w:rPr>
      </w:pPr>
    </w:p>
    <w:p w14:paraId="4BE919CC" w14:textId="77777777" w:rsidR="00C5256A" w:rsidRDefault="00C5256A" w:rsidP="00C5256A">
      <w:pPr>
        <w:jc w:val="center"/>
        <w:rPr>
          <w:b/>
          <w:sz w:val="52"/>
          <w:szCs w:val="52"/>
        </w:rPr>
      </w:pPr>
    </w:p>
    <w:p w14:paraId="488F975A" w14:textId="77777777" w:rsidR="00C5256A" w:rsidRDefault="00C5256A" w:rsidP="00C5256A">
      <w:pPr>
        <w:jc w:val="center"/>
        <w:rPr>
          <w:b/>
          <w:sz w:val="52"/>
          <w:szCs w:val="52"/>
        </w:rPr>
      </w:pPr>
    </w:p>
    <w:p w14:paraId="47AE3548" w14:textId="77777777" w:rsidR="00C5256A" w:rsidRDefault="00C5256A" w:rsidP="00C5256A">
      <w:pPr>
        <w:jc w:val="center"/>
        <w:rPr>
          <w:b/>
          <w:sz w:val="52"/>
          <w:szCs w:val="52"/>
        </w:rPr>
      </w:pPr>
    </w:p>
    <w:p w14:paraId="013EDFFB" w14:textId="77777777" w:rsidR="00C5256A" w:rsidRDefault="00C5256A" w:rsidP="00C5256A">
      <w:pPr>
        <w:jc w:val="center"/>
        <w:rPr>
          <w:b/>
          <w:sz w:val="52"/>
          <w:szCs w:val="52"/>
        </w:rPr>
      </w:pPr>
    </w:p>
    <w:p w14:paraId="642344F9" w14:textId="77777777" w:rsidR="00C5256A" w:rsidRDefault="00C5256A" w:rsidP="00C5256A">
      <w:pPr>
        <w:jc w:val="center"/>
        <w:rPr>
          <w:b/>
          <w:sz w:val="52"/>
          <w:szCs w:val="52"/>
        </w:rPr>
      </w:pPr>
    </w:p>
    <w:p w14:paraId="3819E56B" w14:textId="77777777" w:rsidR="00C5256A" w:rsidRDefault="00C5256A" w:rsidP="00C5256A">
      <w:pPr>
        <w:jc w:val="center"/>
        <w:rPr>
          <w:b/>
          <w:sz w:val="52"/>
          <w:szCs w:val="52"/>
        </w:rPr>
      </w:pPr>
    </w:p>
    <w:p w14:paraId="5482FA75" w14:textId="77777777" w:rsidR="00C5256A" w:rsidRDefault="00C5256A" w:rsidP="00C5256A">
      <w:pPr>
        <w:jc w:val="center"/>
        <w:rPr>
          <w:b/>
          <w:sz w:val="52"/>
          <w:szCs w:val="52"/>
        </w:rPr>
      </w:pPr>
    </w:p>
    <w:p w14:paraId="12FB54F8" w14:textId="77777777" w:rsidR="005A6505" w:rsidRDefault="005A6505" w:rsidP="00DD1001">
      <w:pPr>
        <w:jc w:val="center"/>
        <w:rPr>
          <w:b/>
          <w:sz w:val="52"/>
          <w:szCs w:val="52"/>
        </w:rPr>
      </w:pPr>
    </w:p>
    <w:p w14:paraId="042A66EC" w14:textId="77777777" w:rsidR="005A6505" w:rsidRDefault="005A6505" w:rsidP="00DD1001">
      <w:pPr>
        <w:jc w:val="center"/>
        <w:rPr>
          <w:b/>
          <w:sz w:val="52"/>
          <w:szCs w:val="52"/>
        </w:rPr>
      </w:pPr>
      <w:bookmarkStart w:id="7" w:name="_Hlk118456537"/>
    </w:p>
    <w:p w14:paraId="0AC2FEB6" w14:textId="4EF766AA" w:rsidR="00567240" w:rsidRPr="00525D75" w:rsidRDefault="00567240" w:rsidP="00DD1001">
      <w:pPr>
        <w:jc w:val="center"/>
        <w:rPr>
          <w:b/>
          <w:bCs/>
          <w:sz w:val="52"/>
          <w:szCs w:val="52"/>
        </w:rPr>
      </w:pPr>
      <w:r w:rsidRPr="00B77124">
        <w:rPr>
          <w:b/>
          <w:sz w:val="52"/>
          <w:szCs w:val="52"/>
        </w:rPr>
        <w:t>B</w:t>
      </w:r>
      <w:r>
        <w:rPr>
          <w:b/>
          <w:sz w:val="52"/>
          <w:szCs w:val="52"/>
        </w:rPr>
        <w:t xml:space="preserve"> </w:t>
      </w:r>
      <w:r>
        <w:rPr>
          <w:b/>
          <w:bCs/>
          <w:sz w:val="52"/>
          <w:szCs w:val="52"/>
        </w:rPr>
        <w:t>–</w:t>
      </w:r>
      <w:r w:rsidRPr="00525D75">
        <w:rPr>
          <w:b/>
          <w:bCs/>
          <w:sz w:val="52"/>
          <w:szCs w:val="52"/>
        </w:rPr>
        <w:t xml:space="preserve"> </w:t>
      </w:r>
      <w:r>
        <w:rPr>
          <w:b/>
          <w:bCs/>
          <w:sz w:val="52"/>
          <w:szCs w:val="52"/>
        </w:rPr>
        <w:t xml:space="preserve">Charakteristika studijního </w:t>
      </w:r>
      <w:r w:rsidRPr="00525D75">
        <w:rPr>
          <w:b/>
          <w:bCs/>
          <w:sz w:val="52"/>
          <w:szCs w:val="52"/>
        </w:rPr>
        <w:t>programu Pedagogika</w:t>
      </w:r>
    </w:p>
    <w:p w14:paraId="75B2418A" w14:textId="77777777" w:rsidR="00567240" w:rsidRDefault="00567240" w:rsidP="00DD1001">
      <w:r>
        <w:br w:type="page"/>
      </w:r>
    </w:p>
    <w:p w14:paraId="52893887" w14:textId="77777777" w:rsidR="00567240" w:rsidRDefault="00567240" w:rsidP="00DD1001"/>
    <w:tbl>
      <w:tblPr>
        <w:tblW w:w="9247"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168"/>
        <w:gridCol w:w="1543"/>
        <w:gridCol w:w="2835"/>
        <w:gridCol w:w="1701"/>
      </w:tblGrid>
      <w:tr w:rsidR="00567240" w14:paraId="445F5ED7" w14:textId="77777777" w:rsidTr="00DD1001">
        <w:tc>
          <w:tcPr>
            <w:tcW w:w="9247" w:type="dxa"/>
            <w:gridSpan w:val="4"/>
            <w:tcBorders>
              <w:bottom w:val="double" w:sz="4" w:space="0" w:color="auto"/>
            </w:tcBorders>
            <w:shd w:val="clear" w:color="auto" w:fill="BDD6EE"/>
          </w:tcPr>
          <w:p w14:paraId="754A745F" w14:textId="77777777" w:rsidR="00567240" w:rsidRDefault="00567240" w:rsidP="00567240">
            <w:pPr>
              <w:jc w:val="both"/>
              <w:rPr>
                <w:b/>
                <w:sz w:val="28"/>
              </w:rPr>
            </w:pPr>
            <w:r>
              <w:rPr>
                <w:b/>
                <w:sz w:val="28"/>
              </w:rPr>
              <w:t xml:space="preserve">B-I – </w:t>
            </w:r>
            <w:r>
              <w:rPr>
                <w:b/>
                <w:sz w:val="26"/>
                <w:szCs w:val="26"/>
              </w:rPr>
              <w:t>Charakteristika studijního programu</w:t>
            </w:r>
          </w:p>
        </w:tc>
      </w:tr>
      <w:tr w:rsidR="00567240" w14:paraId="048715E4" w14:textId="77777777" w:rsidTr="00DD1001">
        <w:tc>
          <w:tcPr>
            <w:tcW w:w="3168" w:type="dxa"/>
            <w:tcBorders>
              <w:bottom w:val="single" w:sz="2" w:space="0" w:color="auto"/>
            </w:tcBorders>
            <w:shd w:val="clear" w:color="auto" w:fill="F7CAAC"/>
          </w:tcPr>
          <w:p w14:paraId="19C6418A" w14:textId="77777777" w:rsidR="00567240" w:rsidRDefault="00567240" w:rsidP="00567240">
            <w:pPr>
              <w:jc w:val="both"/>
              <w:rPr>
                <w:b/>
              </w:rPr>
            </w:pPr>
            <w:r>
              <w:rPr>
                <w:b/>
              </w:rPr>
              <w:t>Název studijního programu</w:t>
            </w:r>
          </w:p>
        </w:tc>
        <w:tc>
          <w:tcPr>
            <w:tcW w:w="6079" w:type="dxa"/>
            <w:gridSpan w:val="3"/>
            <w:tcBorders>
              <w:bottom w:val="single" w:sz="2" w:space="0" w:color="auto"/>
            </w:tcBorders>
          </w:tcPr>
          <w:p w14:paraId="65CD0008" w14:textId="77777777" w:rsidR="00567240" w:rsidRDefault="00567240" w:rsidP="00567240">
            <w:r>
              <w:t>Pedagogika</w:t>
            </w:r>
          </w:p>
        </w:tc>
      </w:tr>
      <w:tr w:rsidR="00567240" w14:paraId="7690EC11" w14:textId="77777777" w:rsidTr="00DD1001">
        <w:tc>
          <w:tcPr>
            <w:tcW w:w="3168" w:type="dxa"/>
            <w:tcBorders>
              <w:bottom w:val="single" w:sz="2" w:space="0" w:color="auto"/>
            </w:tcBorders>
            <w:shd w:val="clear" w:color="auto" w:fill="F7CAAC"/>
          </w:tcPr>
          <w:p w14:paraId="4D5F7D48" w14:textId="77777777" w:rsidR="00567240" w:rsidRDefault="00567240" w:rsidP="00567240">
            <w:pPr>
              <w:jc w:val="both"/>
              <w:rPr>
                <w:b/>
              </w:rPr>
            </w:pPr>
            <w:r>
              <w:rPr>
                <w:b/>
              </w:rPr>
              <w:t>Typ studijního programu</w:t>
            </w:r>
          </w:p>
        </w:tc>
        <w:tc>
          <w:tcPr>
            <w:tcW w:w="6079" w:type="dxa"/>
            <w:gridSpan w:val="3"/>
            <w:tcBorders>
              <w:bottom w:val="single" w:sz="2" w:space="0" w:color="auto"/>
            </w:tcBorders>
          </w:tcPr>
          <w:p w14:paraId="6356087F" w14:textId="77777777" w:rsidR="00567240" w:rsidRDefault="00567240" w:rsidP="00567240">
            <w:r>
              <w:t xml:space="preserve">doktorský </w:t>
            </w:r>
          </w:p>
        </w:tc>
      </w:tr>
      <w:tr w:rsidR="00567240" w14:paraId="527FE99D" w14:textId="77777777" w:rsidTr="00DD1001">
        <w:tc>
          <w:tcPr>
            <w:tcW w:w="3168" w:type="dxa"/>
            <w:tcBorders>
              <w:bottom w:val="single" w:sz="2" w:space="0" w:color="auto"/>
            </w:tcBorders>
            <w:shd w:val="clear" w:color="auto" w:fill="F7CAAC"/>
          </w:tcPr>
          <w:p w14:paraId="30BD32A6" w14:textId="77777777" w:rsidR="00567240" w:rsidRDefault="00567240" w:rsidP="00567240">
            <w:pPr>
              <w:jc w:val="both"/>
              <w:rPr>
                <w:b/>
              </w:rPr>
            </w:pPr>
            <w:r>
              <w:rPr>
                <w:b/>
              </w:rPr>
              <w:t>Profil studijního programu</w:t>
            </w:r>
          </w:p>
        </w:tc>
        <w:tc>
          <w:tcPr>
            <w:tcW w:w="6079" w:type="dxa"/>
            <w:gridSpan w:val="3"/>
            <w:tcBorders>
              <w:bottom w:val="single" w:sz="2" w:space="0" w:color="auto"/>
            </w:tcBorders>
          </w:tcPr>
          <w:p w14:paraId="654CE87D" w14:textId="77777777" w:rsidR="00567240" w:rsidRDefault="00567240" w:rsidP="00567240">
            <w:r>
              <w:t xml:space="preserve">akademicky zaměřený </w:t>
            </w:r>
          </w:p>
        </w:tc>
      </w:tr>
      <w:tr w:rsidR="00567240" w14:paraId="53763F4E" w14:textId="77777777" w:rsidTr="00DD1001">
        <w:tc>
          <w:tcPr>
            <w:tcW w:w="3168" w:type="dxa"/>
            <w:tcBorders>
              <w:bottom w:val="single" w:sz="2" w:space="0" w:color="auto"/>
            </w:tcBorders>
            <w:shd w:val="clear" w:color="auto" w:fill="F7CAAC"/>
          </w:tcPr>
          <w:p w14:paraId="1031FC96" w14:textId="77777777" w:rsidR="00567240" w:rsidRDefault="00567240" w:rsidP="00567240">
            <w:pPr>
              <w:jc w:val="both"/>
              <w:rPr>
                <w:b/>
              </w:rPr>
            </w:pPr>
            <w:r>
              <w:rPr>
                <w:b/>
              </w:rPr>
              <w:t>Forma studia</w:t>
            </w:r>
          </w:p>
        </w:tc>
        <w:tc>
          <w:tcPr>
            <w:tcW w:w="6079" w:type="dxa"/>
            <w:gridSpan w:val="3"/>
            <w:tcBorders>
              <w:bottom w:val="single" w:sz="2" w:space="0" w:color="auto"/>
            </w:tcBorders>
          </w:tcPr>
          <w:p w14:paraId="68B3C415" w14:textId="77777777" w:rsidR="00567240" w:rsidRDefault="00567240" w:rsidP="00567240">
            <w:r>
              <w:t xml:space="preserve">prezenční – kombinovaná </w:t>
            </w:r>
          </w:p>
        </w:tc>
      </w:tr>
      <w:tr w:rsidR="00567240" w14:paraId="64B37D0E" w14:textId="77777777" w:rsidTr="00DD1001">
        <w:tc>
          <w:tcPr>
            <w:tcW w:w="3168" w:type="dxa"/>
            <w:tcBorders>
              <w:bottom w:val="single" w:sz="2" w:space="0" w:color="auto"/>
            </w:tcBorders>
            <w:shd w:val="clear" w:color="auto" w:fill="F7CAAC"/>
          </w:tcPr>
          <w:p w14:paraId="7A677FD4" w14:textId="77777777" w:rsidR="00567240" w:rsidRDefault="00567240" w:rsidP="00567240">
            <w:pPr>
              <w:jc w:val="both"/>
              <w:rPr>
                <w:b/>
              </w:rPr>
            </w:pPr>
            <w:r>
              <w:rPr>
                <w:b/>
              </w:rPr>
              <w:t>Standardní doba studia</w:t>
            </w:r>
          </w:p>
        </w:tc>
        <w:tc>
          <w:tcPr>
            <w:tcW w:w="6079" w:type="dxa"/>
            <w:gridSpan w:val="3"/>
            <w:tcBorders>
              <w:bottom w:val="single" w:sz="2" w:space="0" w:color="auto"/>
            </w:tcBorders>
          </w:tcPr>
          <w:p w14:paraId="6F9FE8D1" w14:textId="77777777" w:rsidR="00567240" w:rsidRDefault="00567240" w:rsidP="00567240">
            <w:r>
              <w:t>4 roky</w:t>
            </w:r>
          </w:p>
        </w:tc>
      </w:tr>
      <w:tr w:rsidR="00567240" w14:paraId="21E8E177" w14:textId="77777777" w:rsidTr="00DD1001">
        <w:tc>
          <w:tcPr>
            <w:tcW w:w="3168" w:type="dxa"/>
            <w:tcBorders>
              <w:bottom w:val="single" w:sz="2" w:space="0" w:color="auto"/>
            </w:tcBorders>
            <w:shd w:val="clear" w:color="auto" w:fill="F7CAAC"/>
          </w:tcPr>
          <w:p w14:paraId="54D167EA" w14:textId="77777777" w:rsidR="00567240" w:rsidRDefault="00567240" w:rsidP="00567240">
            <w:pPr>
              <w:jc w:val="both"/>
              <w:rPr>
                <w:b/>
              </w:rPr>
            </w:pPr>
            <w:r>
              <w:rPr>
                <w:b/>
              </w:rPr>
              <w:t>Jazyk studia</w:t>
            </w:r>
          </w:p>
        </w:tc>
        <w:tc>
          <w:tcPr>
            <w:tcW w:w="6079" w:type="dxa"/>
            <w:gridSpan w:val="3"/>
            <w:tcBorders>
              <w:bottom w:val="single" w:sz="2" w:space="0" w:color="auto"/>
            </w:tcBorders>
          </w:tcPr>
          <w:p w14:paraId="008C5015" w14:textId="77777777" w:rsidR="00567240" w:rsidRDefault="00567240" w:rsidP="00567240">
            <w:r>
              <w:t>český</w:t>
            </w:r>
          </w:p>
        </w:tc>
      </w:tr>
      <w:tr w:rsidR="00567240" w14:paraId="0C6928B6" w14:textId="77777777" w:rsidTr="00DD1001">
        <w:tc>
          <w:tcPr>
            <w:tcW w:w="3168" w:type="dxa"/>
            <w:tcBorders>
              <w:bottom w:val="single" w:sz="2" w:space="0" w:color="auto"/>
            </w:tcBorders>
            <w:shd w:val="clear" w:color="auto" w:fill="F7CAAC"/>
          </w:tcPr>
          <w:p w14:paraId="7E1E4FAB" w14:textId="77777777" w:rsidR="00567240" w:rsidRDefault="00567240" w:rsidP="00567240">
            <w:pPr>
              <w:jc w:val="both"/>
              <w:rPr>
                <w:b/>
              </w:rPr>
            </w:pPr>
            <w:r>
              <w:rPr>
                <w:b/>
              </w:rPr>
              <w:t>Udělovaný akademický titul</w:t>
            </w:r>
          </w:p>
        </w:tc>
        <w:tc>
          <w:tcPr>
            <w:tcW w:w="6079" w:type="dxa"/>
            <w:gridSpan w:val="3"/>
            <w:tcBorders>
              <w:bottom w:val="single" w:sz="2" w:space="0" w:color="auto"/>
            </w:tcBorders>
          </w:tcPr>
          <w:p w14:paraId="6BE35CB9" w14:textId="77777777" w:rsidR="00567240" w:rsidRDefault="00567240" w:rsidP="00567240">
            <w:r>
              <w:t>Ph.D.</w:t>
            </w:r>
          </w:p>
        </w:tc>
      </w:tr>
      <w:tr w:rsidR="00567240" w14:paraId="20BF0A77" w14:textId="77777777" w:rsidTr="00DD1001">
        <w:tc>
          <w:tcPr>
            <w:tcW w:w="3168" w:type="dxa"/>
            <w:tcBorders>
              <w:bottom w:val="single" w:sz="2" w:space="0" w:color="auto"/>
            </w:tcBorders>
            <w:shd w:val="clear" w:color="auto" w:fill="F7CAAC"/>
          </w:tcPr>
          <w:p w14:paraId="394B7934" w14:textId="77777777" w:rsidR="00567240" w:rsidRDefault="00567240" w:rsidP="00567240">
            <w:pPr>
              <w:jc w:val="both"/>
              <w:rPr>
                <w:b/>
              </w:rPr>
            </w:pPr>
            <w:r>
              <w:rPr>
                <w:b/>
              </w:rPr>
              <w:t>Rigorózní řízení</w:t>
            </w:r>
          </w:p>
        </w:tc>
        <w:tc>
          <w:tcPr>
            <w:tcW w:w="1543" w:type="dxa"/>
            <w:tcBorders>
              <w:bottom w:val="single" w:sz="2" w:space="0" w:color="auto"/>
            </w:tcBorders>
          </w:tcPr>
          <w:p w14:paraId="1F758461" w14:textId="77777777" w:rsidR="00567240" w:rsidRDefault="00567240" w:rsidP="00567240">
            <w:r>
              <w:t>ne</w:t>
            </w:r>
          </w:p>
        </w:tc>
        <w:tc>
          <w:tcPr>
            <w:tcW w:w="2835" w:type="dxa"/>
            <w:tcBorders>
              <w:bottom w:val="single" w:sz="2" w:space="0" w:color="auto"/>
            </w:tcBorders>
            <w:shd w:val="clear" w:color="auto" w:fill="F7CAAC"/>
          </w:tcPr>
          <w:p w14:paraId="7A643176" w14:textId="77777777" w:rsidR="00567240" w:rsidRPr="005F401C" w:rsidRDefault="00567240" w:rsidP="00567240">
            <w:pPr>
              <w:rPr>
                <w:b/>
                <w:bCs/>
              </w:rPr>
            </w:pPr>
            <w:r w:rsidRPr="005F401C">
              <w:rPr>
                <w:b/>
                <w:bCs/>
              </w:rPr>
              <w:t>Udělovaný akademický titul</w:t>
            </w:r>
          </w:p>
        </w:tc>
        <w:tc>
          <w:tcPr>
            <w:tcW w:w="1701" w:type="dxa"/>
            <w:tcBorders>
              <w:bottom w:val="single" w:sz="2" w:space="0" w:color="auto"/>
            </w:tcBorders>
          </w:tcPr>
          <w:p w14:paraId="70CA6CDB" w14:textId="77777777" w:rsidR="00567240" w:rsidRDefault="00567240" w:rsidP="00567240"/>
        </w:tc>
      </w:tr>
      <w:tr w:rsidR="00567240" w14:paraId="158A7961" w14:textId="77777777" w:rsidTr="00DD1001">
        <w:tc>
          <w:tcPr>
            <w:tcW w:w="3168" w:type="dxa"/>
            <w:tcBorders>
              <w:bottom w:val="single" w:sz="2" w:space="0" w:color="auto"/>
            </w:tcBorders>
            <w:shd w:val="clear" w:color="auto" w:fill="F7CAAC"/>
          </w:tcPr>
          <w:p w14:paraId="5C014947" w14:textId="77777777" w:rsidR="00567240" w:rsidRDefault="00567240" w:rsidP="00567240">
            <w:pPr>
              <w:jc w:val="both"/>
              <w:rPr>
                <w:b/>
              </w:rPr>
            </w:pPr>
            <w:r>
              <w:rPr>
                <w:b/>
              </w:rPr>
              <w:t>Garant studijního programu</w:t>
            </w:r>
          </w:p>
        </w:tc>
        <w:tc>
          <w:tcPr>
            <w:tcW w:w="6079" w:type="dxa"/>
            <w:gridSpan w:val="3"/>
            <w:tcBorders>
              <w:bottom w:val="single" w:sz="2" w:space="0" w:color="auto"/>
            </w:tcBorders>
          </w:tcPr>
          <w:p w14:paraId="3864FEA9" w14:textId="77777777" w:rsidR="00567240" w:rsidRDefault="00567240" w:rsidP="00567240">
            <w:r>
              <w:t>doc. Mgr. Jan Kalenda, Ph.D.</w:t>
            </w:r>
          </w:p>
        </w:tc>
      </w:tr>
      <w:tr w:rsidR="00567240" w14:paraId="44CE0C79" w14:textId="77777777" w:rsidTr="00DD1001">
        <w:tc>
          <w:tcPr>
            <w:tcW w:w="3168" w:type="dxa"/>
            <w:tcBorders>
              <w:top w:val="single" w:sz="2" w:space="0" w:color="auto"/>
              <w:left w:val="single" w:sz="2" w:space="0" w:color="auto"/>
              <w:bottom w:val="single" w:sz="2" w:space="0" w:color="auto"/>
              <w:right w:val="single" w:sz="2" w:space="0" w:color="auto"/>
            </w:tcBorders>
            <w:shd w:val="clear" w:color="auto" w:fill="F7CAAC"/>
          </w:tcPr>
          <w:p w14:paraId="7C5F4BDC" w14:textId="77777777" w:rsidR="00567240" w:rsidRDefault="00567240" w:rsidP="00567240">
            <w:pPr>
              <w:jc w:val="both"/>
              <w:rPr>
                <w:b/>
              </w:rPr>
            </w:pPr>
            <w:r>
              <w:rPr>
                <w:b/>
              </w:rPr>
              <w:t>Zaměření na přípravu k výkonu regulovaného povolání</w:t>
            </w:r>
          </w:p>
        </w:tc>
        <w:tc>
          <w:tcPr>
            <w:tcW w:w="6079" w:type="dxa"/>
            <w:gridSpan w:val="3"/>
            <w:tcBorders>
              <w:top w:val="single" w:sz="2" w:space="0" w:color="auto"/>
              <w:left w:val="single" w:sz="2" w:space="0" w:color="auto"/>
              <w:bottom w:val="single" w:sz="2" w:space="0" w:color="auto"/>
              <w:right w:val="single" w:sz="2" w:space="0" w:color="auto"/>
            </w:tcBorders>
          </w:tcPr>
          <w:p w14:paraId="6EEE3E04" w14:textId="77777777" w:rsidR="00567240" w:rsidRDefault="00567240" w:rsidP="00567240">
            <w:r>
              <w:t>ne</w:t>
            </w:r>
          </w:p>
        </w:tc>
      </w:tr>
      <w:tr w:rsidR="00567240" w14:paraId="505D4FDD" w14:textId="77777777" w:rsidTr="00DD1001">
        <w:tc>
          <w:tcPr>
            <w:tcW w:w="3168" w:type="dxa"/>
            <w:tcBorders>
              <w:top w:val="single" w:sz="2" w:space="0" w:color="auto"/>
              <w:left w:val="single" w:sz="2" w:space="0" w:color="auto"/>
              <w:bottom w:val="single" w:sz="2" w:space="0" w:color="auto"/>
              <w:right w:val="single" w:sz="2" w:space="0" w:color="auto"/>
            </w:tcBorders>
            <w:shd w:val="clear" w:color="auto" w:fill="F7CAAC"/>
          </w:tcPr>
          <w:p w14:paraId="2FC162E3" w14:textId="77777777" w:rsidR="00567240" w:rsidRDefault="00567240" w:rsidP="00567240">
            <w:pPr>
              <w:jc w:val="both"/>
              <w:rPr>
                <w:b/>
              </w:rPr>
            </w:pPr>
            <w:r>
              <w:rPr>
                <w:b/>
              </w:rPr>
              <w:t xml:space="preserve">Zaměření na přípravu odborníků z oblasti bezpečnosti České republiky </w:t>
            </w:r>
          </w:p>
        </w:tc>
        <w:tc>
          <w:tcPr>
            <w:tcW w:w="6079" w:type="dxa"/>
            <w:gridSpan w:val="3"/>
            <w:tcBorders>
              <w:top w:val="single" w:sz="2" w:space="0" w:color="auto"/>
              <w:left w:val="single" w:sz="2" w:space="0" w:color="auto"/>
              <w:bottom w:val="single" w:sz="2" w:space="0" w:color="auto"/>
              <w:right w:val="single" w:sz="2" w:space="0" w:color="auto"/>
            </w:tcBorders>
          </w:tcPr>
          <w:p w14:paraId="28FB6BA5" w14:textId="77777777" w:rsidR="00567240" w:rsidRDefault="00567240" w:rsidP="00567240">
            <w:r>
              <w:t>ne</w:t>
            </w:r>
          </w:p>
        </w:tc>
      </w:tr>
      <w:tr w:rsidR="00567240" w14:paraId="639ABB04" w14:textId="77777777" w:rsidTr="00DD1001">
        <w:trPr>
          <w:trHeight w:val="438"/>
        </w:trPr>
        <w:tc>
          <w:tcPr>
            <w:tcW w:w="3168" w:type="dxa"/>
            <w:tcBorders>
              <w:top w:val="single" w:sz="2" w:space="0" w:color="auto"/>
              <w:left w:val="single" w:sz="2" w:space="0" w:color="auto"/>
              <w:bottom w:val="single" w:sz="2" w:space="0" w:color="auto"/>
              <w:right w:val="single" w:sz="2" w:space="0" w:color="auto"/>
            </w:tcBorders>
            <w:shd w:val="clear" w:color="auto" w:fill="F7CAAC"/>
          </w:tcPr>
          <w:p w14:paraId="26CDB099" w14:textId="77777777" w:rsidR="00567240" w:rsidRDefault="00567240" w:rsidP="00567240">
            <w:pPr>
              <w:jc w:val="both"/>
              <w:rPr>
                <w:b/>
              </w:rPr>
            </w:pPr>
            <w:r>
              <w:rPr>
                <w:b/>
              </w:rPr>
              <w:t>Uznávací orgán</w:t>
            </w:r>
          </w:p>
        </w:tc>
        <w:tc>
          <w:tcPr>
            <w:tcW w:w="6079" w:type="dxa"/>
            <w:gridSpan w:val="3"/>
            <w:tcBorders>
              <w:top w:val="single" w:sz="2" w:space="0" w:color="auto"/>
              <w:left w:val="single" w:sz="2" w:space="0" w:color="auto"/>
              <w:bottom w:val="single" w:sz="2" w:space="0" w:color="auto"/>
              <w:right w:val="single" w:sz="2" w:space="0" w:color="auto"/>
            </w:tcBorders>
          </w:tcPr>
          <w:p w14:paraId="3BFC92DB" w14:textId="77777777" w:rsidR="00567240" w:rsidRDefault="00567240" w:rsidP="00567240"/>
        </w:tc>
      </w:tr>
      <w:tr w:rsidR="00567240" w14:paraId="65F44DC2" w14:textId="77777777" w:rsidTr="00DD1001">
        <w:tc>
          <w:tcPr>
            <w:tcW w:w="9247" w:type="dxa"/>
            <w:gridSpan w:val="4"/>
            <w:tcBorders>
              <w:top w:val="single" w:sz="2" w:space="0" w:color="auto"/>
            </w:tcBorders>
            <w:shd w:val="clear" w:color="auto" w:fill="F7CAAC"/>
          </w:tcPr>
          <w:p w14:paraId="42057207" w14:textId="77777777" w:rsidR="00567240" w:rsidRDefault="00567240" w:rsidP="00567240">
            <w:pPr>
              <w:jc w:val="both"/>
            </w:pPr>
            <w:r>
              <w:rPr>
                <w:b/>
              </w:rPr>
              <w:t>Oblast(i) vzdělávání a u kombinovaného studijního programu podíl jednotlivých oblastí vzdělávání v %</w:t>
            </w:r>
          </w:p>
        </w:tc>
      </w:tr>
      <w:tr w:rsidR="00567240" w14:paraId="117D89A6" w14:textId="77777777" w:rsidTr="00DD1001">
        <w:trPr>
          <w:trHeight w:val="330"/>
        </w:trPr>
        <w:tc>
          <w:tcPr>
            <w:tcW w:w="9247" w:type="dxa"/>
            <w:gridSpan w:val="4"/>
            <w:shd w:val="clear" w:color="auto" w:fill="FFFFFF"/>
          </w:tcPr>
          <w:p w14:paraId="6857F5CC" w14:textId="77777777" w:rsidR="00567240" w:rsidRDefault="00567240" w:rsidP="00567240">
            <w:r w:rsidRPr="00224775">
              <w:rPr>
                <w:b/>
              </w:rPr>
              <w:t>Neučitelská pedagogika:</w:t>
            </w:r>
            <w:r>
              <w:t xml:space="preserve"> 100 %</w:t>
            </w:r>
          </w:p>
        </w:tc>
      </w:tr>
      <w:tr w:rsidR="00567240" w14:paraId="2E63EACB" w14:textId="77777777" w:rsidTr="00DD1001">
        <w:trPr>
          <w:trHeight w:val="70"/>
        </w:trPr>
        <w:tc>
          <w:tcPr>
            <w:tcW w:w="9247" w:type="dxa"/>
            <w:gridSpan w:val="4"/>
            <w:shd w:val="clear" w:color="auto" w:fill="F7CAAC"/>
          </w:tcPr>
          <w:p w14:paraId="1816666C" w14:textId="77777777" w:rsidR="00567240" w:rsidRDefault="00567240" w:rsidP="00567240">
            <w:r>
              <w:rPr>
                <w:b/>
              </w:rPr>
              <w:t>Cíle studia ve studijním programu</w:t>
            </w:r>
          </w:p>
        </w:tc>
      </w:tr>
      <w:tr w:rsidR="00567240" w14:paraId="29123C69" w14:textId="77777777" w:rsidTr="00DD1001">
        <w:trPr>
          <w:trHeight w:val="1570"/>
        </w:trPr>
        <w:tc>
          <w:tcPr>
            <w:tcW w:w="9247" w:type="dxa"/>
            <w:gridSpan w:val="4"/>
            <w:shd w:val="clear" w:color="auto" w:fill="FFFFFF"/>
          </w:tcPr>
          <w:p w14:paraId="4A333201" w14:textId="3BF570A8" w:rsidR="00567240" w:rsidRPr="00285655" w:rsidRDefault="00567240" w:rsidP="00567240">
            <w:pPr>
              <w:spacing w:after="120"/>
              <w:jc w:val="both"/>
            </w:pPr>
            <w:r>
              <w:t xml:space="preserve">Cílem doktorského studijního programu Pedagogika je připravit studenty na jejich budoucí výzkumnou nebo organizační činnost v akademické sféře, výzkumných institucích, ve vzdělávacích institucích v privátní sféře, stejně jako v neziskových organizacích a organizacích veřejného sektoru, které provádějí pedagogickou činnost. Studenti získají pokročilé znalosti v oblasti pedagogiky a v klíčových oblastech vědecké činnosti v oblasti vzdělávání. Současně s tím se po absolvování studia stanou odborníky schopnými na mezinárodní vědecké úrovni rozvíjet obor pedagogika se všemi jeho interdisciplinárními přesahy. Budou také schopni vést samostatnou výukovou činnost na univerzitní úrovni. Studijní program bude rozvíjet a intenzivně posilovat schopnost studentů se samostatně rozhodovat na základě kritického zhodnocení podkladů a kritické diskuse za využití odborné argumentace. Dále bude rozvíjet a upevňovat profesní jazykové kompetence zejména v anglickém jazyce, využívat odpovídajícími způsobem výzkumné metody a s nimi spojené specializované ICT vybavení. Díky uvedeným znalostem a dovednostem získá absolvent předpoklady k rozvoji pedagogických disciplín a řešení výzkumných problémů a s nimi spojených vědecko-výzkumných otázek. Důraz je kladen na kvalitní zpracování, prezentaci a publikaci výzkumných výsledků. Podstatnou součástí studijního programu je i důraz na budování kompetencí, které jsou nezbytné pro kooperaci ve vědecky zaměřených týmech a na aktuální témata pedagogiky. </w:t>
            </w:r>
            <w:r w:rsidR="00A74A36">
              <w:t>Program</w:t>
            </w:r>
            <w:r>
              <w:t xml:space="preserve"> povede studenty k tomu, aby byli schopni analyzovat a řešit současné pedagogické problémy v globální perspektivě a výsledky své odborné činnosti byli schopni aplikovat v regionálním, národním a mezinárodním kontextu.</w:t>
            </w:r>
          </w:p>
        </w:tc>
      </w:tr>
      <w:tr w:rsidR="00567240" w14:paraId="2BE29722" w14:textId="77777777" w:rsidTr="00DD1001">
        <w:trPr>
          <w:trHeight w:val="187"/>
        </w:trPr>
        <w:tc>
          <w:tcPr>
            <w:tcW w:w="9247" w:type="dxa"/>
            <w:gridSpan w:val="4"/>
            <w:shd w:val="clear" w:color="auto" w:fill="F7CAAC"/>
          </w:tcPr>
          <w:p w14:paraId="3BA45F23" w14:textId="77777777" w:rsidR="00567240" w:rsidRDefault="00567240" w:rsidP="00567240">
            <w:pPr>
              <w:jc w:val="both"/>
            </w:pPr>
            <w:r>
              <w:rPr>
                <w:b/>
              </w:rPr>
              <w:t>Profil absolventa studijního programu</w:t>
            </w:r>
          </w:p>
        </w:tc>
      </w:tr>
      <w:tr w:rsidR="00567240" w14:paraId="7FD6C3B4" w14:textId="77777777" w:rsidTr="00DD1001">
        <w:trPr>
          <w:trHeight w:val="2694"/>
        </w:trPr>
        <w:tc>
          <w:tcPr>
            <w:tcW w:w="9247" w:type="dxa"/>
            <w:gridSpan w:val="4"/>
            <w:shd w:val="clear" w:color="auto" w:fill="FFFFFF"/>
          </w:tcPr>
          <w:p w14:paraId="2ECCCFE4" w14:textId="32E99B07" w:rsidR="00567240" w:rsidRDefault="00567240" w:rsidP="00567240">
            <w:pPr>
              <w:pStyle w:val="Default"/>
              <w:spacing w:after="120"/>
              <w:jc w:val="both"/>
              <w:rPr>
                <w:sz w:val="20"/>
                <w:szCs w:val="20"/>
              </w:rPr>
            </w:pPr>
            <w:r>
              <w:rPr>
                <w:sz w:val="20"/>
                <w:szCs w:val="20"/>
              </w:rPr>
              <w:t>Absolvent doktorského studijního programu Pedagogika má klíčové znalosti a dovednosti nezbytné k základnímu i aplikovanému výzkumu a k pokročilé analytické a organizační činnosti, a to z oblasti teorie pedagogiky a metodologie výzkumu. Zároveň s tím si dle zaměření své dizertační práce prohloubí znalosti současných trendů v oblastech pedagogického výzkumu, pedagogiky volného času, školní pedagogiky, psychologické diagnostice, sociologických perspektivách ve vzdělávání</w:t>
            </w:r>
            <w:r w:rsidR="00A74A36">
              <w:rPr>
                <w:sz w:val="20"/>
                <w:szCs w:val="20"/>
              </w:rPr>
              <w:t xml:space="preserve"> aj.</w:t>
            </w:r>
            <w:r>
              <w:rPr>
                <w:sz w:val="20"/>
                <w:szCs w:val="20"/>
              </w:rPr>
              <w:t xml:space="preserve"> Díky tomu absolvent umí identifikovat klíčové vývojové trendy v uvedených oblastech a zároveň v nich řešit vědecko-výzkumné, metodické a koncepční aktivity, které odpovídají požadavkům základního nebo aplikovaného výzkumu či praxi vzdělávacích institucí. </w:t>
            </w:r>
          </w:p>
          <w:p w14:paraId="02501DD2" w14:textId="77777777" w:rsidR="00567240" w:rsidRDefault="00567240" w:rsidP="00567240">
            <w:pPr>
              <w:pStyle w:val="Default"/>
              <w:spacing w:after="120"/>
              <w:jc w:val="both"/>
              <w:rPr>
                <w:sz w:val="20"/>
                <w:szCs w:val="20"/>
              </w:rPr>
            </w:pPr>
            <w:r>
              <w:rPr>
                <w:sz w:val="20"/>
                <w:szCs w:val="20"/>
              </w:rPr>
              <w:t xml:space="preserve">S ohledem na typ uvedeného studijního programu student umí v odpovídající šíři a míře identifikovat, třídit a interpretovat data o jevech spadajících do akčního pole pedagogiky, včetně jejich explicitních a implicitních předpokladů. K tomu používá adekvátní teoretické koncepty, kvantitativní a kvalitativní datové analýzy a zároveň je schopen využívat aktuální informační technologie a software. </w:t>
            </w:r>
          </w:p>
          <w:p w14:paraId="5694B969" w14:textId="77777777" w:rsidR="00567240" w:rsidRDefault="00567240" w:rsidP="00567240">
            <w:pPr>
              <w:spacing w:after="120"/>
              <w:jc w:val="both"/>
            </w:pPr>
            <w:r>
              <w:t>Absolvent je způsobilý působit na pozicích: vědeckého pracovníka v základním či aplikovaném výzkumu na univerzitách nebo výzkumných institucích, vysoce kvalifikovaných pozicích analytiků, poradců a specialistů ve vzdělávacích organizacích v privátním sektoru, ve státních a veřejnoprávních institucích</w:t>
            </w:r>
            <w:r>
              <w:rPr>
                <w:i/>
                <w:iCs/>
              </w:rPr>
              <w:t xml:space="preserve">, </w:t>
            </w:r>
            <w:r>
              <w:t>např. na pozicích vedoucí analytického útvaru, metodiky vzdělávání nebo konzultanta pro oblast vzdělávání aj.</w:t>
            </w:r>
          </w:p>
          <w:p w14:paraId="2299CCDC" w14:textId="77777777" w:rsidR="00567240" w:rsidRDefault="00567240" w:rsidP="00567240">
            <w:pPr>
              <w:rPr>
                <w:b/>
              </w:rPr>
            </w:pPr>
          </w:p>
          <w:p w14:paraId="0154EAFE" w14:textId="77777777" w:rsidR="00567240" w:rsidRPr="00554CB4" w:rsidRDefault="00567240" w:rsidP="00567240">
            <w:pPr>
              <w:rPr>
                <w:b/>
              </w:rPr>
            </w:pPr>
            <w:r>
              <w:rPr>
                <w:b/>
              </w:rPr>
              <w:t>ODBORNÉ ZNALOSTI</w:t>
            </w:r>
          </w:p>
          <w:p w14:paraId="31C7C84C" w14:textId="77777777" w:rsidR="00567240" w:rsidRDefault="00567240" w:rsidP="00567240">
            <w:r>
              <w:t>Absolvent doktorského studijního programu Pedagogika:</w:t>
            </w:r>
          </w:p>
          <w:p w14:paraId="5E4FBEE4" w14:textId="77777777" w:rsidR="00E36443" w:rsidRDefault="00E36443" w:rsidP="00630AC5">
            <w:pPr>
              <w:numPr>
                <w:ilvl w:val="0"/>
                <w:numId w:val="80"/>
              </w:numPr>
            </w:pPr>
            <w:bookmarkStart w:id="8" w:name="_Hlk118192709"/>
            <w:r>
              <w:lastRenderedPageBreak/>
              <w:t>aplikuje klíčové teorie používané v pedagogických vědách s přihlédnutím k interdisciplinárním souvislostem příbuzných oborů (andragogika, psychologie, sociologie, antropologie),</w:t>
            </w:r>
          </w:p>
          <w:p w14:paraId="345B16BB" w14:textId="77777777" w:rsidR="00E36443" w:rsidRDefault="00E36443" w:rsidP="00630AC5">
            <w:pPr>
              <w:numPr>
                <w:ilvl w:val="0"/>
                <w:numId w:val="80"/>
              </w:numPr>
            </w:pPr>
            <w:r>
              <w:t xml:space="preserve">zdůvodňuje metodologii </w:t>
            </w:r>
            <w:r w:rsidRPr="00111499">
              <w:t>výzkumu</w:t>
            </w:r>
            <w:r>
              <w:t xml:space="preserve"> v pedagogických vědách</w:t>
            </w:r>
            <w:r w:rsidRPr="00111499">
              <w:t xml:space="preserve">, </w:t>
            </w:r>
            <w:r>
              <w:t xml:space="preserve">včetně </w:t>
            </w:r>
            <w:r w:rsidRPr="00111499">
              <w:t xml:space="preserve">využití </w:t>
            </w:r>
            <w:r>
              <w:t xml:space="preserve">aktuálních </w:t>
            </w:r>
            <w:r w:rsidRPr="00111499">
              <w:t>výzkumných metod a postupů pro řešení výzkumn</w:t>
            </w:r>
            <w:r>
              <w:t>ých</w:t>
            </w:r>
            <w:r w:rsidRPr="00111499">
              <w:t xml:space="preserve"> problém</w:t>
            </w:r>
            <w:r>
              <w:t>ů</w:t>
            </w:r>
            <w:r w:rsidRPr="00111499">
              <w:t xml:space="preserve">, </w:t>
            </w:r>
          </w:p>
          <w:p w14:paraId="2583DEF9" w14:textId="77777777" w:rsidR="00E36443" w:rsidRPr="00111499" w:rsidRDefault="00E36443" w:rsidP="00630AC5">
            <w:pPr>
              <w:numPr>
                <w:ilvl w:val="0"/>
                <w:numId w:val="80"/>
              </w:numPr>
            </w:pPr>
            <w:r w:rsidRPr="00111499">
              <w:t>dentifik</w:t>
            </w:r>
            <w:r>
              <w:t>uje</w:t>
            </w:r>
            <w:r w:rsidRPr="00111499">
              <w:t xml:space="preserve"> a formul</w:t>
            </w:r>
            <w:r>
              <w:t>uje</w:t>
            </w:r>
            <w:r w:rsidRPr="00111499">
              <w:t xml:space="preserve"> teoretické rámce výzkumného problému </w:t>
            </w:r>
            <w:r>
              <w:t xml:space="preserve">v oblasti pedagogických věd </w:t>
            </w:r>
            <w:r w:rsidRPr="00111499">
              <w:t xml:space="preserve">a požadované cílové řešení výzkumného projektu, </w:t>
            </w:r>
          </w:p>
          <w:p w14:paraId="4F0DC488" w14:textId="77777777" w:rsidR="00E36443" w:rsidRDefault="00E36443" w:rsidP="00630AC5">
            <w:pPr>
              <w:numPr>
                <w:ilvl w:val="0"/>
                <w:numId w:val="80"/>
              </w:numPr>
            </w:pPr>
            <w:r>
              <w:t xml:space="preserve">je schopen </w:t>
            </w:r>
            <w:r w:rsidRPr="00111499">
              <w:t>komplex</w:t>
            </w:r>
            <w:r>
              <w:t xml:space="preserve">ně </w:t>
            </w:r>
            <w:r w:rsidRPr="00111499">
              <w:t>systémov</w:t>
            </w:r>
            <w:r>
              <w:t xml:space="preserve">ě vyhodnotit </w:t>
            </w:r>
            <w:r w:rsidRPr="00111499">
              <w:t xml:space="preserve">problematiku </w:t>
            </w:r>
            <w:r>
              <w:t>vzdělávání a faktorů, které podmiňují jeho úspěšnost</w:t>
            </w:r>
            <w:r w:rsidRPr="00111499">
              <w:t>,</w:t>
            </w:r>
          </w:p>
          <w:p w14:paraId="5E397995" w14:textId="77777777" w:rsidR="00E36443" w:rsidRDefault="00E36443" w:rsidP="00630AC5">
            <w:pPr>
              <w:numPr>
                <w:ilvl w:val="0"/>
                <w:numId w:val="80"/>
              </w:numPr>
            </w:pPr>
            <w:r w:rsidRPr="00111499">
              <w:t>orientuje se v nových trendec</w:t>
            </w:r>
            <w:r>
              <w:t>h v oblasti vzdělávání a výchovy,</w:t>
            </w:r>
            <w:r w:rsidRPr="00111499">
              <w:t xml:space="preserve"> umí predikovat trendy v oblasti </w:t>
            </w:r>
            <w:r>
              <w:t xml:space="preserve">vzdělávání a výchovy </w:t>
            </w:r>
            <w:r w:rsidRPr="00111499">
              <w:t>a využí</w:t>
            </w:r>
            <w:r>
              <w:t>vat</w:t>
            </w:r>
            <w:r w:rsidRPr="00111499">
              <w:t xml:space="preserve"> je pro vědecko-výzkumné a vývojové projekty orientované na </w:t>
            </w:r>
            <w:r>
              <w:t>rozvoj vzdělávání a výchovy ve školství i mimo něj.</w:t>
            </w:r>
          </w:p>
          <w:p w14:paraId="299A287E" w14:textId="77777777" w:rsidR="00567240" w:rsidRDefault="00567240" w:rsidP="00567240"/>
          <w:p w14:paraId="1A10275E" w14:textId="77777777" w:rsidR="00567240" w:rsidRPr="005A6505" w:rsidRDefault="00567240" w:rsidP="005A6505">
            <w:pPr>
              <w:ind w:left="360"/>
              <w:rPr>
                <w:b/>
              </w:rPr>
            </w:pPr>
            <w:r w:rsidRPr="005A6505">
              <w:rPr>
                <w:b/>
              </w:rPr>
              <w:t>ODBORNÉ DOVEDNOSTI</w:t>
            </w:r>
            <w:r w:rsidRPr="005A6505">
              <w:rPr>
                <w:b/>
                <w:bCs/>
              </w:rPr>
              <w:t xml:space="preserve">: </w:t>
            </w:r>
          </w:p>
          <w:p w14:paraId="78C30076" w14:textId="77777777" w:rsidR="00567240" w:rsidRDefault="00567240" w:rsidP="005A6505">
            <w:pPr>
              <w:ind w:left="360"/>
            </w:pPr>
            <w:r>
              <w:t xml:space="preserve">Absolvent doktorského studijního programu Pedagogika: </w:t>
            </w:r>
          </w:p>
          <w:p w14:paraId="692C477E" w14:textId="77777777" w:rsidR="00E36443" w:rsidRDefault="00E36443" w:rsidP="00630AC5">
            <w:pPr>
              <w:pStyle w:val="Odstavecseseznamem"/>
              <w:numPr>
                <w:ilvl w:val="0"/>
                <w:numId w:val="80"/>
              </w:numPr>
            </w:pPr>
            <w:r>
              <w:t>je schopen shrnout teoretické trendy a kriticky analyzovat koncepce v pedagogice,</w:t>
            </w:r>
          </w:p>
          <w:p w14:paraId="48561939" w14:textId="77777777" w:rsidR="00567240" w:rsidRDefault="00567240" w:rsidP="00630AC5">
            <w:pPr>
              <w:pStyle w:val="Odstavecseseznamem"/>
              <w:numPr>
                <w:ilvl w:val="0"/>
                <w:numId w:val="80"/>
              </w:numPr>
            </w:pPr>
            <w:r w:rsidRPr="00785E98">
              <w:t>je schopen formulovat výzkumný problém, zpracovat výzkumný záměr a design výzkumu</w:t>
            </w:r>
            <w:r>
              <w:t xml:space="preserve"> v oblasti pedagogických věd</w:t>
            </w:r>
            <w:r w:rsidRPr="00785E98">
              <w:t xml:space="preserve">, </w:t>
            </w:r>
          </w:p>
          <w:p w14:paraId="2A1282D7" w14:textId="77777777" w:rsidR="00567240" w:rsidRDefault="00567240" w:rsidP="00630AC5">
            <w:pPr>
              <w:pStyle w:val="Odstavecseseznamem"/>
              <w:numPr>
                <w:ilvl w:val="0"/>
                <w:numId w:val="80"/>
              </w:numPr>
            </w:pPr>
            <w:r w:rsidRPr="00785E98">
              <w:t xml:space="preserve">umí pracovat s literárními zdroji a kriticky je zhodnotit, </w:t>
            </w:r>
          </w:p>
          <w:p w14:paraId="2332317F" w14:textId="77777777" w:rsidR="00567240" w:rsidRDefault="00567240" w:rsidP="00630AC5">
            <w:pPr>
              <w:pStyle w:val="Odstavecseseznamem"/>
              <w:numPr>
                <w:ilvl w:val="0"/>
                <w:numId w:val="80"/>
              </w:numPr>
            </w:pPr>
            <w:r w:rsidRPr="00785E98">
              <w:t xml:space="preserve">ovládá postupy pro výběr výzkumného vzorku, sběr dat, jejich analýzu a zpracování, </w:t>
            </w:r>
          </w:p>
          <w:p w14:paraId="57A1A23D" w14:textId="77777777" w:rsidR="00567240" w:rsidRDefault="00567240" w:rsidP="00630AC5">
            <w:pPr>
              <w:pStyle w:val="Odstavecseseznamem"/>
              <w:numPr>
                <w:ilvl w:val="0"/>
                <w:numId w:val="80"/>
              </w:numPr>
            </w:pPr>
            <w:r w:rsidRPr="00785E98">
              <w:t xml:space="preserve">pro analýzu a zpracování dat využívá adekvátní </w:t>
            </w:r>
            <w:r>
              <w:t xml:space="preserve">výzkumné </w:t>
            </w:r>
            <w:r w:rsidRPr="00785E98">
              <w:t xml:space="preserve">postupy a </w:t>
            </w:r>
            <w:r>
              <w:t xml:space="preserve">softwarové </w:t>
            </w:r>
            <w:r w:rsidRPr="00785E98">
              <w:t xml:space="preserve">vybavení, </w:t>
            </w:r>
          </w:p>
          <w:p w14:paraId="6ED9D47A" w14:textId="77777777" w:rsidR="00567240" w:rsidRDefault="00567240" w:rsidP="00630AC5">
            <w:pPr>
              <w:pStyle w:val="Odstavecseseznamem"/>
              <w:numPr>
                <w:ilvl w:val="0"/>
                <w:numId w:val="80"/>
              </w:numPr>
            </w:pPr>
            <w:r w:rsidRPr="00785E98">
              <w:t xml:space="preserve">umí formulovat vědecké závěry na základě kvalitativní </w:t>
            </w:r>
            <w:r>
              <w:t>a</w:t>
            </w:r>
            <w:r w:rsidRPr="00785E98">
              <w:t xml:space="preserve"> kvantitativní </w:t>
            </w:r>
            <w:r>
              <w:t>výzkumné strategie</w:t>
            </w:r>
            <w:r w:rsidRPr="00785E98">
              <w:t xml:space="preserve">, </w:t>
            </w:r>
          </w:p>
          <w:p w14:paraId="35B92FC0" w14:textId="77777777" w:rsidR="00567240" w:rsidRDefault="00567240" w:rsidP="00630AC5">
            <w:pPr>
              <w:pStyle w:val="Odstavecseseznamem"/>
              <w:numPr>
                <w:ilvl w:val="0"/>
                <w:numId w:val="80"/>
              </w:numPr>
            </w:pPr>
            <w:r w:rsidRPr="00785E98">
              <w:t xml:space="preserve">umí dedukovat a komparovat adekvátní závěry a argumentačně navrhovat a ověřit nové postupy, </w:t>
            </w:r>
          </w:p>
          <w:p w14:paraId="1C69B417" w14:textId="77777777" w:rsidR="00567240" w:rsidRPr="00785E98" w:rsidRDefault="00567240" w:rsidP="00630AC5">
            <w:pPr>
              <w:pStyle w:val="Odstavecseseznamem"/>
              <w:numPr>
                <w:ilvl w:val="0"/>
                <w:numId w:val="80"/>
              </w:numPr>
            </w:pPr>
            <w:r w:rsidRPr="00785E98">
              <w:t>je schopen pracovat v rámci výzkumného týmu, podílet se na přípravě a realizaci výzkumného projektu</w:t>
            </w:r>
            <w:r>
              <w:t>,</w:t>
            </w:r>
            <w:r w:rsidRPr="00785E98">
              <w:t xml:space="preserve"> </w:t>
            </w:r>
          </w:p>
          <w:p w14:paraId="1E2E99F1" w14:textId="77777777" w:rsidR="00567240" w:rsidRDefault="00567240" w:rsidP="00630AC5">
            <w:pPr>
              <w:numPr>
                <w:ilvl w:val="0"/>
                <w:numId w:val="80"/>
              </w:numPr>
            </w:pPr>
            <w:r>
              <w:t>dokáže poskytovat expertní znalosti při řešení pedagogických problémů na mezinárodní, národní i lokální úrovni,</w:t>
            </w:r>
          </w:p>
          <w:p w14:paraId="7CD4863E" w14:textId="77777777" w:rsidR="00567240" w:rsidRDefault="00567240" w:rsidP="00630AC5">
            <w:pPr>
              <w:numPr>
                <w:ilvl w:val="0"/>
                <w:numId w:val="80"/>
              </w:numPr>
            </w:pPr>
            <w:r>
              <w:t>je schopen vést výuku na univerzitní úrovni.</w:t>
            </w:r>
          </w:p>
          <w:p w14:paraId="002EF49C" w14:textId="77777777" w:rsidR="00567240" w:rsidRDefault="00567240" w:rsidP="00567240"/>
          <w:p w14:paraId="246AB05B" w14:textId="77777777" w:rsidR="00567240" w:rsidRDefault="00567240" w:rsidP="005A6505">
            <w:pPr>
              <w:pStyle w:val="Default"/>
              <w:ind w:left="360"/>
              <w:rPr>
                <w:b/>
                <w:bCs/>
                <w:sz w:val="20"/>
                <w:szCs w:val="20"/>
              </w:rPr>
            </w:pPr>
            <w:r>
              <w:rPr>
                <w:b/>
                <w:bCs/>
                <w:sz w:val="20"/>
                <w:szCs w:val="20"/>
              </w:rPr>
              <w:t xml:space="preserve">OBECNÉ ZPŮSOBILOSTI: </w:t>
            </w:r>
          </w:p>
          <w:p w14:paraId="2BFC68EE" w14:textId="77777777" w:rsidR="00567240" w:rsidRPr="00785E98" w:rsidRDefault="00567240" w:rsidP="005A6505">
            <w:pPr>
              <w:pStyle w:val="Default"/>
              <w:ind w:left="360"/>
              <w:rPr>
                <w:sz w:val="20"/>
                <w:szCs w:val="20"/>
              </w:rPr>
            </w:pPr>
            <w:r w:rsidRPr="00785E98">
              <w:rPr>
                <w:sz w:val="20"/>
                <w:szCs w:val="20"/>
              </w:rPr>
              <w:t xml:space="preserve">Absolvent doktorského studijního programu Pedagogika: </w:t>
            </w:r>
          </w:p>
          <w:p w14:paraId="0D523A78" w14:textId="77777777" w:rsidR="00567240" w:rsidRDefault="00567240" w:rsidP="00630AC5">
            <w:pPr>
              <w:numPr>
                <w:ilvl w:val="0"/>
                <w:numId w:val="80"/>
              </w:numPr>
            </w:pPr>
            <w:r>
              <w:t>je schopen aktivně spolupracovat s odborníky v příslušných profesních oblastech a účastnit se práce v národně a mezinárodně složených pracovních týmech,</w:t>
            </w:r>
          </w:p>
          <w:p w14:paraId="2699D66D" w14:textId="77777777" w:rsidR="00567240" w:rsidRDefault="00567240" w:rsidP="00630AC5">
            <w:pPr>
              <w:numPr>
                <w:ilvl w:val="0"/>
                <w:numId w:val="80"/>
              </w:numPr>
            </w:pPr>
            <w:r>
              <w:t>umí prezentovat výsledky své činnosti na mezinárodní úrovni prostřednictvím odborných textů a účastí na konferencích,</w:t>
            </w:r>
          </w:p>
          <w:p w14:paraId="76C3DC5A" w14:textId="77777777" w:rsidR="00567240" w:rsidRDefault="00567240" w:rsidP="00630AC5">
            <w:pPr>
              <w:numPr>
                <w:ilvl w:val="0"/>
                <w:numId w:val="80"/>
              </w:numPr>
            </w:pPr>
            <w:r>
              <w:t>zvládá prezentovat výsledky své vědecko-výzkumné práce ústní i psanou formou v cizím jazyce,</w:t>
            </w:r>
          </w:p>
          <w:p w14:paraId="52E950D8" w14:textId="77777777" w:rsidR="00567240" w:rsidRDefault="00567240" w:rsidP="00630AC5">
            <w:pPr>
              <w:numPr>
                <w:ilvl w:val="0"/>
                <w:numId w:val="80"/>
              </w:numPr>
            </w:pPr>
            <w:r>
              <w:t xml:space="preserve">umí pracovat samostatně či v týmu na plánování a realizaci výzkumných a profesních úkolů, </w:t>
            </w:r>
            <w:r w:rsidRPr="00785E98">
              <w:t xml:space="preserve">dokáže samostatně získávat další odborné znalosti dovednosti a způsobilosti včetně reflexe vlastních zkušeností, </w:t>
            </w:r>
          </w:p>
          <w:p w14:paraId="5BCF5AE3" w14:textId="77777777" w:rsidR="00567240" w:rsidRDefault="00567240" w:rsidP="00630AC5">
            <w:pPr>
              <w:numPr>
                <w:ilvl w:val="0"/>
                <w:numId w:val="80"/>
              </w:numPr>
            </w:pPr>
            <w:r w:rsidRPr="00785E98">
              <w:t>má přehled o relevantních odborných zdrojích a dovede kriticky zhodnotit jejich původ a význam</w:t>
            </w:r>
            <w:r>
              <w:t>,</w:t>
            </w:r>
          </w:p>
          <w:p w14:paraId="3CDEB04C" w14:textId="77777777" w:rsidR="00567240" w:rsidRDefault="00567240" w:rsidP="00630AC5">
            <w:pPr>
              <w:numPr>
                <w:ilvl w:val="0"/>
                <w:numId w:val="80"/>
              </w:numPr>
            </w:pPr>
            <w:r>
              <w:t>m</w:t>
            </w:r>
            <w:r w:rsidRPr="00785E98">
              <w:t>á způsobilost pro navrhování nových vědecko-výzkumných témat souvisejících s nejnovějšími trendy v oblasti výzkumu a vývoje</w:t>
            </w:r>
            <w:r>
              <w:t>,</w:t>
            </w:r>
          </w:p>
          <w:p w14:paraId="5E185F72" w14:textId="77777777" w:rsidR="00E36443" w:rsidRDefault="00E36443" w:rsidP="00630AC5">
            <w:pPr>
              <w:numPr>
                <w:ilvl w:val="0"/>
                <w:numId w:val="80"/>
              </w:numPr>
            </w:pPr>
            <w:r>
              <w:t>je schopen</w:t>
            </w:r>
            <w:r w:rsidRPr="00785E98">
              <w:t xml:space="preserve"> řeš</w:t>
            </w:r>
            <w:r>
              <w:t>it</w:t>
            </w:r>
            <w:r w:rsidRPr="00785E98">
              <w:t xml:space="preserve"> složit</w:t>
            </w:r>
            <w:r>
              <w:t>é</w:t>
            </w:r>
            <w:r w:rsidRPr="00785E98">
              <w:t xml:space="preserve"> </w:t>
            </w:r>
            <w:r>
              <w:t>organizačně</w:t>
            </w:r>
            <w:r w:rsidRPr="00785E98">
              <w:t>-projektov</w:t>
            </w:r>
            <w:r>
              <w:t xml:space="preserve">é otázky </w:t>
            </w:r>
            <w:r w:rsidRPr="00785E98">
              <w:t>a rozvíje</w:t>
            </w:r>
            <w:r>
              <w:t>t</w:t>
            </w:r>
            <w:r w:rsidRPr="00785E98">
              <w:t xml:space="preserve"> tvůrčí</w:t>
            </w:r>
            <w:r>
              <w:t xml:space="preserve"> </w:t>
            </w:r>
            <w:r w:rsidRPr="00785E98">
              <w:t>aktivit</w:t>
            </w:r>
            <w:r>
              <w:t>y</w:t>
            </w:r>
            <w:r w:rsidRPr="00785E98">
              <w:t xml:space="preserve"> orientovan</w:t>
            </w:r>
            <w:r>
              <w:t>é</w:t>
            </w:r>
            <w:r w:rsidRPr="00785E98">
              <w:t xml:space="preserve"> na využití nových konceptů, postupů, metrik, jejich optimalizaci a inovaci, </w:t>
            </w:r>
          </w:p>
          <w:p w14:paraId="10C20F6F" w14:textId="77777777" w:rsidR="00567240" w:rsidRDefault="00567240" w:rsidP="00630AC5">
            <w:pPr>
              <w:numPr>
                <w:ilvl w:val="0"/>
                <w:numId w:val="80"/>
              </w:numPr>
            </w:pPr>
            <w:r w:rsidRPr="00785E98">
              <w:t>dokáže předkládat relevantní argumenty na dané téma při diskusi s odbornou i laickou veřejností a umí vyjádřit své vlastní názory, podložené kriticky ověřenými fakty a úsudkem zohledňující etické principy, je schopen formulovat závěry z dané diskuse</w:t>
            </w:r>
            <w:r>
              <w:t>.</w:t>
            </w:r>
            <w:bookmarkEnd w:id="8"/>
          </w:p>
        </w:tc>
      </w:tr>
      <w:tr w:rsidR="00567240" w14:paraId="4EF66E6A" w14:textId="77777777" w:rsidTr="00DD1001">
        <w:trPr>
          <w:trHeight w:val="187"/>
        </w:trPr>
        <w:tc>
          <w:tcPr>
            <w:tcW w:w="9247" w:type="dxa"/>
            <w:gridSpan w:val="4"/>
            <w:shd w:val="clear" w:color="auto" w:fill="F7CAAC"/>
          </w:tcPr>
          <w:p w14:paraId="6D1EBAF0" w14:textId="77777777" w:rsidR="00567240" w:rsidRPr="00F022CE" w:rsidRDefault="00567240" w:rsidP="00567240">
            <w:pPr>
              <w:jc w:val="both"/>
              <w:rPr>
                <w:b/>
                <w:bCs/>
              </w:rPr>
            </w:pPr>
            <w:r w:rsidRPr="00F022CE">
              <w:rPr>
                <w:b/>
                <w:bCs/>
              </w:rPr>
              <w:lastRenderedPageBreak/>
              <w:t>Předpokládaná uplatnitelnost absolventů na trhu práce</w:t>
            </w:r>
          </w:p>
        </w:tc>
      </w:tr>
      <w:tr w:rsidR="00567240" w14:paraId="03341DA3" w14:textId="77777777" w:rsidTr="00DD1001">
        <w:trPr>
          <w:trHeight w:val="416"/>
        </w:trPr>
        <w:tc>
          <w:tcPr>
            <w:tcW w:w="9247" w:type="dxa"/>
            <w:gridSpan w:val="4"/>
            <w:shd w:val="clear" w:color="auto" w:fill="FFFFFF"/>
          </w:tcPr>
          <w:p w14:paraId="5EF6C1A1" w14:textId="77777777" w:rsidR="00567240" w:rsidRDefault="00567240" w:rsidP="00567240">
            <w:pPr>
              <w:spacing w:after="120"/>
              <w:jc w:val="both"/>
            </w:pPr>
            <w:bookmarkStart w:id="9" w:name="_Hlk118193111"/>
            <w:r>
              <w:t>Absolvent je způsobilý působit na pozicích vědeckého pracovníka v základním či aplikovaném výzkumu na univerzitách nebo výzkumných institucích, či na vysoce kvalifikovaných pozicích analytiků, poradců a specialistů ve vzdělávacích organizacích v privátním sektoru, ve státních i neziskových institucích</w:t>
            </w:r>
            <w:r>
              <w:rPr>
                <w:i/>
                <w:iCs/>
              </w:rPr>
              <w:t xml:space="preserve">, </w:t>
            </w:r>
            <w:r>
              <w:t>např. jako:</w:t>
            </w:r>
          </w:p>
          <w:p w14:paraId="3B6F379F" w14:textId="77777777" w:rsidR="00567240" w:rsidRDefault="00567240" w:rsidP="00567240">
            <w:pPr>
              <w:numPr>
                <w:ilvl w:val="0"/>
                <w:numId w:val="1"/>
              </w:numPr>
              <w:jc w:val="both"/>
            </w:pPr>
            <w:r>
              <w:t>Akademický, nebo vědecko-výzkumný pracovník v akademické sféře (univerzity, výzkumné ústavy).</w:t>
            </w:r>
          </w:p>
          <w:p w14:paraId="34B5AB73" w14:textId="77777777" w:rsidR="00567240" w:rsidRDefault="00567240" w:rsidP="00567240">
            <w:pPr>
              <w:numPr>
                <w:ilvl w:val="0"/>
                <w:numId w:val="1"/>
              </w:numPr>
              <w:jc w:val="both"/>
            </w:pPr>
            <w:r>
              <w:t>Vědecko-výzkumný pracovník v týmech, které výzkumně řeší problémy spadající do předmětné oblasti na mezinárodní a národní úrovni.</w:t>
            </w:r>
          </w:p>
          <w:p w14:paraId="387F28B4" w14:textId="77777777" w:rsidR="00567240" w:rsidRDefault="00567240" w:rsidP="00567240">
            <w:pPr>
              <w:numPr>
                <w:ilvl w:val="0"/>
                <w:numId w:val="1"/>
              </w:numPr>
              <w:jc w:val="both"/>
            </w:pPr>
            <w:r>
              <w:t>Analytický pracovník státních politik ve veřejné sféře (MŠMT, MPSV apod.).</w:t>
            </w:r>
          </w:p>
          <w:p w14:paraId="014957A3" w14:textId="77777777" w:rsidR="00567240" w:rsidRDefault="00567240" w:rsidP="00567240">
            <w:pPr>
              <w:numPr>
                <w:ilvl w:val="0"/>
                <w:numId w:val="1"/>
              </w:numPr>
              <w:jc w:val="both"/>
            </w:pPr>
            <w:r>
              <w:t>Analytický pracovník v relevantních nadnárodních strukturách (EU apod.).</w:t>
            </w:r>
          </w:p>
          <w:p w14:paraId="75B3BE4F" w14:textId="77777777" w:rsidR="00567240" w:rsidRDefault="00567240" w:rsidP="00567240">
            <w:pPr>
              <w:numPr>
                <w:ilvl w:val="0"/>
                <w:numId w:val="1"/>
              </w:numPr>
              <w:jc w:val="both"/>
            </w:pPr>
            <w:r>
              <w:t>Metodik v oblasti pedagogiky či vzdělávání ve veřejné či neziskové sféře.</w:t>
            </w:r>
          </w:p>
          <w:p w14:paraId="0B98E273" w14:textId="77777777" w:rsidR="00567240" w:rsidRDefault="00567240" w:rsidP="00567240">
            <w:pPr>
              <w:numPr>
                <w:ilvl w:val="0"/>
                <w:numId w:val="1"/>
              </w:numPr>
              <w:jc w:val="both"/>
            </w:pPr>
            <w:r>
              <w:t>Specialista vzdělávání v privátních organizacích zaměřených na rozvoj lidí.</w:t>
            </w:r>
            <w:bookmarkEnd w:id="9"/>
          </w:p>
        </w:tc>
      </w:tr>
      <w:tr w:rsidR="00567240" w14:paraId="1BD4502D" w14:textId="77777777" w:rsidTr="00DD1001">
        <w:trPr>
          <w:trHeight w:val="185"/>
        </w:trPr>
        <w:tc>
          <w:tcPr>
            <w:tcW w:w="9247" w:type="dxa"/>
            <w:gridSpan w:val="4"/>
            <w:shd w:val="clear" w:color="auto" w:fill="F7CAAC"/>
          </w:tcPr>
          <w:p w14:paraId="0161B11D" w14:textId="77777777" w:rsidR="00567240" w:rsidRPr="00ED322D" w:rsidRDefault="00567240" w:rsidP="00567240">
            <w:r w:rsidRPr="00ED322D">
              <w:rPr>
                <w:b/>
              </w:rPr>
              <w:t xml:space="preserve">Pravidla a podmínky pro tvorbu </w:t>
            </w:r>
            <w:r>
              <w:rPr>
                <w:b/>
              </w:rPr>
              <w:t xml:space="preserve">individuálních </w:t>
            </w:r>
            <w:r w:rsidRPr="00ED322D">
              <w:rPr>
                <w:b/>
              </w:rPr>
              <w:t>studijních plánů</w:t>
            </w:r>
          </w:p>
        </w:tc>
      </w:tr>
      <w:tr w:rsidR="00567240" w14:paraId="78FC2875" w14:textId="77777777" w:rsidTr="00DD1001">
        <w:trPr>
          <w:trHeight w:val="1550"/>
        </w:trPr>
        <w:tc>
          <w:tcPr>
            <w:tcW w:w="9247" w:type="dxa"/>
            <w:gridSpan w:val="4"/>
            <w:shd w:val="clear" w:color="auto" w:fill="FFFFFF"/>
          </w:tcPr>
          <w:p w14:paraId="3B148005" w14:textId="77777777" w:rsidR="00567240" w:rsidRPr="00AC6B29" w:rsidRDefault="00567240" w:rsidP="00567240">
            <w:pPr>
              <w:spacing w:after="120"/>
              <w:jc w:val="both"/>
            </w:pPr>
            <w:r>
              <w:lastRenderedPageBreak/>
              <w:t>S</w:t>
            </w:r>
            <w:r w:rsidRPr="00AC6B29">
              <w:t xml:space="preserve">tudium v doktorském studijním programu </w:t>
            </w:r>
            <w:r>
              <w:t xml:space="preserve">Pedagogika </w:t>
            </w:r>
            <w:r w:rsidRPr="00AC6B29">
              <w:t>probíhá podle individuálního studijního plánu (ISP), který studenti společně se školiteli vytváří na začátku studia. Následně jsou ISP schvalovány Oborovou radou DSP.</w:t>
            </w:r>
          </w:p>
          <w:p w14:paraId="1C8016EC" w14:textId="77777777" w:rsidR="00567240" w:rsidRPr="00977ABD" w:rsidRDefault="00567240" w:rsidP="00567240">
            <w:pPr>
              <w:pStyle w:val="Default"/>
              <w:jc w:val="both"/>
              <w:rPr>
                <w:color w:val="FF0000"/>
                <w:sz w:val="20"/>
                <w:szCs w:val="20"/>
              </w:rPr>
            </w:pPr>
            <w:r w:rsidRPr="00977ABD">
              <w:rPr>
                <w:color w:val="auto"/>
                <w:sz w:val="20"/>
                <w:szCs w:val="20"/>
              </w:rPr>
              <w:t xml:space="preserve">Student vytváří individuální studijní plán (ISP) ze všech šesti povinných studijních předmětů, ke kterým přidává ve studijní části </w:t>
            </w:r>
            <w:r>
              <w:rPr>
                <w:color w:val="auto"/>
                <w:sz w:val="20"/>
                <w:szCs w:val="20"/>
              </w:rPr>
              <w:t>jeden</w:t>
            </w:r>
            <w:r w:rsidRPr="00977ABD">
              <w:rPr>
                <w:color w:val="auto"/>
                <w:sz w:val="20"/>
                <w:szCs w:val="20"/>
              </w:rPr>
              <w:t xml:space="preserve"> z </w:t>
            </w:r>
            <w:r>
              <w:rPr>
                <w:color w:val="auto"/>
                <w:sz w:val="20"/>
                <w:szCs w:val="20"/>
              </w:rPr>
              <w:t>jedenácti</w:t>
            </w:r>
            <w:r w:rsidRPr="00977ABD">
              <w:rPr>
                <w:color w:val="auto"/>
                <w:sz w:val="20"/>
                <w:szCs w:val="20"/>
              </w:rPr>
              <w:t xml:space="preserve"> předmětů z nabídky povinně volitelných. Součástí individuálního studijního plánu jsou další povinnosti související s tvůrčí a pedagogickou činností</w:t>
            </w:r>
            <w:r>
              <w:rPr>
                <w:color w:val="auto"/>
                <w:sz w:val="20"/>
                <w:szCs w:val="20"/>
              </w:rPr>
              <w:t>, absolvováním stáží,</w:t>
            </w:r>
            <w:r w:rsidRPr="00977ABD">
              <w:rPr>
                <w:color w:val="auto"/>
                <w:sz w:val="20"/>
                <w:szCs w:val="20"/>
              </w:rPr>
              <w:t xml:space="preserve"> složením státní závěrečné zkoušky</w:t>
            </w:r>
            <w:r>
              <w:rPr>
                <w:color w:val="auto"/>
                <w:sz w:val="20"/>
                <w:szCs w:val="20"/>
              </w:rPr>
              <w:t>,</w:t>
            </w:r>
            <w:r w:rsidRPr="00977ABD">
              <w:rPr>
                <w:color w:val="auto"/>
                <w:sz w:val="20"/>
                <w:szCs w:val="20"/>
              </w:rPr>
              <w:t xml:space="preserve"> obhajobou di</w:t>
            </w:r>
            <w:r>
              <w:rPr>
                <w:color w:val="auto"/>
                <w:sz w:val="20"/>
                <w:szCs w:val="20"/>
              </w:rPr>
              <w:t>z</w:t>
            </w:r>
            <w:r w:rsidRPr="00977ABD">
              <w:rPr>
                <w:color w:val="auto"/>
                <w:sz w:val="20"/>
                <w:szCs w:val="20"/>
              </w:rPr>
              <w:t>ertační práce</w:t>
            </w:r>
            <w:r>
              <w:rPr>
                <w:color w:val="auto"/>
                <w:sz w:val="20"/>
                <w:szCs w:val="20"/>
              </w:rPr>
              <w:t xml:space="preserve"> a dalšími studijními povinnostmi</w:t>
            </w:r>
            <w:r w:rsidRPr="00977ABD">
              <w:rPr>
                <w:color w:val="auto"/>
                <w:sz w:val="20"/>
                <w:szCs w:val="20"/>
              </w:rPr>
              <w:t>.</w:t>
            </w:r>
          </w:p>
        </w:tc>
      </w:tr>
      <w:tr w:rsidR="00567240" w14:paraId="7CF2C17F" w14:textId="77777777" w:rsidTr="00DD1001">
        <w:trPr>
          <w:trHeight w:val="258"/>
        </w:trPr>
        <w:tc>
          <w:tcPr>
            <w:tcW w:w="9247" w:type="dxa"/>
            <w:gridSpan w:val="4"/>
            <w:shd w:val="clear" w:color="auto" w:fill="F7CAAC"/>
          </w:tcPr>
          <w:p w14:paraId="7CA910B4" w14:textId="77777777" w:rsidR="00567240" w:rsidRDefault="00567240" w:rsidP="00567240">
            <w:r>
              <w:rPr>
                <w:b/>
              </w:rPr>
              <w:t xml:space="preserve"> Podmínky k přijetí ke studiu</w:t>
            </w:r>
          </w:p>
        </w:tc>
      </w:tr>
      <w:tr w:rsidR="00567240" w14:paraId="0A0040FA" w14:textId="77777777" w:rsidTr="00DD1001">
        <w:trPr>
          <w:trHeight w:val="992"/>
        </w:trPr>
        <w:tc>
          <w:tcPr>
            <w:tcW w:w="9247" w:type="dxa"/>
            <w:gridSpan w:val="4"/>
            <w:shd w:val="clear" w:color="auto" w:fill="FFFFFF"/>
          </w:tcPr>
          <w:p w14:paraId="07F62BF0" w14:textId="77777777" w:rsidR="00567240" w:rsidRPr="00182A02" w:rsidRDefault="00567240" w:rsidP="00567240">
            <w:pPr>
              <w:shd w:val="clear" w:color="auto" w:fill="FFFFFF"/>
              <w:jc w:val="both"/>
              <w:rPr>
                <w:rFonts w:ascii="Calibri" w:hAnsi="Calibri" w:cs="Calibri"/>
                <w:color w:val="000000"/>
                <w:sz w:val="24"/>
                <w:szCs w:val="24"/>
              </w:rPr>
            </w:pPr>
            <w:r>
              <w:t xml:space="preserve">Podmínkou přijetí ke studiu je řádné ukončení studia v magisterském studijním programu. K přihlášce do doktorského studia předkládá uchazeč návrh projektu dizertační práce (obsahující název, téma, cíle, výzkumný design, výzkumné metody a výstupy), životopis, doklady o ukončeném vzdělání a soupis svých odborných publikací. Přijímací řízení probíhá ústní formou. </w:t>
            </w:r>
            <w:r w:rsidRPr="00182A02">
              <w:rPr>
                <w:color w:val="000000"/>
              </w:rPr>
              <w:t xml:space="preserve">Komise, schválená oborovou radou, ověřuje předpoklady uchazeče k vědecké práci v oboru Pedagogika. V rámci přijímacího řízení je písemně ověřena znalost anglického jazyka, která musí odpovídat minimálně úrovni B2 dle Evropského referenčního rámce pro jazyky (CEFR). </w:t>
            </w:r>
            <w:r>
              <w:t>Komise posuzuje jednotlivé uchazeče z hlediska dodaných vstupních materiálů (zejména návrhu projektu dizertační práce), osobní prezentace v průběhu přijímacího řízení a přínosů přijetí pro FHS. Na základě přijímacího řízení je vytvořeno pořadí studentů a studenti s nejlepšími předpoklady pro úspěšné absolvování DSP jsou navrženi na přijetí.</w:t>
            </w:r>
          </w:p>
        </w:tc>
      </w:tr>
      <w:tr w:rsidR="00567240" w14:paraId="365EEA09" w14:textId="77777777" w:rsidTr="00DD1001">
        <w:trPr>
          <w:trHeight w:val="258"/>
        </w:trPr>
        <w:tc>
          <w:tcPr>
            <w:tcW w:w="9247" w:type="dxa"/>
            <w:gridSpan w:val="4"/>
            <w:shd w:val="clear" w:color="auto" w:fill="F7CAAC"/>
          </w:tcPr>
          <w:p w14:paraId="46C95F6E" w14:textId="77777777" w:rsidR="00567240" w:rsidRPr="000F3BE9" w:rsidRDefault="00567240" w:rsidP="00567240">
            <w:pPr>
              <w:rPr>
                <w:rFonts w:eastAsia="Calibri"/>
                <w:sz w:val="24"/>
                <w:szCs w:val="24"/>
              </w:rPr>
            </w:pPr>
            <w:r w:rsidRPr="00FF621D">
              <w:rPr>
                <w:b/>
              </w:rPr>
              <w:t>Předpokládaný počet uchazečů zapsaných ke</w:t>
            </w:r>
            <w:r>
              <w:rPr>
                <w:b/>
              </w:rPr>
              <w:t xml:space="preserve"> studiu ve studijním programu</w:t>
            </w:r>
            <w:r>
              <w:rPr>
                <w:rFonts w:eastAsia="Calibri"/>
                <w:sz w:val="24"/>
                <w:szCs w:val="24"/>
              </w:rPr>
              <w:t xml:space="preserve"> </w:t>
            </w:r>
          </w:p>
        </w:tc>
      </w:tr>
      <w:tr w:rsidR="00567240" w14:paraId="619241AF" w14:textId="77777777" w:rsidTr="00DD1001">
        <w:trPr>
          <w:trHeight w:val="273"/>
        </w:trPr>
        <w:tc>
          <w:tcPr>
            <w:tcW w:w="9247" w:type="dxa"/>
            <w:gridSpan w:val="4"/>
            <w:shd w:val="clear" w:color="auto" w:fill="FFFFFF"/>
          </w:tcPr>
          <w:p w14:paraId="5E4A0A6B" w14:textId="0BDE5E98" w:rsidR="00567240" w:rsidRPr="00D30FD8" w:rsidRDefault="00D30FD8" w:rsidP="00567240">
            <w:r w:rsidRPr="00D30FD8">
              <w:t xml:space="preserve">Předpokládaný počet uchazeů zapsaných ke studiu ve studijním programu je </w:t>
            </w:r>
            <w:ins w:id="10" w:author="Jan Kalenda" w:date="2023-03-22T17:11:00Z">
              <w:r w:rsidR="002C5DD6">
                <w:t>6</w:t>
              </w:r>
            </w:ins>
            <w:del w:id="11" w:author="Jan Kalenda" w:date="2023-03-22T17:11:00Z">
              <w:r w:rsidR="002C5DD6" w:rsidDel="002C5DD6">
                <w:delText>7</w:delText>
              </w:r>
            </w:del>
            <w:r w:rsidRPr="00D30FD8">
              <w:t>.</w:t>
            </w:r>
            <w:ins w:id="12" w:author="Jan Kalenda" w:date="2023-03-16T14:26:00Z">
              <w:r w:rsidR="00AA2FCC">
                <w:t xml:space="preserve"> Jedná se o maximální počet zapsaných uchazečů na základě počtu přihlášek a počtu přijímaných studentů z posledních let.</w:t>
              </w:r>
            </w:ins>
          </w:p>
          <w:p w14:paraId="72452466" w14:textId="0CA12665" w:rsidR="00AA2FCC" w:rsidRPr="00D30FD8" w:rsidRDefault="00D30FD8" w:rsidP="00567240">
            <w:r w:rsidRPr="00D30FD8">
              <w:t>V předcházejících letetch bylo zapsáno: 3 uchazeči (AR 2018/2019), 6 uchazečů (AR 2019/2020), 2 uchazeči (AR 2020/2021), 3 uchazeči (AR 2021/2022), 4 uchazeči (AR 2022/2023).</w:t>
            </w:r>
          </w:p>
        </w:tc>
      </w:tr>
      <w:tr w:rsidR="00567240" w14:paraId="59A227CD" w14:textId="77777777" w:rsidTr="00DD1001">
        <w:trPr>
          <w:trHeight w:val="268"/>
        </w:trPr>
        <w:tc>
          <w:tcPr>
            <w:tcW w:w="9247" w:type="dxa"/>
            <w:gridSpan w:val="4"/>
            <w:shd w:val="clear" w:color="auto" w:fill="F7CAAC"/>
          </w:tcPr>
          <w:p w14:paraId="42EEAE51" w14:textId="77777777" w:rsidR="00567240" w:rsidRDefault="00567240" w:rsidP="00567240">
            <w:pPr>
              <w:rPr>
                <w:b/>
              </w:rPr>
            </w:pPr>
            <w:r>
              <w:rPr>
                <w:b/>
              </w:rPr>
              <w:t>Návaznost na další typy studijních programů</w:t>
            </w:r>
          </w:p>
        </w:tc>
      </w:tr>
      <w:tr w:rsidR="00567240" w14:paraId="46D56CE8" w14:textId="77777777" w:rsidTr="00DD1001">
        <w:trPr>
          <w:trHeight w:val="638"/>
        </w:trPr>
        <w:tc>
          <w:tcPr>
            <w:tcW w:w="9247" w:type="dxa"/>
            <w:gridSpan w:val="4"/>
            <w:shd w:val="clear" w:color="auto" w:fill="FFFFFF"/>
          </w:tcPr>
          <w:p w14:paraId="3CDDBD2A" w14:textId="77777777" w:rsidR="00567240" w:rsidRDefault="00567240" w:rsidP="00567240">
            <w:pPr>
              <w:jc w:val="both"/>
            </w:pPr>
            <w:r>
              <w:t>V rámci FHS UTB ve Zlíně doktorský studijní program Pedagogika navazuje na navazující MSP Sociální pedagogika, navazující MSP Předškolní pedagogika, MSP Učitelství pro 1. stupeň základní školy.</w:t>
            </w:r>
          </w:p>
          <w:p w14:paraId="21AEB7FF" w14:textId="77777777" w:rsidR="00567240" w:rsidRDefault="00567240" w:rsidP="00567240">
            <w:pPr>
              <w:jc w:val="both"/>
            </w:pPr>
          </w:p>
        </w:tc>
      </w:tr>
    </w:tbl>
    <w:p w14:paraId="04BFCDC3" w14:textId="77777777" w:rsidR="00567240" w:rsidRDefault="00567240" w:rsidP="00DD1001"/>
    <w:p w14:paraId="4D455E46" w14:textId="77777777" w:rsidR="00567240" w:rsidRDefault="00567240" w:rsidP="00DD1001">
      <w:pPr>
        <w:spacing w:after="160" w:line="259" w:lineRule="auto"/>
      </w:pPr>
      <w:r>
        <w:br w:type="page"/>
      </w:r>
    </w:p>
    <w:tbl>
      <w:tblPr>
        <w:tblW w:w="928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160"/>
        <w:gridCol w:w="1134"/>
        <w:gridCol w:w="850"/>
        <w:gridCol w:w="3334"/>
        <w:gridCol w:w="993"/>
        <w:gridCol w:w="814"/>
      </w:tblGrid>
      <w:tr w:rsidR="00567240" w14:paraId="6BB204BF" w14:textId="77777777" w:rsidTr="00DD1001">
        <w:tc>
          <w:tcPr>
            <w:tcW w:w="9285" w:type="dxa"/>
            <w:gridSpan w:val="6"/>
            <w:tcBorders>
              <w:bottom w:val="double" w:sz="4" w:space="0" w:color="auto"/>
            </w:tcBorders>
            <w:shd w:val="clear" w:color="auto" w:fill="BDD6EE"/>
          </w:tcPr>
          <w:p w14:paraId="793E7240" w14:textId="77777777" w:rsidR="00567240" w:rsidRDefault="00567240" w:rsidP="00567240">
            <w:pPr>
              <w:jc w:val="both"/>
              <w:rPr>
                <w:b/>
                <w:sz w:val="28"/>
              </w:rPr>
            </w:pPr>
            <w:r>
              <w:rPr>
                <w:b/>
                <w:sz w:val="28"/>
              </w:rPr>
              <w:lastRenderedPageBreak/>
              <w:t>B-IIb – Studijní plány a návrh témat prací (doktorské studijní programy)</w:t>
            </w:r>
          </w:p>
        </w:tc>
      </w:tr>
      <w:tr w:rsidR="00567240" w14:paraId="1D536817" w14:textId="77777777" w:rsidTr="00DD1001">
        <w:tc>
          <w:tcPr>
            <w:tcW w:w="9285" w:type="dxa"/>
            <w:gridSpan w:val="6"/>
            <w:shd w:val="clear" w:color="auto" w:fill="auto"/>
          </w:tcPr>
          <w:p w14:paraId="276D0B33" w14:textId="77777777" w:rsidR="00567240" w:rsidRDefault="00567240" w:rsidP="00567240">
            <w:pPr>
              <w:rPr>
                <w:b/>
                <w:sz w:val="22"/>
              </w:rPr>
            </w:pPr>
            <w:r w:rsidRPr="00D331C4">
              <w:t xml:space="preserve">Studijní plán doktorského studijní programu Pedagogika </w:t>
            </w:r>
            <w:r>
              <w:t xml:space="preserve">se skládá z </w:t>
            </w:r>
            <w:r w:rsidRPr="00D331C4">
              <w:t>následujících předmětů</w:t>
            </w:r>
          </w:p>
        </w:tc>
      </w:tr>
      <w:tr w:rsidR="00567240" w14:paraId="08F4E8BC" w14:textId="77777777" w:rsidTr="00DD1001">
        <w:tc>
          <w:tcPr>
            <w:tcW w:w="9285" w:type="dxa"/>
            <w:gridSpan w:val="6"/>
            <w:shd w:val="clear" w:color="auto" w:fill="F7CAAC"/>
          </w:tcPr>
          <w:p w14:paraId="23CCF58D" w14:textId="77777777" w:rsidR="00567240" w:rsidRDefault="00567240" w:rsidP="00567240">
            <w:pPr>
              <w:jc w:val="center"/>
              <w:rPr>
                <w:b/>
                <w:sz w:val="22"/>
              </w:rPr>
            </w:pPr>
            <w:r>
              <w:rPr>
                <w:b/>
                <w:sz w:val="22"/>
              </w:rPr>
              <w:t>Povinné předměty</w:t>
            </w:r>
          </w:p>
        </w:tc>
      </w:tr>
      <w:tr w:rsidR="00567240" w14:paraId="55FFC141" w14:textId="77777777" w:rsidTr="00567240">
        <w:tc>
          <w:tcPr>
            <w:tcW w:w="2160" w:type="dxa"/>
            <w:shd w:val="clear" w:color="auto" w:fill="F7CAAC"/>
          </w:tcPr>
          <w:p w14:paraId="369124DA" w14:textId="77777777" w:rsidR="00567240" w:rsidRDefault="00567240" w:rsidP="00567240">
            <w:pPr>
              <w:jc w:val="both"/>
              <w:rPr>
                <w:b/>
              </w:rPr>
            </w:pPr>
            <w:r>
              <w:rPr>
                <w:b/>
                <w:sz w:val="22"/>
              </w:rPr>
              <w:t>Název předmětu</w:t>
            </w:r>
          </w:p>
        </w:tc>
        <w:tc>
          <w:tcPr>
            <w:tcW w:w="1134" w:type="dxa"/>
            <w:shd w:val="clear" w:color="auto" w:fill="F7CAAC"/>
          </w:tcPr>
          <w:p w14:paraId="793F8DA4" w14:textId="77777777" w:rsidR="00567240" w:rsidRDefault="00567240" w:rsidP="00567240">
            <w:pPr>
              <w:jc w:val="both"/>
              <w:rPr>
                <w:b/>
              </w:rPr>
            </w:pPr>
            <w:r>
              <w:rPr>
                <w:b/>
                <w:sz w:val="22"/>
              </w:rPr>
              <w:t>rozsah</w:t>
            </w:r>
          </w:p>
        </w:tc>
        <w:tc>
          <w:tcPr>
            <w:tcW w:w="850" w:type="dxa"/>
            <w:shd w:val="clear" w:color="auto" w:fill="F7CAAC"/>
          </w:tcPr>
          <w:p w14:paraId="1629D39A" w14:textId="77777777" w:rsidR="00567240" w:rsidRDefault="00567240" w:rsidP="00567240">
            <w:pPr>
              <w:jc w:val="both"/>
              <w:rPr>
                <w:b/>
                <w:sz w:val="22"/>
              </w:rPr>
            </w:pPr>
            <w:r>
              <w:rPr>
                <w:b/>
                <w:sz w:val="22"/>
              </w:rPr>
              <w:t>způsob ověř.</w:t>
            </w:r>
          </w:p>
          <w:p w14:paraId="5DA77AB5" w14:textId="77777777" w:rsidR="00567240" w:rsidRDefault="00567240" w:rsidP="00567240">
            <w:pPr>
              <w:jc w:val="both"/>
              <w:rPr>
                <w:b/>
                <w:sz w:val="22"/>
              </w:rPr>
            </w:pPr>
            <w:r>
              <w:rPr>
                <w:b/>
                <w:sz w:val="22"/>
              </w:rPr>
              <w:t xml:space="preserve"> </w:t>
            </w:r>
          </w:p>
        </w:tc>
        <w:tc>
          <w:tcPr>
            <w:tcW w:w="3334" w:type="dxa"/>
            <w:shd w:val="clear" w:color="auto" w:fill="F7CAAC"/>
          </w:tcPr>
          <w:p w14:paraId="7D1B61B2" w14:textId="77777777" w:rsidR="00567240" w:rsidRDefault="00567240" w:rsidP="00567240">
            <w:pPr>
              <w:jc w:val="both"/>
              <w:rPr>
                <w:b/>
                <w:sz w:val="22"/>
              </w:rPr>
            </w:pPr>
            <w:r>
              <w:rPr>
                <w:b/>
                <w:sz w:val="22"/>
              </w:rPr>
              <w:t>vyučující</w:t>
            </w:r>
          </w:p>
        </w:tc>
        <w:tc>
          <w:tcPr>
            <w:tcW w:w="993" w:type="dxa"/>
            <w:shd w:val="clear" w:color="auto" w:fill="F7CAAC"/>
          </w:tcPr>
          <w:p w14:paraId="1E7FD1BE" w14:textId="77777777" w:rsidR="00567240" w:rsidRDefault="00567240" w:rsidP="00567240">
            <w:pPr>
              <w:jc w:val="both"/>
              <w:rPr>
                <w:b/>
                <w:color w:val="FF0000"/>
                <w:sz w:val="22"/>
              </w:rPr>
            </w:pPr>
            <w:r>
              <w:rPr>
                <w:b/>
                <w:sz w:val="22"/>
              </w:rPr>
              <w:t>dop. roč./sem.</w:t>
            </w:r>
          </w:p>
        </w:tc>
        <w:tc>
          <w:tcPr>
            <w:tcW w:w="814" w:type="dxa"/>
            <w:shd w:val="clear" w:color="auto" w:fill="F7CAAC"/>
          </w:tcPr>
          <w:p w14:paraId="289E250A" w14:textId="77777777" w:rsidR="00567240" w:rsidRDefault="00567240" w:rsidP="00567240">
            <w:pPr>
              <w:jc w:val="both"/>
              <w:rPr>
                <w:b/>
                <w:sz w:val="22"/>
              </w:rPr>
            </w:pPr>
            <w:r>
              <w:rPr>
                <w:b/>
                <w:sz w:val="22"/>
              </w:rPr>
              <w:t>profil. základ</w:t>
            </w:r>
          </w:p>
        </w:tc>
      </w:tr>
      <w:tr w:rsidR="00567240" w14:paraId="2597FA54" w14:textId="77777777" w:rsidTr="00DD1001">
        <w:tc>
          <w:tcPr>
            <w:tcW w:w="9285" w:type="dxa"/>
            <w:gridSpan w:val="6"/>
          </w:tcPr>
          <w:p w14:paraId="4FA5C589" w14:textId="77777777" w:rsidR="00567240" w:rsidRPr="00977ABD" w:rsidRDefault="00567240" w:rsidP="00567240">
            <w:pPr>
              <w:jc w:val="center"/>
              <w:rPr>
                <w:b/>
                <w:sz w:val="22"/>
              </w:rPr>
            </w:pPr>
            <w:bookmarkStart w:id="13" w:name="_Hlk118193619"/>
            <w:r>
              <w:rPr>
                <w:b/>
                <w:sz w:val="22"/>
              </w:rPr>
              <w:t>Povinné předměty</w:t>
            </w:r>
          </w:p>
        </w:tc>
      </w:tr>
      <w:tr w:rsidR="00567240" w14:paraId="578B4514" w14:textId="77777777" w:rsidTr="00567240">
        <w:tc>
          <w:tcPr>
            <w:tcW w:w="2160" w:type="dxa"/>
          </w:tcPr>
          <w:p w14:paraId="526B2F06" w14:textId="77777777" w:rsidR="00567240" w:rsidRDefault="00567240" w:rsidP="00567240">
            <w:r>
              <w:t>Generické dovednosti v pedagogické vědě</w:t>
            </w:r>
          </w:p>
        </w:tc>
        <w:tc>
          <w:tcPr>
            <w:tcW w:w="1134" w:type="dxa"/>
          </w:tcPr>
          <w:p w14:paraId="74F7D018" w14:textId="77777777" w:rsidR="00567240" w:rsidRDefault="00567240" w:rsidP="00567240">
            <w:r>
              <w:t>20 hod.</w:t>
            </w:r>
          </w:p>
        </w:tc>
        <w:tc>
          <w:tcPr>
            <w:tcW w:w="850" w:type="dxa"/>
          </w:tcPr>
          <w:p w14:paraId="61F71D88" w14:textId="77777777" w:rsidR="00567240" w:rsidRDefault="00567240" w:rsidP="00567240">
            <w:r>
              <w:t>zkouška</w:t>
            </w:r>
          </w:p>
        </w:tc>
        <w:tc>
          <w:tcPr>
            <w:tcW w:w="3334" w:type="dxa"/>
          </w:tcPr>
          <w:p w14:paraId="421BF640" w14:textId="77777777" w:rsidR="00D65E77" w:rsidRDefault="00D65E77" w:rsidP="00D65E77">
            <w:pPr>
              <w:rPr>
                <w:b/>
              </w:rPr>
            </w:pPr>
            <w:r w:rsidRPr="00EB028E">
              <w:rPr>
                <w:b/>
              </w:rPr>
              <w:t xml:space="preserve">doc. Mgr. </w:t>
            </w:r>
            <w:r>
              <w:rPr>
                <w:b/>
              </w:rPr>
              <w:t>Petr</w:t>
            </w:r>
            <w:r w:rsidRPr="00EB028E">
              <w:rPr>
                <w:b/>
              </w:rPr>
              <w:t xml:space="preserve"> </w:t>
            </w:r>
            <w:r>
              <w:rPr>
                <w:b/>
              </w:rPr>
              <w:t>Najvar</w:t>
            </w:r>
            <w:r w:rsidRPr="00EB028E">
              <w:rPr>
                <w:b/>
              </w:rPr>
              <w:t>, Ph.D.</w:t>
            </w:r>
          </w:p>
          <w:p w14:paraId="6461EAA9" w14:textId="45C2C815" w:rsidR="00567240" w:rsidRPr="00301182" w:rsidRDefault="00D65E77" w:rsidP="00D65E77">
            <w:r>
              <w:t>(25 %) doc. Mgr. Jan Kalenda, Ph.D. (75 %)</w:t>
            </w:r>
          </w:p>
        </w:tc>
        <w:tc>
          <w:tcPr>
            <w:tcW w:w="993" w:type="dxa"/>
          </w:tcPr>
          <w:p w14:paraId="1B743348" w14:textId="04A8C88C" w:rsidR="00567240" w:rsidRDefault="00567240" w:rsidP="00567240">
            <w:r>
              <w:t>1</w:t>
            </w:r>
            <w:r w:rsidR="00783AF4">
              <w:t>.</w:t>
            </w:r>
            <w:r>
              <w:t>/1</w:t>
            </w:r>
            <w:r w:rsidR="00783AF4">
              <w:t>.</w:t>
            </w:r>
          </w:p>
        </w:tc>
        <w:tc>
          <w:tcPr>
            <w:tcW w:w="814" w:type="dxa"/>
          </w:tcPr>
          <w:p w14:paraId="53E01B7C" w14:textId="77777777" w:rsidR="00567240" w:rsidRDefault="00567240" w:rsidP="00567240">
            <w:r>
              <w:t>ANO</w:t>
            </w:r>
          </w:p>
        </w:tc>
      </w:tr>
      <w:tr w:rsidR="00567240" w14:paraId="1C9564C8" w14:textId="77777777" w:rsidTr="00567240">
        <w:tc>
          <w:tcPr>
            <w:tcW w:w="2160" w:type="dxa"/>
          </w:tcPr>
          <w:p w14:paraId="14E5F2B9" w14:textId="77777777" w:rsidR="00567240" w:rsidRDefault="00567240" w:rsidP="00567240">
            <w:r>
              <w:t>Kvalitativní metodologie</w:t>
            </w:r>
          </w:p>
        </w:tc>
        <w:tc>
          <w:tcPr>
            <w:tcW w:w="1134" w:type="dxa"/>
          </w:tcPr>
          <w:p w14:paraId="549D709B" w14:textId="77777777" w:rsidR="00567240" w:rsidRDefault="00567240" w:rsidP="00567240">
            <w:r>
              <w:t>20 hod.</w:t>
            </w:r>
          </w:p>
        </w:tc>
        <w:tc>
          <w:tcPr>
            <w:tcW w:w="850" w:type="dxa"/>
          </w:tcPr>
          <w:p w14:paraId="36F5DC80" w14:textId="77777777" w:rsidR="00567240" w:rsidRDefault="00567240" w:rsidP="00567240">
            <w:r>
              <w:t>zkouška</w:t>
            </w:r>
          </w:p>
        </w:tc>
        <w:tc>
          <w:tcPr>
            <w:tcW w:w="3334" w:type="dxa"/>
          </w:tcPr>
          <w:p w14:paraId="1118ED73" w14:textId="77777777" w:rsidR="00567240" w:rsidRDefault="00567240" w:rsidP="00567240">
            <w:pPr>
              <w:rPr>
                <w:b/>
              </w:rPr>
            </w:pPr>
            <w:r>
              <w:rPr>
                <w:b/>
              </w:rPr>
              <w:t>prof</w:t>
            </w:r>
            <w:r w:rsidRPr="00EB028E">
              <w:rPr>
                <w:b/>
              </w:rPr>
              <w:t>. Mgr. Soňa Kalenda, Ph.D.</w:t>
            </w:r>
          </w:p>
          <w:p w14:paraId="045A0B2E" w14:textId="77777777" w:rsidR="00567240" w:rsidRPr="00301182" w:rsidRDefault="00567240" w:rsidP="00567240">
            <w:r>
              <w:t>(100 %)</w:t>
            </w:r>
          </w:p>
        </w:tc>
        <w:tc>
          <w:tcPr>
            <w:tcW w:w="993" w:type="dxa"/>
          </w:tcPr>
          <w:p w14:paraId="0D6B923F" w14:textId="7122A8FD" w:rsidR="00567240" w:rsidRDefault="00567240" w:rsidP="00567240">
            <w:r>
              <w:t>1</w:t>
            </w:r>
            <w:r w:rsidR="00783AF4">
              <w:t>.</w:t>
            </w:r>
            <w:r>
              <w:t>/2</w:t>
            </w:r>
            <w:r w:rsidR="00783AF4">
              <w:t>.</w:t>
            </w:r>
          </w:p>
        </w:tc>
        <w:tc>
          <w:tcPr>
            <w:tcW w:w="814" w:type="dxa"/>
          </w:tcPr>
          <w:p w14:paraId="72D626A4" w14:textId="77777777" w:rsidR="00567240" w:rsidRDefault="00567240" w:rsidP="00567240">
            <w:r>
              <w:t>ANO</w:t>
            </w:r>
          </w:p>
        </w:tc>
      </w:tr>
      <w:tr w:rsidR="00567240" w14:paraId="3E243382" w14:textId="77777777" w:rsidTr="00567240">
        <w:tc>
          <w:tcPr>
            <w:tcW w:w="2160" w:type="dxa"/>
          </w:tcPr>
          <w:p w14:paraId="2A48023B" w14:textId="77777777" w:rsidR="00567240" w:rsidRDefault="00567240" w:rsidP="00567240">
            <w:r>
              <w:t>Kvantitativní metodologie</w:t>
            </w:r>
          </w:p>
        </w:tc>
        <w:tc>
          <w:tcPr>
            <w:tcW w:w="1134" w:type="dxa"/>
          </w:tcPr>
          <w:p w14:paraId="278A6667" w14:textId="77777777" w:rsidR="00567240" w:rsidRDefault="00567240" w:rsidP="00567240">
            <w:r>
              <w:t>20 hod.</w:t>
            </w:r>
          </w:p>
        </w:tc>
        <w:tc>
          <w:tcPr>
            <w:tcW w:w="850" w:type="dxa"/>
          </w:tcPr>
          <w:p w14:paraId="03875683" w14:textId="77777777" w:rsidR="00567240" w:rsidRDefault="00567240" w:rsidP="00567240">
            <w:r>
              <w:t>zkouška</w:t>
            </w:r>
          </w:p>
        </w:tc>
        <w:tc>
          <w:tcPr>
            <w:tcW w:w="3334" w:type="dxa"/>
          </w:tcPr>
          <w:p w14:paraId="7A0E91F0" w14:textId="5BF91950" w:rsidR="00567240" w:rsidRPr="00567240" w:rsidRDefault="00567240" w:rsidP="00567240">
            <w:pPr>
              <w:rPr>
                <w:rStyle w:val="normaltextrun"/>
                <w:b/>
                <w:bdr w:val="none" w:sz="0" w:space="0" w:color="auto" w:frame="1"/>
              </w:rPr>
            </w:pPr>
            <w:r w:rsidRPr="00567240">
              <w:rPr>
                <w:rStyle w:val="normaltextrun"/>
                <w:b/>
                <w:bdr w:val="none" w:sz="0" w:space="0" w:color="auto" w:frame="1"/>
              </w:rPr>
              <w:t>doc. Mgr. Jan Kalenda, Ph.D.</w:t>
            </w:r>
          </w:p>
          <w:p w14:paraId="1C01A6CA" w14:textId="2282823B" w:rsidR="00567240" w:rsidRPr="00301182" w:rsidRDefault="00567240" w:rsidP="00567240">
            <w:pPr>
              <w:rPr>
                <w:rStyle w:val="normaltextrun"/>
                <w:color w:val="000000"/>
                <w:bdr w:val="none" w:sz="0" w:space="0" w:color="auto" w:frame="1"/>
              </w:rPr>
            </w:pPr>
            <w:r w:rsidRPr="00301182">
              <w:rPr>
                <w:rStyle w:val="normaltextrun"/>
                <w:color w:val="000000"/>
                <w:bdr w:val="none" w:sz="0" w:space="0" w:color="auto" w:frame="1"/>
              </w:rPr>
              <w:t>(</w:t>
            </w:r>
            <w:r w:rsidR="00483DD2">
              <w:rPr>
                <w:rStyle w:val="normaltextrun"/>
                <w:color w:val="000000"/>
                <w:bdr w:val="none" w:sz="0" w:space="0" w:color="auto" w:frame="1"/>
              </w:rPr>
              <w:t>4</w:t>
            </w:r>
            <w:r>
              <w:rPr>
                <w:rStyle w:val="normaltextrun"/>
                <w:color w:val="000000"/>
                <w:bdr w:val="none" w:sz="0" w:space="0" w:color="auto" w:frame="1"/>
              </w:rPr>
              <w:t>0</w:t>
            </w:r>
            <w:r w:rsidRPr="00301182">
              <w:rPr>
                <w:rStyle w:val="normaltextrun"/>
                <w:color w:val="000000"/>
                <w:bdr w:val="none" w:sz="0" w:space="0" w:color="auto" w:frame="1"/>
              </w:rPr>
              <w:t xml:space="preserve"> %) </w:t>
            </w:r>
          </w:p>
          <w:p w14:paraId="14A07941" w14:textId="524808DF" w:rsidR="00567240" w:rsidRDefault="00567240" w:rsidP="00567240">
            <w:pPr>
              <w:rPr>
                <w:rStyle w:val="normaltextrun"/>
                <w:color w:val="000000"/>
                <w:bdr w:val="none" w:sz="0" w:space="0" w:color="auto" w:frame="1"/>
              </w:rPr>
            </w:pPr>
            <w:r>
              <w:rPr>
                <w:rStyle w:val="normaltextrun"/>
                <w:color w:val="000000"/>
                <w:bdr w:val="none" w:sz="0" w:space="0" w:color="auto" w:frame="1"/>
              </w:rPr>
              <w:t>doc. Jakub Hladík, Ph.D. (30 %)</w:t>
            </w:r>
          </w:p>
          <w:p w14:paraId="06685DF1" w14:textId="16DF6E8B" w:rsidR="00567240" w:rsidRDefault="00567240" w:rsidP="00567240">
            <w:pPr>
              <w:rPr>
                <w:rStyle w:val="normaltextrun"/>
                <w:color w:val="000000"/>
                <w:bdr w:val="none" w:sz="0" w:space="0" w:color="auto" w:frame="1"/>
              </w:rPr>
            </w:pPr>
            <w:r>
              <w:rPr>
                <w:rStyle w:val="normaltextrun"/>
                <w:color w:val="000000"/>
                <w:bdr w:val="none" w:sz="0" w:space="0" w:color="auto" w:frame="1"/>
              </w:rPr>
              <w:t xml:space="preserve">PhDr. Denisa Denglerová, Ph.D. (10 %), </w:t>
            </w:r>
          </w:p>
          <w:p w14:paraId="6CE88FC2" w14:textId="022EACD2" w:rsidR="00567240" w:rsidRPr="00350699" w:rsidRDefault="00567240" w:rsidP="00567240">
            <w:pPr>
              <w:rPr>
                <w:rStyle w:val="normaltextrun"/>
                <w:bdr w:val="none" w:sz="0" w:space="0" w:color="auto" w:frame="1"/>
              </w:rPr>
            </w:pPr>
            <w:r w:rsidRPr="00350699">
              <w:rPr>
                <w:rStyle w:val="normaltextrun"/>
                <w:bdr w:val="none" w:sz="0" w:space="0" w:color="auto" w:frame="1"/>
              </w:rPr>
              <w:t xml:space="preserve">Mgr. Karla Hrbáčková, Ph.D. (10 %) </w:t>
            </w:r>
          </w:p>
          <w:p w14:paraId="1CB6FC6D" w14:textId="77777777" w:rsidR="00567240" w:rsidRDefault="00567240" w:rsidP="00567240">
            <w:r w:rsidRPr="00350699">
              <w:rPr>
                <w:rStyle w:val="normaltextrun"/>
                <w:bdr w:val="none" w:sz="0" w:space="0" w:color="auto" w:frame="1"/>
              </w:rPr>
              <w:t>Mgr. Jitka Vaculíková, Ph.D. (10 %)</w:t>
            </w:r>
          </w:p>
        </w:tc>
        <w:tc>
          <w:tcPr>
            <w:tcW w:w="993" w:type="dxa"/>
          </w:tcPr>
          <w:p w14:paraId="32FEA9D4" w14:textId="4B342F2E" w:rsidR="00567240" w:rsidRDefault="00567240" w:rsidP="00567240">
            <w:r>
              <w:t>2</w:t>
            </w:r>
            <w:r w:rsidR="00783AF4">
              <w:t>.</w:t>
            </w:r>
            <w:r>
              <w:t>/1</w:t>
            </w:r>
            <w:r w:rsidR="00783AF4">
              <w:t>.</w:t>
            </w:r>
          </w:p>
        </w:tc>
        <w:tc>
          <w:tcPr>
            <w:tcW w:w="814" w:type="dxa"/>
          </w:tcPr>
          <w:p w14:paraId="6EC607C0" w14:textId="77777777" w:rsidR="00567240" w:rsidRDefault="00567240" w:rsidP="00567240">
            <w:r>
              <w:t>ANO</w:t>
            </w:r>
          </w:p>
        </w:tc>
      </w:tr>
      <w:tr w:rsidR="00567240" w14:paraId="6FC27099" w14:textId="77777777" w:rsidTr="00567240">
        <w:tc>
          <w:tcPr>
            <w:tcW w:w="2160" w:type="dxa"/>
          </w:tcPr>
          <w:p w14:paraId="0DD8C54A" w14:textId="77777777" w:rsidR="00567240" w:rsidRPr="005C7BFB" w:rsidRDefault="00567240" w:rsidP="00567240">
            <w:r w:rsidRPr="005C7BFB">
              <w:t>Pedagogická věda v transdisciplinárních souvislostech</w:t>
            </w:r>
          </w:p>
        </w:tc>
        <w:tc>
          <w:tcPr>
            <w:tcW w:w="1134" w:type="dxa"/>
          </w:tcPr>
          <w:p w14:paraId="50157129" w14:textId="77777777" w:rsidR="00567240" w:rsidRPr="005C7BFB" w:rsidRDefault="00567240" w:rsidP="00567240">
            <w:r>
              <w:t>20 hod.</w:t>
            </w:r>
          </w:p>
        </w:tc>
        <w:tc>
          <w:tcPr>
            <w:tcW w:w="850" w:type="dxa"/>
          </w:tcPr>
          <w:p w14:paraId="61A32475" w14:textId="77777777" w:rsidR="00567240" w:rsidRPr="005C7BFB" w:rsidRDefault="00567240" w:rsidP="00567240">
            <w:r w:rsidRPr="005C7BFB">
              <w:t>zkouška</w:t>
            </w:r>
          </w:p>
        </w:tc>
        <w:tc>
          <w:tcPr>
            <w:tcW w:w="3334" w:type="dxa"/>
          </w:tcPr>
          <w:p w14:paraId="4ABA924A" w14:textId="77777777" w:rsidR="00567240" w:rsidRDefault="00567240" w:rsidP="00567240">
            <w:pPr>
              <w:rPr>
                <w:b/>
              </w:rPr>
            </w:pPr>
            <w:r w:rsidRPr="005C7BFB">
              <w:rPr>
                <w:b/>
              </w:rPr>
              <w:t xml:space="preserve">doc. Mgr. Radim Šíp, Ph.D. </w:t>
            </w:r>
          </w:p>
          <w:p w14:paraId="728B0F66" w14:textId="77777777" w:rsidR="00567240" w:rsidRDefault="00567240" w:rsidP="00567240">
            <w:r>
              <w:t>(70 %)</w:t>
            </w:r>
          </w:p>
          <w:p w14:paraId="5BDAB92F" w14:textId="77777777" w:rsidR="00567240" w:rsidRDefault="00567240" w:rsidP="00567240">
            <w:r>
              <w:t>PhDr. Denisa Denglerová, Ph.D. (15 %)</w:t>
            </w:r>
          </w:p>
          <w:p w14:paraId="70FF2719" w14:textId="77777777" w:rsidR="00567240" w:rsidRPr="005C7BFB" w:rsidRDefault="00567240" w:rsidP="00567240">
            <w:r>
              <w:t>Mgr. Tomáš Karger, Ph.D. (15 %)</w:t>
            </w:r>
          </w:p>
        </w:tc>
        <w:tc>
          <w:tcPr>
            <w:tcW w:w="993" w:type="dxa"/>
          </w:tcPr>
          <w:p w14:paraId="078BE0EC" w14:textId="0621DDE3" w:rsidR="00567240" w:rsidRPr="005C7BFB" w:rsidRDefault="00567240" w:rsidP="00567240">
            <w:r w:rsidRPr="005C7BFB">
              <w:t>2</w:t>
            </w:r>
            <w:r w:rsidR="00783AF4">
              <w:t>.</w:t>
            </w:r>
            <w:r w:rsidRPr="005C7BFB">
              <w:t>/2</w:t>
            </w:r>
            <w:r w:rsidR="00783AF4">
              <w:t>.</w:t>
            </w:r>
          </w:p>
        </w:tc>
        <w:tc>
          <w:tcPr>
            <w:tcW w:w="814" w:type="dxa"/>
          </w:tcPr>
          <w:p w14:paraId="1C407482" w14:textId="77777777" w:rsidR="00567240" w:rsidRPr="005C7BFB" w:rsidRDefault="00567240" w:rsidP="00567240">
            <w:r>
              <w:t>ANO</w:t>
            </w:r>
          </w:p>
        </w:tc>
      </w:tr>
      <w:tr w:rsidR="00567240" w14:paraId="76289778" w14:textId="77777777" w:rsidTr="00567240">
        <w:tc>
          <w:tcPr>
            <w:tcW w:w="2160" w:type="dxa"/>
          </w:tcPr>
          <w:p w14:paraId="11668177" w14:textId="77777777" w:rsidR="00567240" w:rsidRPr="004E2F8A" w:rsidRDefault="00567240" w:rsidP="00567240">
            <w:r w:rsidRPr="004E2F8A">
              <w:t>Akademické dovednosti v angličtině</w:t>
            </w:r>
          </w:p>
          <w:p w14:paraId="24816AA7" w14:textId="77777777" w:rsidR="00567240" w:rsidRPr="004E2F8A" w:rsidRDefault="00567240" w:rsidP="00567240">
            <w:pPr>
              <w:pStyle w:val="Odstavecseseznamem"/>
            </w:pPr>
          </w:p>
        </w:tc>
        <w:tc>
          <w:tcPr>
            <w:tcW w:w="1134" w:type="dxa"/>
          </w:tcPr>
          <w:p w14:paraId="13E559E5" w14:textId="77777777" w:rsidR="00567240" w:rsidRPr="004E2F8A" w:rsidRDefault="00567240" w:rsidP="00567240">
            <w:r w:rsidRPr="004E2F8A">
              <w:t xml:space="preserve">40 hod. </w:t>
            </w:r>
          </w:p>
          <w:p w14:paraId="60B655C5" w14:textId="77777777" w:rsidR="00567240" w:rsidRPr="004E2F8A" w:rsidRDefault="00567240" w:rsidP="00567240">
            <w:r w:rsidRPr="004E2F8A">
              <w:t>(2 semestry x 20 hod.)</w:t>
            </w:r>
          </w:p>
        </w:tc>
        <w:tc>
          <w:tcPr>
            <w:tcW w:w="850" w:type="dxa"/>
          </w:tcPr>
          <w:p w14:paraId="4E054D84" w14:textId="77777777" w:rsidR="00567240" w:rsidRPr="004E2F8A" w:rsidRDefault="00567240" w:rsidP="00567240">
            <w:r w:rsidRPr="004E2F8A">
              <w:t>zkouška</w:t>
            </w:r>
          </w:p>
        </w:tc>
        <w:tc>
          <w:tcPr>
            <w:tcW w:w="3334" w:type="dxa"/>
          </w:tcPr>
          <w:p w14:paraId="3C7BB0D2" w14:textId="77777777" w:rsidR="00567240" w:rsidRPr="004E2F8A" w:rsidRDefault="00567240" w:rsidP="00567240">
            <w:r w:rsidRPr="004E2F8A">
              <w:rPr>
                <w:b/>
              </w:rPr>
              <w:t>Mgr. Jana Orsavová, Ph.D.</w:t>
            </w:r>
            <w:r w:rsidRPr="004E2F8A">
              <w:t>,</w:t>
            </w:r>
          </w:p>
          <w:p w14:paraId="703B4965" w14:textId="77777777" w:rsidR="00567240" w:rsidRPr="004E2F8A" w:rsidRDefault="00567240" w:rsidP="00567240">
            <w:r w:rsidRPr="004E2F8A">
              <w:t>(50 %)</w:t>
            </w:r>
          </w:p>
          <w:p w14:paraId="2D7B911E" w14:textId="77777777" w:rsidR="00567240" w:rsidRPr="004E2F8A" w:rsidRDefault="00567240" w:rsidP="00567240">
            <w:r w:rsidRPr="004E2F8A">
              <w:t>Mgr. Veronika Pečivová, Ph.D. (50 %)</w:t>
            </w:r>
          </w:p>
        </w:tc>
        <w:tc>
          <w:tcPr>
            <w:tcW w:w="993" w:type="dxa"/>
          </w:tcPr>
          <w:p w14:paraId="787AF540" w14:textId="304E5FDC" w:rsidR="00567240" w:rsidRPr="004E2F8A" w:rsidRDefault="00567240" w:rsidP="00567240">
            <w:r w:rsidRPr="004E2F8A">
              <w:t>1</w:t>
            </w:r>
            <w:r w:rsidR="00783AF4">
              <w:t>.</w:t>
            </w:r>
            <w:r w:rsidRPr="004E2F8A">
              <w:t>/1</w:t>
            </w:r>
            <w:r w:rsidR="00783AF4">
              <w:t>.</w:t>
            </w:r>
            <w:r w:rsidRPr="004E2F8A">
              <w:t>-2</w:t>
            </w:r>
            <w:r w:rsidR="00783AF4">
              <w:t>.</w:t>
            </w:r>
          </w:p>
        </w:tc>
        <w:tc>
          <w:tcPr>
            <w:tcW w:w="814" w:type="dxa"/>
          </w:tcPr>
          <w:p w14:paraId="201F91C9" w14:textId="77777777" w:rsidR="00567240" w:rsidRPr="004E2F8A" w:rsidRDefault="00567240" w:rsidP="00567240">
            <w:r w:rsidRPr="004E2F8A">
              <w:t>ANO</w:t>
            </w:r>
          </w:p>
        </w:tc>
      </w:tr>
      <w:tr w:rsidR="00567240" w14:paraId="24D198B4" w14:textId="77777777" w:rsidTr="00567240">
        <w:tc>
          <w:tcPr>
            <w:tcW w:w="2160" w:type="dxa"/>
          </w:tcPr>
          <w:p w14:paraId="0E47D36D" w14:textId="77777777" w:rsidR="00567240" w:rsidRDefault="00567240" w:rsidP="00567240">
            <w:r>
              <w:t>Doktorský seminář I. – IV.</w:t>
            </w:r>
          </w:p>
        </w:tc>
        <w:tc>
          <w:tcPr>
            <w:tcW w:w="1134" w:type="dxa"/>
          </w:tcPr>
          <w:p w14:paraId="7486C7BF" w14:textId="77777777" w:rsidR="00567240" w:rsidRDefault="00567240" w:rsidP="00567240">
            <w:r>
              <w:t xml:space="preserve">20 hod. </w:t>
            </w:r>
          </w:p>
          <w:p w14:paraId="71A9F1B4" w14:textId="77777777" w:rsidR="00567240" w:rsidRDefault="00567240" w:rsidP="00567240">
            <w:r>
              <w:t xml:space="preserve">(4 semestry x 5 hodin) </w:t>
            </w:r>
          </w:p>
        </w:tc>
        <w:tc>
          <w:tcPr>
            <w:tcW w:w="850" w:type="dxa"/>
          </w:tcPr>
          <w:p w14:paraId="1FAA8865" w14:textId="77777777" w:rsidR="00567240" w:rsidRDefault="00567240" w:rsidP="00567240">
            <w:r>
              <w:t>zkouška</w:t>
            </w:r>
          </w:p>
        </w:tc>
        <w:tc>
          <w:tcPr>
            <w:tcW w:w="3334" w:type="dxa"/>
          </w:tcPr>
          <w:p w14:paraId="6C3F43DC" w14:textId="77777777" w:rsidR="00567240" w:rsidRDefault="00567240" w:rsidP="00567240">
            <w:pPr>
              <w:rPr>
                <w:b/>
              </w:rPr>
            </w:pPr>
            <w:r w:rsidRPr="005C7BFB">
              <w:rPr>
                <w:b/>
              </w:rPr>
              <w:t xml:space="preserve">doc. Mgr. Radim Šíp, Ph.D. </w:t>
            </w:r>
          </w:p>
          <w:p w14:paraId="521B3F77" w14:textId="77777777" w:rsidR="00567240" w:rsidRDefault="00567240" w:rsidP="00567240">
            <w:r>
              <w:t xml:space="preserve"> (70 %)</w:t>
            </w:r>
          </w:p>
          <w:p w14:paraId="18199998" w14:textId="5A9F7E3A" w:rsidR="00567240" w:rsidRDefault="00567240" w:rsidP="00567240">
            <w:r w:rsidRPr="004C0A84">
              <w:t>Mgr. Ilona Kočvarová, Ph.D. (</w:t>
            </w:r>
            <w:r w:rsidR="00F70DBD">
              <w:t>30</w:t>
            </w:r>
            <w:r w:rsidRPr="004C0A84">
              <w:t xml:space="preserve"> %)</w:t>
            </w:r>
          </w:p>
        </w:tc>
        <w:tc>
          <w:tcPr>
            <w:tcW w:w="993" w:type="dxa"/>
          </w:tcPr>
          <w:p w14:paraId="292620C8" w14:textId="6CA9D970" w:rsidR="00567240" w:rsidRDefault="00567240" w:rsidP="00567240">
            <w:r>
              <w:t>1</w:t>
            </w:r>
            <w:r w:rsidR="00783AF4">
              <w:t>.</w:t>
            </w:r>
            <w:r>
              <w:t>/2</w:t>
            </w:r>
            <w:r w:rsidR="00783AF4">
              <w:t>.</w:t>
            </w:r>
            <w:r>
              <w:t>,2</w:t>
            </w:r>
            <w:r w:rsidR="00783AF4">
              <w:t>.</w:t>
            </w:r>
            <w:r>
              <w:t>/</w:t>
            </w:r>
            <w:r w:rsidR="00783AF4">
              <w:t>4.</w:t>
            </w:r>
            <w:r>
              <w:t>, 3</w:t>
            </w:r>
            <w:r w:rsidR="00783AF4">
              <w:t>.</w:t>
            </w:r>
            <w:r>
              <w:t>/</w:t>
            </w:r>
            <w:r w:rsidR="00783AF4">
              <w:t>6.</w:t>
            </w:r>
            <w:r>
              <w:t>, 4/</w:t>
            </w:r>
            <w:r w:rsidR="00783AF4">
              <w:t>7.</w:t>
            </w:r>
          </w:p>
        </w:tc>
        <w:tc>
          <w:tcPr>
            <w:tcW w:w="814" w:type="dxa"/>
          </w:tcPr>
          <w:p w14:paraId="36C453DA" w14:textId="77777777" w:rsidR="00567240" w:rsidRDefault="00567240" w:rsidP="00567240">
            <w:r>
              <w:t>ANO</w:t>
            </w:r>
          </w:p>
        </w:tc>
      </w:tr>
      <w:bookmarkEnd w:id="13"/>
      <w:tr w:rsidR="00567240" w14:paraId="412ECB76" w14:textId="77777777" w:rsidTr="00DD1001">
        <w:trPr>
          <w:trHeight w:val="930"/>
        </w:trPr>
        <w:tc>
          <w:tcPr>
            <w:tcW w:w="9285" w:type="dxa"/>
            <w:gridSpan w:val="6"/>
          </w:tcPr>
          <w:p w14:paraId="17DC084F" w14:textId="77777777" w:rsidR="00567240" w:rsidRDefault="00567240" w:rsidP="00567240">
            <w:pPr>
              <w:rPr>
                <w:i/>
              </w:rPr>
            </w:pPr>
            <w:r>
              <w:rPr>
                <w:b/>
              </w:rPr>
              <w:t>Poznámka k plnění této skupiny předmětů:</w:t>
            </w:r>
          </w:p>
          <w:p w14:paraId="6F378D26" w14:textId="77777777" w:rsidR="00567240" w:rsidRPr="00C278E5" w:rsidRDefault="00567240" w:rsidP="00567240">
            <w:r w:rsidRPr="00C278E5">
              <w:t>Absolvování všech povinných výukových předmětů je podmínkou připuštění ke Státní doktorské zkoušce a obhajobě dizertační práce.</w:t>
            </w:r>
          </w:p>
        </w:tc>
      </w:tr>
      <w:tr w:rsidR="00567240" w14:paraId="2DE32738" w14:textId="77777777" w:rsidTr="00DD1001">
        <w:tc>
          <w:tcPr>
            <w:tcW w:w="9285" w:type="dxa"/>
            <w:gridSpan w:val="6"/>
            <w:shd w:val="clear" w:color="auto" w:fill="F7CAAC"/>
          </w:tcPr>
          <w:p w14:paraId="3B4053FF" w14:textId="77777777" w:rsidR="00567240" w:rsidRDefault="00567240" w:rsidP="00567240">
            <w:pPr>
              <w:jc w:val="center"/>
              <w:rPr>
                <w:b/>
                <w:sz w:val="22"/>
              </w:rPr>
            </w:pPr>
            <w:r>
              <w:rPr>
                <w:b/>
                <w:sz w:val="22"/>
              </w:rPr>
              <w:t>Povinně volitelné předměty</w:t>
            </w:r>
          </w:p>
        </w:tc>
      </w:tr>
      <w:tr w:rsidR="00567240" w14:paraId="69866B63" w14:textId="77777777" w:rsidTr="00DD1001">
        <w:tc>
          <w:tcPr>
            <w:tcW w:w="9285" w:type="dxa"/>
            <w:gridSpan w:val="6"/>
          </w:tcPr>
          <w:p w14:paraId="7E64510D" w14:textId="77777777" w:rsidR="00567240" w:rsidRPr="0008340A" w:rsidRDefault="00567240" w:rsidP="00567240">
            <w:pPr>
              <w:jc w:val="center"/>
              <w:rPr>
                <w:b/>
              </w:rPr>
            </w:pPr>
            <w:r>
              <w:rPr>
                <w:b/>
              </w:rPr>
              <w:t>Student si volí 1 předmět</w:t>
            </w:r>
          </w:p>
        </w:tc>
      </w:tr>
      <w:tr w:rsidR="00567240" w14:paraId="4314726E" w14:textId="77777777" w:rsidTr="00567240">
        <w:tc>
          <w:tcPr>
            <w:tcW w:w="2160" w:type="dxa"/>
          </w:tcPr>
          <w:p w14:paraId="64D2A4FB" w14:textId="77777777" w:rsidR="00567240" w:rsidRPr="0097571F" w:rsidRDefault="00567240" w:rsidP="00567240">
            <w:r w:rsidRPr="0097571F">
              <w:rPr>
                <w:rStyle w:val="normaltextrun"/>
                <w:color w:val="000000"/>
                <w:bdr w:val="none" w:sz="0" w:space="0" w:color="auto" w:frame="1"/>
              </w:rPr>
              <w:t>Současné trendy ve výzkumu vzdělávání</w:t>
            </w:r>
          </w:p>
        </w:tc>
        <w:tc>
          <w:tcPr>
            <w:tcW w:w="1134" w:type="dxa"/>
          </w:tcPr>
          <w:p w14:paraId="0010203B" w14:textId="77777777" w:rsidR="00567240" w:rsidRDefault="00567240" w:rsidP="00567240">
            <w:r>
              <w:t>15 hod.</w:t>
            </w:r>
          </w:p>
        </w:tc>
        <w:tc>
          <w:tcPr>
            <w:tcW w:w="850" w:type="dxa"/>
          </w:tcPr>
          <w:p w14:paraId="05B13242" w14:textId="77777777" w:rsidR="00567240" w:rsidRDefault="00567240" w:rsidP="00567240">
            <w:r>
              <w:t>zkouška</w:t>
            </w:r>
          </w:p>
        </w:tc>
        <w:tc>
          <w:tcPr>
            <w:tcW w:w="3334" w:type="dxa"/>
          </w:tcPr>
          <w:p w14:paraId="2D4502DA" w14:textId="77777777" w:rsidR="00F70DBD" w:rsidRDefault="00567240" w:rsidP="00567240">
            <w:pPr>
              <w:rPr>
                <w:b/>
              </w:rPr>
            </w:pPr>
            <w:r w:rsidRPr="00EB028E">
              <w:rPr>
                <w:b/>
              </w:rPr>
              <w:t>doc. Mgr. Jan Kalenda, Ph.D.</w:t>
            </w:r>
            <w:r>
              <w:rPr>
                <w:b/>
              </w:rPr>
              <w:t xml:space="preserve"> </w:t>
            </w:r>
          </w:p>
          <w:p w14:paraId="79E1B1A4" w14:textId="3D2AC7EF" w:rsidR="00567240" w:rsidRPr="00B46C63" w:rsidRDefault="00567240" w:rsidP="00567240">
            <w:pPr>
              <w:rPr>
                <w:b/>
              </w:rPr>
            </w:pPr>
            <w:r>
              <w:t>(100 %)</w:t>
            </w:r>
          </w:p>
        </w:tc>
        <w:tc>
          <w:tcPr>
            <w:tcW w:w="993" w:type="dxa"/>
          </w:tcPr>
          <w:p w14:paraId="6268D9C1" w14:textId="05F79BB9" w:rsidR="00567240" w:rsidRDefault="00783AF4" w:rsidP="00567240">
            <w:r>
              <w:t>3.</w:t>
            </w:r>
            <w:r w:rsidR="00567240">
              <w:t>-8</w:t>
            </w:r>
            <w:r>
              <w:t>.</w:t>
            </w:r>
            <w:r w:rsidR="00567240">
              <w:t xml:space="preserve"> semestr</w:t>
            </w:r>
          </w:p>
        </w:tc>
        <w:tc>
          <w:tcPr>
            <w:tcW w:w="814" w:type="dxa"/>
          </w:tcPr>
          <w:p w14:paraId="6B76AE95" w14:textId="77777777" w:rsidR="00567240" w:rsidRDefault="00567240" w:rsidP="00567240">
            <w:r>
              <w:t>NE</w:t>
            </w:r>
          </w:p>
        </w:tc>
      </w:tr>
      <w:tr w:rsidR="00567240" w14:paraId="64CB753B" w14:textId="77777777" w:rsidTr="00567240">
        <w:tc>
          <w:tcPr>
            <w:tcW w:w="2160" w:type="dxa"/>
          </w:tcPr>
          <w:p w14:paraId="0276B9CF" w14:textId="77777777" w:rsidR="00567240" w:rsidRPr="0097571F" w:rsidRDefault="00567240" w:rsidP="00567240">
            <w:r w:rsidRPr="0097571F">
              <w:rPr>
                <w:rStyle w:val="normaltextrun"/>
                <w:color w:val="000000"/>
                <w:shd w:val="clear" w:color="auto" w:fill="FFFFFF"/>
              </w:rPr>
              <w:t>Sociální pedagogika</w:t>
            </w:r>
            <w:r w:rsidRPr="0097571F">
              <w:rPr>
                <w:rStyle w:val="eop"/>
                <w:color w:val="000000"/>
                <w:shd w:val="clear" w:color="auto" w:fill="FFFFFF"/>
              </w:rPr>
              <w:t> </w:t>
            </w:r>
          </w:p>
        </w:tc>
        <w:tc>
          <w:tcPr>
            <w:tcW w:w="1134" w:type="dxa"/>
          </w:tcPr>
          <w:p w14:paraId="1FC2F77E" w14:textId="77777777" w:rsidR="00567240" w:rsidRDefault="00567240" w:rsidP="00567240">
            <w:r>
              <w:t>15 hod.</w:t>
            </w:r>
          </w:p>
        </w:tc>
        <w:tc>
          <w:tcPr>
            <w:tcW w:w="850" w:type="dxa"/>
          </w:tcPr>
          <w:p w14:paraId="159D6695" w14:textId="77777777" w:rsidR="00567240" w:rsidRDefault="00567240" w:rsidP="00567240">
            <w:r>
              <w:t>zkouška</w:t>
            </w:r>
          </w:p>
        </w:tc>
        <w:tc>
          <w:tcPr>
            <w:tcW w:w="3334" w:type="dxa"/>
          </w:tcPr>
          <w:p w14:paraId="52752963" w14:textId="039D84FC" w:rsidR="00567240" w:rsidRPr="001E116D" w:rsidRDefault="00567240" w:rsidP="00567240">
            <w:pPr>
              <w:rPr>
                <w:b/>
              </w:rPr>
            </w:pPr>
            <w:r w:rsidRPr="001E116D">
              <w:rPr>
                <w:b/>
              </w:rPr>
              <w:t>doc.</w:t>
            </w:r>
            <w:r w:rsidR="002C5DD6">
              <w:rPr>
                <w:b/>
              </w:rPr>
              <w:t xml:space="preserve"> Mgr.</w:t>
            </w:r>
            <w:r w:rsidRPr="001E116D">
              <w:rPr>
                <w:b/>
              </w:rPr>
              <w:t xml:space="preserve"> </w:t>
            </w:r>
            <w:r w:rsidR="002C5DD6">
              <w:rPr>
                <w:b/>
              </w:rPr>
              <w:t>Radim Šíp</w:t>
            </w:r>
            <w:r w:rsidRPr="001E116D">
              <w:rPr>
                <w:b/>
              </w:rPr>
              <w:t xml:space="preserve">, Ph.D. </w:t>
            </w:r>
            <w:r>
              <w:rPr>
                <w:b/>
              </w:rPr>
              <w:t xml:space="preserve"> </w:t>
            </w:r>
            <w:r>
              <w:t>(100 %)</w:t>
            </w:r>
          </w:p>
        </w:tc>
        <w:tc>
          <w:tcPr>
            <w:tcW w:w="993" w:type="dxa"/>
          </w:tcPr>
          <w:p w14:paraId="73C18AD6" w14:textId="2E7EE0E0" w:rsidR="00567240" w:rsidRDefault="00783AF4" w:rsidP="00567240">
            <w:r>
              <w:t>3.-8. semestr</w:t>
            </w:r>
          </w:p>
        </w:tc>
        <w:tc>
          <w:tcPr>
            <w:tcW w:w="814" w:type="dxa"/>
          </w:tcPr>
          <w:p w14:paraId="62F825B5" w14:textId="77777777" w:rsidR="00567240" w:rsidRDefault="00567240" w:rsidP="00567240">
            <w:r>
              <w:t>NE</w:t>
            </w:r>
          </w:p>
        </w:tc>
      </w:tr>
      <w:tr w:rsidR="00567240" w14:paraId="31D79653" w14:textId="77777777" w:rsidTr="00567240">
        <w:tc>
          <w:tcPr>
            <w:tcW w:w="2160" w:type="dxa"/>
          </w:tcPr>
          <w:p w14:paraId="6C5D4886" w14:textId="77777777" w:rsidR="00567240" w:rsidRPr="0097571F" w:rsidRDefault="00567240" w:rsidP="00567240">
            <w:r w:rsidRPr="0097571F">
              <w:rPr>
                <w:rStyle w:val="normaltextrun"/>
                <w:color w:val="000000"/>
                <w:shd w:val="clear" w:color="auto" w:fill="FFFFFF"/>
              </w:rPr>
              <w:t>Pedagogika volného času</w:t>
            </w:r>
            <w:r w:rsidRPr="0097571F">
              <w:rPr>
                <w:rStyle w:val="eop"/>
                <w:color w:val="000000"/>
                <w:shd w:val="clear" w:color="auto" w:fill="FFFFFF"/>
              </w:rPr>
              <w:t> </w:t>
            </w:r>
          </w:p>
        </w:tc>
        <w:tc>
          <w:tcPr>
            <w:tcW w:w="1134" w:type="dxa"/>
          </w:tcPr>
          <w:p w14:paraId="51B432B1" w14:textId="77777777" w:rsidR="00567240" w:rsidRDefault="00567240" w:rsidP="00567240">
            <w:r w:rsidRPr="005C7BFB">
              <w:t>15</w:t>
            </w:r>
            <w:r>
              <w:t xml:space="preserve"> hod.</w:t>
            </w:r>
          </w:p>
        </w:tc>
        <w:tc>
          <w:tcPr>
            <w:tcW w:w="850" w:type="dxa"/>
          </w:tcPr>
          <w:p w14:paraId="09098D71" w14:textId="77777777" w:rsidR="00567240" w:rsidRDefault="00567240" w:rsidP="00567240">
            <w:r>
              <w:t>zkouška</w:t>
            </w:r>
          </w:p>
        </w:tc>
        <w:tc>
          <w:tcPr>
            <w:tcW w:w="3334" w:type="dxa"/>
          </w:tcPr>
          <w:p w14:paraId="3696BE1C" w14:textId="77777777" w:rsidR="00F70DBD" w:rsidRDefault="00567240" w:rsidP="00567240">
            <w:pPr>
              <w:rPr>
                <w:rStyle w:val="eop"/>
                <w:b/>
                <w:color w:val="000000"/>
                <w:shd w:val="clear" w:color="auto" w:fill="FFFFFF"/>
              </w:rPr>
            </w:pPr>
            <w:r w:rsidRPr="001E116D">
              <w:rPr>
                <w:rStyle w:val="normaltextrun"/>
                <w:b/>
                <w:color w:val="000000"/>
                <w:shd w:val="clear" w:color="auto" w:fill="FFFFFF"/>
              </w:rPr>
              <w:t>prof. PhDr. Ivo Jirásek, Ph.D.</w:t>
            </w:r>
            <w:r w:rsidRPr="001E116D">
              <w:rPr>
                <w:rStyle w:val="eop"/>
                <w:b/>
                <w:color w:val="000000"/>
                <w:shd w:val="clear" w:color="auto" w:fill="FFFFFF"/>
              </w:rPr>
              <w:t> </w:t>
            </w:r>
          </w:p>
          <w:p w14:paraId="4E83D30F" w14:textId="4B8B35AB" w:rsidR="00567240" w:rsidRPr="001E116D" w:rsidRDefault="00567240" w:rsidP="00567240">
            <w:pPr>
              <w:rPr>
                <w:b/>
              </w:rPr>
            </w:pPr>
            <w:r>
              <w:t>(100 %)</w:t>
            </w:r>
          </w:p>
        </w:tc>
        <w:tc>
          <w:tcPr>
            <w:tcW w:w="993" w:type="dxa"/>
          </w:tcPr>
          <w:p w14:paraId="3244CA54" w14:textId="27FABAE2" w:rsidR="00567240" w:rsidRDefault="00783AF4" w:rsidP="00567240">
            <w:r>
              <w:t>3.-8. semestr</w:t>
            </w:r>
          </w:p>
        </w:tc>
        <w:tc>
          <w:tcPr>
            <w:tcW w:w="814" w:type="dxa"/>
          </w:tcPr>
          <w:p w14:paraId="1412D73A" w14:textId="77777777" w:rsidR="00567240" w:rsidRDefault="00567240" w:rsidP="00567240">
            <w:r>
              <w:t>NE</w:t>
            </w:r>
          </w:p>
        </w:tc>
      </w:tr>
      <w:tr w:rsidR="00567240" w14:paraId="45973097" w14:textId="77777777" w:rsidTr="00567240">
        <w:tc>
          <w:tcPr>
            <w:tcW w:w="2160" w:type="dxa"/>
          </w:tcPr>
          <w:p w14:paraId="36AEC838" w14:textId="77777777" w:rsidR="00567240" w:rsidRPr="0097571F" w:rsidRDefault="00567240" w:rsidP="00567240">
            <w:r w:rsidRPr="0097571F">
              <w:rPr>
                <w:rStyle w:val="normaltextrun"/>
                <w:color w:val="000000"/>
                <w:shd w:val="clear" w:color="auto" w:fill="FFFFFF"/>
              </w:rPr>
              <w:t>Školní pedagogika</w:t>
            </w:r>
            <w:r w:rsidRPr="0097571F">
              <w:rPr>
                <w:rStyle w:val="eop"/>
                <w:color w:val="000000"/>
                <w:shd w:val="clear" w:color="auto" w:fill="FFFFFF"/>
              </w:rPr>
              <w:t> </w:t>
            </w:r>
          </w:p>
        </w:tc>
        <w:tc>
          <w:tcPr>
            <w:tcW w:w="1134" w:type="dxa"/>
          </w:tcPr>
          <w:p w14:paraId="6A43CC8E" w14:textId="77777777" w:rsidR="00567240" w:rsidRDefault="00567240" w:rsidP="00567240">
            <w:r>
              <w:t>15 hod.</w:t>
            </w:r>
          </w:p>
        </w:tc>
        <w:tc>
          <w:tcPr>
            <w:tcW w:w="850" w:type="dxa"/>
          </w:tcPr>
          <w:p w14:paraId="460B56FA" w14:textId="77777777" w:rsidR="00567240" w:rsidRDefault="00567240" w:rsidP="00567240">
            <w:r>
              <w:t>zkouška</w:t>
            </w:r>
          </w:p>
        </w:tc>
        <w:tc>
          <w:tcPr>
            <w:tcW w:w="3334" w:type="dxa"/>
          </w:tcPr>
          <w:p w14:paraId="3C14842C" w14:textId="14AF7AB1" w:rsidR="00567240" w:rsidRPr="001E116D" w:rsidRDefault="00567240" w:rsidP="00567240">
            <w:pPr>
              <w:rPr>
                <w:b/>
              </w:rPr>
            </w:pPr>
            <w:r>
              <w:rPr>
                <w:b/>
              </w:rPr>
              <w:t xml:space="preserve">doc. </w:t>
            </w:r>
            <w:r w:rsidR="00483DD2">
              <w:rPr>
                <w:b/>
              </w:rPr>
              <w:t>PhDr</w:t>
            </w:r>
            <w:r>
              <w:rPr>
                <w:b/>
              </w:rPr>
              <w:t xml:space="preserve">. Marcela Janíková, Ph.D. </w:t>
            </w:r>
            <w:r>
              <w:t>(100 %)</w:t>
            </w:r>
          </w:p>
        </w:tc>
        <w:tc>
          <w:tcPr>
            <w:tcW w:w="993" w:type="dxa"/>
          </w:tcPr>
          <w:p w14:paraId="7A1F4D2B" w14:textId="45D29F67" w:rsidR="00567240" w:rsidRDefault="00783AF4" w:rsidP="00567240">
            <w:r>
              <w:t>3.-8. semestr</w:t>
            </w:r>
          </w:p>
        </w:tc>
        <w:tc>
          <w:tcPr>
            <w:tcW w:w="814" w:type="dxa"/>
          </w:tcPr>
          <w:p w14:paraId="1DE06BE0" w14:textId="77777777" w:rsidR="00567240" w:rsidRDefault="00567240" w:rsidP="00567240">
            <w:r>
              <w:t>NE</w:t>
            </w:r>
          </w:p>
        </w:tc>
      </w:tr>
      <w:tr w:rsidR="00567240" w14:paraId="62CF3937" w14:textId="77777777" w:rsidTr="00567240">
        <w:tc>
          <w:tcPr>
            <w:tcW w:w="2160" w:type="dxa"/>
          </w:tcPr>
          <w:p w14:paraId="542FDDE1" w14:textId="77777777" w:rsidR="00567240" w:rsidRPr="0097571F" w:rsidRDefault="00567240" w:rsidP="00567240">
            <w:r w:rsidRPr="0097571F">
              <w:rPr>
                <w:rStyle w:val="normaltextrun"/>
                <w:color w:val="000000"/>
                <w:shd w:val="clear" w:color="auto" w:fill="FFFFFF"/>
              </w:rPr>
              <w:t xml:space="preserve">Pedagogika </w:t>
            </w:r>
            <w:r w:rsidRPr="0097571F">
              <w:rPr>
                <w:rStyle w:val="spellingerror"/>
                <w:color w:val="000000"/>
                <w:shd w:val="clear" w:color="auto" w:fill="FFFFFF"/>
              </w:rPr>
              <w:t>preprimárního</w:t>
            </w:r>
            <w:r w:rsidRPr="0097571F">
              <w:rPr>
                <w:rStyle w:val="normaltextrun"/>
                <w:color w:val="000000"/>
                <w:shd w:val="clear" w:color="auto" w:fill="FFFFFF"/>
              </w:rPr>
              <w:t xml:space="preserve"> vzdělávání</w:t>
            </w:r>
            <w:r w:rsidRPr="0097571F">
              <w:rPr>
                <w:rStyle w:val="eop"/>
                <w:color w:val="000000"/>
                <w:shd w:val="clear" w:color="auto" w:fill="FFFFFF"/>
              </w:rPr>
              <w:t> </w:t>
            </w:r>
          </w:p>
        </w:tc>
        <w:tc>
          <w:tcPr>
            <w:tcW w:w="1134" w:type="dxa"/>
          </w:tcPr>
          <w:p w14:paraId="4B5FF673" w14:textId="77777777" w:rsidR="00567240" w:rsidRDefault="00567240" w:rsidP="00567240">
            <w:r>
              <w:t>15 hod.</w:t>
            </w:r>
          </w:p>
        </w:tc>
        <w:tc>
          <w:tcPr>
            <w:tcW w:w="850" w:type="dxa"/>
          </w:tcPr>
          <w:p w14:paraId="3B7E8154" w14:textId="77777777" w:rsidR="00567240" w:rsidRDefault="00567240" w:rsidP="00567240">
            <w:r>
              <w:t>zkouška</w:t>
            </w:r>
          </w:p>
        </w:tc>
        <w:tc>
          <w:tcPr>
            <w:tcW w:w="3334" w:type="dxa"/>
          </w:tcPr>
          <w:p w14:paraId="7F344E66" w14:textId="77777777" w:rsidR="00567240" w:rsidRPr="001E116D" w:rsidRDefault="00567240" w:rsidP="00567240">
            <w:pPr>
              <w:rPr>
                <w:b/>
              </w:rPr>
            </w:pPr>
            <w:r w:rsidRPr="001E116D">
              <w:rPr>
                <w:b/>
              </w:rPr>
              <w:t xml:space="preserve">doc. </w:t>
            </w:r>
            <w:r w:rsidRPr="001E116D">
              <w:rPr>
                <w:rStyle w:val="normaltextrun"/>
                <w:b/>
                <w:color w:val="000000"/>
                <w:shd w:val="clear" w:color="auto" w:fill="FFFFFF"/>
              </w:rPr>
              <w:t xml:space="preserve">PhDr. Martina </w:t>
            </w:r>
            <w:r w:rsidRPr="001E116D">
              <w:rPr>
                <w:rStyle w:val="spellingerror"/>
                <w:b/>
                <w:color w:val="000000"/>
                <w:shd w:val="clear" w:color="auto" w:fill="FFFFFF"/>
              </w:rPr>
              <w:t>Fasnerová</w:t>
            </w:r>
            <w:r w:rsidRPr="001E116D">
              <w:rPr>
                <w:rStyle w:val="normaltextrun"/>
                <w:b/>
                <w:color w:val="000000"/>
                <w:shd w:val="clear" w:color="auto" w:fill="FFFFFF"/>
              </w:rPr>
              <w:t>, Ph.D.</w:t>
            </w:r>
            <w:r>
              <w:rPr>
                <w:rStyle w:val="normaltextrun"/>
                <w:b/>
                <w:color w:val="000000"/>
                <w:shd w:val="clear" w:color="auto" w:fill="FFFFFF"/>
              </w:rPr>
              <w:t xml:space="preserve"> </w:t>
            </w:r>
            <w:r>
              <w:t>(100 %)</w:t>
            </w:r>
          </w:p>
        </w:tc>
        <w:tc>
          <w:tcPr>
            <w:tcW w:w="993" w:type="dxa"/>
          </w:tcPr>
          <w:p w14:paraId="14B0ABEC" w14:textId="3C3A18EC" w:rsidR="00567240" w:rsidRDefault="00783AF4" w:rsidP="00567240">
            <w:r>
              <w:t>3.-8. semestr</w:t>
            </w:r>
          </w:p>
        </w:tc>
        <w:tc>
          <w:tcPr>
            <w:tcW w:w="814" w:type="dxa"/>
          </w:tcPr>
          <w:p w14:paraId="58C042CB" w14:textId="77777777" w:rsidR="00567240" w:rsidRDefault="00567240" w:rsidP="00567240">
            <w:r>
              <w:t>Ne</w:t>
            </w:r>
          </w:p>
        </w:tc>
      </w:tr>
      <w:tr w:rsidR="00567240" w14:paraId="65088C82" w14:textId="77777777" w:rsidTr="00567240">
        <w:tc>
          <w:tcPr>
            <w:tcW w:w="2160" w:type="dxa"/>
          </w:tcPr>
          <w:p w14:paraId="42D2DA28" w14:textId="77777777" w:rsidR="00567240" w:rsidRPr="0097571F" w:rsidRDefault="00567240" w:rsidP="00567240">
            <w:r w:rsidRPr="0097571F">
              <w:rPr>
                <w:rStyle w:val="normaltextrun"/>
                <w:color w:val="000000"/>
                <w:shd w:val="clear" w:color="auto" w:fill="FFFFFF"/>
              </w:rPr>
              <w:t>Koncept vědění v aktuálních souvislostech</w:t>
            </w:r>
            <w:r w:rsidRPr="0097571F">
              <w:rPr>
                <w:rStyle w:val="eop"/>
                <w:color w:val="000000"/>
                <w:shd w:val="clear" w:color="auto" w:fill="FFFFFF"/>
              </w:rPr>
              <w:t> </w:t>
            </w:r>
          </w:p>
        </w:tc>
        <w:tc>
          <w:tcPr>
            <w:tcW w:w="1134" w:type="dxa"/>
          </w:tcPr>
          <w:p w14:paraId="2E080EF1" w14:textId="77777777" w:rsidR="00567240" w:rsidRDefault="00567240" w:rsidP="00567240">
            <w:r>
              <w:t>15 hod.</w:t>
            </w:r>
          </w:p>
        </w:tc>
        <w:tc>
          <w:tcPr>
            <w:tcW w:w="850" w:type="dxa"/>
          </w:tcPr>
          <w:p w14:paraId="0632084C" w14:textId="77777777" w:rsidR="00567240" w:rsidRDefault="00567240" w:rsidP="00567240">
            <w:r>
              <w:t>zkouška</w:t>
            </w:r>
          </w:p>
        </w:tc>
        <w:tc>
          <w:tcPr>
            <w:tcW w:w="3334" w:type="dxa"/>
          </w:tcPr>
          <w:p w14:paraId="48750FCB" w14:textId="77777777" w:rsidR="00567240" w:rsidRDefault="00567240" w:rsidP="00567240">
            <w:pPr>
              <w:rPr>
                <w:b/>
              </w:rPr>
            </w:pPr>
            <w:r>
              <w:rPr>
                <w:b/>
              </w:rPr>
              <w:t>Mgr. Tomáš Karger, Ph.D.</w:t>
            </w:r>
          </w:p>
          <w:p w14:paraId="4DEBC3D3" w14:textId="77777777" w:rsidR="00567240" w:rsidRPr="00E36B99" w:rsidRDefault="00567240" w:rsidP="00567240">
            <w:r>
              <w:t>(70 %)</w:t>
            </w:r>
          </w:p>
          <w:p w14:paraId="5D4C556E" w14:textId="77777777" w:rsidR="00F70DBD" w:rsidRDefault="00567240" w:rsidP="00567240">
            <w:r>
              <w:t xml:space="preserve">PhDr. Denisa Denglerová, Ph.D. </w:t>
            </w:r>
          </w:p>
          <w:p w14:paraId="68C450C3" w14:textId="5007FB9B" w:rsidR="00567240" w:rsidRPr="001E116D" w:rsidRDefault="00567240" w:rsidP="00567240">
            <w:r>
              <w:t>(30 %)</w:t>
            </w:r>
          </w:p>
        </w:tc>
        <w:tc>
          <w:tcPr>
            <w:tcW w:w="993" w:type="dxa"/>
          </w:tcPr>
          <w:p w14:paraId="4E5B443F" w14:textId="0293787D" w:rsidR="00567240" w:rsidRDefault="00783AF4" w:rsidP="00567240">
            <w:r>
              <w:t>3.-8. semestr</w:t>
            </w:r>
          </w:p>
        </w:tc>
        <w:tc>
          <w:tcPr>
            <w:tcW w:w="814" w:type="dxa"/>
          </w:tcPr>
          <w:p w14:paraId="1E5604F2" w14:textId="77777777" w:rsidR="00567240" w:rsidRDefault="00567240" w:rsidP="00567240">
            <w:r>
              <w:t>NE</w:t>
            </w:r>
          </w:p>
        </w:tc>
      </w:tr>
      <w:tr w:rsidR="00567240" w14:paraId="151E50D4" w14:textId="77777777" w:rsidTr="00567240">
        <w:tc>
          <w:tcPr>
            <w:tcW w:w="2160" w:type="dxa"/>
          </w:tcPr>
          <w:p w14:paraId="140333D7" w14:textId="77777777" w:rsidR="00567240" w:rsidRPr="0097571F" w:rsidRDefault="00567240" w:rsidP="00567240">
            <w:r w:rsidRPr="0097571F">
              <w:rPr>
                <w:rStyle w:val="normaltextrun"/>
                <w:color w:val="000000"/>
                <w:shd w:val="clear" w:color="auto" w:fill="FFFFFF"/>
              </w:rPr>
              <w:t>Sociologické perspektivy ve vzdělávání</w:t>
            </w:r>
            <w:r w:rsidRPr="0097571F">
              <w:rPr>
                <w:rStyle w:val="eop"/>
                <w:color w:val="000000"/>
                <w:shd w:val="clear" w:color="auto" w:fill="FFFFFF"/>
              </w:rPr>
              <w:t> </w:t>
            </w:r>
          </w:p>
        </w:tc>
        <w:tc>
          <w:tcPr>
            <w:tcW w:w="1134" w:type="dxa"/>
          </w:tcPr>
          <w:p w14:paraId="59E88610" w14:textId="77777777" w:rsidR="00567240" w:rsidRDefault="00567240" w:rsidP="00567240">
            <w:r w:rsidRPr="005C7BFB">
              <w:t>15</w:t>
            </w:r>
            <w:r>
              <w:t xml:space="preserve"> hod.</w:t>
            </w:r>
          </w:p>
        </w:tc>
        <w:tc>
          <w:tcPr>
            <w:tcW w:w="850" w:type="dxa"/>
          </w:tcPr>
          <w:p w14:paraId="486BEE2D" w14:textId="77777777" w:rsidR="00567240" w:rsidRDefault="00567240" w:rsidP="00567240">
            <w:r>
              <w:t>zkouška</w:t>
            </w:r>
          </w:p>
        </w:tc>
        <w:tc>
          <w:tcPr>
            <w:tcW w:w="3334" w:type="dxa"/>
          </w:tcPr>
          <w:p w14:paraId="6F9D106F" w14:textId="77777777" w:rsidR="00567240" w:rsidRDefault="00567240" w:rsidP="00567240">
            <w:pPr>
              <w:rPr>
                <w:b/>
              </w:rPr>
            </w:pPr>
            <w:r>
              <w:rPr>
                <w:b/>
              </w:rPr>
              <w:t>Mgr. Tomáš Karger, Ph.D.</w:t>
            </w:r>
          </w:p>
          <w:p w14:paraId="778C553A" w14:textId="77777777" w:rsidR="00567240" w:rsidRDefault="00567240" w:rsidP="00567240">
            <w:r>
              <w:t>(100 %)</w:t>
            </w:r>
          </w:p>
        </w:tc>
        <w:tc>
          <w:tcPr>
            <w:tcW w:w="993" w:type="dxa"/>
          </w:tcPr>
          <w:p w14:paraId="5DAE8948" w14:textId="0441CF50" w:rsidR="00567240" w:rsidRDefault="00783AF4" w:rsidP="00567240">
            <w:r>
              <w:t>3.-8. semestr</w:t>
            </w:r>
          </w:p>
        </w:tc>
        <w:tc>
          <w:tcPr>
            <w:tcW w:w="814" w:type="dxa"/>
          </w:tcPr>
          <w:p w14:paraId="0BD568B3" w14:textId="77777777" w:rsidR="00567240" w:rsidRDefault="00567240" w:rsidP="00567240">
            <w:r>
              <w:t>NE</w:t>
            </w:r>
          </w:p>
        </w:tc>
      </w:tr>
      <w:tr w:rsidR="00567240" w14:paraId="256FCF4A" w14:textId="77777777" w:rsidTr="00567240">
        <w:tc>
          <w:tcPr>
            <w:tcW w:w="2160" w:type="dxa"/>
          </w:tcPr>
          <w:p w14:paraId="470F9887" w14:textId="77777777" w:rsidR="00567240" w:rsidRPr="0097571F" w:rsidRDefault="00567240" w:rsidP="00567240">
            <w:r w:rsidRPr="0097571F">
              <w:rPr>
                <w:rStyle w:val="normaltextrun"/>
                <w:color w:val="000000"/>
                <w:shd w:val="clear" w:color="auto" w:fill="FFFFFF"/>
              </w:rPr>
              <w:t>Psychologická diagnostika v kontextu pedagogických věd</w:t>
            </w:r>
            <w:r w:rsidRPr="0097571F">
              <w:rPr>
                <w:rStyle w:val="eop"/>
                <w:color w:val="000000"/>
                <w:shd w:val="clear" w:color="auto" w:fill="FFFFFF"/>
              </w:rPr>
              <w:t> </w:t>
            </w:r>
          </w:p>
        </w:tc>
        <w:tc>
          <w:tcPr>
            <w:tcW w:w="1134" w:type="dxa"/>
          </w:tcPr>
          <w:p w14:paraId="3C5B3FC5" w14:textId="77777777" w:rsidR="00567240" w:rsidRDefault="00567240" w:rsidP="00567240">
            <w:r>
              <w:t>15 hod.</w:t>
            </w:r>
          </w:p>
        </w:tc>
        <w:tc>
          <w:tcPr>
            <w:tcW w:w="850" w:type="dxa"/>
          </w:tcPr>
          <w:p w14:paraId="13AA4269" w14:textId="77777777" w:rsidR="00567240" w:rsidRDefault="00567240" w:rsidP="00567240">
            <w:r>
              <w:t>zkouška</w:t>
            </w:r>
          </w:p>
        </w:tc>
        <w:tc>
          <w:tcPr>
            <w:tcW w:w="3334" w:type="dxa"/>
          </w:tcPr>
          <w:p w14:paraId="56BF4108" w14:textId="77777777" w:rsidR="00F70DBD" w:rsidRDefault="00567240" w:rsidP="00567240">
            <w:pPr>
              <w:rPr>
                <w:b/>
              </w:rPr>
            </w:pPr>
            <w:r w:rsidRPr="001E116D">
              <w:rPr>
                <w:b/>
              </w:rPr>
              <w:t>PhDr. Denisa Denglerová, Ph.D.</w:t>
            </w:r>
            <w:r>
              <w:rPr>
                <w:b/>
              </w:rPr>
              <w:t xml:space="preserve"> </w:t>
            </w:r>
          </w:p>
          <w:p w14:paraId="05C26175" w14:textId="54763AEC" w:rsidR="00567240" w:rsidRPr="001E116D" w:rsidRDefault="00567240" w:rsidP="00567240">
            <w:pPr>
              <w:rPr>
                <w:b/>
              </w:rPr>
            </w:pPr>
            <w:r>
              <w:t>(100 %)</w:t>
            </w:r>
          </w:p>
        </w:tc>
        <w:tc>
          <w:tcPr>
            <w:tcW w:w="993" w:type="dxa"/>
          </w:tcPr>
          <w:p w14:paraId="0D217889" w14:textId="5577E828" w:rsidR="00567240" w:rsidRDefault="00783AF4" w:rsidP="00567240">
            <w:r>
              <w:t>3.-8. semestr</w:t>
            </w:r>
          </w:p>
        </w:tc>
        <w:tc>
          <w:tcPr>
            <w:tcW w:w="814" w:type="dxa"/>
          </w:tcPr>
          <w:p w14:paraId="5819C7A1" w14:textId="77777777" w:rsidR="00567240" w:rsidRDefault="00567240" w:rsidP="00567240"/>
          <w:p w14:paraId="700C5D9A" w14:textId="77777777" w:rsidR="00567240" w:rsidRDefault="00567240" w:rsidP="00567240">
            <w:r>
              <w:t>NE</w:t>
            </w:r>
          </w:p>
        </w:tc>
      </w:tr>
      <w:tr w:rsidR="00567240" w14:paraId="53303292" w14:textId="77777777" w:rsidTr="00567240">
        <w:tc>
          <w:tcPr>
            <w:tcW w:w="2160" w:type="dxa"/>
          </w:tcPr>
          <w:p w14:paraId="4D70048D" w14:textId="08F903C1" w:rsidR="00567240" w:rsidRPr="0097571F" w:rsidRDefault="00CB13D1" w:rsidP="00567240">
            <w:r w:rsidRPr="0097571F">
              <w:rPr>
                <w:rStyle w:val="normaltextrun"/>
                <w:color w:val="000000"/>
                <w:shd w:val="clear" w:color="auto" w:fill="FFFFFF"/>
              </w:rPr>
              <w:lastRenderedPageBreak/>
              <w:t>Metodologick</w:t>
            </w:r>
            <w:r w:rsidR="00783AF4">
              <w:rPr>
                <w:rStyle w:val="normaltextrun"/>
                <w:color w:val="000000"/>
                <w:shd w:val="clear" w:color="auto" w:fill="FFFFFF"/>
              </w:rPr>
              <w:t>é</w:t>
            </w:r>
            <w:r w:rsidRPr="0097571F">
              <w:rPr>
                <w:rStyle w:val="normaltextrun"/>
                <w:color w:val="000000"/>
                <w:shd w:val="clear" w:color="auto" w:fill="FFFFFF"/>
              </w:rPr>
              <w:t xml:space="preserve"> </w:t>
            </w:r>
            <w:r w:rsidR="00783AF4">
              <w:rPr>
                <w:rStyle w:val="normaltextrun"/>
                <w:color w:val="000000"/>
                <w:shd w:val="clear" w:color="auto" w:fill="FFFFFF"/>
              </w:rPr>
              <w:t>aspekty</w:t>
            </w:r>
            <w:r w:rsidRPr="0097571F">
              <w:rPr>
                <w:rStyle w:val="normaltextrun"/>
                <w:color w:val="000000"/>
                <w:shd w:val="clear" w:color="auto" w:fill="FFFFFF"/>
              </w:rPr>
              <w:t xml:space="preserve"> výzkumu instituce školy</w:t>
            </w:r>
            <w:r w:rsidRPr="0097571F">
              <w:rPr>
                <w:rStyle w:val="eop"/>
                <w:color w:val="000000"/>
                <w:shd w:val="clear" w:color="auto" w:fill="FFFFFF"/>
              </w:rPr>
              <w:t> </w:t>
            </w:r>
          </w:p>
        </w:tc>
        <w:tc>
          <w:tcPr>
            <w:tcW w:w="1134" w:type="dxa"/>
          </w:tcPr>
          <w:p w14:paraId="5D6B77AD" w14:textId="77777777" w:rsidR="00567240" w:rsidRDefault="00567240" w:rsidP="00567240">
            <w:r w:rsidRPr="005C7BFB">
              <w:t>15</w:t>
            </w:r>
            <w:r>
              <w:t xml:space="preserve"> hod.</w:t>
            </w:r>
          </w:p>
        </w:tc>
        <w:tc>
          <w:tcPr>
            <w:tcW w:w="850" w:type="dxa"/>
          </w:tcPr>
          <w:p w14:paraId="7EDB1B9C" w14:textId="77777777" w:rsidR="00567240" w:rsidRDefault="00567240" w:rsidP="00567240">
            <w:r>
              <w:t>zkouška</w:t>
            </w:r>
          </w:p>
        </w:tc>
        <w:tc>
          <w:tcPr>
            <w:tcW w:w="3334" w:type="dxa"/>
          </w:tcPr>
          <w:p w14:paraId="6AF66A2C" w14:textId="77777777" w:rsidR="00F70DBD" w:rsidRDefault="00567240" w:rsidP="00567240">
            <w:pPr>
              <w:rPr>
                <w:b/>
              </w:rPr>
            </w:pPr>
            <w:r w:rsidRPr="001E116D">
              <w:rPr>
                <w:b/>
              </w:rPr>
              <w:t>PhDr. Denisa Denglerová, Ph.D.</w:t>
            </w:r>
            <w:r>
              <w:rPr>
                <w:b/>
              </w:rPr>
              <w:t xml:space="preserve"> </w:t>
            </w:r>
          </w:p>
          <w:p w14:paraId="36BF21DD" w14:textId="121FD9E2" w:rsidR="00567240" w:rsidRDefault="00567240" w:rsidP="00567240">
            <w:pPr>
              <w:rPr>
                <w:b/>
              </w:rPr>
            </w:pPr>
            <w:r w:rsidRPr="00E36B99">
              <w:t>(70 %)</w:t>
            </w:r>
          </w:p>
          <w:p w14:paraId="5D82EE3B" w14:textId="77777777" w:rsidR="00567240" w:rsidRPr="001E116D" w:rsidRDefault="00567240" w:rsidP="00567240">
            <w:r>
              <w:t>Doc. Mgr. Radim Šíp, Ph.D. (30 %)</w:t>
            </w:r>
          </w:p>
        </w:tc>
        <w:tc>
          <w:tcPr>
            <w:tcW w:w="993" w:type="dxa"/>
          </w:tcPr>
          <w:p w14:paraId="02FA2A33" w14:textId="7EF56E9A" w:rsidR="00567240" w:rsidRDefault="00783AF4" w:rsidP="00567240">
            <w:r>
              <w:t>3.-8. semestr</w:t>
            </w:r>
          </w:p>
        </w:tc>
        <w:tc>
          <w:tcPr>
            <w:tcW w:w="814" w:type="dxa"/>
          </w:tcPr>
          <w:p w14:paraId="5231950F" w14:textId="77777777" w:rsidR="00567240" w:rsidRDefault="00567240" w:rsidP="00567240">
            <w:r>
              <w:t>NE</w:t>
            </w:r>
          </w:p>
        </w:tc>
      </w:tr>
      <w:tr w:rsidR="00567240" w14:paraId="7B167F55" w14:textId="77777777" w:rsidTr="00567240">
        <w:tc>
          <w:tcPr>
            <w:tcW w:w="2160" w:type="dxa"/>
          </w:tcPr>
          <w:p w14:paraId="7B10FEE0" w14:textId="77777777" w:rsidR="00567240" w:rsidRPr="0097571F" w:rsidRDefault="00567240" w:rsidP="00567240">
            <w:r w:rsidRPr="0097571F">
              <w:rPr>
                <w:rStyle w:val="normaltextrun"/>
                <w:color w:val="000000"/>
                <w:shd w:val="clear" w:color="auto" w:fill="FFFFFF"/>
              </w:rPr>
              <w:t>Pokročilá analýza kvantitativních dat</w:t>
            </w:r>
            <w:r w:rsidRPr="0097571F">
              <w:rPr>
                <w:rStyle w:val="eop"/>
                <w:color w:val="000000"/>
                <w:shd w:val="clear" w:color="auto" w:fill="FFFFFF"/>
              </w:rPr>
              <w:t> </w:t>
            </w:r>
          </w:p>
        </w:tc>
        <w:tc>
          <w:tcPr>
            <w:tcW w:w="1134" w:type="dxa"/>
          </w:tcPr>
          <w:p w14:paraId="560ED088" w14:textId="77777777" w:rsidR="00567240" w:rsidRDefault="00567240" w:rsidP="00567240">
            <w:r>
              <w:t>15 hod.</w:t>
            </w:r>
          </w:p>
        </w:tc>
        <w:tc>
          <w:tcPr>
            <w:tcW w:w="850" w:type="dxa"/>
          </w:tcPr>
          <w:p w14:paraId="1162E6AC" w14:textId="77777777" w:rsidR="00567240" w:rsidRDefault="00567240" w:rsidP="00567240">
            <w:r>
              <w:t>zkouška</w:t>
            </w:r>
          </w:p>
        </w:tc>
        <w:tc>
          <w:tcPr>
            <w:tcW w:w="3334" w:type="dxa"/>
          </w:tcPr>
          <w:p w14:paraId="2DF8CF05" w14:textId="77777777" w:rsidR="00F70DBD" w:rsidRDefault="00567240" w:rsidP="00567240">
            <w:pPr>
              <w:rPr>
                <w:b/>
              </w:rPr>
            </w:pPr>
            <w:r w:rsidRPr="00D92702">
              <w:rPr>
                <w:b/>
              </w:rPr>
              <w:t>Mgr. Ilona Kočvarová, Ph.D.</w:t>
            </w:r>
            <w:r>
              <w:rPr>
                <w:b/>
              </w:rPr>
              <w:t xml:space="preserve"> </w:t>
            </w:r>
          </w:p>
          <w:p w14:paraId="1A38123A" w14:textId="0771A5F8" w:rsidR="00567240" w:rsidRPr="00D92702" w:rsidRDefault="00567240" w:rsidP="00567240">
            <w:pPr>
              <w:rPr>
                <w:b/>
              </w:rPr>
            </w:pPr>
            <w:r>
              <w:t>(100 %)</w:t>
            </w:r>
          </w:p>
        </w:tc>
        <w:tc>
          <w:tcPr>
            <w:tcW w:w="993" w:type="dxa"/>
          </w:tcPr>
          <w:p w14:paraId="74200852" w14:textId="75AC7CDD" w:rsidR="00567240" w:rsidRDefault="00783AF4" w:rsidP="00567240">
            <w:r>
              <w:t>3.-8. semestr</w:t>
            </w:r>
          </w:p>
        </w:tc>
        <w:tc>
          <w:tcPr>
            <w:tcW w:w="814" w:type="dxa"/>
          </w:tcPr>
          <w:p w14:paraId="0BEC160C" w14:textId="77777777" w:rsidR="00567240" w:rsidRDefault="00567240" w:rsidP="00567240">
            <w:r>
              <w:t>NE</w:t>
            </w:r>
          </w:p>
        </w:tc>
      </w:tr>
      <w:tr w:rsidR="00567240" w14:paraId="02A3923D" w14:textId="77777777" w:rsidTr="00567240">
        <w:tc>
          <w:tcPr>
            <w:tcW w:w="2160" w:type="dxa"/>
          </w:tcPr>
          <w:p w14:paraId="291FC9D4" w14:textId="77777777" w:rsidR="00567240" w:rsidRPr="0097571F" w:rsidRDefault="00567240" w:rsidP="00567240">
            <w:pPr>
              <w:rPr>
                <w:rStyle w:val="normaltextrun"/>
                <w:color w:val="000000"/>
                <w:shd w:val="clear" w:color="auto" w:fill="FFFFFF"/>
              </w:rPr>
            </w:pPr>
            <w:r>
              <w:rPr>
                <w:rStyle w:val="normaltextrun"/>
                <w:color w:val="000000"/>
                <w:shd w:val="clear" w:color="auto" w:fill="FFFFFF"/>
              </w:rPr>
              <w:t>Autoregulace učení a chování</w:t>
            </w:r>
          </w:p>
        </w:tc>
        <w:tc>
          <w:tcPr>
            <w:tcW w:w="1134" w:type="dxa"/>
          </w:tcPr>
          <w:p w14:paraId="438E9DDC" w14:textId="77777777" w:rsidR="00567240" w:rsidRDefault="00567240" w:rsidP="00567240">
            <w:r>
              <w:t xml:space="preserve">15 hod. </w:t>
            </w:r>
          </w:p>
        </w:tc>
        <w:tc>
          <w:tcPr>
            <w:tcW w:w="850" w:type="dxa"/>
          </w:tcPr>
          <w:p w14:paraId="514AE493" w14:textId="77777777" w:rsidR="00567240" w:rsidRDefault="00567240" w:rsidP="00567240">
            <w:r>
              <w:t>zkouška</w:t>
            </w:r>
          </w:p>
        </w:tc>
        <w:tc>
          <w:tcPr>
            <w:tcW w:w="3334" w:type="dxa"/>
          </w:tcPr>
          <w:p w14:paraId="54A635FA" w14:textId="77777777" w:rsidR="00F70DBD" w:rsidRDefault="00567240" w:rsidP="00567240">
            <w:pPr>
              <w:rPr>
                <w:b/>
              </w:rPr>
            </w:pPr>
            <w:r>
              <w:rPr>
                <w:b/>
              </w:rPr>
              <w:t xml:space="preserve">Mgr. Karla Hrbáčková, Ph.D. </w:t>
            </w:r>
          </w:p>
          <w:p w14:paraId="412FCB92" w14:textId="0A54073C" w:rsidR="00567240" w:rsidRPr="00D92702" w:rsidRDefault="00567240" w:rsidP="00567240">
            <w:pPr>
              <w:rPr>
                <w:b/>
              </w:rPr>
            </w:pPr>
            <w:r>
              <w:t>(100 %)</w:t>
            </w:r>
          </w:p>
        </w:tc>
        <w:tc>
          <w:tcPr>
            <w:tcW w:w="993" w:type="dxa"/>
          </w:tcPr>
          <w:p w14:paraId="61A176A8" w14:textId="162B019D" w:rsidR="00567240" w:rsidRDefault="00783AF4" w:rsidP="00567240">
            <w:r>
              <w:t>3.-8. semestr</w:t>
            </w:r>
          </w:p>
        </w:tc>
        <w:tc>
          <w:tcPr>
            <w:tcW w:w="814" w:type="dxa"/>
          </w:tcPr>
          <w:p w14:paraId="0A51E3FA" w14:textId="77777777" w:rsidR="00567240" w:rsidRDefault="00567240" w:rsidP="00567240">
            <w:r>
              <w:t>NE</w:t>
            </w:r>
          </w:p>
        </w:tc>
      </w:tr>
      <w:tr w:rsidR="00567240" w14:paraId="241BE055" w14:textId="77777777" w:rsidTr="00DD1001">
        <w:tc>
          <w:tcPr>
            <w:tcW w:w="3294" w:type="dxa"/>
            <w:gridSpan w:val="2"/>
            <w:shd w:val="clear" w:color="auto" w:fill="F7CAAC"/>
          </w:tcPr>
          <w:p w14:paraId="582DEC46" w14:textId="77777777" w:rsidR="00567240" w:rsidRDefault="00567240" w:rsidP="00567240">
            <w:pPr>
              <w:jc w:val="both"/>
              <w:rPr>
                <w:b/>
              </w:rPr>
            </w:pPr>
            <w:r>
              <w:rPr>
                <w:b/>
              </w:rPr>
              <w:t>Studijní povinnosti</w:t>
            </w:r>
          </w:p>
        </w:tc>
        <w:tc>
          <w:tcPr>
            <w:tcW w:w="5991" w:type="dxa"/>
            <w:gridSpan w:val="4"/>
            <w:tcBorders>
              <w:bottom w:val="nil"/>
            </w:tcBorders>
          </w:tcPr>
          <w:p w14:paraId="74CE2986" w14:textId="77777777" w:rsidR="00567240" w:rsidRDefault="00567240" w:rsidP="00567240">
            <w:pPr>
              <w:jc w:val="both"/>
            </w:pPr>
          </w:p>
        </w:tc>
      </w:tr>
      <w:tr w:rsidR="00567240" w14:paraId="7097B66F" w14:textId="77777777" w:rsidTr="00DD1001">
        <w:trPr>
          <w:trHeight w:val="1038"/>
        </w:trPr>
        <w:tc>
          <w:tcPr>
            <w:tcW w:w="9285" w:type="dxa"/>
            <w:gridSpan w:val="6"/>
            <w:tcBorders>
              <w:top w:val="nil"/>
            </w:tcBorders>
          </w:tcPr>
          <w:p w14:paraId="5C79F106" w14:textId="77777777" w:rsidR="00567240" w:rsidRDefault="00567240" w:rsidP="00567240">
            <w:pPr>
              <w:pStyle w:val="Default"/>
              <w:rPr>
                <w:sz w:val="20"/>
                <w:szCs w:val="20"/>
              </w:rPr>
            </w:pPr>
            <w:bookmarkStart w:id="14" w:name="_Hlk118193041"/>
            <w:r>
              <w:rPr>
                <w:sz w:val="20"/>
                <w:szCs w:val="20"/>
              </w:rPr>
              <w:t xml:space="preserve">Student během doktorského studia musí složit zkoušku ze všech povinných předmětů: </w:t>
            </w:r>
          </w:p>
          <w:p w14:paraId="4D204C58" w14:textId="77777777" w:rsidR="00567240" w:rsidRDefault="00567240" w:rsidP="00630AC5">
            <w:pPr>
              <w:pStyle w:val="Odstavecseseznamem"/>
              <w:numPr>
                <w:ilvl w:val="0"/>
                <w:numId w:val="78"/>
              </w:numPr>
            </w:pPr>
            <w:r>
              <w:t>Generické dovednosti v pedagogické vědě</w:t>
            </w:r>
          </w:p>
          <w:p w14:paraId="6B1DABA6" w14:textId="77777777" w:rsidR="00567240" w:rsidRDefault="00567240" w:rsidP="00630AC5">
            <w:pPr>
              <w:pStyle w:val="Odstavecseseznamem"/>
              <w:numPr>
                <w:ilvl w:val="0"/>
                <w:numId w:val="78"/>
              </w:numPr>
            </w:pPr>
            <w:r>
              <w:t>Kvalitativní metodologie</w:t>
            </w:r>
          </w:p>
          <w:p w14:paraId="6C4EFDC8" w14:textId="77777777" w:rsidR="00567240" w:rsidRDefault="00567240" w:rsidP="00630AC5">
            <w:pPr>
              <w:pStyle w:val="Odstavecseseznamem"/>
              <w:numPr>
                <w:ilvl w:val="0"/>
                <w:numId w:val="78"/>
              </w:numPr>
            </w:pPr>
            <w:r>
              <w:t>Kvantitativní metodologie</w:t>
            </w:r>
          </w:p>
          <w:p w14:paraId="2D6AD2E0" w14:textId="77777777" w:rsidR="00567240" w:rsidRDefault="00567240" w:rsidP="00630AC5">
            <w:pPr>
              <w:pStyle w:val="Odstavecseseznamem"/>
              <w:numPr>
                <w:ilvl w:val="0"/>
                <w:numId w:val="78"/>
              </w:numPr>
            </w:pPr>
            <w:r w:rsidRPr="005C7BFB">
              <w:t>Pedagogická věda v transdisciplinárních souvislostech</w:t>
            </w:r>
          </w:p>
          <w:p w14:paraId="7628A088" w14:textId="77777777" w:rsidR="00567240" w:rsidRPr="004E2F8A" w:rsidRDefault="00567240" w:rsidP="00630AC5">
            <w:pPr>
              <w:pStyle w:val="Odstavecseseznamem"/>
              <w:numPr>
                <w:ilvl w:val="0"/>
                <w:numId w:val="78"/>
              </w:numPr>
            </w:pPr>
            <w:r w:rsidRPr="004E2F8A">
              <w:t>Akademické dovednosti v angličtině (předmět se skládá ze dvou dílčích předmětů I. a II). Studenti skládají závěrečnou zkoušku v rámci předmětu Akademické dovednosti v angličtině II. (1. ročník, 2. semestr).</w:t>
            </w:r>
          </w:p>
          <w:p w14:paraId="0FA37459" w14:textId="3CA79377" w:rsidR="00567240" w:rsidRPr="00350699" w:rsidRDefault="00567240" w:rsidP="00630AC5">
            <w:pPr>
              <w:pStyle w:val="Odstavecseseznamem"/>
              <w:numPr>
                <w:ilvl w:val="0"/>
                <w:numId w:val="78"/>
              </w:numPr>
            </w:pPr>
            <w:r w:rsidRPr="00350699">
              <w:t>Doktorský seminář (předmět se skládá ze čtyř dílčích seminářů I. až IV.</w:t>
            </w:r>
            <w:r>
              <w:t xml:space="preserve">). </w:t>
            </w:r>
          </w:p>
          <w:p w14:paraId="0CB34663" w14:textId="77777777" w:rsidR="00567240" w:rsidRDefault="00567240" w:rsidP="00567240">
            <w:pPr>
              <w:pStyle w:val="Default"/>
              <w:rPr>
                <w:rFonts w:ascii="Wingdings" w:hAnsi="Wingdings" w:cs="Wingdings"/>
                <w:sz w:val="20"/>
                <w:szCs w:val="20"/>
              </w:rPr>
            </w:pPr>
          </w:p>
          <w:p w14:paraId="54A00574" w14:textId="77777777" w:rsidR="00567240" w:rsidRDefault="00567240" w:rsidP="00567240">
            <w:pPr>
              <w:pStyle w:val="Default"/>
              <w:rPr>
                <w:sz w:val="20"/>
                <w:szCs w:val="20"/>
              </w:rPr>
            </w:pPr>
            <w:r>
              <w:rPr>
                <w:sz w:val="20"/>
                <w:szCs w:val="20"/>
              </w:rPr>
              <w:t xml:space="preserve">Dále musí student složit zkoušku z 1 volitelného předmětu z následující nabídky: </w:t>
            </w:r>
          </w:p>
          <w:p w14:paraId="19FE038B" w14:textId="77777777" w:rsidR="00567240" w:rsidRDefault="00567240" w:rsidP="00630AC5">
            <w:pPr>
              <w:pStyle w:val="Odstavecseseznamem"/>
              <w:numPr>
                <w:ilvl w:val="0"/>
                <w:numId w:val="78"/>
              </w:numPr>
            </w:pPr>
            <w:r w:rsidRPr="00654695">
              <w:rPr>
                <w:rStyle w:val="normaltextrun"/>
                <w:color w:val="000000"/>
                <w:bdr w:val="none" w:sz="0" w:space="0" w:color="auto" w:frame="1"/>
              </w:rPr>
              <w:t>Současné trendy ve výzkumu vzdělávání</w:t>
            </w:r>
          </w:p>
          <w:p w14:paraId="40DA9B27" w14:textId="77777777" w:rsidR="00567240" w:rsidRDefault="00567240" w:rsidP="00630AC5">
            <w:pPr>
              <w:pStyle w:val="Odstavecseseznamem"/>
              <w:numPr>
                <w:ilvl w:val="0"/>
                <w:numId w:val="78"/>
              </w:numPr>
            </w:pPr>
            <w:r w:rsidRPr="00654695">
              <w:rPr>
                <w:rStyle w:val="normaltextrun"/>
                <w:color w:val="000000"/>
                <w:shd w:val="clear" w:color="auto" w:fill="FFFFFF"/>
              </w:rPr>
              <w:t>Sociální pedagogika</w:t>
            </w:r>
            <w:r w:rsidRPr="00654695">
              <w:rPr>
                <w:rStyle w:val="eop"/>
                <w:color w:val="000000"/>
                <w:shd w:val="clear" w:color="auto" w:fill="FFFFFF"/>
              </w:rPr>
              <w:t> </w:t>
            </w:r>
          </w:p>
          <w:p w14:paraId="1D7EEEBA" w14:textId="77777777" w:rsidR="00567240" w:rsidRDefault="00567240" w:rsidP="00630AC5">
            <w:pPr>
              <w:pStyle w:val="Odstavecseseznamem"/>
              <w:numPr>
                <w:ilvl w:val="0"/>
                <w:numId w:val="78"/>
              </w:numPr>
            </w:pPr>
            <w:r w:rsidRPr="00654695">
              <w:rPr>
                <w:rStyle w:val="normaltextrun"/>
                <w:color w:val="000000"/>
                <w:shd w:val="clear" w:color="auto" w:fill="FFFFFF"/>
              </w:rPr>
              <w:t>Pedagogika volného času</w:t>
            </w:r>
            <w:r w:rsidRPr="00654695">
              <w:rPr>
                <w:rStyle w:val="eop"/>
                <w:color w:val="000000"/>
                <w:shd w:val="clear" w:color="auto" w:fill="FFFFFF"/>
              </w:rPr>
              <w:t> </w:t>
            </w:r>
          </w:p>
          <w:p w14:paraId="29991AF5" w14:textId="77777777" w:rsidR="00567240" w:rsidRDefault="00567240" w:rsidP="00630AC5">
            <w:pPr>
              <w:pStyle w:val="Odstavecseseznamem"/>
              <w:numPr>
                <w:ilvl w:val="0"/>
                <w:numId w:val="78"/>
              </w:numPr>
            </w:pPr>
            <w:r w:rsidRPr="00654695">
              <w:rPr>
                <w:rStyle w:val="normaltextrun"/>
                <w:color w:val="000000"/>
                <w:shd w:val="clear" w:color="auto" w:fill="FFFFFF"/>
              </w:rPr>
              <w:t>Školní pedagogika</w:t>
            </w:r>
            <w:r w:rsidRPr="00654695">
              <w:rPr>
                <w:rStyle w:val="eop"/>
                <w:color w:val="000000"/>
                <w:shd w:val="clear" w:color="auto" w:fill="FFFFFF"/>
              </w:rPr>
              <w:t> </w:t>
            </w:r>
          </w:p>
          <w:p w14:paraId="71ABE41F" w14:textId="77777777" w:rsidR="00567240" w:rsidRDefault="00567240" w:rsidP="00630AC5">
            <w:pPr>
              <w:pStyle w:val="Odstavecseseznamem"/>
              <w:numPr>
                <w:ilvl w:val="0"/>
                <w:numId w:val="78"/>
              </w:numPr>
            </w:pPr>
            <w:r w:rsidRPr="00654695">
              <w:rPr>
                <w:rStyle w:val="normaltextrun"/>
                <w:color w:val="000000"/>
                <w:shd w:val="clear" w:color="auto" w:fill="FFFFFF"/>
              </w:rPr>
              <w:t xml:space="preserve">Pedagogika </w:t>
            </w:r>
            <w:r w:rsidRPr="00654695">
              <w:rPr>
                <w:rStyle w:val="spellingerror"/>
                <w:color w:val="000000"/>
                <w:shd w:val="clear" w:color="auto" w:fill="FFFFFF"/>
              </w:rPr>
              <w:t>preprimárního</w:t>
            </w:r>
            <w:r w:rsidRPr="00654695">
              <w:rPr>
                <w:rStyle w:val="normaltextrun"/>
                <w:color w:val="000000"/>
                <w:shd w:val="clear" w:color="auto" w:fill="FFFFFF"/>
              </w:rPr>
              <w:t xml:space="preserve"> vzdělávání</w:t>
            </w:r>
            <w:r w:rsidRPr="00654695">
              <w:rPr>
                <w:rStyle w:val="eop"/>
                <w:color w:val="000000"/>
                <w:shd w:val="clear" w:color="auto" w:fill="FFFFFF"/>
              </w:rPr>
              <w:t> </w:t>
            </w:r>
          </w:p>
          <w:p w14:paraId="6A5B5F29" w14:textId="77777777" w:rsidR="00567240" w:rsidRDefault="00567240" w:rsidP="00630AC5">
            <w:pPr>
              <w:pStyle w:val="Odstavecseseznamem"/>
              <w:numPr>
                <w:ilvl w:val="0"/>
                <w:numId w:val="78"/>
              </w:numPr>
            </w:pPr>
            <w:r w:rsidRPr="00654695">
              <w:rPr>
                <w:rStyle w:val="normaltextrun"/>
                <w:color w:val="000000"/>
                <w:shd w:val="clear" w:color="auto" w:fill="FFFFFF"/>
              </w:rPr>
              <w:t>Koncept vědění v aktuálních souvislostech</w:t>
            </w:r>
            <w:r w:rsidRPr="00654695">
              <w:rPr>
                <w:rStyle w:val="eop"/>
                <w:color w:val="000000"/>
                <w:shd w:val="clear" w:color="auto" w:fill="FFFFFF"/>
              </w:rPr>
              <w:t> </w:t>
            </w:r>
          </w:p>
          <w:p w14:paraId="4E5EA94C" w14:textId="77777777" w:rsidR="00567240" w:rsidRDefault="00567240" w:rsidP="00630AC5">
            <w:pPr>
              <w:pStyle w:val="Odstavecseseznamem"/>
              <w:numPr>
                <w:ilvl w:val="0"/>
                <w:numId w:val="78"/>
              </w:numPr>
            </w:pPr>
            <w:r w:rsidRPr="00654695">
              <w:rPr>
                <w:rStyle w:val="normaltextrun"/>
                <w:color w:val="000000"/>
                <w:shd w:val="clear" w:color="auto" w:fill="FFFFFF"/>
              </w:rPr>
              <w:t>Sociologické perspektivy ve vzdělávání</w:t>
            </w:r>
            <w:r w:rsidRPr="00654695">
              <w:rPr>
                <w:rStyle w:val="eop"/>
                <w:color w:val="000000"/>
                <w:shd w:val="clear" w:color="auto" w:fill="FFFFFF"/>
              </w:rPr>
              <w:t> </w:t>
            </w:r>
          </w:p>
          <w:p w14:paraId="209196B0" w14:textId="77777777" w:rsidR="00567240" w:rsidRDefault="00567240" w:rsidP="00630AC5">
            <w:pPr>
              <w:pStyle w:val="Odstavecseseznamem"/>
              <w:numPr>
                <w:ilvl w:val="0"/>
                <w:numId w:val="78"/>
              </w:numPr>
            </w:pPr>
            <w:r w:rsidRPr="00654695">
              <w:rPr>
                <w:rStyle w:val="normaltextrun"/>
                <w:color w:val="000000"/>
                <w:shd w:val="clear" w:color="auto" w:fill="FFFFFF"/>
              </w:rPr>
              <w:t>Psychologická diagnostika v kontextu pedagogických věd</w:t>
            </w:r>
            <w:r w:rsidRPr="00654695">
              <w:rPr>
                <w:rStyle w:val="eop"/>
                <w:color w:val="000000"/>
                <w:shd w:val="clear" w:color="auto" w:fill="FFFFFF"/>
              </w:rPr>
              <w:t> </w:t>
            </w:r>
          </w:p>
          <w:p w14:paraId="0C4E9BC2" w14:textId="77777777" w:rsidR="00567240" w:rsidRDefault="00567240" w:rsidP="00630AC5">
            <w:pPr>
              <w:pStyle w:val="Odstavecseseznamem"/>
              <w:numPr>
                <w:ilvl w:val="0"/>
                <w:numId w:val="78"/>
              </w:numPr>
            </w:pPr>
            <w:r w:rsidRPr="00654695">
              <w:rPr>
                <w:rStyle w:val="normaltextrun"/>
                <w:color w:val="000000"/>
                <w:shd w:val="clear" w:color="auto" w:fill="FFFFFF"/>
              </w:rPr>
              <w:t>Metodologická specifika výzkumu instituce školy</w:t>
            </w:r>
            <w:r w:rsidRPr="00654695">
              <w:rPr>
                <w:rStyle w:val="eop"/>
                <w:color w:val="000000"/>
                <w:shd w:val="clear" w:color="auto" w:fill="FFFFFF"/>
              </w:rPr>
              <w:t> </w:t>
            </w:r>
          </w:p>
          <w:p w14:paraId="3EBA0F55" w14:textId="77777777" w:rsidR="00567240" w:rsidRPr="00F31F6B" w:rsidRDefault="00567240" w:rsidP="00630AC5">
            <w:pPr>
              <w:pStyle w:val="Odstavecseseznamem"/>
              <w:numPr>
                <w:ilvl w:val="0"/>
                <w:numId w:val="78"/>
              </w:numPr>
              <w:rPr>
                <w:rStyle w:val="eop"/>
              </w:rPr>
            </w:pPr>
            <w:r w:rsidRPr="00654695">
              <w:rPr>
                <w:rStyle w:val="normaltextrun"/>
                <w:color w:val="000000"/>
                <w:shd w:val="clear" w:color="auto" w:fill="FFFFFF"/>
              </w:rPr>
              <w:t>Pokročilá analýza kvantitativních dat</w:t>
            </w:r>
            <w:r w:rsidRPr="00654695">
              <w:rPr>
                <w:rStyle w:val="eop"/>
                <w:color w:val="000000"/>
                <w:shd w:val="clear" w:color="auto" w:fill="FFFFFF"/>
              </w:rPr>
              <w:t> </w:t>
            </w:r>
          </w:p>
          <w:p w14:paraId="02EB1004" w14:textId="77777777" w:rsidR="00567240" w:rsidRPr="00654695" w:rsidRDefault="00567240" w:rsidP="00630AC5">
            <w:pPr>
              <w:pStyle w:val="Odstavecseseznamem"/>
              <w:numPr>
                <w:ilvl w:val="0"/>
                <w:numId w:val="78"/>
              </w:numPr>
              <w:rPr>
                <w:rStyle w:val="eop"/>
              </w:rPr>
            </w:pPr>
            <w:r>
              <w:rPr>
                <w:rStyle w:val="eop"/>
              </w:rPr>
              <w:t>Autoregulace učení a chování</w:t>
            </w:r>
          </w:p>
          <w:p w14:paraId="0ED21EA8" w14:textId="77777777" w:rsidR="00567240" w:rsidRDefault="00567240" w:rsidP="00567240"/>
          <w:p w14:paraId="2DEEC529" w14:textId="77777777" w:rsidR="00567240" w:rsidRDefault="00567240" w:rsidP="00567240">
            <w:pPr>
              <w:pStyle w:val="Default"/>
              <w:rPr>
                <w:sz w:val="20"/>
                <w:szCs w:val="20"/>
              </w:rPr>
            </w:pPr>
            <w:r>
              <w:rPr>
                <w:sz w:val="20"/>
                <w:szCs w:val="20"/>
              </w:rPr>
              <w:t xml:space="preserve">Dalšími studijními požadavky k úspěšnému dokončení doktorského studijního programu je: </w:t>
            </w:r>
          </w:p>
          <w:p w14:paraId="3C0E943B" w14:textId="77777777" w:rsidR="00567240" w:rsidRDefault="00567240" w:rsidP="00630AC5">
            <w:pPr>
              <w:pStyle w:val="Default"/>
              <w:numPr>
                <w:ilvl w:val="0"/>
                <w:numId w:val="78"/>
              </w:numPr>
              <w:rPr>
                <w:sz w:val="20"/>
                <w:szCs w:val="20"/>
              </w:rPr>
            </w:pPr>
            <w:r w:rsidRPr="00C278E5">
              <w:rPr>
                <w:sz w:val="20"/>
                <w:szCs w:val="20"/>
              </w:rPr>
              <w:t>Vykonání státní doktorské zkoušky</w:t>
            </w:r>
          </w:p>
          <w:p w14:paraId="16596936" w14:textId="77777777" w:rsidR="00567240" w:rsidRDefault="00567240" w:rsidP="00630AC5">
            <w:pPr>
              <w:pStyle w:val="Default"/>
              <w:numPr>
                <w:ilvl w:val="0"/>
                <w:numId w:val="78"/>
              </w:numPr>
              <w:rPr>
                <w:sz w:val="20"/>
                <w:szCs w:val="20"/>
              </w:rPr>
            </w:pPr>
            <w:r w:rsidRPr="008F15EC">
              <w:rPr>
                <w:sz w:val="20"/>
                <w:szCs w:val="20"/>
              </w:rPr>
              <w:t>Obhajoba di</w:t>
            </w:r>
            <w:r>
              <w:rPr>
                <w:sz w:val="20"/>
                <w:szCs w:val="20"/>
              </w:rPr>
              <w:t>z</w:t>
            </w:r>
            <w:r w:rsidRPr="008F15EC">
              <w:rPr>
                <w:sz w:val="20"/>
                <w:szCs w:val="20"/>
              </w:rPr>
              <w:t>ertační prác</w:t>
            </w:r>
            <w:r>
              <w:rPr>
                <w:sz w:val="20"/>
                <w:szCs w:val="20"/>
              </w:rPr>
              <w:t>e</w:t>
            </w:r>
          </w:p>
          <w:p w14:paraId="7F2604EB" w14:textId="77777777" w:rsidR="00567240" w:rsidRPr="008F15EC" w:rsidRDefault="00567240" w:rsidP="00567240">
            <w:pPr>
              <w:pStyle w:val="Default"/>
              <w:jc w:val="both"/>
              <w:rPr>
                <w:sz w:val="20"/>
                <w:szCs w:val="20"/>
              </w:rPr>
            </w:pPr>
            <w:r>
              <w:rPr>
                <w:sz w:val="20"/>
                <w:szCs w:val="20"/>
              </w:rPr>
              <w:t>Student je připuštěn ke státní doktorské zkoušce a obhajobě dizertační práce až po splnění všech zkoušek z povinných předmětů, jednoho nepovinného předmětu a splnění požadavků na publikační činnost, stáž a dalších studijních povinností (viz níže).</w:t>
            </w:r>
            <w:bookmarkEnd w:id="14"/>
          </w:p>
        </w:tc>
      </w:tr>
      <w:tr w:rsidR="00567240" w14:paraId="3393BABE" w14:textId="77777777" w:rsidTr="00DD1001">
        <w:tc>
          <w:tcPr>
            <w:tcW w:w="3294" w:type="dxa"/>
            <w:gridSpan w:val="2"/>
            <w:shd w:val="clear" w:color="auto" w:fill="F7CAAC"/>
          </w:tcPr>
          <w:p w14:paraId="073EC553" w14:textId="77777777" w:rsidR="00567240" w:rsidRDefault="00567240" w:rsidP="00567240">
            <w:pPr>
              <w:jc w:val="both"/>
              <w:rPr>
                <w:b/>
              </w:rPr>
            </w:pPr>
            <w:r>
              <w:rPr>
                <w:b/>
              </w:rPr>
              <w:t>Požadavky na tvůrčí činnost</w:t>
            </w:r>
          </w:p>
        </w:tc>
        <w:tc>
          <w:tcPr>
            <w:tcW w:w="5991" w:type="dxa"/>
            <w:gridSpan w:val="4"/>
            <w:tcBorders>
              <w:bottom w:val="nil"/>
            </w:tcBorders>
          </w:tcPr>
          <w:p w14:paraId="0E24C484" w14:textId="77777777" w:rsidR="00567240" w:rsidRDefault="00567240" w:rsidP="00567240">
            <w:pPr>
              <w:jc w:val="both"/>
            </w:pPr>
          </w:p>
        </w:tc>
      </w:tr>
      <w:tr w:rsidR="00567240" w:rsidRPr="00E02CE6" w14:paraId="6F2311BF" w14:textId="77777777" w:rsidTr="00783AF4">
        <w:trPr>
          <w:trHeight w:val="557"/>
        </w:trPr>
        <w:tc>
          <w:tcPr>
            <w:tcW w:w="9285" w:type="dxa"/>
            <w:gridSpan w:val="6"/>
            <w:tcBorders>
              <w:top w:val="nil"/>
            </w:tcBorders>
          </w:tcPr>
          <w:p w14:paraId="456FED1B" w14:textId="77777777" w:rsidR="00567240" w:rsidRDefault="00567240" w:rsidP="00567240">
            <w:pPr>
              <w:pStyle w:val="Default"/>
              <w:jc w:val="both"/>
              <w:rPr>
                <w:sz w:val="20"/>
                <w:szCs w:val="20"/>
              </w:rPr>
            </w:pPr>
            <w:r>
              <w:rPr>
                <w:sz w:val="20"/>
                <w:szCs w:val="20"/>
              </w:rPr>
              <w:t>Požadavky na tvůrčí činnost v rámci studijního programu Pedagogika jsou následující:</w:t>
            </w:r>
          </w:p>
          <w:p w14:paraId="71E7F5BA" w14:textId="77777777" w:rsidR="00567240" w:rsidRDefault="00567240" w:rsidP="00567240">
            <w:pPr>
              <w:pStyle w:val="Default"/>
              <w:jc w:val="both"/>
              <w:rPr>
                <w:sz w:val="20"/>
                <w:szCs w:val="20"/>
              </w:rPr>
            </w:pPr>
          </w:p>
          <w:tbl>
            <w:tblPr>
              <w:tblStyle w:val="Mkatabulky"/>
              <w:tblW w:w="0" w:type="auto"/>
              <w:tblLayout w:type="fixed"/>
              <w:tblLook w:val="04A0" w:firstRow="1" w:lastRow="0" w:firstColumn="1" w:lastColumn="0" w:noHBand="0" w:noVBand="1"/>
            </w:tblPr>
            <w:tblGrid>
              <w:gridCol w:w="1938"/>
              <w:gridCol w:w="7197"/>
            </w:tblGrid>
            <w:tr w:rsidR="00567240" w14:paraId="051AD24D" w14:textId="77777777" w:rsidTr="00DD1001">
              <w:tc>
                <w:tcPr>
                  <w:tcW w:w="9135" w:type="dxa"/>
                  <w:gridSpan w:val="2"/>
                </w:tcPr>
                <w:p w14:paraId="6ACAE75D" w14:textId="77777777" w:rsidR="00567240" w:rsidRDefault="00567240" w:rsidP="00DD1001">
                  <w:pPr>
                    <w:pStyle w:val="Default"/>
                    <w:jc w:val="both"/>
                    <w:rPr>
                      <w:sz w:val="20"/>
                      <w:szCs w:val="20"/>
                    </w:rPr>
                  </w:pPr>
                  <w:r w:rsidRPr="00C278E5">
                    <w:rPr>
                      <w:b/>
                      <w:sz w:val="20"/>
                      <w:szCs w:val="20"/>
                    </w:rPr>
                    <w:t>Povinné výstupy</w:t>
                  </w:r>
                </w:p>
              </w:tc>
            </w:tr>
            <w:tr w:rsidR="00567240" w14:paraId="35023D10" w14:textId="77777777" w:rsidTr="00DD1001">
              <w:tc>
                <w:tcPr>
                  <w:tcW w:w="1938" w:type="dxa"/>
                </w:tcPr>
                <w:p w14:paraId="71027CA8" w14:textId="77777777" w:rsidR="00567240" w:rsidRDefault="00567240" w:rsidP="00DD1001">
                  <w:pPr>
                    <w:pStyle w:val="Default"/>
                    <w:jc w:val="both"/>
                    <w:rPr>
                      <w:sz w:val="20"/>
                      <w:szCs w:val="20"/>
                    </w:rPr>
                  </w:pPr>
                  <w:r>
                    <w:rPr>
                      <w:sz w:val="20"/>
                      <w:szCs w:val="20"/>
                    </w:rPr>
                    <w:t>1.</w:t>
                  </w:r>
                </w:p>
              </w:tc>
              <w:tc>
                <w:tcPr>
                  <w:tcW w:w="7197" w:type="dxa"/>
                </w:tcPr>
                <w:p w14:paraId="07752B13" w14:textId="0126501B" w:rsidR="00567240" w:rsidRDefault="007B2919" w:rsidP="00DD1001">
                  <w:pPr>
                    <w:pStyle w:val="Default"/>
                    <w:jc w:val="both"/>
                    <w:rPr>
                      <w:sz w:val="20"/>
                      <w:szCs w:val="20"/>
                    </w:rPr>
                  </w:pPr>
                  <w:ins w:id="15" w:author="Jan Kalenda" w:date="2023-03-15T02:24:00Z">
                    <w:r>
                      <w:rPr>
                        <w:sz w:val="20"/>
                        <w:szCs w:val="20"/>
                      </w:rPr>
                      <w:t>Vědecký člán</w:t>
                    </w:r>
                  </w:ins>
                  <w:r w:rsidR="00F776BE">
                    <w:rPr>
                      <w:sz w:val="20"/>
                      <w:szCs w:val="20"/>
                    </w:rPr>
                    <w:t>e</w:t>
                  </w:r>
                  <w:ins w:id="16" w:author="Jan Kalenda" w:date="2023-03-15T02:24:00Z">
                    <w:r>
                      <w:rPr>
                        <w:sz w:val="20"/>
                        <w:szCs w:val="20"/>
                      </w:rPr>
                      <w:t xml:space="preserve">k </w:t>
                    </w:r>
                  </w:ins>
                  <w:del w:id="17" w:author="Jan Kalenda" w:date="2023-03-15T02:24:00Z">
                    <w:r w:rsidR="00567240" w:rsidDel="007B2919">
                      <w:rPr>
                        <w:sz w:val="20"/>
                        <w:szCs w:val="20"/>
                      </w:rPr>
                      <w:delText>Studie</w:delText>
                    </w:r>
                  </w:del>
                  <w:r w:rsidR="00567240">
                    <w:rPr>
                      <w:sz w:val="20"/>
                      <w:szCs w:val="20"/>
                    </w:rPr>
                    <w:t xml:space="preserve"> typu Jost</w:t>
                  </w:r>
                </w:p>
              </w:tc>
            </w:tr>
            <w:tr w:rsidR="00567240" w14:paraId="6868CC58" w14:textId="77777777" w:rsidTr="00DD1001">
              <w:tc>
                <w:tcPr>
                  <w:tcW w:w="1938" w:type="dxa"/>
                </w:tcPr>
                <w:p w14:paraId="31ED5B64" w14:textId="77777777" w:rsidR="00567240" w:rsidRDefault="00567240" w:rsidP="00DD1001">
                  <w:pPr>
                    <w:pStyle w:val="Default"/>
                    <w:jc w:val="both"/>
                    <w:rPr>
                      <w:sz w:val="20"/>
                      <w:szCs w:val="20"/>
                    </w:rPr>
                  </w:pPr>
                  <w:r>
                    <w:rPr>
                      <w:sz w:val="20"/>
                      <w:szCs w:val="20"/>
                    </w:rPr>
                    <w:t>2.</w:t>
                  </w:r>
                </w:p>
              </w:tc>
              <w:tc>
                <w:tcPr>
                  <w:tcW w:w="7197" w:type="dxa"/>
                </w:tcPr>
                <w:p w14:paraId="79D7D73A" w14:textId="7D719C70" w:rsidR="00567240" w:rsidRDefault="00567240" w:rsidP="00DD1001">
                  <w:pPr>
                    <w:pStyle w:val="Default"/>
                    <w:jc w:val="both"/>
                    <w:rPr>
                      <w:sz w:val="20"/>
                      <w:szCs w:val="20"/>
                    </w:rPr>
                  </w:pPr>
                  <w:del w:id="18" w:author="Jan Kalenda" w:date="2023-03-15T02:24:00Z">
                    <w:r w:rsidDel="007B2919">
                      <w:rPr>
                        <w:sz w:val="20"/>
                        <w:szCs w:val="20"/>
                      </w:rPr>
                      <w:delText xml:space="preserve">Studie </w:delText>
                    </w:r>
                  </w:del>
                  <w:ins w:id="19" w:author="Jan Kalenda" w:date="2023-03-15T02:24:00Z">
                    <w:r w:rsidR="007B2919">
                      <w:rPr>
                        <w:sz w:val="20"/>
                        <w:szCs w:val="20"/>
                      </w:rPr>
                      <w:t xml:space="preserve">Vědecký článek </w:t>
                    </w:r>
                  </w:ins>
                  <w:r>
                    <w:rPr>
                      <w:sz w:val="20"/>
                      <w:szCs w:val="20"/>
                    </w:rPr>
                    <w:t>typu Jsc (databáze Scopus) nebo Jimp (databáze WoS) v anglickém jazyce</w:t>
                  </w:r>
                </w:p>
              </w:tc>
            </w:tr>
            <w:tr w:rsidR="00567240" w14:paraId="636D07B9" w14:textId="77777777" w:rsidTr="00DD1001">
              <w:tc>
                <w:tcPr>
                  <w:tcW w:w="9135" w:type="dxa"/>
                  <w:gridSpan w:val="2"/>
                </w:tcPr>
                <w:p w14:paraId="17744AFA" w14:textId="77777777" w:rsidR="00567240" w:rsidRDefault="00567240" w:rsidP="00DD1001">
                  <w:pPr>
                    <w:pStyle w:val="Default"/>
                    <w:jc w:val="both"/>
                    <w:rPr>
                      <w:sz w:val="20"/>
                      <w:szCs w:val="20"/>
                    </w:rPr>
                  </w:pPr>
                  <w:r w:rsidRPr="00C278E5">
                    <w:rPr>
                      <w:b/>
                      <w:sz w:val="20"/>
                      <w:szCs w:val="20"/>
                    </w:rPr>
                    <w:t>Povinně volitelné výstupy</w:t>
                  </w:r>
                </w:p>
              </w:tc>
            </w:tr>
            <w:tr w:rsidR="00567240" w14:paraId="625EBCB7" w14:textId="77777777" w:rsidTr="00DD1001">
              <w:tc>
                <w:tcPr>
                  <w:tcW w:w="1938" w:type="dxa"/>
                </w:tcPr>
                <w:p w14:paraId="68CE392B" w14:textId="77777777" w:rsidR="00567240" w:rsidRDefault="00567240" w:rsidP="00DD1001">
                  <w:pPr>
                    <w:pStyle w:val="Default"/>
                    <w:jc w:val="both"/>
                    <w:rPr>
                      <w:sz w:val="20"/>
                      <w:szCs w:val="20"/>
                    </w:rPr>
                  </w:pPr>
                  <w:r>
                    <w:rPr>
                      <w:sz w:val="20"/>
                      <w:szCs w:val="20"/>
                    </w:rPr>
                    <w:t>1.</w:t>
                  </w:r>
                </w:p>
              </w:tc>
              <w:tc>
                <w:tcPr>
                  <w:tcW w:w="7197" w:type="dxa"/>
                </w:tcPr>
                <w:p w14:paraId="4A741537" w14:textId="77777777" w:rsidR="00567240" w:rsidRDefault="00567240" w:rsidP="00DD1001">
                  <w:pPr>
                    <w:pStyle w:val="Default"/>
                    <w:jc w:val="both"/>
                    <w:rPr>
                      <w:sz w:val="20"/>
                      <w:szCs w:val="20"/>
                    </w:rPr>
                  </w:pPr>
                  <w:r>
                    <w:rPr>
                      <w:sz w:val="20"/>
                      <w:szCs w:val="20"/>
                    </w:rPr>
                    <w:t>Hlavní řešitel projektu IGA</w:t>
                  </w:r>
                </w:p>
              </w:tc>
            </w:tr>
            <w:tr w:rsidR="00567240" w14:paraId="1B013240" w14:textId="77777777" w:rsidTr="00DD1001">
              <w:tc>
                <w:tcPr>
                  <w:tcW w:w="1938" w:type="dxa"/>
                </w:tcPr>
                <w:p w14:paraId="677A9B3C" w14:textId="77777777" w:rsidR="00567240" w:rsidRDefault="00567240" w:rsidP="00DD1001">
                  <w:pPr>
                    <w:pStyle w:val="Default"/>
                    <w:jc w:val="both"/>
                    <w:rPr>
                      <w:sz w:val="20"/>
                      <w:szCs w:val="20"/>
                    </w:rPr>
                  </w:pPr>
                  <w:r>
                    <w:rPr>
                      <w:sz w:val="20"/>
                      <w:szCs w:val="20"/>
                    </w:rPr>
                    <w:t>2.</w:t>
                  </w:r>
                </w:p>
              </w:tc>
              <w:tc>
                <w:tcPr>
                  <w:tcW w:w="7197" w:type="dxa"/>
                </w:tcPr>
                <w:p w14:paraId="65A23612" w14:textId="77777777" w:rsidR="00567240" w:rsidRDefault="00567240" w:rsidP="00DD1001">
                  <w:pPr>
                    <w:pStyle w:val="Default"/>
                    <w:jc w:val="both"/>
                    <w:rPr>
                      <w:sz w:val="20"/>
                      <w:szCs w:val="20"/>
                    </w:rPr>
                  </w:pPr>
                  <w:r>
                    <w:rPr>
                      <w:sz w:val="20"/>
                      <w:szCs w:val="20"/>
                    </w:rPr>
                    <w:t>Člen řešitelského týmu ve významných výzkumných projektech (např. GAČR, TAČR, Horizon)</w:t>
                  </w:r>
                </w:p>
              </w:tc>
            </w:tr>
            <w:tr w:rsidR="00567240" w14:paraId="1A8EBCCA" w14:textId="77777777" w:rsidTr="00DD1001">
              <w:tc>
                <w:tcPr>
                  <w:tcW w:w="1938" w:type="dxa"/>
                </w:tcPr>
                <w:p w14:paraId="17F16F55" w14:textId="77777777" w:rsidR="00567240" w:rsidRDefault="00567240" w:rsidP="00DD1001">
                  <w:pPr>
                    <w:pStyle w:val="Default"/>
                    <w:jc w:val="both"/>
                    <w:rPr>
                      <w:sz w:val="20"/>
                      <w:szCs w:val="20"/>
                    </w:rPr>
                  </w:pPr>
                  <w:r>
                    <w:rPr>
                      <w:sz w:val="20"/>
                      <w:szCs w:val="20"/>
                    </w:rPr>
                    <w:t>3.</w:t>
                  </w:r>
                </w:p>
              </w:tc>
              <w:tc>
                <w:tcPr>
                  <w:tcW w:w="7197" w:type="dxa"/>
                </w:tcPr>
                <w:p w14:paraId="2448DE8E" w14:textId="77777777" w:rsidR="00567240" w:rsidRDefault="00567240" w:rsidP="00DD1001">
                  <w:pPr>
                    <w:pStyle w:val="Default"/>
                    <w:jc w:val="both"/>
                    <w:rPr>
                      <w:sz w:val="20"/>
                      <w:szCs w:val="20"/>
                    </w:rPr>
                  </w:pPr>
                  <w:r>
                    <w:rPr>
                      <w:sz w:val="20"/>
                      <w:szCs w:val="20"/>
                    </w:rPr>
                    <w:t xml:space="preserve">Studie v časopise Jimp (databáze WoS) </w:t>
                  </w:r>
                </w:p>
              </w:tc>
            </w:tr>
            <w:tr w:rsidR="00567240" w14:paraId="0D46CC04" w14:textId="77777777" w:rsidTr="00DD1001">
              <w:tc>
                <w:tcPr>
                  <w:tcW w:w="1938" w:type="dxa"/>
                </w:tcPr>
                <w:p w14:paraId="70ED44A2" w14:textId="77777777" w:rsidR="00567240" w:rsidRDefault="00567240" w:rsidP="00DD1001">
                  <w:pPr>
                    <w:pStyle w:val="Default"/>
                    <w:jc w:val="both"/>
                    <w:rPr>
                      <w:sz w:val="20"/>
                      <w:szCs w:val="20"/>
                    </w:rPr>
                  </w:pPr>
                  <w:r>
                    <w:rPr>
                      <w:sz w:val="20"/>
                      <w:szCs w:val="20"/>
                    </w:rPr>
                    <w:t>4.</w:t>
                  </w:r>
                </w:p>
              </w:tc>
              <w:tc>
                <w:tcPr>
                  <w:tcW w:w="7197" w:type="dxa"/>
                </w:tcPr>
                <w:p w14:paraId="596EDDFB" w14:textId="77777777" w:rsidR="00567240" w:rsidRDefault="00567240" w:rsidP="00DD1001">
                  <w:pPr>
                    <w:pStyle w:val="Default"/>
                    <w:jc w:val="both"/>
                    <w:rPr>
                      <w:sz w:val="20"/>
                      <w:szCs w:val="20"/>
                    </w:rPr>
                  </w:pPr>
                  <w:r>
                    <w:rPr>
                      <w:sz w:val="20"/>
                      <w:szCs w:val="20"/>
                    </w:rPr>
                    <w:t>Studie v časopise Jsc (databáze Scopus)</w:t>
                  </w:r>
                </w:p>
              </w:tc>
            </w:tr>
          </w:tbl>
          <w:p w14:paraId="700D6328" w14:textId="592AF9DD" w:rsidR="00567240" w:rsidRDefault="00567240" w:rsidP="00567240">
            <w:pPr>
              <w:pStyle w:val="Default"/>
              <w:jc w:val="both"/>
              <w:rPr>
                <w:sz w:val="20"/>
                <w:szCs w:val="20"/>
              </w:rPr>
            </w:pPr>
            <w:r>
              <w:rPr>
                <w:sz w:val="20"/>
                <w:szCs w:val="20"/>
              </w:rPr>
              <w:t>Studenti musí publikovat minimálně 2 povinné výstupy odpovídající tématu di</w:t>
            </w:r>
            <w:r w:rsidR="00783AF4">
              <w:rPr>
                <w:sz w:val="20"/>
                <w:szCs w:val="20"/>
              </w:rPr>
              <w:t>z</w:t>
            </w:r>
            <w:r>
              <w:rPr>
                <w:sz w:val="20"/>
                <w:szCs w:val="20"/>
              </w:rPr>
              <w:t xml:space="preserve">ertační práce: minimálně jeden z nich musí být publikován v anglickém jazyce a musí být v podobě </w:t>
            </w:r>
            <w:del w:id="20" w:author="Jan Kalenda" w:date="2023-03-15T02:25:00Z">
              <w:r w:rsidDel="007B2919">
                <w:rPr>
                  <w:sz w:val="20"/>
                  <w:szCs w:val="20"/>
                </w:rPr>
                <w:delText xml:space="preserve">výstupu </w:delText>
              </w:r>
            </w:del>
            <w:ins w:id="21" w:author="Jan Kalenda" w:date="2023-03-15T02:25:00Z">
              <w:r w:rsidR="007B2919">
                <w:rPr>
                  <w:sz w:val="20"/>
                  <w:szCs w:val="20"/>
                </w:rPr>
                <w:t xml:space="preserve">vědeckého článku </w:t>
              </w:r>
            </w:ins>
            <w:r>
              <w:rPr>
                <w:sz w:val="20"/>
                <w:szCs w:val="20"/>
              </w:rPr>
              <w:t xml:space="preserve">typu Jimp nebo Jsc. Druhý pak musí minimálně představovat </w:t>
            </w:r>
            <w:ins w:id="22" w:author="Jan Kalenda" w:date="2023-03-15T02:26:00Z">
              <w:r w:rsidR="007B2919">
                <w:rPr>
                  <w:sz w:val="20"/>
                  <w:szCs w:val="20"/>
                </w:rPr>
                <w:t>vědecký článek</w:t>
              </w:r>
            </w:ins>
            <w:del w:id="23" w:author="Jan Kalenda" w:date="2023-03-15T02:26:00Z">
              <w:r w:rsidDel="007B2919">
                <w:rPr>
                  <w:sz w:val="20"/>
                  <w:szCs w:val="20"/>
                </w:rPr>
                <w:delText>vý</w:delText>
              </w:r>
            </w:del>
            <w:del w:id="24" w:author="Jan Kalenda" w:date="2023-03-15T02:25:00Z">
              <w:r w:rsidDel="007B2919">
                <w:rPr>
                  <w:sz w:val="20"/>
                  <w:szCs w:val="20"/>
                </w:rPr>
                <w:delText>stup</w:delText>
              </w:r>
            </w:del>
            <w:r>
              <w:rPr>
                <w:sz w:val="20"/>
                <w:szCs w:val="20"/>
              </w:rPr>
              <w:t xml:space="preserve"> typu Jost, Součet jednotlivých mentálních podílů za obě publikace musí dosahovat minimálně </w:t>
            </w:r>
            <w:ins w:id="25" w:author="Jan Kalenda" w:date="2023-03-15T02:26:00Z">
              <w:r w:rsidR="007B2919">
                <w:rPr>
                  <w:sz w:val="20"/>
                  <w:szCs w:val="20"/>
                </w:rPr>
                <w:t>18</w:t>
              </w:r>
            </w:ins>
            <w:del w:id="26" w:author="Jan Kalenda" w:date="2023-03-15T02:26:00Z">
              <w:r w:rsidDel="007B2919">
                <w:rPr>
                  <w:sz w:val="20"/>
                  <w:szCs w:val="20"/>
                </w:rPr>
                <w:delText>15</w:delText>
              </w:r>
            </w:del>
            <w:r>
              <w:rPr>
                <w:sz w:val="20"/>
                <w:szCs w:val="20"/>
              </w:rPr>
              <w:t>0 %.</w:t>
            </w:r>
          </w:p>
          <w:p w14:paraId="4CA1EE17" w14:textId="77777777" w:rsidR="00567240" w:rsidRDefault="00567240" w:rsidP="00567240">
            <w:pPr>
              <w:pStyle w:val="Default"/>
              <w:jc w:val="both"/>
              <w:rPr>
                <w:sz w:val="20"/>
                <w:szCs w:val="20"/>
              </w:rPr>
            </w:pPr>
          </w:p>
          <w:p w14:paraId="7B37CC3B" w14:textId="17125809" w:rsidR="00567240" w:rsidRDefault="00567240" w:rsidP="00567240">
            <w:pPr>
              <w:pStyle w:val="Default"/>
              <w:jc w:val="both"/>
              <w:rPr>
                <w:sz w:val="20"/>
                <w:szCs w:val="20"/>
              </w:rPr>
            </w:pPr>
            <w:r>
              <w:rPr>
                <w:sz w:val="20"/>
                <w:szCs w:val="20"/>
              </w:rPr>
              <w:t xml:space="preserve">Současně s tím si student volí dva z povinně volitelných výstupů tvůrčí činnosti v podobě hlavního řešitele fakultního projektu IGA, člena národního nebo mezinárodního výzkumného týmu, publikace </w:t>
            </w:r>
            <w:ins w:id="27" w:author="Jan Kalenda" w:date="2023-03-15T02:26:00Z">
              <w:r w:rsidR="007B2919">
                <w:rPr>
                  <w:sz w:val="20"/>
                  <w:szCs w:val="20"/>
                </w:rPr>
                <w:t xml:space="preserve">vědeckého článku </w:t>
              </w:r>
            </w:ins>
            <w:del w:id="28" w:author="Jan Kalenda" w:date="2023-03-15T02:26:00Z">
              <w:r w:rsidDel="007B2919">
                <w:rPr>
                  <w:sz w:val="20"/>
                  <w:szCs w:val="20"/>
                </w:rPr>
                <w:delText>studie</w:delText>
              </w:r>
            </w:del>
            <w:r>
              <w:rPr>
                <w:sz w:val="20"/>
                <w:szCs w:val="20"/>
              </w:rPr>
              <w:t xml:space="preserve"> typu Jimp, nebo Jsc. V tomto případě musí být minimální mentální podíl studenta na výstupu </w:t>
            </w:r>
            <w:r w:rsidR="00783AF4">
              <w:rPr>
                <w:sz w:val="20"/>
                <w:szCs w:val="20"/>
              </w:rPr>
              <w:t xml:space="preserve">v podobě </w:t>
            </w:r>
            <w:ins w:id="29" w:author="Jan Kalenda" w:date="2023-03-15T02:26:00Z">
              <w:r w:rsidR="007B2919">
                <w:rPr>
                  <w:sz w:val="20"/>
                  <w:szCs w:val="20"/>
                </w:rPr>
                <w:t xml:space="preserve">vědeckého článku </w:t>
              </w:r>
            </w:ins>
            <w:r w:rsidR="00783AF4">
              <w:rPr>
                <w:sz w:val="20"/>
                <w:szCs w:val="20"/>
              </w:rPr>
              <w:t xml:space="preserve">Jsc/Jimp alespoň </w:t>
            </w:r>
            <w:ins w:id="30" w:author="Jan Kalenda" w:date="2023-03-15T02:26:00Z">
              <w:r w:rsidR="007B2919">
                <w:rPr>
                  <w:sz w:val="20"/>
                  <w:szCs w:val="20"/>
                </w:rPr>
                <w:t>50</w:t>
              </w:r>
            </w:ins>
            <w:del w:id="31" w:author="Jan Kalenda" w:date="2023-03-15T02:26:00Z">
              <w:r w:rsidDel="007B2919">
                <w:rPr>
                  <w:sz w:val="20"/>
                  <w:szCs w:val="20"/>
                </w:rPr>
                <w:delText>20</w:delText>
              </w:r>
            </w:del>
            <w:r>
              <w:rPr>
                <w:sz w:val="20"/>
                <w:szCs w:val="20"/>
              </w:rPr>
              <w:t xml:space="preserve"> % v případě jednoho výstupu.</w:t>
            </w:r>
          </w:p>
          <w:p w14:paraId="26A2F882" w14:textId="77777777" w:rsidR="00567240" w:rsidRDefault="00567240" w:rsidP="00567240">
            <w:pPr>
              <w:pStyle w:val="Default"/>
              <w:jc w:val="both"/>
              <w:rPr>
                <w:sz w:val="20"/>
                <w:szCs w:val="20"/>
              </w:rPr>
            </w:pPr>
          </w:p>
          <w:p w14:paraId="55245D7B" w14:textId="31B0AE38" w:rsidR="00567240" w:rsidRPr="00C278E5" w:rsidRDefault="00567240" w:rsidP="00567240">
            <w:pPr>
              <w:pStyle w:val="Default"/>
              <w:jc w:val="both"/>
              <w:rPr>
                <w:sz w:val="20"/>
                <w:szCs w:val="20"/>
              </w:rPr>
            </w:pPr>
            <w:r>
              <w:rPr>
                <w:sz w:val="20"/>
                <w:szCs w:val="20"/>
              </w:rPr>
              <w:lastRenderedPageBreak/>
              <w:t>Splnění všech požadavků na tvůrčí činnost je podmínkou pro absolvování státní doktorské zkoušky a vykonání obhajoby di</w:t>
            </w:r>
            <w:r w:rsidR="00783AF4">
              <w:rPr>
                <w:sz w:val="20"/>
                <w:szCs w:val="20"/>
              </w:rPr>
              <w:t>z</w:t>
            </w:r>
            <w:r>
              <w:rPr>
                <w:sz w:val="20"/>
                <w:szCs w:val="20"/>
              </w:rPr>
              <w:t xml:space="preserve">ertační práce. Požadavky v obou formách studia jsou identické. </w:t>
            </w:r>
          </w:p>
        </w:tc>
      </w:tr>
      <w:tr w:rsidR="00567240" w14:paraId="4D44AEFB" w14:textId="77777777" w:rsidTr="00DD1001">
        <w:tc>
          <w:tcPr>
            <w:tcW w:w="3294" w:type="dxa"/>
            <w:gridSpan w:val="2"/>
            <w:shd w:val="clear" w:color="auto" w:fill="F7CAAC"/>
          </w:tcPr>
          <w:p w14:paraId="2F6CB2F7" w14:textId="77777777" w:rsidR="00567240" w:rsidRDefault="00567240" w:rsidP="00567240">
            <w:pPr>
              <w:rPr>
                <w:b/>
              </w:rPr>
            </w:pPr>
            <w:r>
              <w:rPr>
                <w:b/>
              </w:rPr>
              <w:lastRenderedPageBreak/>
              <w:t>Požadavky na absolvování stáží</w:t>
            </w:r>
          </w:p>
        </w:tc>
        <w:tc>
          <w:tcPr>
            <w:tcW w:w="5991" w:type="dxa"/>
            <w:gridSpan w:val="4"/>
            <w:tcBorders>
              <w:bottom w:val="nil"/>
            </w:tcBorders>
          </w:tcPr>
          <w:p w14:paraId="781A7AD4" w14:textId="77777777" w:rsidR="00567240" w:rsidRDefault="00567240" w:rsidP="00567240">
            <w:pPr>
              <w:jc w:val="both"/>
            </w:pPr>
          </w:p>
          <w:p w14:paraId="2AE713B3" w14:textId="77777777" w:rsidR="00567240" w:rsidRDefault="00567240" w:rsidP="00567240">
            <w:pPr>
              <w:jc w:val="both"/>
            </w:pPr>
          </w:p>
          <w:p w14:paraId="7DEB7717" w14:textId="77777777" w:rsidR="00567240" w:rsidRDefault="00567240" w:rsidP="00567240">
            <w:pPr>
              <w:jc w:val="both"/>
            </w:pPr>
          </w:p>
        </w:tc>
      </w:tr>
      <w:tr w:rsidR="00567240" w14:paraId="2CD400D1" w14:textId="77777777" w:rsidTr="00DD1001">
        <w:trPr>
          <w:trHeight w:val="713"/>
        </w:trPr>
        <w:tc>
          <w:tcPr>
            <w:tcW w:w="9285" w:type="dxa"/>
            <w:gridSpan w:val="6"/>
            <w:tcBorders>
              <w:top w:val="nil"/>
            </w:tcBorders>
          </w:tcPr>
          <w:p w14:paraId="5EF9B650" w14:textId="77777777" w:rsidR="00567240" w:rsidRDefault="00567240" w:rsidP="00567240">
            <w:pPr>
              <w:spacing w:before="60" w:after="60"/>
              <w:jc w:val="both"/>
            </w:pPr>
            <w:r w:rsidRPr="0015029A">
              <w:t>V rámci studia je student povinen absolvovat studijní pobyt na vyb</w:t>
            </w:r>
            <w:r>
              <w:t>rané zahraniční univerzitě či výzkumném pracovišti v minimální délce 1 měsíce. Pro studenty v kombinované formě studia je možné tuto dobu rozdělit na dva kratší úseky.</w:t>
            </w:r>
          </w:p>
        </w:tc>
      </w:tr>
      <w:tr w:rsidR="00567240" w14:paraId="08704C5B" w14:textId="77777777" w:rsidTr="00DD1001">
        <w:tc>
          <w:tcPr>
            <w:tcW w:w="3294" w:type="dxa"/>
            <w:gridSpan w:val="2"/>
            <w:shd w:val="clear" w:color="auto" w:fill="F7CAAC"/>
          </w:tcPr>
          <w:p w14:paraId="5C301F07" w14:textId="77777777" w:rsidR="00567240" w:rsidRDefault="00567240" w:rsidP="00567240">
            <w:r>
              <w:rPr>
                <w:b/>
              </w:rPr>
              <w:t>Další studijní povinnosti</w:t>
            </w:r>
          </w:p>
        </w:tc>
        <w:tc>
          <w:tcPr>
            <w:tcW w:w="5991" w:type="dxa"/>
            <w:gridSpan w:val="4"/>
            <w:tcBorders>
              <w:bottom w:val="nil"/>
            </w:tcBorders>
            <w:shd w:val="clear" w:color="auto" w:fill="FFFFFF"/>
          </w:tcPr>
          <w:p w14:paraId="3D2325DC" w14:textId="77777777" w:rsidR="00567240" w:rsidRDefault="00567240" w:rsidP="00567240">
            <w:pPr>
              <w:jc w:val="center"/>
            </w:pPr>
          </w:p>
        </w:tc>
      </w:tr>
      <w:tr w:rsidR="00567240" w14:paraId="4CA9460E" w14:textId="77777777" w:rsidTr="00DD1001">
        <w:trPr>
          <w:trHeight w:val="1261"/>
        </w:trPr>
        <w:tc>
          <w:tcPr>
            <w:tcW w:w="9285" w:type="dxa"/>
            <w:gridSpan w:val="6"/>
            <w:tcBorders>
              <w:top w:val="nil"/>
            </w:tcBorders>
          </w:tcPr>
          <w:p w14:paraId="572DF3F5" w14:textId="55DD80C9" w:rsidR="00567240" w:rsidRPr="00301182" w:rsidRDefault="00567240" w:rsidP="00567240">
            <w:pPr>
              <w:jc w:val="both"/>
            </w:pPr>
            <w:r w:rsidRPr="00301182">
              <w:t xml:space="preserve">Součástí studia </w:t>
            </w:r>
            <w:r w:rsidR="00E725AB">
              <w:t>jsou</w:t>
            </w:r>
            <w:r w:rsidR="00E725AB" w:rsidRPr="00301182">
              <w:t xml:space="preserve"> </w:t>
            </w:r>
            <w:r w:rsidRPr="00301182">
              <w:t>také studijní povinnosti týkající se prezentace výsledků</w:t>
            </w:r>
            <w:r w:rsidR="00783AF4">
              <w:t xml:space="preserve"> výzkumu a zapojení do </w:t>
            </w:r>
            <w:r w:rsidRPr="00301182">
              <w:t xml:space="preserve">pedagogické činnosti, které </w:t>
            </w:r>
            <w:r>
              <w:t>jsou s</w:t>
            </w:r>
            <w:r w:rsidRPr="00301182">
              <w:t>pecifik</w:t>
            </w:r>
            <w:r>
              <w:t>ovány následovně:</w:t>
            </w:r>
          </w:p>
          <w:p w14:paraId="18F4E0FD" w14:textId="4BD1D1D9" w:rsidR="00567240" w:rsidRPr="003465BF" w:rsidRDefault="002C5A25" w:rsidP="00630AC5">
            <w:pPr>
              <w:pStyle w:val="Odstavecseseznamem"/>
              <w:numPr>
                <w:ilvl w:val="0"/>
                <w:numId w:val="77"/>
              </w:numPr>
              <w:jc w:val="both"/>
              <w:rPr>
                <w:rStyle w:val="eop"/>
                <w:color w:val="000000"/>
                <w:shd w:val="clear" w:color="auto" w:fill="FFFFFF"/>
              </w:rPr>
            </w:pPr>
            <w:ins w:id="32" w:author="Jan Kalenda" w:date="2023-03-15T22:13:00Z">
              <w:r>
                <w:rPr>
                  <w:rStyle w:val="normaltextrun"/>
                  <w:color w:val="000000"/>
                  <w:shd w:val="clear" w:color="auto" w:fill="FFFFFF"/>
                </w:rPr>
                <w:t>2</w:t>
              </w:r>
            </w:ins>
            <w:del w:id="33" w:author="Jan Kalenda" w:date="2023-03-15T22:12:00Z">
              <w:r w:rsidR="00567240" w:rsidDel="002C5A25">
                <w:rPr>
                  <w:rStyle w:val="normaltextrun"/>
                  <w:color w:val="000000"/>
                  <w:shd w:val="clear" w:color="auto" w:fill="FFFFFF"/>
                </w:rPr>
                <w:delText>1</w:delText>
              </w:r>
            </w:del>
            <w:r w:rsidR="00567240">
              <w:rPr>
                <w:rStyle w:val="normaltextrun"/>
                <w:color w:val="000000"/>
                <w:shd w:val="clear" w:color="auto" w:fill="FFFFFF"/>
              </w:rPr>
              <w:t xml:space="preserve"> povinné a</w:t>
            </w:r>
            <w:r w:rsidR="00567240" w:rsidRPr="003465BF">
              <w:rPr>
                <w:rStyle w:val="normaltextrun"/>
                <w:color w:val="000000"/>
                <w:shd w:val="clear" w:color="auto" w:fill="FFFFFF"/>
              </w:rPr>
              <w:t xml:space="preserve">ktivní </w:t>
            </w:r>
            <w:r w:rsidR="00567240">
              <w:rPr>
                <w:rStyle w:val="normaltextrun"/>
                <w:color w:val="000000"/>
                <w:shd w:val="clear" w:color="auto" w:fill="FFFFFF"/>
              </w:rPr>
              <w:t>vystoupení</w:t>
            </w:r>
            <w:r w:rsidR="00567240" w:rsidRPr="003465BF">
              <w:rPr>
                <w:rStyle w:val="normaltextrun"/>
                <w:color w:val="000000"/>
                <w:shd w:val="clear" w:color="auto" w:fill="FFFFFF"/>
              </w:rPr>
              <w:t xml:space="preserve"> na české konferenci</w:t>
            </w:r>
            <w:r w:rsidR="00567240">
              <w:rPr>
                <w:rStyle w:val="eop"/>
                <w:color w:val="000000"/>
                <w:shd w:val="clear" w:color="auto" w:fill="FFFFFF"/>
              </w:rPr>
              <w:t>,</w:t>
            </w:r>
          </w:p>
          <w:p w14:paraId="0567FB5E" w14:textId="77777777" w:rsidR="00567240" w:rsidRPr="003465BF" w:rsidRDefault="00567240" w:rsidP="00630AC5">
            <w:pPr>
              <w:pStyle w:val="Odstavecseseznamem"/>
              <w:numPr>
                <w:ilvl w:val="0"/>
                <w:numId w:val="77"/>
              </w:numPr>
              <w:jc w:val="both"/>
              <w:rPr>
                <w:rStyle w:val="normaltextrun"/>
                <w:color w:val="000000"/>
                <w:bdr w:val="none" w:sz="0" w:space="0" w:color="auto" w:frame="1"/>
              </w:rPr>
            </w:pPr>
            <w:r>
              <w:rPr>
                <w:rStyle w:val="normaltextrun"/>
                <w:color w:val="000000"/>
                <w:bdr w:val="none" w:sz="0" w:space="0" w:color="auto" w:frame="1"/>
              </w:rPr>
              <w:t>1 povinné a</w:t>
            </w:r>
            <w:r w:rsidRPr="003465BF">
              <w:rPr>
                <w:rStyle w:val="normaltextrun"/>
                <w:color w:val="000000"/>
                <w:bdr w:val="none" w:sz="0" w:space="0" w:color="auto" w:frame="1"/>
              </w:rPr>
              <w:t xml:space="preserve">ktivní </w:t>
            </w:r>
            <w:r>
              <w:rPr>
                <w:rStyle w:val="normaltextrun"/>
                <w:color w:val="000000"/>
                <w:bdr w:val="none" w:sz="0" w:space="0" w:color="auto" w:frame="1"/>
              </w:rPr>
              <w:t xml:space="preserve">vystoupení </w:t>
            </w:r>
            <w:r w:rsidRPr="003465BF">
              <w:rPr>
                <w:rStyle w:val="normaltextrun"/>
                <w:color w:val="000000"/>
                <w:bdr w:val="none" w:sz="0" w:space="0" w:color="auto" w:frame="1"/>
              </w:rPr>
              <w:t>na konferenci s mezinárodním dosahem</w:t>
            </w:r>
            <w:r>
              <w:rPr>
                <w:rStyle w:val="normaltextrun"/>
                <w:color w:val="000000"/>
                <w:bdr w:val="none" w:sz="0" w:space="0" w:color="auto" w:frame="1"/>
              </w:rPr>
              <w:t xml:space="preserve"> v anglickém jazyce,</w:t>
            </w:r>
          </w:p>
          <w:p w14:paraId="0122F422" w14:textId="77777777" w:rsidR="00567240" w:rsidRDefault="00567240" w:rsidP="00630AC5">
            <w:pPr>
              <w:pStyle w:val="Odstavecseseznamem"/>
              <w:numPr>
                <w:ilvl w:val="0"/>
                <w:numId w:val="77"/>
              </w:numPr>
              <w:jc w:val="both"/>
              <w:rPr>
                <w:rStyle w:val="eop"/>
                <w:color w:val="000000"/>
                <w:shd w:val="clear" w:color="auto" w:fill="FFFFFF"/>
              </w:rPr>
            </w:pPr>
            <w:r>
              <w:rPr>
                <w:rStyle w:val="normaltextrun"/>
                <w:color w:val="000000"/>
                <w:shd w:val="clear" w:color="auto" w:fill="FFFFFF"/>
              </w:rPr>
              <w:t>v</w:t>
            </w:r>
            <w:r w:rsidRPr="003465BF">
              <w:rPr>
                <w:rStyle w:val="normaltextrun"/>
                <w:color w:val="000000"/>
                <w:shd w:val="clear" w:color="auto" w:fill="FFFFFF"/>
              </w:rPr>
              <w:t>ed</w:t>
            </w:r>
            <w:r>
              <w:rPr>
                <w:rStyle w:val="normaltextrun"/>
                <w:color w:val="000000"/>
                <w:shd w:val="clear" w:color="auto" w:fill="FFFFFF"/>
              </w:rPr>
              <w:t xml:space="preserve">ení </w:t>
            </w:r>
            <w:r>
              <w:rPr>
                <w:rStyle w:val="eop"/>
                <w:color w:val="000000"/>
                <w:shd w:val="clear" w:color="auto" w:fill="FFFFFF"/>
              </w:rPr>
              <w:t>2 bakalářských prací,</w:t>
            </w:r>
          </w:p>
          <w:p w14:paraId="34FC6B8F" w14:textId="77777777" w:rsidR="00567240" w:rsidRDefault="00567240" w:rsidP="00630AC5">
            <w:pPr>
              <w:pStyle w:val="Odstavecseseznamem"/>
              <w:numPr>
                <w:ilvl w:val="0"/>
                <w:numId w:val="77"/>
              </w:numPr>
              <w:jc w:val="both"/>
              <w:rPr>
                <w:rStyle w:val="eop"/>
                <w:color w:val="000000"/>
                <w:shd w:val="clear" w:color="auto" w:fill="FFFFFF"/>
              </w:rPr>
            </w:pPr>
            <w:r>
              <w:rPr>
                <w:rStyle w:val="eop"/>
                <w:color w:val="000000"/>
                <w:shd w:val="clear" w:color="auto" w:fill="FFFFFF"/>
              </w:rPr>
              <w:t>oponování 3 bakalářských prací,</w:t>
            </w:r>
          </w:p>
          <w:p w14:paraId="52B7110F" w14:textId="77777777" w:rsidR="00567240" w:rsidRPr="003465BF" w:rsidRDefault="00567240" w:rsidP="00630AC5">
            <w:pPr>
              <w:pStyle w:val="Odstavecseseznamem"/>
              <w:numPr>
                <w:ilvl w:val="0"/>
                <w:numId w:val="77"/>
              </w:numPr>
              <w:jc w:val="both"/>
              <w:rPr>
                <w:rStyle w:val="eop"/>
                <w:color w:val="000000"/>
                <w:shd w:val="clear" w:color="auto" w:fill="FFFFFF"/>
              </w:rPr>
            </w:pPr>
            <w:r>
              <w:rPr>
                <w:rStyle w:val="eop"/>
                <w:color w:val="000000"/>
                <w:shd w:val="clear" w:color="auto" w:fill="FFFFFF"/>
              </w:rPr>
              <w:t xml:space="preserve">zapojení do výuky jednoho vyučovacího předmětu v maximálním rozsahu 2 výukové jednotky týdně. </w:t>
            </w:r>
          </w:p>
          <w:p w14:paraId="5416560F" w14:textId="77777777" w:rsidR="00567240" w:rsidRDefault="00567240" w:rsidP="00567240">
            <w:pPr>
              <w:jc w:val="both"/>
            </w:pPr>
          </w:p>
          <w:p w14:paraId="77F06B4A" w14:textId="7D56DB92" w:rsidR="00567240" w:rsidRDefault="00567240" w:rsidP="00567240">
            <w:pPr>
              <w:jc w:val="both"/>
            </w:pPr>
            <w:r w:rsidRPr="00C278E5">
              <w:t xml:space="preserve">Absolvování všech </w:t>
            </w:r>
            <w:r w:rsidR="00783AF4">
              <w:t>těchto</w:t>
            </w:r>
            <w:r>
              <w:t xml:space="preserve"> studijních povinností je </w:t>
            </w:r>
            <w:r w:rsidRPr="00C278E5">
              <w:t>podmínkou připuštění ke Státní doktorské zkoušce a obhajobě dizertační práce.</w:t>
            </w:r>
            <w:r>
              <w:t xml:space="preserve"> </w:t>
            </w:r>
            <w:ins w:id="34" w:author="Jan Kalenda" w:date="2023-03-15T22:14:00Z">
              <w:r w:rsidR="002C5A25">
                <w:t xml:space="preserve">Zapojení do výuky proběhne </w:t>
              </w:r>
            </w:ins>
            <w:ins w:id="35" w:author="Jan Kalenda" w:date="2023-03-15T22:15:00Z">
              <w:r w:rsidR="002C5A25">
                <w:t xml:space="preserve">vždy </w:t>
              </w:r>
            </w:ins>
            <w:ins w:id="36" w:author="Jan Kalenda" w:date="2023-03-15T22:14:00Z">
              <w:r w:rsidR="002C5A25">
                <w:t>se souhlasem školitele</w:t>
              </w:r>
            </w:ins>
            <w:ins w:id="37" w:author="Jan Kalenda" w:date="2023-03-15T22:15:00Z">
              <w:r w:rsidR="002C5A25">
                <w:t xml:space="preserve"> a po zařazení do ISP pro patříčn</w:t>
              </w:r>
            </w:ins>
            <w:r w:rsidR="00F776BE">
              <w:t>ý</w:t>
            </w:r>
            <w:ins w:id="38" w:author="Jan Kalenda" w:date="2023-03-15T22:15:00Z">
              <w:r w:rsidR="002C5A25">
                <w:t xml:space="preserve"> rok, včetně projednání Oborov</w:t>
              </w:r>
            </w:ins>
            <w:r w:rsidR="00F776BE">
              <w:t>ou</w:t>
            </w:r>
            <w:ins w:id="39" w:author="Jan Kalenda" w:date="2023-03-15T22:15:00Z">
              <w:r w:rsidR="002C5A25">
                <w:t xml:space="preserve"> radou studijního programu.</w:t>
              </w:r>
            </w:ins>
            <w:ins w:id="40" w:author="Jan Kalenda" w:date="2023-03-15T22:14:00Z">
              <w:r w:rsidR="002C5A25">
                <w:t xml:space="preserve"> </w:t>
              </w:r>
            </w:ins>
          </w:p>
          <w:p w14:paraId="5D510106" w14:textId="77777777" w:rsidR="00567240" w:rsidRDefault="00567240" w:rsidP="00567240">
            <w:pPr>
              <w:jc w:val="both"/>
            </w:pPr>
          </w:p>
          <w:p w14:paraId="07A128DC" w14:textId="0416D980" w:rsidR="00567240" w:rsidRDefault="00567240">
            <w:pPr>
              <w:jc w:val="both"/>
            </w:pPr>
            <w:r>
              <w:t xml:space="preserve">V případě studentů kombinované formy studia </w:t>
            </w:r>
            <w:r w:rsidR="00F53D08">
              <w:t xml:space="preserve">budou </w:t>
            </w:r>
            <w:r>
              <w:t>v rámci ISP upraveny jejich výukové povinnosti tak, aby byly vždy uskutečňovány v rámci SP kombinované formy, a tak jim umožňovaly souběh pracovních a studijních/povinností.</w:t>
            </w:r>
          </w:p>
        </w:tc>
      </w:tr>
      <w:tr w:rsidR="00567240" w14:paraId="5FEEEF14" w14:textId="77777777" w:rsidTr="00DD1001">
        <w:tc>
          <w:tcPr>
            <w:tcW w:w="3294" w:type="dxa"/>
            <w:gridSpan w:val="2"/>
            <w:shd w:val="clear" w:color="auto" w:fill="F7CAAC"/>
          </w:tcPr>
          <w:p w14:paraId="14F16187" w14:textId="3D541C01" w:rsidR="00567240" w:rsidRDefault="00567240" w:rsidP="00567240">
            <w:r>
              <w:rPr>
                <w:b/>
              </w:rPr>
              <w:t>Návrh témat di</w:t>
            </w:r>
            <w:r w:rsidR="00783AF4">
              <w:rPr>
                <w:b/>
              </w:rPr>
              <w:t>z</w:t>
            </w:r>
            <w:r>
              <w:rPr>
                <w:b/>
              </w:rPr>
              <w:t>ertačních prací/témata obhájených prací a přístup k obhájeným di</w:t>
            </w:r>
            <w:r w:rsidR="00783AF4">
              <w:rPr>
                <w:b/>
              </w:rPr>
              <w:t>z</w:t>
            </w:r>
            <w:r>
              <w:rPr>
                <w:b/>
              </w:rPr>
              <w:t>ertačním pracím</w:t>
            </w:r>
          </w:p>
        </w:tc>
        <w:tc>
          <w:tcPr>
            <w:tcW w:w="5991" w:type="dxa"/>
            <w:gridSpan w:val="4"/>
            <w:tcBorders>
              <w:bottom w:val="nil"/>
            </w:tcBorders>
            <w:shd w:val="clear" w:color="auto" w:fill="FFFFFF"/>
          </w:tcPr>
          <w:p w14:paraId="0B3734BD" w14:textId="77777777" w:rsidR="00567240" w:rsidRDefault="00567240" w:rsidP="00567240">
            <w:pPr>
              <w:jc w:val="center"/>
            </w:pPr>
          </w:p>
        </w:tc>
      </w:tr>
      <w:tr w:rsidR="00567240" w14:paraId="12FF94F7" w14:textId="77777777" w:rsidTr="00DD1001">
        <w:trPr>
          <w:trHeight w:val="3087"/>
        </w:trPr>
        <w:tc>
          <w:tcPr>
            <w:tcW w:w="9285" w:type="dxa"/>
            <w:gridSpan w:val="6"/>
            <w:tcBorders>
              <w:top w:val="nil"/>
            </w:tcBorders>
          </w:tcPr>
          <w:p w14:paraId="6C56C9D9" w14:textId="77777777" w:rsidR="00567240" w:rsidRDefault="00567240" w:rsidP="00567240">
            <w:pPr>
              <w:jc w:val="both"/>
              <w:rPr>
                <w:b/>
              </w:rPr>
            </w:pPr>
          </w:p>
          <w:p w14:paraId="588A8623" w14:textId="77777777" w:rsidR="00567240" w:rsidRPr="00E13C9D" w:rsidRDefault="00567240" w:rsidP="00567240">
            <w:pPr>
              <w:spacing w:after="120"/>
              <w:jc w:val="both"/>
              <w:rPr>
                <w:b/>
              </w:rPr>
            </w:pPr>
            <w:r w:rsidRPr="00E13C9D">
              <w:rPr>
                <w:b/>
              </w:rPr>
              <w:t>Navržená témata dizertačních prací:</w:t>
            </w:r>
          </w:p>
          <w:p w14:paraId="710C5ABD" w14:textId="77777777" w:rsidR="002A2AA3" w:rsidRPr="001D6F91" w:rsidRDefault="002A2AA3" w:rsidP="00630AC5">
            <w:pPr>
              <w:numPr>
                <w:ilvl w:val="0"/>
                <w:numId w:val="129"/>
              </w:numPr>
              <w:spacing w:before="100" w:beforeAutospacing="1" w:after="100" w:afterAutospacing="1"/>
            </w:pPr>
            <w:r w:rsidRPr="001D6F91">
              <w:t>Čtenářská pregramotnost v preprimárním vzdělávání</w:t>
            </w:r>
            <w:r>
              <w:t>.</w:t>
            </w:r>
          </w:p>
          <w:p w14:paraId="0202091E" w14:textId="77777777" w:rsidR="002A2AA3" w:rsidRPr="001D6F91" w:rsidRDefault="002A2AA3" w:rsidP="00630AC5">
            <w:pPr>
              <w:numPr>
                <w:ilvl w:val="0"/>
                <w:numId w:val="129"/>
              </w:numPr>
              <w:spacing w:before="100" w:beforeAutospacing="1" w:after="100" w:afterAutospacing="1"/>
            </w:pPr>
            <w:r w:rsidRPr="001D6F91">
              <w:t>Rozvoj a ukotvení pregramotností v současném kurikulu</w:t>
            </w:r>
            <w:r>
              <w:t>.</w:t>
            </w:r>
          </w:p>
          <w:p w14:paraId="303AD75D" w14:textId="77777777" w:rsidR="002A2AA3" w:rsidRDefault="002A2AA3" w:rsidP="00630AC5">
            <w:pPr>
              <w:numPr>
                <w:ilvl w:val="0"/>
                <w:numId w:val="129"/>
              </w:numPr>
              <w:spacing w:before="100" w:beforeAutospacing="1" w:after="100" w:afterAutospacing="1"/>
            </w:pPr>
            <w:r w:rsidRPr="001D6F91">
              <w:t>Kompetence učitele mateřské školy v kontextu současných kurikulárních proměn</w:t>
            </w:r>
            <w:r>
              <w:t>.</w:t>
            </w:r>
          </w:p>
          <w:p w14:paraId="3AB45323" w14:textId="48FB3A14" w:rsidR="002A2AA3" w:rsidRDefault="002A2AA3" w:rsidP="00630AC5">
            <w:pPr>
              <w:numPr>
                <w:ilvl w:val="0"/>
                <w:numId w:val="129"/>
              </w:numPr>
              <w:spacing w:before="100" w:beforeAutospacing="1" w:after="100" w:afterAutospacing="1"/>
            </w:pPr>
            <w:r w:rsidRPr="001D6F91">
              <w:t>Kompetence učitele primární školy v kontextu současných kurikulárních proměn.</w:t>
            </w:r>
          </w:p>
          <w:p w14:paraId="5612C861" w14:textId="3613B7BB" w:rsidR="002A2AA3" w:rsidRPr="00AA17C8" w:rsidRDefault="002A2AA3" w:rsidP="00630AC5">
            <w:pPr>
              <w:numPr>
                <w:ilvl w:val="0"/>
                <w:numId w:val="129"/>
              </w:numPr>
              <w:shd w:val="clear" w:color="auto" w:fill="FFFFFF"/>
            </w:pPr>
            <w:r w:rsidRPr="00AA17C8">
              <w:t xml:space="preserve">Postoje </w:t>
            </w:r>
            <w:del w:id="41" w:author="Jan Kalenda" w:date="2023-03-15T22:29:00Z">
              <w:r w:rsidDel="002C5A25">
                <w:delText>dospělých/</w:delText>
              </w:r>
            </w:del>
            <w:r w:rsidRPr="00AA17C8">
              <w:t>žáků</w:t>
            </w:r>
            <w:r>
              <w:t>/</w:t>
            </w:r>
            <w:r w:rsidRPr="00AA17C8">
              <w:t>studentů k neformálnímu vzdělávání.</w:t>
            </w:r>
          </w:p>
          <w:p w14:paraId="299E0622" w14:textId="77777777" w:rsidR="002A2AA3" w:rsidRPr="00AA17C8" w:rsidRDefault="002A2AA3" w:rsidP="00630AC5">
            <w:pPr>
              <w:numPr>
                <w:ilvl w:val="0"/>
                <w:numId w:val="129"/>
              </w:numPr>
              <w:shd w:val="clear" w:color="auto" w:fill="FFFFFF"/>
            </w:pPr>
            <w:r w:rsidRPr="00AA17C8">
              <w:t xml:space="preserve">Motivace </w:t>
            </w:r>
            <w:del w:id="42" w:author="Jan Kalenda" w:date="2023-03-15T22:29:00Z">
              <w:r w:rsidDel="002C5A25">
                <w:delText>dospělých/</w:delText>
              </w:r>
            </w:del>
            <w:r w:rsidRPr="00AA17C8">
              <w:t>žáků</w:t>
            </w:r>
            <w:r>
              <w:t>/</w:t>
            </w:r>
            <w:r w:rsidRPr="00AA17C8">
              <w:t>studentů k neformálnímu vzdělávání.</w:t>
            </w:r>
          </w:p>
          <w:p w14:paraId="2E5E1879" w14:textId="74855C58" w:rsidR="002A2AA3" w:rsidRPr="00AA17C8" w:rsidRDefault="002A2AA3" w:rsidP="00630AC5">
            <w:pPr>
              <w:numPr>
                <w:ilvl w:val="0"/>
                <w:numId w:val="129"/>
              </w:numPr>
              <w:shd w:val="clear" w:color="auto" w:fill="FFFFFF"/>
            </w:pPr>
            <w:r w:rsidRPr="00AA17C8">
              <w:t xml:space="preserve">Bariéry </w:t>
            </w:r>
            <w:del w:id="43" w:author="Jan Kalenda" w:date="2023-03-15T22:29:00Z">
              <w:r w:rsidDel="002C5A25">
                <w:delText>dospělých/</w:delText>
              </w:r>
            </w:del>
            <w:r w:rsidRPr="00AA17C8">
              <w:t>žáků</w:t>
            </w:r>
            <w:r>
              <w:t>/</w:t>
            </w:r>
            <w:r w:rsidRPr="00AA17C8">
              <w:t>student</w:t>
            </w:r>
            <w:r>
              <w:t>ů</w:t>
            </w:r>
            <w:r w:rsidRPr="00AA17C8">
              <w:t xml:space="preserve"> k neformálnímu vzdělávání.</w:t>
            </w:r>
          </w:p>
          <w:p w14:paraId="6ADDB6CA" w14:textId="15370180" w:rsidR="002A2AA3" w:rsidRPr="00AA17C8" w:rsidRDefault="002A2AA3" w:rsidP="00630AC5">
            <w:pPr>
              <w:numPr>
                <w:ilvl w:val="0"/>
                <w:numId w:val="129"/>
              </w:numPr>
              <w:shd w:val="clear" w:color="auto" w:fill="FFFFFF"/>
            </w:pPr>
            <w:r w:rsidRPr="00AA17C8">
              <w:t xml:space="preserve">Srovnávací analýza systémů vzdělávání </w:t>
            </w:r>
            <w:del w:id="44" w:author="Jan Kalenda" w:date="2023-03-15T22:29:00Z">
              <w:r w:rsidRPr="00AA17C8" w:rsidDel="002C5A25">
                <w:delText>dospělých</w:delText>
              </w:r>
              <w:r w:rsidDel="002C5A25">
                <w:delText xml:space="preserve"> </w:delText>
              </w:r>
            </w:del>
            <w:r>
              <w:t>ve třech zvolených zemích</w:t>
            </w:r>
            <w:r w:rsidRPr="00AA17C8">
              <w:t>.</w:t>
            </w:r>
          </w:p>
          <w:p w14:paraId="660F666F" w14:textId="1AB2BEF5" w:rsidR="002A2AA3" w:rsidRPr="00143CDC" w:rsidRDefault="002A2AA3" w:rsidP="00630AC5">
            <w:pPr>
              <w:numPr>
                <w:ilvl w:val="0"/>
                <w:numId w:val="129"/>
              </w:numPr>
              <w:spacing w:before="100" w:beforeAutospacing="1" w:after="100" w:afterAutospacing="1"/>
            </w:pPr>
            <w:r w:rsidRPr="00143CDC">
              <w:t>Specifika problémů ve vyučování u dětí z málo podnětného prostředí</w:t>
            </w:r>
            <w:r>
              <w:t>.</w:t>
            </w:r>
          </w:p>
          <w:p w14:paraId="77D9A6C8" w14:textId="56547F9D" w:rsidR="002A2AA3" w:rsidRPr="00143CDC" w:rsidRDefault="002A2AA3" w:rsidP="00630AC5">
            <w:pPr>
              <w:numPr>
                <w:ilvl w:val="0"/>
                <w:numId w:val="129"/>
              </w:numPr>
              <w:spacing w:before="100" w:beforeAutospacing="1" w:after="100" w:afterAutospacing="1"/>
            </w:pPr>
            <w:r w:rsidRPr="00143CDC">
              <w:t>Ochrana migrujících dětí a jejich sociální integrace</w:t>
            </w:r>
            <w:r>
              <w:t>.</w:t>
            </w:r>
          </w:p>
          <w:p w14:paraId="7AAF1B71" w14:textId="02B0963C" w:rsidR="002A2AA3" w:rsidRDefault="002A2AA3" w:rsidP="00630AC5">
            <w:pPr>
              <w:numPr>
                <w:ilvl w:val="0"/>
                <w:numId w:val="129"/>
              </w:numPr>
              <w:spacing w:before="100" w:beforeAutospacing="1" w:after="100" w:afterAutospacing="1"/>
            </w:pPr>
            <w:r>
              <w:t>Tělesná výchova na 1. stupni ZŠ: vybrané problémy v kurikulu a didaktice.</w:t>
            </w:r>
          </w:p>
          <w:p w14:paraId="2ABCA90D" w14:textId="4B803A5D" w:rsidR="002A2AA3" w:rsidRPr="00143CDC" w:rsidRDefault="002A2AA3" w:rsidP="00630AC5">
            <w:pPr>
              <w:numPr>
                <w:ilvl w:val="0"/>
                <w:numId w:val="129"/>
              </w:numPr>
              <w:spacing w:before="100" w:beforeAutospacing="1" w:after="100" w:afterAutospacing="1"/>
            </w:pPr>
            <w:r w:rsidRPr="00143CDC">
              <w:t>Kognitivní náročnost otázek ve výuce vybraných předmětů na 1. stupni ZŠ</w:t>
            </w:r>
            <w:r>
              <w:t>.</w:t>
            </w:r>
          </w:p>
          <w:p w14:paraId="22AE19E3" w14:textId="114BCEF8" w:rsidR="002A2AA3" w:rsidRPr="00143CDC" w:rsidRDefault="002A2AA3" w:rsidP="00630AC5">
            <w:pPr>
              <w:numPr>
                <w:ilvl w:val="0"/>
                <w:numId w:val="129"/>
              </w:numPr>
              <w:spacing w:before="100" w:beforeAutospacing="1" w:after="100" w:afterAutospacing="1"/>
            </w:pPr>
            <w:r w:rsidRPr="00143CDC">
              <w:t>Individualizace a diferenciace ve výuce vybraných předmětů na 1. stupni ZŠ</w:t>
            </w:r>
            <w:r>
              <w:t>.</w:t>
            </w:r>
          </w:p>
          <w:p w14:paraId="0C23DBDB" w14:textId="244FA7A8" w:rsidR="002A2AA3" w:rsidRPr="00143CDC" w:rsidRDefault="002A2AA3" w:rsidP="00630AC5">
            <w:pPr>
              <w:numPr>
                <w:ilvl w:val="0"/>
                <w:numId w:val="129"/>
              </w:numPr>
              <w:spacing w:before="100" w:beforeAutospacing="1" w:after="100" w:afterAutospacing="1"/>
            </w:pPr>
            <w:r w:rsidRPr="00143CDC">
              <w:t>Přístupy k tvorbě a realizaci kurikula ve vybraných předmětech na 1. stupni ZŠ</w:t>
            </w:r>
            <w:r>
              <w:t>.</w:t>
            </w:r>
          </w:p>
          <w:p w14:paraId="56B6117C" w14:textId="1EDFAE47" w:rsidR="002A2AA3" w:rsidRPr="00143CDC" w:rsidRDefault="002A2AA3" w:rsidP="00630AC5">
            <w:pPr>
              <w:numPr>
                <w:ilvl w:val="0"/>
                <w:numId w:val="129"/>
              </w:numPr>
              <w:spacing w:before="100" w:beforeAutospacing="1" w:after="100" w:afterAutospacing="1"/>
            </w:pPr>
            <w:r w:rsidRPr="00143CDC">
              <w:t>Rozvoj kompetencí začínajících učitelů na 1. stupni ZŠ</w:t>
            </w:r>
            <w:r>
              <w:t>.</w:t>
            </w:r>
          </w:p>
          <w:p w14:paraId="294DAE80" w14:textId="062D8FE5" w:rsidR="002A2AA3" w:rsidRPr="00B739AE" w:rsidRDefault="002A2AA3" w:rsidP="00630AC5">
            <w:pPr>
              <w:numPr>
                <w:ilvl w:val="0"/>
                <w:numId w:val="129"/>
              </w:numPr>
              <w:spacing w:before="100" w:beforeAutospacing="1" w:after="100" w:afterAutospacing="1"/>
            </w:pPr>
            <w:r w:rsidRPr="00B739AE">
              <w:t>Využívání ICT v neformálním vzdělávání ohrožených dětí</w:t>
            </w:r>
            <w:r>
              <w:t>.</w:t>
            </w:r>
            <w:r w:rsidRPr="00B739AE">
              <w:t xml:space="preserve"> </w:t>
            </w:r>
          </w:p>
          <w:p w14:paraId="242C3A85" w14:textId="23FFE33A" w:rsidR="002A2AA3" w:rsidRPr="00B739AE" w:rsidRDefault="002A2AA3" w:rsidP="00630AC5">
            <w:pPr>
              <w:numPr>
                <w:ilvl w:val="0"/>
                <w:numId w:val="129"/>
              </w:numPr>
              <w:spacing w:before="100" w:beforeAutospacing="1" w:after="100" w:afterAutospacing="1"/>
            </w:pPr>
            <w:r w:rsidRPr="00B739AE">
              <w:t>Digitální exkluze ohrožených dětí</w:t>
            </w:r>
            <w:r>
              <w:t>.</w:t>
            </w:r>
          </w:p>
          <w:p w14:paraId="4FCDC7DF" w14:textId="7DBD2963" w:rsidR="002A2AA3" w:rsidRPr="00B739AE" w:rsidRDefault="002A2AA3" w:rsidP="00630AC5">
            <w:pPr>
              <w:numPr>
                <w:ilvl w:val="0"/>
                <w:numId w:val="129"/>
              </w:numPr>
              <w:spacing w:before="100" w:beforeAutospacing="1" w:after="100" w:afterAutospacing="1"/>
            </w:pPr>
            <w:r w:rsidRPr="00B739AE">
              <w:t>Multidisciplinární spolupráce při doprovázení ohrožených dětí (využívajících sociálně aktivizační služby pro rodiny s dětmi) žijících v nestandardních formách bydlení</w:t>
            </w:r>
            <w:r>
              <w:t>.</w:t>
            </w:r>
          </w:p>
          <w:p w14:paraId="1F2EB077" w14:textId="79278F9B" w:rsidR="002A2AA3" w:rsidRPr="00143CDC" w:rsidRDefault="002A2AA3" w:rsidP="00630AC5">
            <w:pPr>
              <w:pStyle w:val="Odstavecseseznamem"/>
              <w:numPr>
                <w:ilvl w:val="0"/>
                <w:numId w:val="129"/>
              </w:numPr>
              <w:rPr>
                <w:lang w:eastAsia="en-US"/>
              </w:rPr>
            </w:pPr>
            <w:r w:rsidRPr="00143CDC">
              <w:rPr>
                <w:lang w:eastAsia="en-US"/>
              </w:rPr>
              <w:t>Zavádění inkluzivní politiky v</w:t>
            </w:r>
            <w:r>
              <w:rPr>
                <w:lang w:eastAsia="en-US"/>
              </w:rPr>
              <w:t> </w:t>
            </w:r>
            <w:r w:rsidRPr="00143CDC">
              <w:rPr>
                <w:lang w:eastAsia="en-US"/>
              </w:rPr>
              <w:t>ČR</w:t>
            </w:r>
            <w:r>
              <w:rPr>
                <w:lang w:eastAsia="en-US"/>
              </w:rPr>
              <w:t>.</w:t>
            </w:r>
          </w:p>
          <w:p w14:paraId="5D349973" w14:textId="5CE9B360" w:rsidR="002A2AA3" w:rsidRPr="00143CDC" w:rsidRDefault="002A2AA3" w:rsidP="00630AC5">
            <w:pPr>
              <w:pStyle w:val="Odstavecseseznamem"/>
              <w:numPr>
                <w:ilvl w:val="0"/>
                <w:numId w:val="129"/>
              </w:numPr>
              <w:rPr>
                <w:lang w:eastAsia="en-US"/>
              </w:rPr>
            </w:pPr>
            <w:r w:rsidRPr="00143CDC">
              <w:rPr>
                <w:lang w:eastAsia="en-US"/>
              </w:rPr>
              <w:t>Alternativní přístupy ke vzdělávání ve školách hlavního vzdělávacího proudu</w:t>
            </w:r>
            <w:r>
              <w:rPr>
                <w:lang w:eastAsia="en-US"/>
              </w:rPr>
              <w:t>.</w:t>
            </w:r>
          </w:p>
          <w:p w14:paraId="45EFB0E9" w14:textId="0C933FD2" w:rsidR="002A2AA3" w:rsidRPr="00143CDC" w:rsidRDefault="002A2AA3" w:rsidP="00630AC5">
            <w:pPr>
              <w:pStyle w:val="Odstavecseseznamem"/>
              <w:numPr>
                <w:ilvl w:val="0"/>
                <w:numId w:val="129"/>
              </w:numPr>
              <w:rPr>
                <w:lang w:eastAsia="en-US"/>
              </w:rPr>
            </w:pPr>
            <w:r w:rsidRPr="00143CDC">
              <w:rPr>
                <w:lang w:eastAsia="en-US"/>
              </w:rPr>
              <w:t>Význam sociálních a emočních faktorů pro utváření kognitivní struktury v procesu výuky</w:t>
            </w:r>
            <w:r>
              <w:rPr>
                <w:lang w:eastAsia="en-US"/>
              </w:rPr>
              <w:t>.</w:t>
            </w:r>
          </w:p>
          <w:p w14:paraId="1762B636" w14:textId="20AE503F" w:rsidR="002A2AA3" w:rsidRPr="00143CDC" w:rsidRDefault="002A2AA3" w:rsidP="00630AC5">
            <w:pPr>
              <w:pStyle w:val="Odstavecseseznamem"/>
              <w:numPr>
                <w:ilvl w:val="0"/>
                <w:numId w:val="129"/>
              </w:numPr>
              <w:rPr>
                <w:lang w:eastAsia="en-US"/>
              </w:rPr>
            </w:pPr>
            <w:r w:rsidRPr="00143CDC">
              <w:rPr>
                <w:lang w:eastAsia="en-US"/>
              </w:rPr>
              <w:t>Relacionismus a procesualita vzdělávacího procesu jako významné faktory pro budování kognitivní struktury žáků</w:t>
            </w:r>
            <w:r>
              <w:rPr>
                <w:lang w:eastAsia="en-US"/>
              </w:rPr>
              <w:t>.</w:t>
            </w:r>
          </w:p>
          <w:p w14:paraId="40F4E7BF" w14:textId="468178EA" w:rsidR="002A2AA3" w:rsidRPr="00143CDC" w:rsidRDefault="002A2AA3" w:rsidP="00630AC5">
            <w:pPr>
              <w:pStyle w:val="Odstavecseseznamem"/>
              <w:numPr>
                <w:ilvl w:val="0"/>
                <w:numId w:val="129"/>
              </w:numPr>
              <w:rPr>
                <w:lang w:eastAsia="en-US"/>
              </w:rPr>
            </w:pPr>
            <w:r w:rsidRPr="00143CDC">
              <w:rPr>
                <w:lang w:eastAsia="en-US"/>
              </w:rPr>
              <w:t>Explicitní znalost jako rozvíjení implicitních konstruktů</w:t>
            </w:r>
            <w:r>
              <w:rPr>
                <w:lang w:eastAsia="en-US"/>
              </w:rPr>
              <w:t>.</w:t>
            </w:r>
          </w:p>
          <w:p w14:paraId="1326A8AF" w14:textId="5A493BA1" w:rsidR="002A2AA3" w:rsidRPr="00143CDC" w:rsidRDefault="002A2AA3" w:rsidP="00630AC5">
            <w:pPr>
              <w:numPr>
                <w:ilvl w:val="0"/>
                <w:numId w:val="129"/>
              </w:numPr>
              <w:spacing w:before="100" w:beforeAutospacing="1" w:after="100" w:afterAutospacing="1"/>
            </w:pPr>
            <w:r w:rsidRPr="00143CDC">
              <w:t>Kulturně spravedlivá diagnostika</w:t>
            </w:r>
            <w:r>
              <w:t>.</w:t>
            </w:r>
          </w:p>
          <w:p w14:paraId="4D21F5A6" w14:textId="70087249" w:rsidR="002A2AA3" w:rsidRPr="00143CDC" w:rsidRDefault="002A2AA3" w:rsidP="00630AC5">
            <w:pPr>
              <w:numPr>
                <w:ilvl w:val="0"/>
                <w:numId w:val="129"/>
              </w:numPr>
              <w:spacing w:before="100" w:beforeAutospacing="1" w:after="100" w:afterAutospacing="1"/>
            </w:pPr>
            <w:r w:rsidRPr="00143CDC">
              <w:t>Proinkluzivní procesy a diverzita v prostředí českého školství</w:t>
            </w:r>
            <w:r>
              <w:t>.</w:t>
            </w:r>
          </w:p>
          <w:p w14:paraId="2AD9C45D" w14:textId="0F154D17" w:rsidR="002A2AA3" w:rsidRPr="00143CDC" w:rsidRDefault="002A2AA3" w:rsidP="00630AC5">
            <w:pPr>
              <w:numPr>
                <w:ilvl w:val="0"/>
                <w:numId w:val="129"/>
              </w:numPr>
              <w:spacing w:before="100" w:beforeAutospacing="1" w:after="100" w:afterAutospacing="1"/>
            </w:pPr>
            <w:r w:rsidRPr="00143CDC">
              <w:lastRenderedPageBreak/>
              <w:t>Přínosy Hejného metody k rozvoji sociálních dovedností a/nebo k rozvoji logického myšlení</w:t>
            </w:r>
            <w:r w:rsidRPr="00143CDC">
              <w:br/>
              <w:t>u žáků ZŠ</w:t>
            </w:r>
            <w:r>
              <w:t>.</w:t>
            </w:r>
          </w:p>
          <w:p w14:paraId="7F4EDC34" w14:textId="3F3B147E" w:rsidR="002A2AA3" w:rsidRPr="00143CDC" w:rsidRDefault="002A2AA3" w:rsidP="00630AC5">
            <w:pPr>
              <w:numPr>
                <w:ilvl w:val="0"/>
                <w:numId w:val="129"/>
              </w:numPr>
              <w:spacing w:before="100" w:beforeAutospacing="1" w:after="100" w:afterAutospacing="1"/>
            </w:pPr>
            <w:r w:rsidRPr="00143CDC">
              <w:t>Motivace k učení ve škole i mimo školu v různých typech alternativních vzdělávacích systémů</w:t>
            </w:r>
            <w:r>
              <w:t>.</w:t>
            </w:r>
          </w:p>
          <w:p w14:paraId="68EFE436" w14:textId="3F7EEC38" w:rsidR="002A2AA3" w:rsidRDefault="002A2AA3" w:rsidP="00630AC5">
            <w:pPr>
              <w:numPr>
                <w:ilvl w:val="0"/>
                <w:numId w:val="129"/>
              </w:numPr>
              <w:spacing w:before="100" w:beforeAutospacing="1" w:after="100" w:afterAutospacing="1"/>
            </w:pPr>
            <w:r>
              <w:t>Přístup R. Feuersteina realizovaný v ZŠ a jeho přínos k rozvoji sociálních, emočních i kognitivních aspektů výuky.</w:t>
            </w:r>
          </w:p>
          <w:p w14:paraId="3A5320B9" w14:textId="77777777" w:rsidR="002A2AA3" w:rsidRPr="00143CDC" w:rsidRDefault="002A2AA3" w:rsidP="00630AC5">
            <w:pPr>
              <w:pStyle w:val="Odstavecseseznamem"/>
              <w:numPr>
                <w:ilvl w:val="0"/>
                <w:numId w:val="129"/>
              </w:numPr>
              <w:shd w:val="clear" w:color="auto" w:fill="FFFFFF"/>
              <w:rPr>
                <w:color w:val="000000"/>
              </w:rPr>
            </w:pPr>
            <w:r w:rsidRPr="00143CDC">
              <w:rPr>
                <w:color w:val="000000"/>
              </w:rPr>
              <w:t>Mechanismy autoregulace chování u vrstevnicky odmítaných žáků.</w:t>
            </w:r>
          </w:p>
          <w:p w14:paraId="221B2FFA" w14:textId="77777777" w:rsidR="002A2AA3" w:rsidRPr="00143CDC" w:rsidRDefault="002A2AA3" w:rsidP="00630AC5">
            <w:pPr>
              <w:pStyle w:val="Odstavecseseznamem"/>
              <w:numPr>
                <w:ilvl w:val="0"/>
                <w:numId w:val="129"/>
              </w:numPr>
              <w:shd w:val="clear" w:color="auto" w:fill="FFFFFF"/>
              <w:rPr>
                <w:color w:val="000000"/>
              </w:rPr>
            </w:pPr>
            <w:r w:rsidRPr="00143CDC">
              <w:rPr>
                <w:color w:val="000000"/>
              </w:rPr>
              <w:t>Projevy autoregulace chování romských dětí ve školním a mimoškolním prostředí.</w:t>
            </w:r>
          </w:p>
          <w:p w14:paraId="080C6157" w14:textId="77777777" w:rsidR="002A2AA3" w:rsidRPr="00143CDC" w:rsidRDefault="002A2AA3" w:rsidP="00630AC5">
            <w:pPr>
              <w:pStyle w:val="Odstavecseseznamem"/>
              <w:numPr>
                <w:ilvl w:val="0"/>
                <w:numId w:val="129"/>
              </w:numPr>
              <w:shd w:val="clear" w:color="auto" w:fill="FFFFFF"/>
              <w:rPr>
                <w:color w:val="000000"/>
              </w:rPr>
            </w:pPr>
            <w:r w:rsidRPr="00143CDC">
              <w:rPr>
                <w:color w:val="000000"/>
              </w:rPr>
              <w:t>Autoregulace on-line chování/digitální zkušenosti žáků základních škol.</w:t>
            </w:r>
          </w:p>
          <w:p w14:paraId="5DFF0013" w14:textId="77777777" w:rsidR="002A2AA3" w:rsidRPr="00143CDC" w:rsidRDefault="002A2AA3" w:rsidP="00630AC5">
            <w:pPr>
              <w:pStyle w:val="Odstavecseseznamem"/>
              <w:numPr>
                <w:ilvl w:val="0"/>
                <w:numId w:val="129"/>
              </w:numPr>
              <w:shd w:val="clear" w:color="auto" w:fill="FFFFFF"/>
              <w:rPr>
                <w:color w:val="000000"/>
              </w:rPr>
            </w:pPr>
            <w:r w:rsidRPr="00143CDC">
              <w:rPr>
                <w:color w:val="000000"/>
              </w:rPr>
              <w:t>Well-being a vnímaná autonomie (sense of control) žáků základních a středních škol.</w:t>
            </w:r>
          </w:p>
          <w:p w14:paraId="2A12A887" w14:textId="77777777" w:rsidR="002A2AA3" w:rsidRDefault="002A2AA3" w:rsidP="00567240">
            <w:pPr>
              <w:spacing w:after="120"/>
              <w:jc w:val="both"/>
              <w:rPr>
                <w:b/>
              </w:rPr>
            </w:pPr>
          </w:p>
          <w:p w14:paraId="522E7A2E" w14:textId="31EB4714" w:rsidR="00567240" w:rsidRPr="00E13C9D" w:rsidRDefault="00567240" w:rsidP="00567240">
            <w:pPr>
              <w:spacing w:after="120"/>
              <w:jc w:val="both"/>
              <w:rPr>
                <w:b/>
              </w:rPr>
            </w:pPr>
            <w:r w:rsidRPr="00E13C9D">
              <w:rPr>
                <w:b/>
              </w:rPr>
              <w:t>Doposud bylo v doktorském programu úspěšně obhájen</w:t>
            </w:r>
            <w:r>
              <w:rPr>
                <w:b/>
              </w:rPr>
              <w:t>o</w:t>
            </w:r>
            <w:r w:rsidRPr="00E13C9D">
              <w:rPr>
                <w:b/>
              </w:rPr>
              <w:t xml:space="preserve"> 8 d</w:t>
            </w:r>
            <w:r>
              <w:rPr>
                <w:b/>
              </w:rPr>
              <w:t xml:space="preserve">izertačních </w:t>
            </w:r>
            <w:r w:rsidRPr="00E13C9D">
              <w:rPr>
                <w:b/>
              </w:rPr>
              <w:t>prací</w:t>
            </w:r>
            <w:r>
              <w:rPr>
                <w:b/>
              </w:rPr>
              <w:t>:</w:t>
            </w:r>
          </w:p>
          <w:p w14:paraId="5C121B0A" w14:textId="77777777" w:rsidR="00567240" w:rsidRDefault="00567240" w:rsidP="00630AC5">
            <w:pPr>
              <w:pStyle w:val="Odstavecseseznamem"/>
              <w:numPr>
                <w:ilvl w:val="0"/>
                <w:numId w:val="129"/>
              </w:numPr>
              <w:jc w:val="both"/>
            </w:pPr>
            <w:r>
              <w:t xml:space="preserve">Mgr. Magdaléna Hanková, Ph.D.: Sociální a emocionální potřeby individuálně integrovaných žáků s tělesným postižením v prostředí střední školy (školitelka: doc. Mgr. Soňa Vávrová, Ph.D.) – rok 2018. </w:t>
            </w:r>
          </w:p>
          <w:p w14:paraId="3DA430CA" w14:textId="77777777" w:rsidR="00567240" w:rsidRDefault="00567240" w:rsidP="00630AC5">
            <w:pPr>
              <w:pStyle w:val="Odstavecseseznamem"/>
              <w:numPr>
                <w:ilvl w:val="0"/>
                <w:numId w:val="129"/>
              </w:numPr>
              <w:jc w:val="both"/>
            </w:pPr>
            <w:r>
              <w:t>PhDr. Barbora Petrů Puhrová, Ph.D.: Rodič jako aktér domáci přípravy na vyučování (školitelka: doc. PaedDr. Jana Majerčíková, PhD.) – rok 2019.</w:t>
            </w:r>
          </w:p>
          <w:p w14:paraId="5EF08D46" w14:textId="77777777" w:rsidR="00567240" w:rsidRDefault="00567240" w:rsidP="00630AC5">
            <w:pPr>
              <w:pStyle w:val="Odstavecseseznamem"/>
              <w:numPr>
                <w:ilvl w:val="0"/>
                <w:numId w:val="129"/>
              </w:numPr>
              <w:jc w:val="both"/>
            </w:pPr>
            <w:r>
              <w:t>PhDr. Iva Staňková, Ph.D.: Analýza vlivu romské kultury na hodnotový systém žáků (školitel: doc. PhDr. Jaroslav Balvín, CSc.) – rok 2020.</w:t>
            </w:r>
          </w:p>
          <w:p w14:paraId="4D6892BE" w14:textId="77777777" w:rsidR="00567240" w:rsidRDefault="00567240" w:rsidP="00630AC5">
            <w:pPr>
              <w:pStyle w:val="Odstavecseseznamem"/>
              <w:numPr>
                <w:ilvl w:val="0"/>
                <w:numId w:val="129"/>
              </w:numPr>
              <w:jc w:val="both"/>
            </w:pPr>
            <w:r>
              <w:t>PhDr. Lenka Venterová, Ph.D.: Hodnotová orientace mládeže z interkulturního rodinného prostředí (školitel: doc. PhDr. Jaroslav Balvín, CSc.) – rok 2020.</w:t>
            </w:r>
          </w:p>
          <w:p w14:paraId="3FD25479" w14:textId="77777777" w:rsidR="00567240" w:rsidRDefault="00567240" w:rsidP="00630AC5">
            <w:pPr>
              <w:pStyle w:val="Odstavecseseznamem"/>
              <w:numPr>
                <w:ilvl w:val="0"/>
                <w:numId w:val="129"/>
              </w:numPr>
              <w:jc w:val="both"/>
            </w:pPr>
            <w:r>
              <w:t>PhDr. Renáta Matušů, Ph.D.: Verbální a neverbální bezprostřednost učitele ve vztahu k žákovskému učení (školitel: doc. PhDr. Jaroslav Balvín, CSc.) – rok 2021.</w:t>
            </w:r>
          </w:p>
          <w:p w14:paraId="02FF6A72" w14:textId="77777777" w:rsidR="00567240" w:rsidRDefault="00567240" w:rsidP="00630AC5">
            <w:pPr>
              <w:pStyle w:val="Odstavecseseznamem"/>
              <w:numPr>
                <w:ilvl w:val="0"/>
                <w:numId w:val="129"/>
              </w:numPr>
              <w:jc w:val="both"/>
            </w:pPr>
            <w:r>
              <w:t>PhDr. Petra Fenyková, Ph.D.: Dítě jako aktér v přírodovědném vzdělávání (školitelka: prof. PaedDr. Adriana Wiegerová, PhD.) – rok 2021.</w:t>
            </w:r>
          </w:p>
          <w:p w14:paraId="1BA34BA4" w14:textId="77777777" w:rsidR="00567240" w:rsidRDefault="00567240" w:rsidP="00630AC5">
            <w:pPr>
              <w:pStyle w:val="Odstavecseseznamem"/>
              <w:numPr>
                <w:ilvl w:val="0"/>
                <w:numId w:val="129"/>
              </w:numPr>
              <w:jc w:val="both"/>
            </w:pPr>
            <w:r>
              <w:t>Mgr. Veronika Pečivová, Ph.D.: Subjektivní odpovědnost učitele za žáky (školitelka: prof. PhDr. Hana Lukášová, CSc.) – rok 2021.</w:t>
            </w:r>
          </w:p>
          <w:p w14:paraId="62999D35" w14:textId="77777777" w:rsidR="00567240" w:rsidRDefault="00567240" w:rsidP="00630AC5">
            <w:pPr>
              <w:pStyle w:val="Odstavecseseznamem"/>
              <w:numPr>
                <w:ilvl w:val="0"/>
                <w:numId w:val="129"/>
              </w:numPr>
              <w:jc w:val="both"/>
            </w:pPr>
            <w:r>
              <w:t>Mgr. Barbora Plisková, Ph.D.: Prarodiče v roli rodičů předškoláků (školitelka: prof. PaedDr. Adriana Wiegerová, PhD.) – rok 2022.</w:t>
            </w:r>
          </w:p>
          <w:p w14:paraId="3A30E7CD" w14:textId="77777777" w:rsidR="00567240" w:rsidRDefault="00567240" w:rsidP="00567240">
            <w:pPr>
              <w:jc w:val="both"/>
            </w:pPr>
          </w:p>
          <w:p w14:paraId="01396C62" w14:textId="5833B05F" w:rsidR="00567240" w:rsidRDefault="00567240" w:rsidP="00567240">
            <w:pPr>
              <w:jc w:val="both"/>
            </w:pPr>
            <w:r>
              <w:t xml:space="preserve">Všechny práce jsou dostupné na: </w:t>
            </w:r>
            <w:hyperlink r:id="rId17" w:history="1">
              <w:r w:rsidRPr="00015515">
                <w:rPr>
                  <w:rStyle w:val="Hypertextovodkaz"/>
                </w:rPr>
                <w:t>https://digilib.k.utb.cz/handle/10563/213?locale-attribute=cs</w:t>
              </w:r>
            </w:hyperlink>
          </w:p>
        </w:tc>
      </w:tr>
      <w:tr w:rsidR="00567240" w14:paraId="3B69E7CE" w14:textId="77777777" w:rsidTr="00DD1001">
        <w:tc>
          <w:tcPr>
            <w:tcW w:w="3294" w:type="dxa"/>
            <w:gridSpan w:val="2"/>
            <w:shd w:val="clear" w:color="auto" w:fill="F7CAAC"/>
          </w:tcPr>
          <w:p w14:paraId="72028565" w14:textId="77777777" w:rsidR="00567240" w:rsidRDefault="00567240" w:rsidP="00567240">
            <w:r>
              <w:rPr>
                <w:b/>
              </w:rPr>
              <w:lastRenderedPageBreak/>
              <w:t>Návrh témat rigorózních prací /témata obhájených prací a přístup k obhájeným rigorózním pracím</w:t>
            </w:r>
          </w:p>
        </w:tc>
        <w:tc>
          <w:tcPr>
            <w:tcW w:w="5991" w:type="dxa"/>
            <w:gridSpan w:val="4"/>
            <w:tcBorders>
              <w:bottom w:val="nil"/>
            </w:tcBorders>
            <w:shd w:val="clear" w:color="auto" w:fill="FFFFFF"/>
          </w:tcPr>
          <w:p w14:paraId="65C46BD6" w14:textId="77777777" w:rsidR="00567240" w:rsidRDefault="00567240" w:rsidP="00567240">
            <w:pPr>
              <w:jc w:val="center"/>
            </w:pPr>
          </w:p>
        </w:tc>
      </w:tr>
      <w:tr w:rsidR="00567240" w14:paraId="23E4EE39" w14:textId="77777777" w:rsidTr="00DD1001">
        <w:trPr>
          <w:trHeight w:val="680"/>
        </w:trPr>
        <w:tc>
          <w:tcPr>
            <w:tcW w:w="9285" w:type="dxa"/>
            <w:gridSpan w:val="6"/>
            <w:tcBorders>
              <w:top w:val="nil"/>
            </w:tcBorders>
          </w:tcPr>
          <w:p w14:paraId="68EE955D" w14:textId="77777777" w:rsidR="00567240" w:rsidRDefault="00567240" w:rsidP="00567240">
            <w:pPr>
              <w:jc w:val="both"/>
            </w:pPr>
            <w:r>
              <w:t>-</w:t>
            </w:r>
          </w:p>
        </w:tc>
      </w:tr>
      <w:tr w:rsidR="00567240" w14:paraId="6121DA75" w14:textId="77777777" w:rsidTr="00DD1001">
        <w:tc>
          <w:tcPr>
            <w:tcW w:w="3294" w:type="dxa"/>
            <w:gridSpan w:val="2"/>
            <w:shd w:val="clear" w:color="auto" w:fill="F7CAAC"/>
          </w:tcPr>
          <w:p w14:paraId="2093C797" w14:textId="60A18646" w:rsidR="00567240" w:rsidRDefault="00567240" w:rsidP="00567240">
            <w:r>
              <w:rPr>
                <w:b/>
              </w:rPr>
              <w:t xml:space="preserve"> Součásti S</w:t>
            </w:r>
            <w:r w:rsidR="00560FD4">
              <w:rPr>
                <w:b/>
              </w:rPr>
              <w:t>D</w:t>
            </w:r>
            <w:r>
              <w:rPr>
                <w:b/>
              </w:rPr>
              <w:t>Z a jejich obsah</w:t>
            </w:r>
          </w:p>
        </w:tc>
        <w:tc>
          <w:tcPr>
            <w:tcW w:w="5991" w:type="dxa"/>
            <w:gridSpan w:val="4"/>
            <w:tcBorders>
              <w:bottom w:val="nil"/>
            </w:tcBorders>
            <w:shd w:val="clear" w:color="auto" w:fill="FFFFFF"/>
          </w:tcPr>
          <w:p w14:paraId="605CBF40" w14:textId="77777777" w:rsidR="00567240" w:rsidRDefault="00567240" w:rsidP="00567240">
            <w:pPr>
              <w:jc w:val="center"/>
            </w:pPr>
          </w:p>
        </w:tc>
      </w:tr>
      <w:tr w:rsidR="00567240" w14:paraId="608336A3" w14:textId="77777777" w:rsidTr="00DD1001">
        <w:trPr>
          <w:trHeight w:val="594"/>
        </w:trPr>
        <w:tc>
          <w:tcPr>
            <w:tcW w:w="9285" w:type="dxa"/>
            <w:gridSpan w:val="6"/>
            <w:tcBorders>
              <w:top w:val="nil"/>
            </w:tcBorders>
          </w:tcPr>
          <w:p w14:paraId="7EDD4CC3" w14:textId="77777777" w:rsidR="00E36443" w:rsidRDefault="00E36443" w:rsidP="00E36443">
            <w:pPr>
              <w:jc w:val="both"/>
            </w:pPr>
            <w:r>
              <w:t xml:space="preserve">Obhajoba disertační práce. </w:t>
            </w:r>
          </w:p>
          <w:p w14:paraId="6AC69D08" w14:textId="0AD6E05C" w:rsidR="00567240" w:rsidRDefault="00E36443" w:rsidP="00E36443">
            <w:pPr>
              <w:jc w:val="both"/>
            </w:pPr>
            <w:r>
              <w:t>Státní doktorská zkouška prověřuje teoretické znalosti doktoranda, včetně znalosti soudobé odborné domácí i zahraniční literatury. Zkouška se skládá z jedné části rozdělené na tři předměty – teorie pedagogiky, metodologie výzkumu a dosavadní empirické poznatky z oblasti tématu dizertační práce. Doktorand prokázuje, jak je schopen z pohledu předmětů tvořících státní doktorskou zkoušku řešit problematiku disertace. Takové pojetí zkoušky vyžaduje velmi hluboké a detailní znalosti.</w:t>
            </w:r>
          </w:p>
        </w:tc>
      </w:tr>
    </w:tbl>
    <w:p w14:paraId="24D3F970" w14:textId="0CE2DC1B" w:rsidR="00567240" w:rsidRDefault="00567240" w:rsidP="00567240"/>
    <w:p w14:paraId="7622A55D" w14:textId="77777777" w:rsidR="00567240" w:rsidRDefault="00567240">
      <w:r>
        <w:br w:type="page"/>
      </w:r>
    </w:p>
    <w:bookmarkEnd w:id="0"/>
    <w:bookmarkEnd w:id="7"/>
    <w:p w14:paraId="06913D21" w14:textId="77777777" w:rsidR="00567240" w:rsidRDefault="00567240" w:rsidP="00567240"/>
    <w:tbl>
      <w:tblPr>
        <w:tblW w:w="10065"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545"/>
        <w:gridCol w:w="359"/>
        <w:gridCol w:w="1134"/>
        <w:gridCol w:w="889"/>
        <w:gridCol w:w="816"/>
        <w:gridCol w:w="2156"/>
        <w:gridCol w:w="539"/>
        <w:gridCol w:w="627"/>
      </w:tblGrid>
      <w:tr w:rsidR="00B77124" w:rsidRPr="00F34CF1" w14:paraId="3A94EC29" w14:textId="77777777" w:rsidTr="00B77124">
        <w:tc>
          <w:tcPr>
            <w:tcW w:w="10065" w:type="dxa"/>
            <w:gridSpan w:val="8"/>
            <w:tcBorders>
              <w:bottom w:val="double" w:sz="4" w:space="0" w:color="auto"/>
            </w:tcBorders>
            <w:shd w:val="clear" w:color="auto" w:fill="B8CCE4" w:themeFill="accent1" w:themeFillTint="66"/>
          </w:tcPr>
          <w:p w14:paraId="5DB31762" w14:textId="77777777" w:rsidR="00B77124" w:rsidRPr="00F34CF1" w:rsidRDefault="00B77124" w:rsidP="00B77124">
            <w:pPr>
              <w:jc w:val="both"/>
              <w:rPr>
                <w:b/>
                <w:sz w:val="28"/>
              </w:rPr>
            </w:pPr>
            <w:r w:rsidRPr="00F34CF1">
              <w:br w:type="page"/>
            </w:r>
            <w:r w:rsidRPr="00F34CF1">
              <w:rPr>
                <w:b/>
                <w:sz w:val="28"/>
              </w:rPr>
              <w:t>B-III – Charakteristika studijního předmětu</w:t>
            </w:r>
          </w:p>
        </w:tc>
      </w:tr>
      <w:tr w:rsidR="00B77124" w:rsidRPr="00F34CF1" w14:paraId="36653EB1" w14:textId="77777777" w:rsidTr="00B77124">
        <w:tc>
          <w:tcPr>
            <w:tcW w:w="3545" w:type="dxa"/>
            <w:tcBorders>
              <w:top w:val="double" w:sz="4" w:space="0" w:color="auto"/>
            </w:tcBorders>
            <w:shd w:val="clear" w:color="auto" w:fill="FBD4B4" w:themeFill="accent6" w:themeFillTint="66"/>
          </w:tcPr>
          <w:p w14:paraId="7E34A766" w14:textId="77777777" w:rsidR="00B77124" w:rsidRPr="00F34CF1" w:rsidRDefault="00B77124" w:rsidP="00B77124">
            <w:pPr>
              <w:jc w:val="both"/>
              <w:rPr>
                <w:b/>
              </w:rPr>
            </w:pPr>
            <w:r w:rsidRPr="00F34CF1">
              <w:rPr>
                <w:b/>
              </w:rPr>
              <w:t>Název studijního předmětu</w:t>
            </w:r>
          </w:p>
        </w:tc>
        <w:tc>
          <w:tcPr>
            <w:tcW w:w="6520" w:type="dxa"/>
            <w:gridSpan w:val="7"/>
            <w:tcBorders>
              <w:top w:val="double" w:sz="4" w:space="0" w:color="auto"/>
            </w:tcBorders>
          </w:tcPr>
          <w:p w14:paraId="4506F156" w14:textId="77777777" w:rsidR="00B77124" w:rsidRPr="00F34CF1" w:rsidRDefault="00B77124" w:rsidP="00B77124">
            <w:pPr>
              <w:jc w:val="both"/>
              <w:rPr>
                <w:b/>
                <w:bCs/>
              </w:rPr>
            </w:pPr>
            <w:bookmarkStart w:id="45" w:name="Biolog_akt_látky_v_potrav"/>
            <w:bookmarkEnd w:id="45"/>
            <w:r>
              <w:rPr>
                <w:b/>
                <w:color w:val="212529"/>
                <w:shd w:val="clear" w:color="auto" w:fill="FFFFFF"/>
              </w:rPr>
              <w:t xml:space="preserve">Generické dovednosti v pedagogické vědě </w:t>
            </w:r>
          </w:p>
        </w:tc>
      </w:tr>
      <w:tr w:rsidR="00B77124" w:rsidRPr="00F34CF1" w14:paraId="4E173CAB" w14:textId="77777777" w:rsidTr="00B77124">
        <w:tc>
          <w:tcPr>
            <w:tcW w:w="3545" w:type="dxa"/>
            <w:shd w:val="clear" w:color="auto" w:fill="FBD4B4" w:themeFill="accent6" w:themeFillTint="66"/>
          </w:tcPr>
          <w:p w14:paraId="6522ECF5" w14:textId="77777777" w:rsidR="00B77124" w:rsidRPr="00F34CF1" w:rsidRDefault="00B77124" w:rsidP="00B77124">
            <w:pPr>
              <w:jc w:val="both"/>
              <w:rPr>
                <w:b/>
              </w:rPr>
            </w:pPr>
            <w:r w:rsidRPr="00F34CF1">
              <w:rPr>
                <w:b/>
              </w:rPr>
              <w:t>Typ předmětu</w:t>
            </w:r>
          </w:p>
        </w:tc>
        <w:tc>
          <w:tcPr>
            <w:tcW w:w="3198" w:type="dxa"/>
            <w:gridSpan w:val="4"/>
          </w:tcPr>
          <w:p w14:paraId="07E958FC" w14:textId="77777777" w:rsidR="00B77124" w:rsidRPr="00F34CF1" w:rsidRDefault="00B77124" w:rsidP="00B77124">
            <w:pPr>
              <w:jc w:val="both"/>
            </w:pPr>
            <w:r>
              <w:t>Povinný „P“</w:t>
            </w:r>
          </w:p>
        </w:tc>
        <w:tc>
          <w:tcPr>
            <w:tcW w:w="2695" w:type="dxa"/>
            <w:gridSpan w:val="2"/>
            <w:shd w:val="clear" w:color="auto" w:fill="FBD4B4" w:themeFill="accent6" w:themeFillTint="66"/>
          </w:tcPr>
          <w:p w14:paraId="1E077731" w14:textId="77777777" w:rsidR="00B77124" w:rsidRPr="00F34CF1" w:rsidRDefault="00B77124" w:rsidP="00B77124">
            <w:pPr>
              <w:jc w:val="both"/>
            </w:pPr>
            <w:r w:rsidRPr="00F34CF1">
              <w:rPr>
                <w:b/>
              </w:rPr>
              <w:t>doporučený ročník / semestr</w:t>
            </w:r>
          </w:p>
        </w:tc>
        <w:tc>
          <w:tcPr>
            <w:tcW w:w="627" w:type="dxa"/>
          </w:tcPr>
          <w:p w14:paraId="1F745CC2" w14:textId="01D92D3A" w:rsidR="00B77124" w:rsidRPr="00F34CF1" w:rsidRDefault="00B77124" w:rsidP="00B77124">
            <w:pPr>
              <w:jc w:val="both"/>
            </w:pPr>
            <w:r>
              <w:t>1./1</w:t>
            </w:r>
            <w:r w:rsidR="00A74A36">
              <w:t>.</w:t>
            </w:r>
          </w:p>
        </w:tc>
      </w:tr>
      <w:tr w:rsidR="00B77124" w:rsidRPr="00F34CF1" w14:paraId="42901533" w14:textId="77777777" w:rsidTr="00B77124">
        <w:tc>
          <w:tcPr>
            <w:tcW w:w="3545" w:type="dxa"/>
            <w:shd w:val="clear" w:color="auto" w:fill="FBD4B4" w:themeFill="accent6" w:themeFillTint="66"/>
          </w:tcPr>
          <w:p w14:paraId="6C7F3CD1" w14:textId="77777777" w:rsidR="00B77124" w:rsidRPr="00F34CF1" w:rsidRDefault="00B77124" w:rsidP="00B77124">
            <w:pPr>
              <w:jc w:val="both"/>
              <w:rPr>
                <w:b/>
              </w:rPr>
            </w:pPr>
            <w:r w:rsidRPr="00F34CF1">
              <w:rPr>
                <w:b/>
              </w:rPr>
              <w:t>Rozsah studijního předmětu</w:t>
            </w:r>
          </w:p>
        </w:tc>
        <w:tc>
          <w:tcPr>
            <w:tcW w:w="1493" w:type="dxa"/>
            <w:gridSpan w:val="2"/>
          </w:tcPr>
          <w:p w14:paraId="684D0FD1" w14:textId="77777777" w:rsidR="00B77124" w:rsidRPr="00F34CF1" w:rsidRDefault="00B77124" w:rsidP="00B77124">
            <w:pPr>
              <w:jc w:val="both"/>
            </w:pPr>
            <w:r>
              <w:t>20p.</w:t>
            </w:r>
          </w:p>
        </w:tc>
        <w:tc>
          <w:tcPr>
            <w:tcW w:w="889" w:type="dxa"/>
            <w:shd w:val="clear" w:color="auto" w:fill="FBD4B4" w:themeFill="accent6" w:themeFillTint="66"/>
          </w:tcPr>
          <w:p w14:paraId="6F64A25C" w14:textId="77777777" w:rsidR="00B77124" w:rsidRPr="00F34CF1" w:rsidRDefault="00B77124" w:rsidP="00B77124">
            <w:pPr>
              <w:jc w:val="both"/>
              <w:rPr>
                <w:b/>
              </w:rPr>
            </w:pPr>
            <w:r w:rsidRPr="00F34CF1">
              <w:rPr>
                <w:b/>
              </w:rPr>
              <w:t xml:space="preserve">hod. </w:t>
            </w:r>
          </w:p>
        </w:tc>
        <w:tc>
          <w:tcPr>
            <w:tcW w:w="816" w:type="dxa"/>
          </w:tcPr>
          <w:p w14:paraId="02B590AC" w14:textId="77777777" w:rsidR="00B77124" w:rsidRPr="00F34CF1" w:rsidRDefault="00B77124" w:rsidP="00B77124">
            <w:pPr>
              <w:jc w:val="both"/>
            </w:pPr>
            <w:r>
              <w:t>20</w:t>
            </w:r>
          </w:p>
        </w:tc>
        <w:tc>
          <w:tcPr>
            <w:tcW w:w="2156" w:type="dxa"/>
            <w:shd w:val="clear" w:color="auto" w:fill="FBD4B4" w:themeFill="accent6" w:themeFillTint="66"/>
          </w:tcPr>
          <w:p w14:paraId="0A7BC3AB" w14:textId="77777777" w:rsidR="00B77124" w:rsidRPr="00F34CF1" w:rsidRDefault="00B77124" w:rsidP="00B77124">
            <w:pPr>
              <w:jc w:val="both"/>
              <w:rPr>
                <w:b/>
              </w:rPr>
            </w:pPr>
            <w:r w:rsidRPr="00F34CF1">
              <w:rPr>
                <w:b/>
              </w:rPr>
              <w:t>kreditů</w:t>
            </w:r>
          </w:p>
        </w:tc>
        <w:tc>
          <w:tcPr>
            <w:tcW w:w="1166" w:type="dxa"/>
            <w:gridSpan w:val="2"/>
          </w:tcPr>
          <w:p w14:paraId="490E3EE8" w14:textId="77777777" w:rsidR="00B77124" w:rsidRPr="00F34CF1" w:rsidRDefault="00B77124" w:rsidP="00B77124">
            <w:pPr>
              <w:jc w:val="both"/>
            </w:pPr>
          </w:p>
        </w:tc>
      </w:tr>
      <w:tr w:rsidR="00B77124" w:rsidRPr="00F34CF1" w14:paraId="6EACDE1E" w14:textId="77777777" w:rsidTr="00B77124">
        <w:tc>
          <w:tcPr>
            <w:tcW w:w="3545" w:type="dxa"/>
            <w:shd w:val="clear" w:color="auto" w:fill="FBD4B4" w:themeFill="accent6" w:themeFillTint="66"/>
          </w:tcPr>
          <w:p w14:paraId="2C8A28A9" w14:textId="77777777" w:rsidR="00B77124" w:rsidRPr="00F34CF1" w:rsidRDefault="00B77124" w:rsidP="00B77124">
            <w:pPr>
              <w:jc w:val="both"/>
              <w:rPr>
                <w:b/>
              </w:rPr>
            </w:pPr>
            <w:r w:rsidRPr="00F34CF1">
              <w:rPr>
                <w:b/>
              </w:rPr>
              <w:t>Prerekvizity, korekvizity, ekvivalence</w:t>
            </w:r>
          </w:p>
        </w:tc>
        <w:tc>
          <w:tcPr>
            <w:tcW w:w="6520" w:type="dxa"/>
            <w:gridSpan w:val="7"/>
          </w:tcPr>
          <w:p w14:paraId="4B469AC9" w14:textId="77777777" w:rsidR="00B77124" w:rsidRPr="00F34CF1" w:rsidRDefault="00B77124" w:rsidP="00B77124">
            <w:pPr>
              <w:jc w:val="both"/>
            </w:pPr>
          </w:p>
        </w:tc>
      </w:tr>
      <w:tr w:rsidR="00B77124" w:rsidRPr="00F34CF1" w14:paraId="27D0EE79" w14:textId="77777777" w:rsidTr="00B77124">
        <w:tc>
          <w:tcPr>
            <w:tcW w:w="3545" w:type="dxa"/>
            <w:shd w:val="clear" w:color="auto" w:fill="FBD4B4" w:themeFill="accent6" w:themeFillTint="66"/>
          </w:tcPr>
          <w:p w14:paraId="78D22193" w14:textId="77777777" w:rsidR="00B77124" w:rsidRPr="00F34CF1" w:rsidRDefault="00B77124" w:rsidP="00B77124">
            <w:pPr>
              <w:jc w:val="both"/>
              <w:rPr>
                <w:b/>
              </w:rPr>
            </w:pPr>
            <w:r w:rsidRPr="00F34CF1">
              <w:rPr>
                <w:b/>
              </w:rPr>
              <w:t>Způsob ověření studijních výsledků</w:t>
            </w:r>
          </w:p>
        </w:tc>
        <w:tc>
          <w:tcPr>
            <w:tcW w:w="3198" w:type="dxa"/>
            <w:gridSpan w:val="4"/>
          </w:tcPr>
          <w:p w14:paraId="305F0E32" w14:textId="77777777" w:rsidR="00B77124" w:rsidRPr="00F34CF1" w:rsidRDefault="00B77124" w:rsidP="00B77124">
            <w:pPr>
              <w:jc w:val="both"/>
            </w:pPr>
            <w:r>
              <w:t>Zkouška</w:t>
            </w:r>
          </w:p>
        </w:tc>
        <w:tc>
          <w:tcPr>
            <w:tcW w:w="2156" w:type="dxa"/>
            <w:shd w:val="clear" w:color="auto" w:fill="FBD4B4" w:themeFill="accent6" w:themeFillTint="66"/>
          </w:tcPr>
          <w:p w14:paraId="49B06F80" w14:textId="77777777" w:rsidR="00B77124" w:rsidRPr="00F34CF1" w:rsidRDefault="00B77124" w:rsidP="00B77124">
            <w:pPr>
              <w:jc w:val="both"/>
              <w:rPr>
                <w:b/>
              </w:rPr>
            </w:pPr>
            <w:r w:rsidRPr="00F34CF1">
              <w:rPr>
                <w:b/>
              </w:rPr>
              <w:t>Forma výuky</w:t>
            </w:r>
          </w:p>
        </w:tc>
        <w:tc>
          <w:tcPr>
            <w:tcW w:w="1166" w:type="dxa"/>
            <w:gridSpan w:val="2"/>
          </w:tcPr>
          <w:p w14:paraId="10B26B74" w14:textId="77777777" w:rsidR="00B77124" w:rsidRPr="00F34CF1" w:rsidRDefault="00B77124" w:rsidP="00B77124">
            <w:pPr>
              <w:jc w:val="both"/>
            </w:pPr>
            <w:r>
              <w:t>Přednáška</w:t>
            </w:r>
          </w:p>
        </w:tc>
      </w:tr>
      <w:tr w:rsidR="00B77124" w:rsidRPr="00F34CF1" w14:paraId="5425C20F" w14:textId="77777777" w:rsidTr="00B77124">
        <w:tc>
          <w:tcPr>
            <w:tcW w:w="3545" w:type="dxa"/>
            <w:shd w:val="clear" w:color="auto" w:fill="FBD4B4" w:themeFill="accent6" w:themeFillTint="66"/>
          </w:tcPr>
          <w:p w14:paraId="15596DAE" w14:textId="77777777" w:rsidR="00B77124" w:rsidRPr="00F34CF1" w:rsidRDefault="00B77124" w:rsidP="00B77124">
            <w:pPr>
              <w:jc w:val="both"/>
              <w:rPr>
                <w:b/>
              </w:rPr>
            </w:pPr>
            <w:r w:rsidRPr="00F34CF1">
              <w:rPr>
                <w:b/>
              </w:rPr>
              <w:t>Forma způsobu ověření studijních výsledků a další požadavky na studenta</w:t>
            </w:r>
          </w:p>
        </w:tc>
        <w:tc>
          <w:tcPr>
            <w:tcW w:w="6520" w:type="dxa"/>
            <w:gridSpan w:val="7"/>
            <w:tcBorders>
              <w:bottom w:val="single" w:sz="4" w:space="0" w:color="auto"/>
            </w:tcBorders>
          </w:tcPr>
          <w:p w14:paraId="22D157E5" w14:textId="77777777" w:rsidR="00B77124" w:rsidRPr="00F34CF1" w:rsidRDefault="00B77124" w:rsidP="00B77124">
            <w:pPr>
              <w:jc w:val="both"/>
            </w:pPr>
            <w:r w:rsidRPr="00952B30">
              <w:rPr>
                <w:rFonts w:eastAsia="Calibri"/>
                <w:color w:val="000000" w:themeColor="text1"/>
              </w:rPr>
              <w:t>Zpracování písemné práce, její obhajoba při ústní zkoušce. Ústní zkouška.</w:t>
            </w:r>
          </w:p>
        </w:tc>
      </w:tr>
      <w:tr w:rsidR="00B77124" w:rsidRPr="00F34CF1" w14:paraId="676BBF02" w14:textId="77777777" w:rsidTr="00B77124">
        <w:trPr>
          <w:trHeight w:val="197"/>
        </w:trPr>
        <w:tc>
          <w:tcPr>
            <w:tcW w:w="3545" w:type="dxa"/>
            <w:tcBorders>
              <w:top w:val="nil"/>
            </w:tcBorders>
            <w:shd w:val="clear" w:color="auto" w:fill="FBD4B4" w:themeFill="accent6" w:themeFillTint="66"/>
          </w:tcPr>
          <w:p w14:paraId="4792996F" w14:textId="77777777" w:rsidR="00B77124" w:rsidRPr="00F34CF1" w:rsidRDefault="00B77124" w:rsidP="00B77124">
            <w:pPr>
              <w:jc w:val="both"/>
              <w:rPr>
                <w:b/>
              </w:rPr>
            </w:pPr>
            <w:r w:rsidRPr="00F34CF1">
              <w:rPr>
                <w:b/>
              </w:rPr>
              <w:t>Garant předmětu</w:t>
            </w:r>
          </w:p>
        </w:tc>
        <w:tc>
          <w:tcPr>
            <w:tcW w:w="6520" w:type="dxa"/>
            <w:gridSpan w:val="7"/>
            <w:tcBorders>
              <w:top w:val="single" w:sz="4" w:space="0" w:color="auto"/>
            </w:tcBorders>
          </w:tcPr>
          <w:p w14:paraId="5E1504F3" w14:textId="4AA12D19" w:rsidR="00B77124" w:rsidRPr="00F34CF1" w:rsidRDefault="00B77124" w:rsidP="00B77124">
            <w:pPr>
              <w:jc w:val="both"/>
            </w:pPr>
            <w:r>
              <w:rPr>
                <w:spacing w:val="-2"/>
              </w:rPr>
              <w:t>doc</w:t>
            </w:r>
            <w:r w:rsidRPr="00283731">
              <w:rPr>
                <w:spacing w:val="-2"/>
              </w:rPr>
              <w:t xml:space="preserve">. </w:t>
            </w:r>
            <w:r>
              <w:rPr>
                <w:spacing w:val="-2"/>
              </w:rPr>
              <w:t>Mgr</w:t>
            </w:r>
            <w:r w:rsidRPr="00283731">
              <w:rPr>
                <w:spacing w:val="-2"/>
              </w:rPr>
              <w:t xml:space="preserve">. </w:t>
            </w:r>
            <w:r w:rsidR="003D5DBE">
              <w:rPr>
                <w:spacing w:val="-2"/>
              </w:rPr>
              <w:t>Petr Najvar</w:t>
            </w:r>
            <w:r w:rsidRPr="00283731">
              <w:rPr>
                <w:spacing w:val="-2"/>
              </w:rPr>
              <w:t>, Ph.D.</w:t>
            </w:r>
          </w:p>
        </w:tc>
      </w:tr>
      <w:tr w:rsidR="00B77124" w:rsidRPr="00F34CF1" w14:paraId="5B4616D7" w14:textId="77777777" w:rsidTr="00B77124">
        <w:trPr>
          <w:trHeight w:val="243"/>
        </w:trPr>
        <w:tc>
          <w:tcPr>
            <w:tcW w:w="3545" w:type="dxa"/>
            <w:tcBorders>
              <w:top w:val="nil"/>
            </w:tcBorders>
            <w:shd w:val="clear" w:color="auto" w:fill="FBD4B4" w:themeFill="accent6" w:themeFillTint="66"/>
          </w:tcPr>
          <w:p w14:paraId="2B8B9CAD" w14:textId="77777777" w:rsidR="00B77124" w:rsidRPr="00F34CF1" w:rsidRDefault="00B77124" w:rsidP="00B77124">
            <w:pPr>
              <w:jc w:val="both"/>
              <w:rPr>
                <w:b/>
              </w:rPr>
            </w:pPr>
            <w:r w:rsidRPr="00F34CF1">
              <w:rPr>
                <w:b/>
              </w:rPr>
              <w:t>Zapojení garanta do výuky předmětu</w:t>
            </w:r>
          </w:p>
        </w:tc>
        <w:tc>
          <w:tcPr>
            <w:tcW w:w="6520" w:type="dxa"/>
            <w:gridSpan w:val="7"/>
            <w:tcBorders>
              <w:top w:val="nil"/>
            </w:tcBorders>
          </w:tcPr>
          <w:p w14:paraId="2606505F" w14:textId="25426A61" w:rsidR="00B77124" w:rsidRPr="00F34CF1" w:rsidRDefault="003D5DBE" w:rsidP="00B77124">
            <w:pPr>
              <w:jc w:val="both"/>
            </w:pPr>
            <w:r>
              <w:t>25</w:t>
            </w:r>
            <w:r w:rsidR="00B77124">
              <w:t xml:space="preserve"> </w:t>
            </w:r>
            <w:r w:rsidR="00B77124" w:rsidRPr="00283731">
              <w:t>%</w:t>
            </w:r>
          </w:p>
        </w:tc>
      </w:tr>
      <w:tr w:rsidR="00B77124" w:rsidRPr="00F34CF1" w14:paraId="15FB7163" w14:textId="77777777" w:rsidTr="00B77124">
        <w:tc>
          <w:tcPr>
            <w:tcW w:w="3545" w:type="dxa"/>
            <w:shd w:val="clear" w:color="auto" w:fill="FBD4B4" w:themeFill="accent6" w:themeFillTint="66"/>
          </w:tcPr>
          <w:p w14:paraId="2AE71724" w14:textId="77777777" w:rsidR="00B77124" w:rsidRPr="00F34CF1" w:rsidRDefault="00B77124" w:rsidP="00B77124">
            <w:pPr>
              <w:jc w:val="both"/>
              <w:rPr>
                <w:b/>
              </w:rPr>
            </w:pPr>
            <w:r w:rsidRPr="00F34CF1">
              <w:rPr>
                <w:b/>
              </w:rPr>
              <w:t>Vyučující</w:t>
            </w:r>
          </w:p>
        </w:tc>
        <w:tc>
          <w:tcPr>
            <w:tcW w:w="6520" w:type="dxa"/>
            <w:gridSpan w:val="7"/>
            <w:tcBorders>
              <w:bottom w:val="nil"/>
            </w:tcBorders>
          </w:tcPr>
          <w:p w14:paraId="7E6F7C2B" w14:textId="77777777" w:rsidR="00B77124" w:rsidRPr="00F34CF1" w:rsidRDefault="00B77124" w:rsidP="00B77124">
            <w:pPr>
              <w:jc w:val="both"/>
            </w:pPr>
          </w:p>
        </w:tc>
      </w:tr>
      <w:tr w:rsidR="00B77124" w:rsidRPr="00F34CF1" w14:paraId="41F65490" w14:textId="77777777" w:rsidTr="00B77124">
        <w:trPr>
          <w:trHeight w:val="272"/>
        </w:trPr>
        <w:tc>
          <w:tcPr>
            <w:tcW w:w="10065" w:type="dxa"/>
            <w:gridSpan w:val="8"/>
            <w:tcBorders>
              <w:top w:val="nil"/>
            </w:tcBorders>
          </w:tcPr>
          <w:p w14:paraId="6A39AEDD" w14:textId="09B6BE77" w:rsidR="00B77124" w:rsidRPr="00F34CF1" w:rsidRDefault="00B77124" w:rsidP="00B77124">
            <w:pPr>
              <w:jc w:val="both"/>
            </w:pPr>
            <w:r>
              <w:rPr>
                <w:spacing w:val="-2"/>
              </w:rPr>
              <w:t>doc</w:t>
            </w:r>
            <w:r w:rsidRPr="00283731">
              <w:rPr>
                <w:spacing w:val="-2"/>
              </w:rPr>
              <w:t xml:space="preserve">. </w:t>
            </w:r>
            <w:r>
              <w:rPr>
                <w:spacing w:val="-2"/>
              </w:rPr>
              <w:t>Mgr</w:t>
            </w:r>
            <w:r w:rsidRPr="00283731">
              <w:rPr>
                <w:spacing w:val="-2"/>
              </w:rPr>
              <w:t xml:space="preserve">. </w:t>
            </w:r>
            <w:r w:rsidR="003D5DBE">
              <w:rPr>
                <w:spacing w:val="-2"/>
              </w:rPr>
              <w:t>Petr Najvar</w:t>
            </w:r>
            <w:r w:rsidRPr="00283731">
              <w:rPr>
                <w:spacing w:val="-2"/>
              </w:rPr>
              <w:t>, Ph.D.</w:t>
            </w:r>
            <w:r w:rsidR="003D5DBE">
              <w:rPr>
                <w:spacing w:val="-2"/>
              </w:rPr>
              <w:t xml:space="preserve"> (25 %), doc. Mgr. Jan Kalenda, Ph.D. (75 %)</w:t>
            </w:r>
          </w:p>
        </w:tc>
      </w:tr>
      <w:tr w:rsidR="00B77124" w:rsidRPr="00F34CF1" w14:paraId="1451DA3F" w14:textId="77777777" w:rsidTr="00B77124">
        <w:tc>
          <w:tcPr>
            <w:tcW w:w="3545" w:type="dxa"/>
            <w:shd w:val="clear" w:color="auto" w:fill="FBD4B4" w:themeFill="accent6" w:themeFillTint="66"/>
          </w:tcPr>
          <w:p w14:paraId="2216F0F4" w14:textId="77777777" w:rsidR="00B77124" w:rsidRPr="00F34CF1" w:rsidRDefault="00B77124" w:rsidP="00B77124">
            <w:pPr>
              <w:jc w:val="both"/>
              <w:rPr>
                <w:b/>
              </w:rPr>
            </w:pPr>
            <w:r w:rsidRPr="00F34CF1">
              <w:rPr>
                <w:b/>
              </w:rPr>
              <w:t>Stručná anotace předmětu</w:t>
            </w:r>
          </w:p>
        </w:tc>
        <w:tc>
          <w:tcPr>
            <w:tcW w:w="6520" w:type="dxa"/>
            <w:gridSpan w:val="7"/>
            <w:tcBorders>
              <w:bottom w:val="nil"/>
            </w:tcBorders>
          </w:tcPr>
          <w:p w14:paraId="652695E8" w14:textId="77777777" w:rsidR="00B77124" w:rsidRPr="00F34CF1" w:rsidRDefault="00B77124" w:rsidP="00B77124">
            <w:pPr>
              <w:jc w:val="both"/>
            </w:pPr>
          </w:p>
        </w:tc>
      </w:tr>
      <w:tr w:rsidR="00B77124" w:rsidRPr="003A5DDA" w14:paraId="618E09C2" w14:textId="77777777" w:rsidTr="00B77124">
        <w:trPr>
          <w:trHeight w:val="1545"/>
        </w:trPr>
        <w:tc>
          <w:tcPr>
            <w:tcW w:w="10065" w:type="dxa"/>
            <w:gridSpan w:val="8"/>
            <w:tcBorders>
              <w:top w:val="nil"/>
              <w:bottom w:val="single" w:sz="12" w:space="0" w:color="auto"/>
            </w:tcBorders>
          </w:tcPr>
          <w:p w14:paraId="232E6B1F" w14:textId="77777777" w:rsidR="00B77124" w:rsidRPr="00B830E0" w:rsidRDefault="00B77124" w:rsidP="00B77124">
            <w:pPr>
              <w:jc w:val="both"/>
              <w:rPr>
                <w:b/>
              </w:rPr>
            </w:pPr>
            <w:r w:rsidRPr="00B830E0">
              <w:rPr>
                <w:b/>
              </w:rPr>
              <w:t>Cíl předmětu</w:t>
            </w:r>
            <w:r>
              <w:rPr>
                <w:b/>
              </w:rPr>
              <w:t>:</w:t>
            </w:r>
          </w:p>
          <w:p w14:paraId="46D03BA2" w14:textId="77777777" w:rsidR="00B77124" w:rsidRDefault="00B77124" w:rsidP="00B77124">
            <w:pPr>
              <w:jc w:val="both"/>
            </w:pPr>
            <w:r w:rsidRPr="74110E37">
              <w:t>Cílem předmětu je rozvinout generické dovednosti studentů nezbytné k úspěšnému uplatnění v současné pedagogické vědě. Koncepce předmětu jako taková navazuje na standardy studijních programů UTB ve Zlíně pro doktorské studijní programy, které požadují rozvoj obecných dovedností doktorandů v oblasti jak základních manažerských kompetencí pro působení ve vědě, tak i jejich didaktických kompetencí. Předmět s ohledem na to rozvíjí tři oblasti generických znalostí a dovedností: (1) manažerské, které jsou využitelné v rámci základního a aplikovaného výzkumu; (2) základní didaktické, jež jsou orientovány na vysokoškolskou výuku, lektorování pro účely popularizace vědy a šíření poznatků základního a aplikovaného výzkumu; (3) publikační strategie a psaní odborných textů v pedagogické vědě.</w:t>
            </w:r>
          </w:p>
          <w:p w14:paraId="3D8C989C" w14:textId="77777777" w:rsidR="00B77124" w:rsidRDefault="00B77124" w:rsidP="00B77124">
            <w:pPr>
              <w:jc w:val="both"/>
              <w:rPr>
                <w:u w:val="single"/>
              </w:rPr>
            </w:pPr>
          </w:p>
          <w:p w14:paraId="55C75B95" w14:textId="77777777" w:rsidR="00B77124" w:rsidRPr="00952B30" w:rsidRDefault="00B77124" w:rsidP="00B77124">
            <w:pPr>
              <w:jc w:val="both"/>
              <w:rPr>
                <w:b/>
                <w:bCs/>
              </w:rPr>
            </w:pPr>
            <w:r w:rsidRPr="74110E37">
              <w:rPr>
                <w:b/>
                <w:bCs/>
              </w:rPr>
              <w:t xml:space="preserve">Předpoklady: </w:t>
            </w:r>
          </w:p>
          <w:p w14:paraId="5C1144D6" w14:textId="77777777" w:rsidR="00B77124" w:rsidRPr="00952B30" w:rsidRDefault="00B77124" w:rsidP="00630AC5">
            <w:pPr>
              <w:pStyle w:val="Odstavecseseznamem"/>
              <w:numPr>
                <w:ilvl w:val="0"/>
                <w:numId w:val="14"/>
              </w:numPr>
              <w:spacing w:after="160"/>
              <w:jc w:val="both"/>
              <w:rPr>
                <w:shd w:val="clear" w:color="auto" w:fill="FFFFFF"/>
              </w:rPr>
            </w:pPr>
            <w:r w:rsidRPr="74110E37">
              <w:rPr>
                <w:shd w:val="clear" w:color="auto" w:fill="FFFFFF"/>
              </w:rPr>
              <w:t xml:space="preserve">Studenti mají základní znalosti z oblasti filosofie vědy, obecné pedagogiky, sociálních věd a pokročilé znalosti z oblasti metodologie vědy a vědeckého výzkumu. </w:t>
            </w:r>
          </w:p>
          <w:p w14:paraId="1D8A9A30" w14:textId="77777777" w:rsidR="00B77124" w:rsidRPr="00952B30" w:rsidRDefault="00B77124" w:rsidP="00630AC5">
            <w:pPr>
              <w:pStyle w:val="Odstavecseseznamem"/>
              <w:numPr>
                <w:ilvl w:val="0"/>
                <w:numId w:val="14"/>
              </w:numPr>
              <w:spacing w:after="160"/>
              <w:jc w:val="both"/>
              <w:rPr>
                <w:shd w:val="clear" w:color="auto" w:fill="FFFFFF"/>
              </w:rPr>
            </w:pPr>
            <w:r w:rsidRPr="74110E37">
              <w:rPr>
                <w:shd w:val="clear" w:color="auto" w:fill="FFFFFF"/>
              </w:rPr>
              <w:t xml:space="preserve">Znají základní pravidla tvorbě oborných textů, které se aplikují v sociální pedagogice a společenských vědách. </w:t>
            </w:r>
          </w:p>
          <w:p w14:paraId="6949F21C" w14:textId="77777777" w:rsidR="00B77124" w:rsidRPr="00952B30" w:rsidRDefault="00B77124" w:rsidP="00630AC5">
            <w:pPr>
              <w:pStyle w:val="Odstavecseseznamem"/>
              <w:numPr>
                <w:ilvl w:val="0"/>
                <w:numId w:val="14"/>
              </w:numPr>
              <w:spacing w:after="160"/>
              <w:jc w:val="both"/>
              <w:rPr>
                <w:shd w:val="clear" w:color="auto" w:fill="FFFFFF"/>
              </w:rPr>
            </w:pPr>
            <w:r w:rsidRPr="74110E37">
              <w:rPr>
                <w:shd w:val="clear" w:color="auto" w:fill="FFFFFF"/>
              </w:rPr>
              <w:t>Umí vytvořit základní projekt vědeckého výzkumu.</w:t>
            </w:r>
          </w:p>
          <w:p w14:paraId="54DA11BC" w14:textId="77777777" w:rsidR="00B77124" w:rsidRPr="00952B30" w:rsidRDefault="00B77124" w:rsidP="00B77124">
            <w:pPr>
              <w:jc w:val="both"/>
              <w:rPr>
                <w:b/>
                <w:shd w:val="clear" w:color="auto" w:fill="FFFFFF"/>
              </w:rPr>
            </w:pPr>
            <w:r w:rsidRPr="00952B30">
              <w:rPr>
                <w:b/>
                <w:shd w:val="clear" w:color="auto" w:fill="FFFFFF"/>
              </w:rPr>
              <w:t>Požadavky na studenta:</w:t>
            </w:r>
          </w:p>
          <w:p w14:paraId="4CE732E9" w14:textId="77777777" w:rsidR="00B77124" w:rsidRDefault="00B77124" w:rsidP="00B77124">
            <w:pPr>
              <w:jc w:val="both"/>
            </w:pPr>
            <w:r w:rsidRPr="00A5239E">
              <w:rPr>
                <w:shd w:val="clear" w:color="auto" w:fill="FFFFFF"/>
              </w:rPr>
              <w:t>Podmínkou přistoupení k ústní zkoušce je:</w:t>
            </w:r>
          </w:p>
          <w:p w14:paraId="5C98F7C6" w14:textId="77777777" w:rsidR="00B77124" w:rsidRPr="00A5239E" w:rsidRDefault="00B77124" w:rsidP="00630AC5">
            <w:pPr>
              <w:pStyle w:val="Odstavecseseznamem"/>
              <w:numPr>
                <w:ilvl w:val="0"/>
                <w:numId w:val="14"/>
              </w:numPr>
              <w:jc w:val="both"/>
              <w:rPr>
                <w:shd w:val="clear" w:color="auto" w:fill="FFFFFF"/>
              </w:rPr>
            </w:pPr>
            <w:r w:rsidRPr="00A5239E">
              <w:rPr>
                <w:shd w:val="clear" w:color="auto" w:fill="FFFFFF"/>
              </w:rPr>
              <w:t>80% účast na přednáškách</w:t>
            </w:r>
            <w:r>
              <w:rPr>
                <w:shd w:val="clear" w:color="auto" w:fill="FFFFFF"/>
              </w:rPr>
              <w:t>.</w:t>
            </w:r>
          </w:p>
          <w:p w14:paraId="73664CAE" w14:textId="77777777" w:rsidR="00B77124" w:rsidRPr="00A5239E" w:rsidRDefault="00B77124" w:rsidP="00630AC5">
            <w:pPr>
              <w:pStyle w:val="Odstavecseseznamem"/>
              <w:numPr>
                <w:ilvl w:val="0"/>
                <w:numId w:val="14"/>
              </w:numPr>
              <w:jc w:val="both"/>
              <w:rPr>
                <w:shd w:val="clear" w:color="auto" w:fill="FFFFFF"/>
              </w:rPr>
            </w:pPr>
            <w:r w:rsidRPr="00952B30">
              <w:t xml:space="preserve">Zpracování </w:t>
            </w:r>
            <w:r>
              <w:t>projektu výzkumu v rozsahu 5 normostran.</w:t>
            </w:r>
          </w:p>
          <w:p w14:paraId="3698A2AD" w14:textId="77777777" w:rsidR="00B77124" w:rsidRPr="00A5239E" w:rsidRDefault="00B77124" w:rsidP="00630AC5">
            <w:pPr>
              <w:pStyle w:val="Odstavecseseznamem"/>
              <w:numPr>
                <w:ilvl w:val="0"/>
                <w:numId w:val="14"/>
              </w:numPr>
              <w:jc w:val="both"/>
              <w:rPr>
                <w:shd w:val="clear" w:color="auto" w:fill="FFFFFF"/>
              </w:rPr>
            </w:pPr>
            <w:r>
              <w:t>Zpracování písemné přípravy na výuku/přednášky v rozsahu 2 normostran.</w:t>
            </w:r>
          </w:p>
          <w:p w14:paraId="18A59D3E" w14:textId="77777777" w:rsidR="00B77124" w:rsidRPr="00A5239E" w:rsidRDefault="00B77124" w:rsidP="00630AC5">
            <w:pPr>
              <w:pStyle w:val="Odstavecseseznamem"/>
              <w:numPr>
                <w:ilvl w:val="0"/>
                <w:numId w:val="14"/>
              </w:numPr>
              <w:jc w:val="both"/>
              <w:rPr>
                <w:shd w:val="clear" w:color="auto" w:fill="FFFFFF"/>
              </w:rPr>
            </w:pPr>
            <w:r>
              <w:t>Zpracování publikační strategie v rámci doktorského studia v rozsahu 1 normostrany.</w:t>
            </w:r>
          </w:p>
          <w:p w14:paraId="248E178F" w14:textId="77777777" w:rsidR="00B77124" w:rsidRPr="00A5239E" w:rsidRDefault="00B77124" w:rsidP="00B77124">
            <w:pPr>
              <w:jc w:val="both"/>
              <w:rPr>
                <w:shd w:val="clear" w:color="auto" w:fill="FFFFFF"/>
              </w:rPr>
            </w:pPr>
            <w:r w:rsidRPr="00A5239E">
              <w:rPr>
                <w:shd w:val="clear" w:color="auto" w:fill="FFFFFF"/>
              </w:rPr>
              <w:t>Zkouška proběhne ústní formou, která ověří osvojené teoretické poznatky a znalosti. Zkouška se skládá z obhajoby projek</w:t>
            </w:r>
            <w:r>
              <w:rPr>
                <w:shd w:val="clear" w:color="auto" w:fill="FFFFFF"/>
              </w:rPr>
              <w:t xml:space="preserve">tu, písemné přípravy a publikační strategie </w:t>
            </w:r>
            <w:r w:rsidRPr="00A5239E">
              <w:rPr>
                <w:shd w:val="clear" w:color="auto" w:fill="FFFFFF"/>
              </w:rPr>
              <w:t>(viz výše)</w:t>
            </w:r>
            <w:r>
              <w:rPr>
                <w:shd w:val="clear" w:color="auto" w:fill="FFFFFF"/>
              </w:rPr>
              <w:t xml:space="preserve">, k nimž </w:t>
            </w:r>
            <w:r w:rsidRPr="00A5239E">
              <w:rPr>
                <w:shd w:val="clear" w:color="auto" w:fill="FFFFFF"/>
              </w:rPr>
              <w:t>je vedena diskuse nad zvoleným teoretickým přístupem. Pro zpracování písemné práce využije student základní a doporučenou literaturu ke kurzu.</w:t>
            </w:r>
          </w:p>
          <w:p w14:paraId="7A2AA016" w14:textId="77777777" w:rsidR="00B77124" w:rsidRDefault="00B77124" w:rsidP="00B77124">
            <w:pPr>
              <w:tabs>
                <w:tab w:val="left" w:pos="328"/>
              </w:tabs>
              <w:jc w:val="both"/>
              <w:rPr>
                <w:b/>
              </w:rPr>
            </w:pPr>
          </w:p>
          <w:p w14:paraId="504C75B6" w14:textId="77777777" w:rsidR="00B77124" w:rsidRPr="00952B30" w:rsidRDefault="00B77124" w:rsidP="00B77124">
            <w:pPr>
              <w:tabs>
                <w:tab w:val="left" w:pos="328"/>
              </w:tabs>
              <w:jc w:val="both"/>
              <w:rPr>
                <w:b/>
              </w:rPr>
            </w:pPr>
            <w:r w:rsidRPr="00952B30">
              <w:rPr>
                <w:b/>
              </w:rPr>
              <w:t>Tematické okruhy:</w:t>
            </w:r>
          </w:p>
          <w:p w14:paraId="204C9B90" w14:textId="77777777" w:rsidR="00B77124" w:rsidRDefault="00B77124" w:rsidP="00B77124">
            <w:pPr>
              <w:jc w:val="both"/>
            </w:pPr>
            <w:r>
              <w:t>Předmět je členěn na tři</w:t>
            </w:r>
            <w:r w:rsidRPr="00B739B6">
              <w:t xml:space="preserve"> </w:t>
            </w:r>
            <w:r>
              <w:t xml:space="preserve">dílčí </w:t>
            </w:r>
            <w:r w:rsidRPr="00B739B6">
              <w:t>moduly</w:t>
            </w:r>
            <w:r>
              <w:t>:</w:t>
            </w:r>
          </w:p>
          <w:p w14:paraId="35F8B1FD" w14:textId="77777777" w:rsidR="00B77124" w:rsidRDefault="00B77124" w:rsidP="00630AC5">
            <w:pPr>
              <w:pStyle w:val="Odstavecseseznamem"/>
              <w:numPr>
                <w:ilvl w:val="0"/>
                <w:numId w:val="2"/>
              </w:numPr>
              <w:jc w:val="both"/>
            </w:pPr>
            <w:r>
              <w:t>M</w:t>
            </w:r>
            <w:r w:rsidRPr="00B739B6">
              <w:t xml:space="preserve">odul manažerských dovedností </w:t>
            </w:r>
            <w:r>
              <w:t xml:space="preserve">– </w:t>
            </w:r>
            <w:r w:rsidRPr="00B739B6">
              <w:t>bude zaměřen na přípravu projektových žádostí, správu a řešení projektů a zá</w:t>
            </w:r>
            <w:r>
              <w:t>klady projektového managementu, včetně řízení projektového týmu.</w:t>
            </w:r>
          </w:p>
          <w:p w14:paraId="20D1061D" w14:textId="77777777" w:rsidR="00B77124" w:rsidRDefault="00B77124" w:rsidP="00630AC5">
            <w:pPr>
              <w:pStyle w:val="Odstavecseseznamem"/>
              <w:numPr>
                <w:ilvl w:val="0"/>
                <w:numId w:val="2"/>
              </w:numPr>
              <w:jc w:val="both"/>
            </w:pPr>
            <w:r w:rsidRPr="00B739B6">
              <w:t>Modul didaktických znalostí</w:t>
            </w:r>
            <w:r>
              <w:t xml:space="preserve"> a dovedností – bude orientován na </w:t>
            </w:r>
            <w:r w:rsidRPr="00B739B6">
              <w:t xml:space="preserve">osvojení </w:t>
            </w:r>
            <w:r>
              <w:t xml:space="preserve">klíčových postupů </w:t>
            </w:r>
            <w:r w:rsidRPr="00B739B6">
              <w:t xml:space="preserve">didaktiky výuky </w:t>
            </w:r>
            <w:r>
              <w:t>v terciárním vzdělávání</w:t>
            </w:r>
            <w:r w:rsidRPr="00B739B6">
              <w:t>.</w:t>
            </w:r>
          </w:p>
          <w:p w14:paraId="0DE439CA" w14:textId="77777777" w:rsidR="00B77124" w:rsidRDefault="00B77124" w:rsidP="00630AC5">
            <w:pPr>
              <w:pStyle w:val="Odstavecseseznamem"/>
              <w:numPr>
                <w:ilvl w:val="0"/>
                <w:numId w:val="2"/>
              </w:numPr>
              <w:jc w:val="both"/>
            </w:pPr>
            <w:r>
              <w:t xml:space="preserve">Modul zaměřený na tvorbu odborných textů a publikační strategii – bude se věnovat strategii vědecké činnosti studentů a tvorbu jejich publikačních výstupů (časopisecké studie, výzkumné zprávy, dizertační práce) </w:t>
            </w:r>
          </w:p>
          <w:p w14:paraId="0789B727" w14:textId="77777777" w:rsidR="00B77124" w:rsidRDefault="00B77124" w:rsidP="00B77124">
            <w:pPr>
              <w:jc w:val="both"/>
              <w:rPr>
                <w:b/>
              </w:rPr>
            </w:pPr>
          </w:p>
          <w:p w14:paraId="4944128F" w14:textId="77777777" w:rsidR="00B77124" w:rsidRPr="009811B0" w:rsidRDefault="00B77124" w:rsidP="00B77124">
            <w:pPr>
              <w:jc w:val="both"/>
              <w:rPr>
                <w:b/>
                <w:caps/>
              </w:rPr>
            </w:pPr>
            <w:r w:rsidRPr="009811B0">
              <w:rPr>
                <w:b/>
                <w:caps/>
              </w:rPr>
              <w:t xml:space="preserve">Výsledky učení: </w:t>
            </w:r>
          </w:p>
          <w:p w14:paraId="5388C50D" w14:textId="77777777" w:rsidR="00B77124" w:rsidRPr="006C72C0" w:rsidRDefault="00B77124" w:rsidP="00B77124">
            <w:pPr>
              <w:jc w:val="both"/>
              <w:rPr>
                <w:b/>
              </w:rPr>
            </w:pPr>
            <w:r w:rsidRPr="006C72C0">
              <w:rPr>
                <w:b/>
                <w:shd w:val="clear" w:color="auto" w:fill="FFFFFF"/>
              </w:rPr>
              <w:t>Student zná:</w:t>
            </w:r>
          </w:p>
          <w:p w14:paraId="40FC5A0A" w14:textId="77777777" w:rsidR="00B77124" w:rsidRPr="001F4B67" w:rsidRDefault="00B77124" w:rsidP="00630AC5">
            <w:pPr>
              <w:pStyle w:val="Odstavecseseznamem"/>
              <w:numPr>
                <w:ilvl w:val="0"/>
                <w:numId w:val="15"/>
              </w:numPr>
              <w:spacing w:after="160"/>
              <w:jc w:val="both"/>
            </w:pPr>
            <w:r>
              <w:t>jednotlivé typy projektů a projektových výzev vhodné pro studenty doktorského studia pedagogiky</w:t>
            </w:r>
          </w:p>
          <w:p w14:paraId="2C171510" w14:textId="77777777" w:rsidR="00B77124" w:rsidRPr="00952B30" w:rsidRDefault="00B77124" w:rsidP="00630AC5">
            <w:pPr>
              <w:pStyle w:val="Odstavecseseznamem"/>
              <w:numPr>
                <w:ilvl w:val="0"/>
                <w:numId w:val="15"/>
              </w:numPr>
              <w:spacing w:after="160"/>
              <w:jc w:val="both"/>
            </w:pPr>
            <w:r w:rsidRPr="00952B30">
              <w:rPr>
                <w:shd w:val="clear" w:color="auto" w:fill="FFFFFF"/>
              </w:rPr>
              <w:t xml:space="preserve">principy </w:t>
            </w:r>
            <w:r>
              <w:rPr>
                <w:shd w:val="clear" w:color="auto" w:fill="FFFFFF"/>
              </w:rPr>
              <w:t>tvorby a psaní projektů</w:t>
            </w:r>
            <w:r w:rsidRPr="00952B30">
              <w:rPr>
                <w:shd w:val="clear" w:color="auto" w:fill="FFFFFF"/>
              </w:rPr>
              <w:t>,</w:t>
            </w:r>
          </w:p>
          <w:p w14:paraId="0C8FE214" w14:textId="77777777" w:rsidR="00B77124" w:rsidRDefault="00B77124" w:rsidP="00630AC5">
            <w:pPr>
              <w:pStyle w:val="Odstavecseseznamem"/>
              <w:numPr>
                <w:ilvl w:val="0"/>
                <w:numId w:val="15"/>
              </w:numPr>
              <w:spacing w:after="160"/>
              <w:jc w:val="both"/>
            </w:pPr>
            <w:r>
              <w:t xml:space="preserve">pravidla a dobrou praxi řízení a evaluace projektů a projektových týmů </w:t>
            </w:r>
          </w:p>
          <w:p w14:paraId="06E0D5E3" w14:textId="77777777" w:rsidR="00B77124" w:rsidRPr="00952B30" w:rsidRDefault="00B77124" w:rsidP="00630AC5">
            <w:pPr>
              <w:pStyle w:val="Odstavecseseznamem"/>
              <w:numPr>
                <w:ilvl w:val="0"/>
                <w:numId w:val="15"/>
              </w:numPr>
              <w:spacing w:after="160"/>
              <w:jc w:val="both"/>
            </w:pPr>
            <w:r>
              <w:t>základní postupy přípravy na výuku a lektorování (stavba výukové jednotky, cíle výukové jednotky)</w:t>
            </w:r>
            <w:r w:rsidRPr="00952B30">
              <w:t>,</w:t>
            </w:r>
          </w:p>
          <w:p w14:paraId="7A7A16EA" w14:textId="77777777" w:rsidR="00B77124" w:rsidRDefault="00B77124" w:rsidP="00630AC5">
            <w:pPr>
              <w:pStyle w:val="Odstavecseseznamem"/>
              <w:numPr>
                <w:ilvl w:val="0"/>
                <w:numId w:val="15"/>
              </w:numPr>
              <w:spacing w:after="160"/>
              <w:jc w:val="both"/>
            </w:pPr>
            <w:r>
              <w:t>principy efektivního vyučování (např. aktivizační postupy),</w:t>
            </w:r>
          </w:p>
          <w:p w14:paraId="38CE0AB7" w14:textId="77777777" w:rsidR="00B77124" w:rsidRDefault="00B77124" w:rsidP="00630AC5">
            <w:pPr>
              <w:pStyle w:val="Odstavecseseznamem"/>
              <w:numPr>
                <w:ilvl w:val="0"/>
                <w:numId w:val="15"/>
              </w:numPr>
              <w:spacing w:after="160"/>
              <w:jc w:val="both"/>
            </w:pPr>
            <w:r>
              <w:t>časopisy, v nichž může publikovat,</w:t>
            </w:r>
          </w:p>
          <w:p w14:paraId="537DE41F" w14:textId="77777777" w:rsidR="00B77124" w:rsidRDefault="00B77124" w:rsidP="00630AC5">
            <w:pPr>
              <w:pStyle w:val="Odstavecseseznamem"/>
              <w:numPr>
                <w:ilvl w:val="0"/>
                <w:numId w:val="15"/>
              </w:numPr>
              <w:spacing w:after="160"/>
              <w:jc w:val="both"/>
            </w:pPr>
            <w:r>
              <w:t>strukturu vědeckých statí používaných v pedagogických vědách a způsob publikování výsledků vědy a výzkumu.</w:t>
            </w:r>
          </w:p>
          <w:p w14:paraId="2BBD2324" w14:textId="77777777" w:rsidR="00E25611" w:rsidRDefault="00E25611" w:rsidP="00B77124">
            <w:pPr>
              <w:jc w:val="both"/>
              <w:rPr>
                <w:b/>
                <w:shd w:val="clear" w:color="auto" w:fill="FFFFFF"/>
              </w:rPr>
            </w:pPr>
          </w:p>
          <w:p w14:paraId="399BF53D" w14:textId="77777777" w:rsidR="00E25611" w:rsidRDefault="00E25611" w:rsidP="00B77124">
            <w:pPr>
              <w:jc w:val="both"/>
              <w:rPr>
                <w:b/>
                <w:shd w:val="clear" w:color="auto" w:fill="FFFFFF"/>
              </w:rPr>
            </w:pPr>
          </w:p>
          <w:p w14:paraId="1FA56AB5" w14:textId="11F9DCE5" w:rsidR="00B77124" w:rsidRPr="00952B30" w:rsidRDefault="00B77124" w:rsidP="00B77124">
            <w:pPr>
              <w:jc w:val="both"/>
            </w:pPr>
            <w:r w:rsidRPr="00952B30">
              <w:rPr>
                <w:b/>
                <w:shd w:val="clear" w:color="auto" w:fill="FFFFFF"/>
              </w:rPr>
              <w:lastRenderedPageBreak/>
              <w:t>Student umí:</w:t>
            </w:r>
          </w:p>
          <w:p w14:paraId="27FB5562" w14:textId="77777777" w:rsidR="00B77124" w:rsidRPr="00952B30" w:rsidRDefault="00B77124" w:rsidP="00630AC5">
            <w:pPr>
              <w:pStyle w:val="Odstavecseseznamem"/>
              <w:numPr>
                <w:ilvl w:val="0"/>
                <w:numId w:val="17"/>
              </w:numPr>
              <w:spacing w:after="160"/>
              <w:jc w:val="both"/>
              <w:rPr>
                <w:shd w:val="clear" w:color="auto" w:fill="FFFFFF"/>
              </w:rPr>
            </w:pPr>
            <w:r>
              <w:rPr>
                <w:shd w:val="clear" w:color="auto" w:fill="FFFFFF"/>
              </w:rPr>
              <w:t>orientovat se v projektových výzvách národního charakteru,</w:t>
            </w:r>
          </w:p>
          <w:p w14:paraId="700749D8" w14:textId="77777777" w:rsidR="00B77124" w:rsidRDefault="00B77124" w:rsidP="00630AC5">
            <w:pPr>
              <w:pStyle w:val="Odstavecseseznamem"/>
              <w:numPr>
                <w:ilvl w:val="0"/>
                <w:numId w:val="17"/>
              </w:numPr>
              <w:spacing w:after="160"/>
              <w:rPr>
                <w:shd w:val="clear" w:color="auto" w:fill="FFFFFF"/>
              </w:rPr>
            </w:pPr>
            <w:r>
              <w:rPr>
                <w:shd w:val="clear" w:color="auto" w:fill="FFFFFF"/>
              </w:rPr>
              <w:t>vytvořit pokročilý projekt základního a aplikovaného výzkumu,</w:t>
            </w:r>
          </w:p>
          <w:p w14:paraId="62A8DAFA" w14:textId="77777777" w:rsidR="00B77124" w:rsidRPr="00952B30" w:rsidRDefault="00B77124" w:rsidP="00630AC5">
            <w:pPr>
              <w:pStyle w:val="Odstavecseseznamem"/>
              <w:numPr>
                <w:ilvl w:val="0"/>
                <w:numId w:val="16"/>
              </w:numPr>
              <w:spacing w:after="160"/>
              <w:rPr>
                <w:shd w:val="clear" w:color="auto" w:fill="FFFFFF"/>
              </w:rPr>
            </w:pPr>
            <w:r>
              <w:rPr>
                <w:shd w:val="clear" w:color="auto" w:fill="FFFFFF"/>
              </w:rPr>
              <w:t xml:space="preserve">identifikovat hlavních chyby v projektových žádostech základního a aplikovaného výzkumu, </w:t>
            </w:r>
          </w:p>
          <w:p w14:paraId="02E59E3D" w14:textId="77777777" w:rsidR="00B77124" w:rsidRDefault="00B77124" w:rsidP="00630AC5">
            <w:pPr>
              <w:pStyle w:val="Odstavecseseznamem"/>
              <w:numPr>
                <w:ilvl w:val="0"/>
                <w:numId w:val="16"/>
              </w:numPr>
              <w:spacing w:after="160"/>
              <w:rPr>
                <w:shd w:val="clear" w:color="auto" w:fill="FFFFFF"/>
              </w:rPr>
            </w:pPr>
            <w:r w:rsidRPr="006F59F8">
              <w:rPr>
                <w:shd w:val="clear" w:color="auto" w:fill="FFFFFF"/>
              </w:rPr>
              <w:t xml:space="preserve">kriticky zhodnotit </w:t>
            </w:r>
            <w:r>
              <w:rPr>
                <w:shd w:val="clear" w:color="auto" w:fill="FFFFFF"/>
              </w:rPr>
              <w:t>přínos vlastního projektového záměru</w:t>
            </w:r>
          </w:p>
          <w:p w14:paraId="3DF42F7A" w14:textId="77777777" w:rsidR="00B77124" w:rsidRPr="006F59F8" w:rsidRDefault="00B77124" w:rsidP="00630AC5">
            <w:pPr>
              <w:pStyle w:val="Odstavecseseznamem"/>
              <w:numPr>
                <w:ilvl w:val="0"/>
                <w:numId w:val="16"/>
              </w:numPr>
              <w:spacing w:after="160"/>
              <w:rPr>
                <w:shd w:val="clear" w:color="auto" w:fill="FFFFFF"/>
              </w:rPr>
            </w:pPr>
            <w:r>
              <w:rPr>
                <w:shd w:val="clear" w:color="auto" w:fill="FFFFFF"/>
              </w:rPr>
              <w:t xml:space="preserve">připravit přednášku a seminář pro účely výuky </w:t>
            </w:r>
          </w:p>
          <w:p w14:paraId="5BCE2055" w14:textId="77777777" w:rsidR="00B77124" w:rsidRDefault="00B77124" w:rsidP="00630AC5">
            <w:pPr>
              <w:pStyle w:val="Odstavecseseznamem"/>
              <w:numPr>
                <w:ilvl w:val="0"/>
                <w:numId w:val="16"/>
              </w:numPr>
              <w:spacing w:after="160"/>
              <w:rPr>
                <w:shd w:val="clear" w:color="auto" w:fill="FFFFFF"/>
              </w:rPr>
            </w:pPr>
            <w:r>
              <w:rPr>
                <w:shd w:val="clear" w:color="auto" w:fill="FFFFFF"/>
              </w:rPr>
              <w:t>vyhledat si vhodný časopis pro publikaci výsledků svého výzkumu a nastavit plán publikační činnosti,</w:t>
            </w:r>
          </w:p>
          <w:p w14:paraId="0DBB3286" w14:textId="77777777" w:rsidR="00B77124" w:rsidRPr="009811B0" w:rsidRDefault="00B77124" w:rsidP="00630AC5">
            <w:pPr>
              <w:pStyle w:val="Odstavecseseznamem"/>
              <w:numPr>
                <w:ilvl w:val="0"/>
                <w:numId w:val="16"/>
              </w:numPr>
              <w:spacing w:after="160"/>
              <w:rPr>
                <w:shd w:val="clear" w:color="auto" w:fill="FFFFFF"/>
              </w:rPr>
            </w:pPr>
            <w:r>
              <w:rPr>
                <w:shd w:val="clear" w:color="auto" w:fill="FFFFFF"/>
              </w:rPr>
              <w:t xml:space="preserve">připravit základní osnovu odborné studie, včetně kritických argumentů a identifikace přínosu výsledků vědy a výzkumu k původnímu poznání v oboru.   </w:t>
            </w:r>
          </w:p>
        </w:tc>
      </w:tr>
      <w:tr w:rsidR="00B77124" w:rsidRPr="00F34CF1" w14:paraId="2900E641" w14:textId="77777777" w:rsidTr="00B77124">
        <w:trPr>
          <w:trHeight w:val="265"/>
        </w:trPr>
        <w:tc>
          <w:tcPr>
            <w:tcW w:w="3904" w:type="dxa"/>
            <w:gridSpan w:val="2"/>
            <w:tcBorders>
              <w:top w:val="nil"/>
            </w:tcBorders>
            <w:shd w:val="clear" w:color="auto" w:fill="FBD4B4" w:themeFill="accent6" w:themeFillTint="66"/>
          </w:tcPr>
          <w:p w14:paraId="21193178" w14:textId="77777777" w:rsidR="00B77124" w:rsidRPr="00F34CF1" w:rsidRDefault="00B77124" w:rsidP="00B77124">
            <w:pPr>
              <w:jc w:val="both"/>
            </w:pPr>
            <w:r w:rsidRPr="00F34CF1">
              <w:rPr>
                <w:b/>
              </w:rPr>
              <w:lastRenderedPageBreak/>
              <w:t>Studijní literatura a studijní pomůc</w:t>
            </w:r>
            <w:r w:rsidRPr="00EF0A8C">
              <w:rPr>
                <w:b/>
              </w:rPr>
              <w:t>ky</w:t>
            </w:r>
          </w:p>
        </w:tc>
        <w:tc>
          <w:tcPr>
            <w:tcW w:w="6161" w:type="dxa"/>
            <w:gridSpan w:val="6"/>
            <w:tcBorders>
              <w:top w:val="nil"/>
              <w:bottom w:val="nil"/>
            </w:tcBorders>
          </w:tcPr>
          <w:p w14:paraId="5E8B81D6" w14:textId="77777777" w:rsidR="00B77124" w:rsidRPr="00F34CF1" w:rsidRDefault="00B77124" w:rsidP="00B77124">
            <w:pPr>
              <w:jc w:val="both"/>
            </w:pPr>
          </w:p>
        </w:tc>
      </w:tr>
      <w:tr w:rsidR="00B77124" w:rsidRPr="00F34CF1" w14:paraId="7C997038" w14:textId="77777777" w:rsidTr="00B77124">
        <w:trPr>
          <w:trHeight w:val="1497"/>
        </w:trPr>
        <w:tc>
          <w:tcPr>
            <w:tcW w:w="10065" w:type="dxa"/>
            <w:gridSpan w:val="8"/>
            <w:tcBorders>
              <w:top w:val="nil"/>
            </w:tcBorders>
          </w:tcPr>
          <w:p w14:paraId="228E1A97" w14:textId="77777777" w:rsidR="00B77124" w:rsidRDefault="00B77124" w:rsidP="00B77124">
            <w:pPr>
              <w:ind w:left="510" w:hanging="510"/>
              <w:jc w:val="both"/>
              <w:rPr>
                <w:b/>
              </w:rPr>
            </w:pPr>
            <w:r w:rsidRPr="00952B30">
              <w:rPr>
                <w:b/>
              </w:rPr>
              <w:t>Základní:</w:t>
            </w:r>
          </w:p>
          <w:p w14:paraId="409ED791" w14:textId="77777777" w:rsidR="00B77124" w:rsidRPr="009811B0" w:rsidRDefault="00B77124" w:rsidP="00630AC5">
            <w:pPr>
              <w:pStyle w:val="Odstavecseseznamem"/>
              <w:numPr>
                <w:ilvl w:val="0"/>
                <w:numId w:val="12"/>
              </w:numPr>
              <w:jc w:val="both"/>
              <w:rPr>
                <w:b/>
              </w:rPr>
            </w:pPr>
            <w:r w:rsidRPr="006C72C0">
              <w:t xml:space="preserve">APA (2020). </w:t>
            </w:r>
            <w:r w:rsidRPr="009811B0">
              <w:rPr>
                <w:i/>
              </w:rPr>
              <w:t xml:space="preserve">Publication </w:t>
            </w:r>
            <w:r w:rsidRPr="006C72C0">
              <w:rPr>
                <w:rStyle w:val="Zdraznn"/>
              </w:rPr>
              <w:t>Manual</w:t>
            </w:r>
            <w:r w:rsidRPr="006C72C0">
              <w:t xml:space="preserve"> </w:t>
            </w:r>
            <w:r w:rsidRPr="009811B0">
              <w:rPr>
                <w:i/>
              </w:rPr>
              <w:t xml:space="preserve">of the </w:t>
            </w:r>
            <w:r w:rsidRPr="006C72C0">
              <w:rPr>
                <w:rStyle w:val="Zdraznn"/>
              </w:rPr>
              <w:t>American Psychological Association</w:t>
            </w:r>
            <w:r w:rsidRPr="006C72C0">
              <w:t>,</w:t>
            </w:r>
            <w:r w:rsidRPr="008A3879">
              <w:rPr>
                <w:i/>
              </w:rPr>
              <w:t xml:space="preserve"> </w:t>
            </w:r>
            <w:r w:rsidRPr="008A3879">
              <w:rPr>
                <w:rStyle w:val="Zdraznn"/>
                <w:i w:val="0"/>
              </w:rPr>
              <w:t>Seventh</w:t>
            </w:r>
            <w:r w:rsidRPr="008A3879">
              <w:rPr>
                <w:i/>
              </w:rPr>
              <w:t xml:space="preserve"> </w:t>
            </w:r>
            <w:r w:rsidRPr="006C72C0">
              <w:t>Edition. Washington</w:t>
            </w:r>
            <w:r>
              <w:t>: American Psychological Association.</w:t>
            </w:r>
          </w:p>
          <w:p w14:paraId="28C09ECF" w14:textId="77777777" w:rsidR="00B77124" w:rsidRDefault="00B77124" w:rsidP="00630AC5">
            <w:pPr>
              <w:pStyle w:val="Odstavecseseznamem"/>
              <w:numPr>
                <w:ilvl w:val="0"/>
                <w:numId w:val="12"/>
              </w:numPr>
              <w:jc w:val="both"/>
            </w:pPr>
            <w:r w:rsidRPr="006C72C0">
              <w:t>Křivánek, M.</w:t>
            </w:r>
            <w:r>
              <w:t xml:space="preserve"> (2019).</w:t>
            </w:r>
            <w:r w:rsidRPr="006C72C0">
              <w:t xml:space="preserve"> </w:t>
            </w:r>
            <w:r w:rsidRPr="009811B0">
              <w:rPr>
                <w:i/>
              </w:rPr>
              <w:t>Dynamické vedení a řízení projektů: systémovým myšlením k úspěšným projektům</w:t>
            </w:r>
            <w:r>
              <w:t>. Praha: Grada.</w:t>
            </w:r>
          </w:p>
          <w:p w14:paraId="51308DB5" w14:textId="77777777" w:rsidR="00E36443" w:rsidRDefault="00B77124" w:rsidP="00630AC5">
            <w:pPr>
              <w:pStyle w:val="Odstavecseseznamem"/>
              <w:numPr>
                <w:ilvl w:val="0"/>
                <w:numId w:val="12"/>
              </w:numPr>
              <w:jc w:val="both"/>
            </w:pPr>
            <w:r w:rsidRPr="006C72C0">
              <w:t>Lestner, A.</w:t>
            </w:r>
            <w:r>
              <w:t xml:space="preserve"> (2017).</w:t>
            </w:r>
            <w:r w:rsidRPr="006C72C0">
              <w:t xml:space="preserve"> </w:t>
            </w:r>
            <w:r w:rsidRPr="009811B0">
              <w:rPr>
                <w:i/>
              </w:rPr>
              <w:t>Project management, planning and control: managing engineering, construction and manufacturing projects to PMI, APM and BSI standards</w:t>
            </w:r>
            <w:r>
              <w:t>. Seventh edition. Oxford</w:t>
            </w:r>
            <w:r w:rsidRPr="006C72C0">
              <w:t xml:space="preserve">: </w:t>
            </w:r>
            <w:r>
              <w:t>Elsevier.</w:t>
            </w:r>
          </w:p>
          <w:p w14:paraId="0C2A3C5F" w14:textId="4E375C5A" w:rsidR="00E36443" w:rsidRDefault="00E36443" w:rsidP="00630AC5">
            <w:pPr>
              <w:pStyle w:val="Odstavecseseznamem"/>
              <w:numPr>
                <w:ilvl w:val="0"/>
                <w:numId w:val="12"/>
              </w:numPr>
              <w:jc w:val="both"/>
            </w:pPr>
            <w:r>
              <w:t xml:space="preserve">Harland, T. (2012). </w:t>
            </w:r>
            <w:r w:rsidRPr="00E36443">
              <w:rPr>
                <w:i/>
                <w:iCs/>
              </w:rPr>
              <w:t>University Teaching</w:t>
            </w:r>
            <w:r w:rsidR="008A3879">
              <w:rPr>
                <w:i/>
                <w:iCs/>
              </w:rPr>
              <w:t>:</w:t>
            </w:r>
            <w:r w:rsidRPr="00E36443">
              <w:rPr>
                <w:i/>
                <w:iCs/>
              </w:rPr>
              <w:t xml:space="preserve"> An Introductory Guide</w:t>
            </w:r>
            <w:r>
              <w:t xml:space="preserve">. London: Routledge. </w:t>
            </w:r>
          </w:p>
          <w:p w14:paraId="29EBB5BA" w14:textId="52A77AB6" w:rsidR="00E36443" w:rsidRDefault="00E36443" w:rsidP="00630AC5">
            <w:pPr>
              <w:pStyle w:val="Odstavecseseznamem"/>
              <w:numPr>
                <w:ilvl w:val="0"/>
                <w:numId w:val="12"/>
              </w:numPr>
              <w:jc w:val="both"/>
            </w:pPr>
            <w:r>
              <w:t xml:space="preserve">Marshall, S. (2019). </w:t>
            </w:r>
            <w:r w:rsidRPr="00E36443">
              <w:rPr>
                <w:i/>
                <w:iCs/>
              </w:rPr>
              <w:t>A Handbook for Teaching and Learning in Higher Education: Enhancing Academic Practice</w:t>
            </w:r>
            <w:r>
              <w:t>. London: Routledge.</w:t>
            </w:r>
          </w:p>
          <w:p w14:paraId="1B783ABF" w14:textId="0021C0BD" w:rsidR="00E36443" w:rsidRDefault="00E36443" w:rsidP="00630AC5">
            <w:pPr>
              <w:pStyle w:val="Odstavecseseznamem"/>
              <w:numPr>
                <w:ilvl w:val="0"/>
                <w:numId w:val="12"/>
              </w:numPr>
              <w:jc w:val="both"/>
            </w:pPr>
            <w:r>
              <w:t xml:space="preserve">Podlahová, L. a kol. (2012).  </w:t>
            </w:r>
            <w:r w:rsidRPr="00E36443">
              <w:rPr>
                <w:i/>
                <w:iCs/>
              </w:rPr>
              <w:t xml:space="preserve">Didaktika pro vysokoškolské učitele. </w:t>
            </w:r>
            <w:r>
              <w:t xml:space="preserve">Praha: Grada. </w:t>
            </w:r>
          </w:p>
          <w:p w14:paraId="2561EBF7" w14:textId="77777777" w:rsidR="00B77124" w:rsidRPr="006C72C0" w:rsidRDefault="00B77124" w:rsidP="00B77124">
            <w:pPr>
              <w:jc w:val="both"/>
            </w:pPr>
          </w:p>
          <w:p w14:paraId="38A625AE" w14:textId="77777777" w:rsidR="00B77124" w:rsidRPr="00952B30" w:rsidRDefault="00B77124" w:rsidP="00B77124">
            <w:pPr>
              <w:ind w:left="567" w:hanging="567"/>
              <w:jc w:val="both"/>
              <w:rPr>
                <w:b/>
              </w:rPr>
            </w:pPr>
            <w:r w:rsidRPr="00952B30">
              <w:rPr>
                <w:b/>
              </w:rPr>
              <w:t>Doporučená:</w:t>
            </w:r>
          </w:p>
          <w:p w14:paraId="59005638" w14:textId="757A3883" w:rsidR="00B77124" w:rsidRPr="006C72C0" w:rsidRDefault="00B77124" w:rsidP="00630AC5">
            <w:pPr>
              <w:pStyle w:val="Odstavecseseznamem"/>
              <w:numPr>
                <w:ilvl w:val="0"/>
                <w:numId w:val="13"/>
              </w:numPr>
              <w:jc w:val="both"/>
            </w:pPr>
            <w:r w:rsidRPr="006C72C0">
              <w:t>B</w:t>
            </w:r>
            <w:r>
              <w:t>uskit, W. &amp;</w:t>
            </w:r>
            <w:r w:rsidRPr="006C72C0">
              <w:t xml:space="preserve"> Benasi, V. A.</w:t>
            </w:r>
            <w:r>
              <w:t xml:space="preserve"> (2013).</w:t>
            </w:r>
            <w:r w:rsidRPr="006C72C0">
              <w:t xml:space="preserve"> </w:t>
            </w:r>
            <w:r w:rsidRPr="008A3879">
              <w:rPr>
                <w:i/>
              </w:rPr>
              <w:t xml:space="preserve">Effective College and </w:t>
            </w:r>
            <w:r w:rsidR="007B2919">
              <w:rPr>
                <w:i/>
              </w:rPr>
              <w:t>University</w:t>
            </w:r>
            <w:r w:rsidRPr="008A3879">
              <w:rPr>
                <w:i/>
              </w:rPr>
              <w:t xml:space="preserve"> Teaching: Strategies and Tactics for the New Professoriate</w:t>
            </w:r>
            <w:r>
              <w:t>. London: SAGE.</w:t>
            </w:r>
          </w:p>
          <w:p w14:paraId="7CF887F1" w14:textId="77777777" w:rsidR="00B77124" w:rsidRPr="006C72C0" w:rsidRDefault="00B77124" w:rsidP="00630AC5">
            <w:pPr>
              <w:pStyle w:val="Odstavecseseznamem"/>
              <w:numPr>
                <w:ilvl w:val="0"/>
                <w:numId w:val="13"/>
              </w:numPr>
              <w:jc w:val="both"/>
            </w:pPr>
            <w:r w:rsidRPr="006C72C0">
              <w:t>Svozilová, A.</w:t>
            </w:r>
            <w:r>
              <w:t xml:space="preserve"> (2016).</w:t>
            </w:r>
            <w:r w:rsidRPr="006C72C0">
              <w:t xml:space="preserve"> </w:t>
            </w:r>
            <w:r w:rsidRPr="009811B0">
              <w:rPr>
                <w:i/>
              </w:rPr>
              <w:t>Projektový management: systémový přístup k řízení projektů. 3., aktualizované a rozšířené vydání</w:t>
            </w:r>
            <w:r>
              <w:t>. Praha: Grada Publishing</w:t>
            </w:r>
            <w:r w:rsidRPr="006C72C0">
              <w:t>.</w:t>
            </w:r>
          </w:p>
          <w:p w14:paraId="65843471" w14:textId="2C161131" w:rsidR="00B77124" w:rsidRPr="006C72C0" w:rsidRDefault="00B77124" w:rsidP="00630AC5">
            <w:pPr>
              <w:pStyle w:val="Odstavecseseznamem"/>
              <w:numPr>
                <w:ilvl w:val="0"/>
                <w:numId w:val="13"/>
              </w:numPr>
              <w:jc w:val="both"/>
            </w:pPr>
            <w:r w:rsidRPr="006C72C0">
              <w:t>Horine, G.</w:t>
            </w:r>
            <w:r>
              <w:t xml:space="preserve"> (2017).</w:t>
            </w:r>
            <w:r w:rsidRPr="006C72C0">
              <w:t xml:space="preserve"> </w:t>
            </w:r>
            <w:r w:rsidRPr="009811B0">
              <w:rPr>
                <w:i/>
              </w:rPr>
              <w:t>Project management: Absolute beginner´s guide</w:t>
            </w:r>
            <w:r>
              <w:t>. Indianapolis: University of Indiana Press.</w:t>
            </w:r>
          </w:p>
          <w:p w14:paraId="1BDCB1B0" w14:textId="77777777" w:rsidR="00B77124" w:rsidRPr="00F34CF1" w:rsidRDefault="00B77124" w:rsidP="00630AC5">
            <w:pPr>
              <w:pStyle w:val="Odstavecseseznamem"/>
              <w:numPr>
                <w:ilvl w:val="0"/>
                <w:numId w:val="13"/>
              </w:numPr>
              <w:jc w:val="both"/>
            </w:pPr>
            <w:r w:rsidRPr="006C72C0">
              <w:t>Vašutová, J.</w:t>
            </w:r>
            <w:r>
              <w:t xml:space="preserve"> (2002)</w:t>
            </w:r>
            <w:r w:rsidRPr="006C72C0">
              <w:t xml:space="preserve"> </w:t>
            </w:r>
            <w:r w:rsidRPr="009811B0">
              <w:rPr>
                <w:i/>
              </w:rPr>
              <w:t>Strategie výuky ve vysokoškolském vzdělávání</w:t>
            </w:r>
            <w:r w:rsidRPr="006C72C0">
              <w:t>. Praha: Univerzita Karlova.</w:t>
            </w:r>
          </w:p>
        </w:tc>
      </w:tr>
      <w:tr w:rsidR="00B77124" w:rsidRPr="00F34CF1" w14:paraId="4B8EC91B" w14:textId="77777777" w:rsidTr="00B77124">
        <w:tc>
          <w:tcPr>
            <w:tcW w:w="10065" w:type="dxa"/>
            <w:gridSpan w:val="8"/>
            <w:tcBorders>
              <w:top w:val="single" w:sz="12" w:space="0" w:color="auto"/>
              <w:left w:val="single" w:sz="2" w:space="0" w:color="auto"/>
              <w:bottom w:val="single" w:sz="2" w:space="0" w:color="auto"/>
              <w:right w:val="single" w:sz="2" w:space="0" w:color="auto"/>
            </w:tcBorders>
            <w:shd w:val="clear" w:color="auto" w:fill="FBD4B4" w:themeFill="accent6" w:themeFillTint="66"/>
          </w:tcPr>
          <w:p w14:paraId="257318E5" w14:textId="77777777" w:rsidR="00B77124" w:rsidRPr="00F34CF1" w:rsidRDefault="00B77124" w:rsidP="00B77124">
            <w:pPr>
              <w:jc w:val="center"/>
              <w:rPr>
                <w:b/>
              </w:rPr>
            </w:pPr>
            <w:r w:rsidRPr="00F34CF1">
              <w:rPr>
                <w:b/>
              </w:rPr>
              <w:t>Informace ke kombinované nebo distanční formě</w:t>
            </w:r>
          </w:p>
        </w:tc>
      </w:tr>
      <w:tr w:rsidR="00B77124" w:rsidRPr="00F34CF1" w14:paraId="7CF0CA8E" w14:textId="77777777" w:rsidTr="00B77124">
        <w:tc>
          <w:tcPr>
            <w:tcW w:w="5038" w:type="dxa"/>
            <w:gridSpan w:val="3"/>
            <w:tcBorders>
              <w:top w:val="single" w:sz="2" w:space="0" w:color="auto"/>
            </w:tcBorders>
            <w:shd w:val="clear" w:color="auto" w:fill="FBD4B4" w:themeFill="accent6" w:themeFillTint="66"/>
          </w:tcPr>
          <w:p w14:paraId="3FC5E853" w14:textId="77777777" w:rsidR="00B77124" w:rsidRPr="00F34CF1" w:rsidRDefault="00B77124" w:rsidP="00B77124">
            <w:pPr>
              <w:jc w:val="both"/>
            </w:pPr>
            <w:r w:rsidRPr="00F34CF1">
              <w:rPr>
                <w:b/>
              </w:rPr>
              <w:t>Rozsah konzultací (soustředění)</w:t>
            </w:r>
          </w:p>
        </w:tc>
        <w:tc>
          <w:tcPr>
            <w:tcW w:w="889" w:type="dxa"/>
            <w:tcBorders>
              <w:top w:val="single" w:sz="2" w:space="0" w:color="auto"/>
            </w:tcBorders>
          </w:tcPr>
          <w:p w14:paraId="266E97FD" w14:textId="77777777" w:rsidR="00B77124" w:rsidRPr="00F34CF1" w:rsidRDefault="00B77124" w:rsidP="00B77124">
            <w:pPr>
              <w:jc w:val="both"/>
            </w:pPr>
            <w:r>
              <w:t>20</w:t>
            </w:r>
          </w:p>
        </w:tc>
        <w:tc>
          <w:tcPr>
            <w:tcW w:w="4138" w:type="dxa"/>
            <w:gridSpan w:val="4"/>
            <w:tcBorders>
              <w:top w:val="single" w:sz="2" w:space="0" w:color="auto"/>
            </w:tcBorders>
            <w:shd w:val="clear" w:color="auto" w:fill="FBD4B4" w:themeFill="accent6" w:themeFillTint="66"/>
          </w:tcPr>
          <w:p w14:paraId="7BC98499" w14:textId="77777777" w:rsidR="00B77124" w:rsidRPr="00F34CF1" w:rsidRDefault="00B77124" w:rsidP="00B77124">
            <w:pPr>
              <w:jc w:val="both"/>
              <w:rPr>
                <w:b/>
              </w:rPr>
            </w:pPr>
            <w:r w:rsidRPr="00F34CF1">
              <w:rPr>
                <w:b/>
              </w:rPr>
              <w:t xml:space="preserve">hodin </w:t>
            </w:r>
          </w:p>
        </w:tc>
      </w:tr>
      <w:tr w:rsidR="00B77124" w:rsidRPr="00F34CF1" w14:paraId="1E5CDE88" w14:textId="77777777" w:rsidTr="00B77124">
        <w:tc>
          <w:tcPr>
            <w:tcW w:w="10065" w:type="dxa"/>
            <w:gridSpan w:val="8"/>
            <w:shd w:val="clear" w:color="auto" w:fill="FBD4B4" w:themeFill="accent6" w:themeFillTint="66"/>
          </w:tcPr>
          <w:p w14:paraId="3C9795DC" w14:textId="77777777" w:rsidR="00B77124" w:rsidRPr="00F34CF1" w:rsidRDefault="00B77124" w:rsidP="00B77124">
            <w:pPr>
              <w:jc w:val="both"/>
              <w:rPr>
                <w:b/>
              </w:rPr>
            </w:pPr>
            <w:r w:rsidRPr="00F34CF1">
              <w:rPr>
                <w:b/>
              </w:rPr>
              <w:t>Informace o způsobu kontaktu s vyučujícím</w:t>
            </w:r>
          </w:p>
        </w:tc>
      </w:tr>
      <w:tr w:rsidR="00B77124" w:rsidRPr="00F34CF1" w14:paraId="4BE2BABD" w14:textId="77777777" w:rsidTr="00B77124">
        <w:trPr>
          <w:trHeight w:val="258"/>
        </w:trPr>
        <w:tc>
          <w:tcPr>
            <w:tcW w:w="10065" w:type="dxa"/>
            <w:gridSpan w:val="8"/>
          </w:tcPr>
          <w:p w14:paraId="6BD1D76D" w14:textId="77777777" w:rsidR="00B77124" w:rsidRDefault="00B77124" w:rsidP="00B77124">
            <w:pPr>
              <w:jc w:val="both"/>
            </w:pPr>
            <w:r w:rsidRPr="0009374B">
              <w:t>DSP je v prezenční i kombinované formě totožný.</w:t>
            </w:r>
          </w:p>
          <w:p w14:paraId="6C42707F" w14:textId="77777777" w:rsidR="00B77124" w:rsidRDefault="00B77124" w:rsidP="00B77124">
            <w:pPr>
              <w:pStyle w:val="Default"/>
              <w:jc w:val="both"/>
            </w:pPr>
            <w:r>
              <w:rPr>
                <w:sz w:val="20"/>
                <w:szCs w:val="20"/>
              </w:rPr>
              <w:t>Podle Vnitřního předpisu UTB má každý akademický pracovník stanoveny konzultační hodiny v rozsahu 2h týdně. Dále je možno komunikovat s vyučujícím prostřednictvím e-mailu nebo v rámci MS Office 365 (Teams), ve kterém probíhá synchronní výuka na dálku.</w:t>
            </w:r>
          </w:p>
        </w:tc>
      </w:tr>
    </w:tbl>
    <w:p w14:paraId="5422AF37" w14:textId="77777777" w:rsidR="00B77124" w:rsidRDefault="00B77124" w:rsidP="00B77124"/>
    <w:p w14:paraId="51A8A08E" w14:textId="77777777" w:rsidR="00B77124" w:rsidRDefault="00B77124" w:rsidP="00B77124">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B77124" w14:paraId="025F0ABD" w14:textId="77777777" w:rsidTr="00B77124">
        <w:tc>
          <w:tcPr>
            <w:tcW w:w="9855" w:type="dxa"/>
            <w:gridSpan w:val="8"/>
            <w:tcBorders>
              <w:bottom w:val="double" w:sz="4" w:space="0" w:color="auto"/>
            </w:tcBorders>
            <w:shd w:val="clear" w:color="auto" w:fill="B8CCE4" w:themeFill="accent1" w:themeFillTint="66"/>
          </w:tcPr>
          <w:p w14:paraId="4D243DAE" w14:textId="77777777" w:rsidR="00B77124" w:rsidRDefault="00B77124" w:rsidP="00B77124">
            <w:pPr>
              <w:jc w:val="both"/>
              <w:rPr>
                <w:b/>
                <w:sz w:val="28"/>
              </w:rPr>
            </w:pPr>
            <w:r>
              <w:lastRenderedPageBreak/>
              <w:br w:type="page"/>
            </w:r>
            <w:r>
              <w:rPr>
                <w:b/>
                <w:sz w:val="28"/>
              </w:rPr>
              <w:t>B-III – Charakteristika studijního předmětu</w:t>
            </w:r>
          </w:p>
        </w:tc>
      </w:tr>
      <w:tr w:rsidR="00B77124" w14:paraId="01F69A3E" w14:textId="77777777" w:rsidTr="00B77124">
        <w:tc>
          <w:tcPr>
            <w:tcW w:w="3086" w:type="dxa"/>
            <w:tcBorders>
              <w:top w:val="double" w:sz="4" w:space="0" w:color="auto"/>
            </w:tcBorders>
            <w:shd w:val="clear" w:color="auto" w:fill="FBD4B4" w:themeFill="accent6" w:themeFillTint="66"/>
          </w:tcPr>
          <w:p w14:paraId="132BB5ED" w14:textId="77777777" w:rsidR="00B77124" w:rsidRPr="00952B30" w:rsidRDefault="00B77124" w:rsidP="00B77124">
            <w:pPr>
              <w:rPr>
                <w:b/>
              </w:rPr>
            </w:pPr>
            <w:r w:rsidRPr="00952B30">
              <w:rPr>
                <w:b/>
              </w:rPr>
              <w:t>Název studijního předmětu</w:t>
            </w:r>
          </w:p>
        </w:tc>
        <w:tc>
          <w:tcPr>
            <w:tcW w:w="6769" w:type="dxa"/>
            <w:gridSpan w:val="7"/>
            <w:tcBorders>
              <w:top w:val="double" w:sz="4" w:space="0" w:color="auto"/>
            </w:tcBorders>
          </w:tcPr>
          <w:p w14:paraId="0EEF0099" w14:textId="77777777" w:rsidR="00B77124" w:rsidRPr="00952B30" w:rsidRDefault="00B77124" w:rsidP="00B77124">
            <w:pPr>
              <w:jc w:val="both"/>
            </w:pPr>
            <w:r>
              <w:t>Kvalitativní metodologie</w:t>
            </w:r>
          </w:p>
        </w:tc>
      </w:tr>
      <w:tr w:rsidR="00B77124" w14:paraId="0485B1BC" w14:textId="77777777" w:rsidTr="00B77124">
        <w:tc>
          <w:tcPr>
            <w:tcW w:w="3086" w:type="dxa"/>
            <w:shd w:val="clear" w:color="auto" w:fill="FBD4B4" w:themeFill="accent6" w:themeFillTint="66"/>
          </w:tcPr>
          <w:p w14:paraId="6C87F9E3" w14:textId="77777777" w:rsidR="00B77124" w:rsidRPr="00952B30" w:rsidRDefault="00B77124" w:rsidP="00B77124">
            <w:pPr>
              <w:rPr>
                <w:b/>
              </w:rPr>
            </w:pPr>
            <w:r w:rsidRPr="00952B30">
              <w:rPr>
                <w:b/>
              </w:rPr>
              <w:t>Typ předmětu</w:t>
            </w:r>
          </w:p>
        </w:tc>
        <w:tc>
          <w:tcPr>
            <w:tcW w:w="3406" w:type="dxa"/>
            <w:gridSpan w:val="4"/>
          </w:tcPr>
          <w:p w14:paraId="378A709B" w14:textId="77777777" w:rsidR="00B77124" w:rsidRPr="00952B30" w:rsidRDefault="00B77124" w:rsidP="00B77124">
            <w:pPr>
              <w:jc w:val="both"/>
            </w:pPr>
            <w:r w:rsidRPr="00952B30">
              <w:t>Povin</w:t>
            </w:r>
            <w:r>
              <w:t>ný „P“</w:t>
            </w:r>
          </w:p>
        </w:tc>
        <w:tc>
          <w:tcPr>
            <w:tcW w:w="2695" w:type="dxa"/>
            <w:gridSpan w:val="2"/>
            <w:shd w:val="clear" w:color="auto" w:fill="FBD4B4" w:themeFill="accent6" w:themeFillTint="66"/>
          </w:tcPr>
          <w:p w14:paraId="550EAD85" w14:textId="77777777" w:rsidR="00B77124" w:rsidRPr="00952B30" w:rsidRDefault="00B77124" w:rsidP="00B77124">
            <w:pPr>
              <w:jc w:val="both"/>
            </w:pPr>
            <w:r w:rsidRPr="00952B30">
              <w:rPr>
                <w:b/>
              </w:rPr>
              <w:t>doporučený ročník / semestr</w:t>
            </w:r>
          </w:p>
        </w:tc>
        <w:tc>
          <w:tcPr>
            <w:tcW w:w="668" w:type="dxa"/>
          </w:tcPr>
          <w:p w14:paraId="2F239E89" w14:textId="03A8ACD7" w:rsidR="00B77124" w:rsidRPr="00952B30" w:rsidRDefault="00B77124" w:rsidP="00B77124">
            <w:pPr>
              <w:jc w:val="both"/>
            </w:pPr>
            <w:r>
              <w:t>1./2</w:t>
            </w:r>
            <w:r w:rsidR="00A74A36">
              <w:t>.</w:t>
            </w:r>
          </w:p>
        </w:tc>
      </w:tr>
      <w:tr w:rsidR="00B77124" w14:paraId="3116CBE6" w14:textId="77777777" w:rsidTr="00B77124">
        <w:tc>
          <w:tcPr>
            <w:tcW w:w="3086" w:type="dxa"/>
            <w:shd w:val="clear" w:color="auto" w:fill="FBD4B4" w:themeFill="accent6" w:themeFillTint="66"/>
          </w:tcPr>
          <w:p w14:paraId="1800231C" w14:textId="77777777" w:rsidR="00B77124" w:rsidRPr="00952B30" w:rsidRDefault="00B77124" w:rsidP="00B77124">
            <w:pPr>
              <w:rPr>
                <w:b/>
              </w:rPr>
            </w:pPr>
            <w:r w:rsidRPr="00952B30">
              <w:rPr>
                <w:b/>
              </w:rPr>
              <w:t>Rozsah studijního předmětu</w:t>
            </w:r>
          </w:p>
        </w:tc>
        <w:tc>
          <w:tcPr>
            <w:tcW w:w="1701" w:type="dxa"/>
            <w:gridSpan w:val="2"/>
          </w:tcPr>
          <w:p w14:paraId="584FAA49" w14:textId="3EB6A32C" w:rsidR="00B77124" w:rsidRPr="00952B30" w:rsidRDefault="00B77124" w:rsidP="00B77124">
            <w:pPr>
              <w:jc w:val="both"/>
              <w:rPr>
                <w:color w:val="000000" w:themeColor="text1"/>
              </w:rPr>
            </w:pPr>
            <w:r>
              <w:rPr>
                <w:color w:val="000000" w:themeColor="text1"/>
              </w:rPr>
              <w:t>20s</w:t>
            </w:r>
          </w:p>
        </w:tc>
        <w:tc>
          <w:tcPr>
            <w:tcW w:w="889" w:type="dxa"/>
            <w:shd w:val="clear" w:color="auto" w:fill="FBD4B4" w:themeFill="accent6" w:themeFillTint="66"/>
          </w:tcPr>
          <w:p w14:paraId="03448671" w14:textId="77777777" w:rsidR="00B77124" w:rsidRPr="00952B30" w:rsidRDefault="00B77124" w:rsidP="00B77124">
            <w:pPr>
              <w:jc w:val="both"/>
              <w:rPr>
                <w:b/>
                <w:color w:val="000000" w:themeColor="text1"/>
              </w:rPr>
            </w:pPr>
            <w:r w:rsidRPr="00952B30">
              <w:rPr>
                <w:b/>
                <w:color w:val="000000" w:themeColor="text1"/>
              </w:rPr>
              <w:t xml:space="preserve">hod. </w:t>
            </w:r>
          </w:p>
        </w:tc>
        <w:tc>
          <w:tcPr>
            <w:tcW w:w="816" w:type="dxa"/>
          </w:tcPr>
          <w:p w14:paraId="76E6614F" w14:textId="77777777" w:rsidR="00B77124" w:rsidRPr="00952B30" w:rsidRDefault="00B77124" w:rsidP="00B77124">
            <w:pPr>
              <w:jc w:val="both"/>
              <w:rPr>
                <w:color w:val="000000" w:themeColor="text1"/>
              </w:rPr>
            </w:pPr>
            <w:r w:rsidRPr="00952B30">
              <w:rPr>
                <w:color w:val="000000" w:themeColor="text1"/>
              </w:rPr>
              <w:t>20</w:t>
            </w:r>
          </w:p>
        </w:tc>
        <w:tc>
          <w:tcPr>
            <w:tcW w:w="2156" w:type="dxa"/>
            <w:shd w:val="clear" w:color="auto" w:fill="FBD4B4" w:themeFill="accent6" w:themeFillTint="66"/>
          </w:tcPr>
          <w:p w14:paraId="7F2FFFBF" w14:textId="77777777" w:rsidR="00B77124" w:rsidRPr="00952B30" w:rsidRDefault="00B77124" w:rsidP="00B77124">
            <w:pPr>
              <w:jc w:val="both"/>
              <w:rPr>
                <w:b/>
                <w:color w:val="000000" w:themeColor="text1"/>
              </w:rPr>
            </w:pPr>
            <w:r w:rsidRPr="00952B30">
              <w:rPr>
                <w:b/>
                <w:color w:val="000000" w:themeColor="text1"/>
              </w:rPr>
              <w:t>kreditů</w:t>
            </w:r>
          </w:p>
        </w:tc>
        <w:tc>
          <w:tcPr>
            <w:tcW w:w="1207" w:type="dxa"/>
            <w:gridSpan w:val="2"/>
          </w:tcPr>
          <w:p w14:paraId="6F733074" w14:textId="77777777" w:rsidR="00B77124" w:rsidRPr="00952B30" w:rsidRDefault="00B77124" w:rsidP="00B77124">
            <w:pPr>
              <w:jc w:val="both"/>
              <w:rPr>
                <w:color w:val="000000" w:themeColor="text1"/>
              </w:rPr>
            </w:pPr>
          </w:p>
        </w:tc>
      </w:tr>
      <w:tr w:rsidR="00B77124" w14:paraId="711F8FC5" w14:textId="77777777" w:rsidTr="00B77124">
        <w:tc>
          <w:tcPr>
            <w:tcW w:w="3086" w:type="dxa"/>
            <w:shd w:val="clear" w:color="auto" w:fill="FBD4B4" w:themeFill="accent6" w:themeFillTint="66"/>
          </w:tcPr>
          <w:p w14:paraId="529916D6" w14:textId="77777777" w:rsidR="00B77124" w:rsidRPr="00952B30" w:rsidRDefault="00B77124" w:rsidP="00B77124">
            <w:pPr>
              <w:rPr>
                <w:b/>
              </w:rPr>
            </w:pPr>
            <w:r w:rsidRPr="00952B30">
              <w:rPr>
                <w:b/>
              </w:rPr>
              <w:t>Prerekvizity, korekvizity, ekvivalence</w:t>
            </w:r>
          </w:p>
        </w:tc>
        <w:tc>
          <w:tcPr>
            <w:tcW w:w="6769" w:type="dxa"/>
            <w:gridSpan w:val="7"/>
          </w:tcPr>
          <w:p w14:paraId="560DF93D" w14:textId="77777777" w:rsidR="00B77124" w:rsidRPr="00952B30" w:rsidRDefault="00B77124" w:rsidP="00B77124">
            <w:pPr>
              <w:jc w:val="both"/>
              <w:rPr>
                <w:color w:val="000000" w:themeColor="text1"/>
              </w:rPr>
            </w:pPr>
          </w:p>
        </w:tc>
      </w:tr>
      <w:tr w:rsidR="00B77124" w14:paraId="79EA687B" w14:textId="77777777" w:rsidTr="00B77124">
        <w:tc>
          <w:tcPr>
            <w:tcW w:w="3086" w:type="dxa"/>
            <w:shd w:val="clear" w:color="auto" w:fill="FBD4B4" w:themeFill="accent6" w:themeFillTint="66"/>
          </w:tcPr>
          <w:p w14:paraId="62DB6702" w14:textId="77777777" w:rsidR="00B77124" w:rsidRPr="00952B30" w:rsidRDefault="00B77124" w:rsidP="00B77124">
            <w:pPr>
              <w:rPr>
                <w:b/>
              </w:rPr>
            </w:pPr>
            <w:r w:rsidRPr="00952B30">
              <w:rPr>
                <w:b/>
              </w:rPr>
              <w:t>Způsob ověření studijních výsledků</w:t>
            </w:r>
          </w:p>
        </w:tc>
        <w:tc>
          <w:tcPr>
            <w:tcW w:w="3406" w:type="dxa"/>
            <w:gridSpan w:val="4"/>
          </w:tcPr>
          <w:p w14:paraId="160BAE0B" w14:textId="77777777" w:rsidR="00B77124" w:rsidRPr="00952B30" w:rsidRDefault="00B77124" w:rsidP="00B77124">
            <w:pPr>
              <w:jc w:val="both"/>
              <w:rPr>
                <w:color w:val="000000" w:themeColor="text1"/>
              </w:rPr>
            </w:pPr>
            <w:r w:rsidRPr="00952B30">
              <w:rPr>
                <w:color w:val="000000" w:themeColor="text1"/>
              </w:rPr>
              <w:t>Zkouška</w:t>
            </w:r>
          </w:p>
        </w:tc>
        <w:tc>
          <w:tcPr>
            <w:tcW w:w="2156" w:type="dxa"/>
            <w:shd w:val="clear" w:color="auto" w:fill="FBD4B4" w:themeFill="accent6" w:themeFillTint="66"/>
          </w:tcPr>
          <w:p w14:paraId="59208834" w14:textId="77777777" w:rsidR="00B77124" w:rsidRPr="00952B30" w:rsidRDefault="00B77124" w:rsidP="00B77124">
            <w:pPr>
              <w:jc w:val="both"/>
              <w:rPr>
                <w:b/>
                <w:color w:val="000000" w:themeColor="text1"/>
              </w:rPr>
            </w:pPr>
            <w:r w:rsidRPr="00952B30">
              <w:rPr>
                <w:b/>
                <w:color w:val="000000" w:themeColor="text1"/>
              </w:rPr>
              <w:t>Forma výuky</w:t>
            </w:r>
          </w:p>
        </w:tc>
        <w:tc>
          <w:tcPr>
            <w:tcW w:w="1207" w:type="dxa"/>
            <w:gridSpan w:val="2"/>
          </w:tcPr>
          <w:p w14:paraId="5016132C" w14:textId="77777777" w:rsidR="00B77124" w:rsidRPr="00952B30" w:rsidRDefault="00B77124" w:rsidP="00B77124">
            <w:pPr>
              <w:jc w:val="both"/>
              <w:rPr>
                <w:color w:val="000000" w:themeColor="text1"/>
              </w:rPr>
            </w:pPr>
            <w:r>
              <w:rPr>
                <w:color w:val="000000" w:themeColor="text1"/>
              </w:rPr>
              <w:t>Seminář</w:t>
            </w:r>
          </w:p>
        </w:tc>
      </w:tr>
      <w:tr w:rsidR="00B77124" w14:paraId="15D9F620" w14:textId="77777777" w:rsidTr="00B77124">
        <w:tc>
          <w:tcPr>
            <w:tcW w:w="3086" w:type="dxa"/>
            <w:shd w:val="clear" w:color="auto" w:fill="FBD4B4" w:themeFill="accent6" w:themeFillTint="66"/>
          </w:tcPr>
          <w:p w14:paraId="30B72D4C" w14:textId="77777777" w:rsidR="00B77124" w:rsidRPr="00952B30" w:rsidRDefault="00B77124" w:rsidP="00B77124">
            <w:pPr>
              <w:jc w:val="both"/>
              <w:rPr>
                <w:b/>
              </w:rPr>
            </w:pPr>
            <w:r w:rsidRPr="00952B30">
              <w:rPr>
                <w:b/>
              </w:rPr>
              <w:t>Forma způsobu ověření studijních výsledků a další požadavky na studenta</w:t>
            </w:r>
          </w:p>
        </w:tc>
        <w:tc>
          <w:tcPr>
            <w:tcW w:w="6769" w:type="dxa"/>
            <w:gridSpan w:val="7"/>
            <w:tcBorders>
              <w:bottom w:val="nil"/>
            </w:tcBorders>
          </w:tcPr>
          <w:p w14:paraId="7E5184C3" w14:textId="77777777" w:rsidR="00B77124" w:rsidRPr="00952B30" w:rsidRDefault="00B77124" w:rsidP="00B77124">
            <w:pPr>
              <w:jc w:val="both"/>
              <w:rPr>
                <w:color w:val="000000" w:themeColor="text1"/>
              </w:rPr>
            </w:pPr>
            <w:r w:rsidRPr="13177B44">
              <w:rPr>
                <w:rFonts w:eastAsia="Calibri"/>
                <w:color w:val="000000" w:themeColor="text1"/>
              </w:rPr>
              <w:t xml:space="preserve">Zpracování a veřejná obhajoba návrhu kvalitativního výzkumu. </w:t>
            </w:r>
          </w:p>
          <w:p w14:paraId="185F29F9" w14:textId="77777777" w:rsidR="00B77124" w:rsidRPr="00952B30" w:rsidRDefault="00B77124" w:rsidP="00B77124">
            <w:pPr>
              <w:jc w:val="both"/>
              <w:rPr>
                <w:color w:val="000000" w:themeColor="text1"/>
              </w:rPr>
            </w:pPr>
            <w:r w:rsidRPr="13177B44">
              <w:rPr>
                <w:rFonts w:eastAsia="Calibri"/>
                <w:color w:val="000000" w:themeColor="text1"/>
              </w:rPr>
              <w:t>Ústní zkouška.</w:t>
            </w:r>
          </w:p>
        </w:tc>
      </w:tr>
      <w:tr w:rsidR="00B77124" w14:paraId="249EB049" w14:textId="77777777" w:rsidTr="00B77124">
        <w:trPr>
          <w:trHeight w:val="70"/>
        </w:trPr>
        <w:tc>
          <w:tcPr>
            <w:tcW w:w="9855" w:type="dxa"/>
            <w:gridSpan w:val="8"/>
            <w:tcBorders>
              <w:top w:val="nil"/>
            </w:tcBorders>
          </w:tcPr>
          <w:p w14:paraId="65C3D3BC" w14:textId="77777777" w:rsidR="00B77124" w:rsidRPr="00952B30" w:rsidRDefault="00B77124" w:rsidP="00B77124">
            <w:pPr>
              <w:jc w:val="both"/>
            </w:pPr>
          </w:p>
        </w:tc>
      </w:tr>
      <w:tr w:rsidR="00B77124" w14:paraId="66E81DDF" w14:textId="77777777" w:rsidTr="00B77124">
        <w:trPr>
          <w:trHeight w:val="197"/>
        </w:trPr>
        <w:tc>
          <w:tcPr>
            <w:tcW w:w="3086" w:type="dxa"/>
            <w:tcBorders>
              <w:top w:val="nil"/>
            </w:tcBorders>
            <w:shd w:val="clear" w:color="auto" w:fill="FBD4B4" w:themeFill="accent6" w:themeFillTint="66"/>
          </w:tcPr>
          <w:p w14:paraId="76DDA3F4" w14:textId="77777777" w:rsidR="00B77124" w:rsidRPr="00952B30" w:rsidRDefault="00B77124" w:rsidP="00B77124">
            <w:pPr>
              <w:jc w:val="both"/>
              <w:rPr>
                <w:b/>
              </w:rPr>
            </w:pPr>
            <w:r w:rsidRPr="00952B30">
              <w:rPr>
                <w:b/>
              </w:rPr>
              <w:t>Garant předmětu</w:t>
            </w:r>
          </w:p>
        </w:tc>
        <w:tc>
          <w:tcPr>
            <w:tcW w:w="6769" w:type="dxa"/>
            <w:gridSpan w:val="7"/>
            <w:tcBorders>
              <w:top w:val="nil"/>
            </w:tcBorders>
          </w:tcPr>
          <w:p w14:paraId="2FE7B3C3" w14:textId="77777777" w:rsidR="00B77124" w:rsidRPr="00952B30" w:rsidRDefault="00B77124" w:rsidP="00B77124">
            <w:pPr>
              <w:jc w:val="both"/>
            </w:pPr>
            <w:r>
              <w:t>prof.</w:t>
            </w:r>
            <w:r w:rsidRPr="00952B30">
              <w:t xml:space="preserve"> Mgr. </w:t>
            </w:r>
            <w:r>
              <w:t>Soňa Kalenda</w:t>
            </w:r>
            <w:r w:rsidRPr="00952B30">
              <w:t>, Ph</w:t>
            </w:r>
            <w:r>
              <w:t>.</w:t>
            </w:r>
            <w:r w:rsidRPr="00952B30">
              <w:t>D.</w:t>
            </w:r>
          </w:p>
        </w:tc>
      </w:tr>
      <w:tr w:rsidR="00B77124" w14:paraId="37E1376E" w14:textId="77777777" w:rsidTr="00B77124">
        <w:trPr>
          <w:trHeight w:val="243"/>
        </w:trPr>
        <w:tc>
          <w:tcPr>
            <w:tcW w:w="3086" w:type="dxa"/>
            <w:tcBorders>
              <w:top w:val="nil"/>
            </w:tcBorders>
            <w:shd w:val="clear" w:color="auto" w:fill="FBD4B4" w:themeFill="accent6" w:themeFillTint="66"/>
          </w:tcPr>
          <w:p w14:paraId="71CEF2A3" w14:textId="77777777" w:rsidR="00B77124" w:rsidRPr="00952B30" w:rsidRDefault="00B77124" w:rsidP="00B77124">
            <w:pPr>
              <w:jc w:val="both"/>
              <w:rPr>
                <w:b/>
              </w:rPr>
            </w:pPr>
            <w:r w:rsidRPr="00952B30">
              <w:rPr>
                <w:b/>
              </w:rPr>
              <w:t>Zapojení garanta do výuky předmětu</w:t>
            </w:r>
          </w:p>
        </w:tc>
        <w:tc>
          <w:tcPr>
            <w:tcW w:w="6769" w:type="dxa"/>
            <w:gridSpan w:val="7"/>
            <w:tcBorders>
              <w:top w:val="nil"/>
            </w:tcBorders>
          </w:tcPr>
          <w:p w14:paraId="2B3F565F" w14:textId="77777777" w:rsidR="00B77124" w:rsidRPr="00952B30" w:rsidRDefault="00B77124" w:rsidP="00B77124">
            <w:pPr>
              <w:jc w:val="both"/>
            </w:pPr>
            <w:r>
              <w:t>100 %</w:t>
            </w:r>
          </w:p>
        </w:tc>
      </w:tr>
      <w:tr w:rsidR="00B77124" w14:paraId="3C974317" w14:textId="77777777" w:rsidTr="00B77124">
        <w:tc>
          <w:tcPr>
            <w:tcW w:w="3086" w:type="dxa"/>
            <w:shd w:val="clear" w:color="auto" w:fill="FBD4B4" w:themeFill="accent6" w:themeFillTint="66"/>
          </w:tcPr>
          <w:p w14:paraId="56184449" w14:textId="77777777" w:rsidR="00B77124" w:rsidRPr="00952B30" w:rsidRDefault="00B77124" w:rsidP="00B77124">
            <w:pPr>
              <w:jc w:val="both"/>
              <w:rPr>
                <w:b/>
              </w:rPr>
            </w:pPr>
            <w:r w:rsidRPr="00952B30">
              <w:rPr>
                <w:b/>
              </w:rPr>
              <w:t>Vyučující</w:t>
            </w:r>
          </w:p>
        </w:tc>
        <w:tc>
          <w:tcPr>
            <w:tcW w:w="6769" w:type="dxa"/>
            <w:gridSpan w:val="7"/>
            <w:tcBorders>
              <w:bottom w:val="nil"/>
            </w:tcBorders>
          </w:tcPr>
          <w:p w14:paraId="7C008FBD" w14:textId="77777777" w:rsidR="00B77124" w:rsidRPr="00952B30" w:rsidRDefault="00B77124" w:rsidP="00B77124">
            <w:pPr>
              <w:jc w:val="both"/>
            </w:pPr>
          </w:p>
        </w:tc>
      </w:tr>
      <w:tr w:rsidR="00B77124" w14:paraId="17EA022F" w14:textId="77777777" w:rsidTr="00B77124">
        <w:trPr>
          <w:trHeight w:val="324"/>
        </w:trPr>
        <w:tc>
          <w:tcPr>
            <w:tcW w:w="9855" w:type="dxa"/>
            <w:gridSpan w:val="8"/>
            <w:tcBorders>
              <w:top w:val="nil"/>
            </w:tcBorders>
          </w:tcPr>
          <w:p w14:paraId="11F5A5E5" w14:textId="77777777" w:rsidR="00B77124" w:rsidRPr="00952B30" w:rsidRDefault="00B77124" w:rsidP="00B77124">
            <w:pPr>
              <w:jc w:val="both"/>
            </w:pPr>
            <w:r>
              <w:t>prof. Mgr. Soňa Kalenda, Ph.D.</w:t>
            </w:r>
          </w:p>
        </w:tc>
      </w:tr>
      <w:tr w:rsidR="00B77124" w14:paraId="3C65F1CD" w14:textId="77777777" w:rsidTr="00B77124">
        <w:tc>
          <w:tcPr>
            <w:tcW w:w="3086" w:type="dxa"/>
            <w:shd w:val="clear" w:color="auto" w:fill="FBD4B4" w:themeFill="accent6" w:themeFillTint="66"/>
          </w:tcPr>
          <w:p w14:paraId="07627D33" w14:textId="77777777" w:rsidR="00B77124" w:rsidRPr="00952B30" w:rsidRDefault="00B77124" w:rsidP="00B77124">
            <w:pPr>
              <w:jc w:val="both"/>
              <w:rPr>
                <w:b/>
              </w:rPr>
            </w:pPr>
            <w:r w:rsidRPr="00952B30">
              <w:rPr>
                <w:b/>
              </w:rPr>
              <w:t>Stručná anotace předmětu</w:t>
            </w:r>
          </w:p>
        </w:tc>
        <w:tc>
          <w:tcPr>
            <w:tcW w:w="6769" w:type="dxa"/>
            <w:gridSpan w:val="7"/>
            <w:tcBorders>
              <w:bottom w:val="nil"/>
            </w:tcBorders>
          </w:tcPr>
          <w:p w14:paraId="6869C2E0" w14:textId="77777777" w:rsidR="00B77124" w:rsidRPr="00952B30" w:rsidRDefault="00B77124" w:rsidP="00B77124">
            <w:pPr>
              <w:jc w:val="both"/>
            </w:pPr>
          </w:p>
        </w:tc>
      </w:tr>
      <w:tr w:rsidR="00B77124" w14:paraId="3050DD23" w14:textId="77777777" w:rsidTr="00D83494">
        <w:trPr>
          <w:trHeight w:val="1833"/>
        </w:trPr>
        <w:tc>
          <w:tcPr>
            <w:tcW w:w="9855" w:type="dxa"/>
            <w:gridSpan w:val="8"/>
            <w:tcBorders>
              <w:top w:val="nil"/>
              <w:bottom w:val="single" w:sz="12" w:space="0" w:color="auto"/>
            </w:tcBorders>
          </w:tcPr>
          <w:p w14:paraId="2DFA2AED" w14:textId="77777777" w:rsidR="00B77124" w:rsidRPr="0086323A" w:rsidRDefault="00B77124" w:rsidP="00B77124">
            <w:pPr>
              <w:tabs>
                <w:tab w:val="left" w:pos="328"/>
              </w:tabs>
              <w:jc w:val="both"/>
              <w:rPr>
                <w:b/>
              </w:rPr>
            </w:pPr>
            <w:r w:rsidRPr="0086323A">
              <w:rPr>
                <w:b/>
              </w:rPr>
              <w:t>Cíl předmětu:</w:t>
            </w:r>
          </w:p>
          <w:p w14:paraId="714D9DB0" w14:textId="77777777" w:rsidR="00B77124" w:rsidRPr="0086323A" w:rsidRDefault="00B77124" w:rsidP="00B77124">
            <w:pPr>
              <w:jc w:val="both"/>
              <w:rPr>
                <w:color w:val="000000"/>
                <w:shd w:val="clear" w:color="auto" w:fill="FFFFFF"/>
              </w:rPr>
            </w:pPr>
            <w:r w:rsidRPr="0086323A">
              <w:rPr>
                <w:color w:val="000000"/>
                <w:shd w:val="clear" w:color="auto" w:fill="FFFFFF"/>
              </w:rPr>
              <w:t xml:space="preserve">Předmět připravuje studenty na samostatnou realizaci kvalitativního výzkumu v akčním poli pedagogiky a metodické vedení výzkumných týmů. Student se naučí samostatně zpracovat návrh projektu kvalitativního výzkumu včetně jeho designu (volby vhodného výzkumného přístupu/metody, techniky sběru dat a způsobu výběru informantů), časové i finanční náročnosti a je schopen jej realizovat, příp. vést výzkumné týmy na cestě k jeho realizaci. Student umí kriticky zhodnotit výhody a limity zvolené kvalitativní výzkumné strategie a užité metody. Zároveň je schopný reflektovat </w:t>
            </w:r>
            <w:r>
              <w:rPr>
                <w:color w:val="000000"/>
                <w:shd w:val="clear" w:color="auto" w:fill="FFFFFF"/>
              </w:rPr>
              <w:t xml:space="preserve">limity </w:t>
            </w:r>
            <w:r w:rsidRPr="0086323A">
              <w:rPr>
                <w:color w:val="000000"/>
                <w:shd w:val="clear" w:color="auto" w:fill="FFFFFF"/>
              </w:rPr>
              <w:t>v rámci zpracování, analýzy a interpretace dat</w:t>
            </w:r>
            <w:r>
              <w:rPr>
                <w:color w:val="000000"/>
                <w:shd w:val="clear" w:color="auto" w:fill="FFFFFF"/>
              </w:rPr>
              <w:t xml:space="preserve"> a výzkumníkovu pozicionalitu</w:t>
            </w:r>
            <w:r w:rsidRPr="0086323A">
              <w:rPr>
                <w:color w:val="000000"/>
                <w:shd w:val="clear" w:color="auto" w:fill="FFFFFF"/>
              </w:rPr>
              <w:t>. Ke zpracování a analýze kvalitativních dat využívá specializovaný software. Na základě hloubkové analýzy dat umí vyvodit závěry a doporučení pro praxi pedagogiky. Dodržuje zásady etiky v kvalitativním výzkumu.</w:t>
            </w:r>
          </w:p>
          <w:p w14:paraId="49A74FBD" w14:textId="77777777" w:rsidR="00B77124" w:rsidRPr="0086323A" w:rsidRDefault="00B77124" w:rsidP="00B77124">
            <w:pPr>
              <w:tabs>
                <w:tab w:val="left" w:pos="328"/>
              </w:tabs>
              <w:jc w:val="both"/>
            </w:pPr>
          </w:p>
          <w:p w14:paraId="32AAE798" w14:textId="77777777" w:rsidR="00B77124" w:rsidRPr="0086323A" w:rsidRDefault="00B77124" w:rsidP="00B77124">
            <w:pPr>
              <w:jc w:val="both"/>
              <w:rPr>
                <w:b/>
              </w:rPr>
            </w:pPr>
            <w:r w:rsidRPr="0086323A">
              <w:rPr>
                <w:b/>
              </w:rPr>
              <w:t xml:space="preserve">Předpoklady: </w:t>
            </w:r>
          </w:p>
          <w:p w14:paraId="61837534" w14:textId="77777777" w:rsidR="00B77124" w:rsidRPr="0086323A" w:rsidRDefault="00B77124" w:rsidP="00B77124">
            <w:pPr>
              <w:jc w:val="both"/>
              <w:rPr>
                <w:b/>
                <w:color w:val="000000"/>
              </w:rPr>
            </w:pPr>
            <w:r w:rsidRPr="0086323A">
              <w:rPr>
                <w:color w:val="000000"/>
                <w:shd w:val="clear" w:color="auto" w:fill="FFFFFF"/>
              </w:rPr>
              <w:t xml:space="preserve">Studenti mají znalosti z oblasti kvalitativní výzkumné strategie, jejího využití a etických zásad. Znají </w:t>
            </w:r>
            <w:r>
              <w:rPr>
                <w:color w:val="000000"/>
                <w:shd w:val="clear" w:color="auto" w:fill="FFFFFF"/>
              </w:rPr>
              <w:t xml:space="preserve">základní </w:t>
            </w:r>
            <w:r w:rsidRPr="0086323A">
              <w:rPr>
                <w:color w:val="000000"/>
                <w:shd w:val="clear" w:color="auto" w:fill="FFFFFF"/>
              </w:rPr>
              <w:t>přístupy uplatňované v kvalitativním výzkumu, techniky sběru dat a způsoby výběru informantů. Umí připravit a realizovat méně rozsáhlé kvalitativní výzkumné šetření za využití relevantních přístupů. Získaná kvalitativní data umí zpracovat</w:t>
            </w:r>
            <w:r>
              <w:rPr>
                <w:color w:val="000000"/>
                <w:shd w:val="clear" w:color="auto" w:fill="FFFFFF"/>
              </w:rPr>
              <w:t xml:space="preserve"> za využití postupů</w:t>
            </w:r>
            <w:r w:rsidRPr="0086323A">
              <w:rPr>
                <w:color w:val="000000"/>
                <w:shd w:val="clear" w:color="auto" w:fill="FFFFFF"/>
              </w:rPr>
              <w:t xml:space="preserve"> otevřeného, axiálního a selektivního kódování.</w:t>
            </w:r>
          </w:p>
          <w:p w14:paraId="0B343492" w14:textId="77777777" w:rsidR="00B77124" w:rsidRPr="0086323A" w:rsidRDefault="00B77124" w:rsidP="00B77124">
            <w:pPr>
              <w:jc w:val="both"/>
              <w:rPr>
                <w:b/>
                <w:shd w:val="clear" w:color="auto" w:fill="FFFFFF"/>
              </w:rPr>
            </w:pPr>
          </w:p>
          <w:p w14:paraId="6CD16EFF" w14:textId="77777777" w:rsidR="00B77124" w:rsidRPr="0086323A" w:rsidRDefault="00B77124" w:rsidP="00B77124">
            <w:pPr>
              <w:jc w:val="both"/>
              <w:rPr>
                <w:b/>
                <w:shd w:val="clear" w:color="auto" w:fill="FFFFFF"/>
              </w:rPr>
            </w:pPr>
            <w:r w:rsidRPr="0086323A">
              <w:rPr>
                <w:b/>
                <w:shd w:val="clear" w:color="auto" w:fill="FFFFFF"/>
              </w:rPr>
              <w:t>Požadavky na studenta:</w:t>
            </w:r>
          </w:p>
          <w:p w14:paraId="399C220D" w14:textId="77777777" w:rsidR="00B77124" w:rsidRDefault="00B77124" w:rsidP="00B77124">
            <w:pPr>
              <w:jc w:val="both"/>
              <w:rPr>
                <w:color w:val="000000"/>
                <w:shd w:val="clear" w:color="auto" w:fill="FFFFFF"/>
              </w:rPr>
            </w:pPr>
            <w:r w:rsidRPr="0086323A">
              <w:rPr>
                <w:color w:val="000000"/>
                <w:shd w:val="clear" w:color="auto" w:fill="FFFFFF"/>
              </w:rPr>
              <w:t>Podmínkou přistoupení k ústní zkoušce je:</w:t>
            </w:r>
          </w:p>
          <w:p w14:paraId="35D3187A" w14:textId="77777777" w:rsidR="00B77124" w:rsidRDefault="00B77124" w:rsidP="00B77124">
            <w:pPr>
              <w:jc w:val="both"/>
              <w:rPr>
                <w:color w:val="000000"/>
                <w:shd w:val="clear" w:color="auto" w:fill="FFFFFF"/>
              </w:rPr>
            </w:pPr>
            <w:r w:rsidRPr="0086323A">
              <w:rPr>
                <w:color w:val="000000"/>
                <w:shd w:val="clear" w:color="auto" w:fill="FFFFFF"/>
              </w:rPr>
              <w:t>1. 80% účast na seminářích,</w:t>
            </w:r>
            <w:r>
              <w:rPr>
                <w:color w:val="000000"/>
                <w:shd w:val="clear" w:color="auto" w:fill="FFFFFF"/>
              </w:rPr>
              <w:t xml:space="preserve"> </w:t>
            </w:r>
          </w:p>
          <w:p w14:paraId="7E5ECC4B" w14:textId="77777777" w:rsidR="00B77124" w:rsidRDefault="00B77124" w:rsidP="00B77124">
            <w:pPr>
              <w:jc w:val="both"/>
              <w:rPr>
                <w:color w:val="000000"/>
              </w:rPr>
            </w:pPr>
            <w:r w:rsidRPr="0086323A">
              <w:rPr>
                <w:color w:val="000000"/>
                <w:shd w:val="clear" w:color="auto" w:fill="FFFFFF"/>
              </w:rPr>
              <w:t>2. příprava, veřejná prezentace (zpracovaná v PowerPointu) a obhájení návrhu kvalitativního výzkumu zaměřeného do oblasti pedagogiky, příp. ukázky</w:t>
            </w:r>
            <w:r>
              <w:rPr>
                <w:color w:val="000000"/>
                <w:shd w:val="clear" w:color="auto" w:fill="FFFFFF"/>
              </w:rPr>
              <w:t xml:space="preserve"> zpracování a</w:t>
            </w:r>
            <w:r w:rsidRPr="0086323A">
              <w:rPr>
                <w:color w:val="000000"/>
                <w:shd w:val="clear" w:color="auto" w:fill="FFFFFF"/>
              </w:rPr>
              <w:t xml:space="preserve"> analýzy dat ve vybraném přístupu</w:t>
            </w:r>
            <w:r w:rsidRPr="0086323A">
              <w:rPr>
                <w:color w:val="000000"/>
              </w:rPr>
              <w:t>.</w:t>
            </w:r>
          </w:p>
          <w:p w14:paraId="15D0607F" w14:textId="77777777" w:rsidR="00B77124" w:rsidRPr="0086323A" w:rsidRDefault="00B77124" w:rsidP="00B77124">
            <w:pPr>
              <w:jc w:val="both"/>
              <w:rPr>
                <w:color w:val="000000"/>
                <w:shd w:val="clear" w:color="auto" w:fill="FFFFFF"/>
              </w:rPr>
            </w:pPr>
            <w:r w:rsidRPr="0086323A">
              <w:rPr>
                <w:color w:val="000000"/>
              </w:rPr>
              <w:br/>
            </w:r>
            <w:r w:rsidRPr="0086323A">
              <w:rPr>
                <w:color w:val="000000"/>
                <w:shd w:val="clear" w:color="auto" w:fill="FFFFFF"/>
              </w:rPr>
              <w:t>Zkouška proběhne ústní formou, která ověří osvojené teoretické poznatky a znalost</w:t>
            </w:r>
            <w:r>
              <w:rPr>
                <w:color w:val="000000"/>
                <w:shd w:val="clear" w:color="auto" w:fill="FFFFFF"/>
              </w:rPr>
              <w:t>i</w:t>
            </w:r>
            <w:r w:rsidRPr="0086323A">
              <w:rPr>
                <w:color w:val="000000"/>
                <w:shd w:val="clear" w:color="auto" w:fill="FFFFFF"/>
              </w:rPr>
              <w:t xml:space="preserve"> z oblasti metodologie kvalitativního výzkumu.</w:t>
            </w:r>
            <w:r w:rsidRPr="0086323A">
              <w:rPr>
                <w:color w:val="000000"/>
              </w:rPr>
              <w:br/>
            </w:r>
            <w:r w:rsidRPr="0086323A">
              <w:rPr>
                <w:color w:val="000000"/>
              </w:rPr>
              <w:br/>
            </w:r>
            <w:r w:rsidRPr="0086323A">
              <w:rPr>
                <w:color w:val="000000"/>
                <w:shd w:val="clear" w:color="auto" w:fill="FFFFFF"/>
              </w:rPr>
              <w:t>Student se na seminářích aktivně zapojuje do výuky. Vede odbornou disku</w:t>
            </w:r>
            <w:r>
              <w:rPr>
                <w:color w:val="000000"/>
                <w:shd w:val="clear" w:color="auto" w:fill="FFFFFF"/>
              </w:rPr>
              <w:t>z</w:t>
            </w:r>
            <w:r w:rsidRPr="0086323A">
              <w:rPr>
                <w:color w:val="000000"/>
                <w:shd w:val="clear" w:color="auto" w:fill="FFFFFF"/>
              </w:rPr>
              <w:t>i k předkládaným metodologickým problémům, kterou má podloženu studiem odborné literatury.</w:t>
            </w:r>
          </w:p>
          <w:p w14:paraId="7612965D" w14:textId="77777777" w:rsidR="00B77124" w:rsidRPr="0086323A" w:rsidRDefault="00B77124" w:rsidP="00B77124">
            <w:pPr>
              <w:jc w:val="both"/>
              <w:rPr>
                <w:shd w:val="clear" w:color="auto" w:fill="FFFFFF"/>
              </w:rPr>
            </w:pPr>
          </w:p>
          <w:p w14:paraId="421F70C3" w14:textId="77777777" w:rsidR="00B77124" w:rsidRPr="0086323A" w:rsidRDefault="00B77124" w:rsidP="00B77124">
            <w:pPr>
              <w:tabs>
                <w:tab w:val="left" w:pos="328"/>
              </w:tabs>
              <w:jc w:val="both"/>
              <w:rPr>
                <w:b/>
              </w:rPr>
            </w:pPr>
            <w:r w:rsidRPr="0086323A">
              <w:rPr>
                <w:b/>
              </w:rPr>
              <w:t>Tematické okruhy:</w:t>
            </w:r>
          </w:p>
          <w:p w14:paraId="4B35AFCC" w14:textId="77777777" w:rsidR="00B77124" w:rsidRPr="0086323A" w:rsidRDefault="00B77124" w:rsidP="00630AC5">
            <w:pPr>
              <w:pStyle w:val="Odstavecseseznamem"/>
              <w:numPr>
                <w:ilvl w:val="0"/>
                <w:numId w:val="3"/>
              </w:numPr>
              <w:spacing w:line="276" w:lineRule="auto"/>
              <w:contextualSpacing w:val="0"/>
              <w:jc w:val="both"/>
              <w:rPr>
                <w:color w:val="000000"/>
                <w:shd w:val="clear" w:color="auto" w:fill="FFFFFF"/>
              </w:rPr>
            </w:pPr>
            <w:r w:rsidRPr="0086323A">
              <w:rPr>
                <w:color w:val="000000"/>
                <w:shd w:val="clear" w:color="auto" w:fill="FFFFFF"/>
              </w:rPr>
              <w:t>Specifika kvalitativního výzkumu v pedagogice.</w:t>
            </w:r>
          </w:p>
          <w:p w14:paraId="65A5FF79" w14:textId="77777777" w:rsidR="00B77124" w:rsidRPr="0086323A" w:rsidRDefault="00B77124" w:rsidP="00630AC5">
            <w:pPr>
              <w:pStyle w:val="Odstavecseseznamem"/>
              <w:numPr>
                <w:ilvl w:val="0"/>
                <w:numId w:val="3"/>
              </w:numPr>
              <w:spacing w:line="276" w:lineRule="auto"/>
              <w:contextualSpacing w:val="0"/>
              <w:jc w:val="both"/>
              <w:rPr>
                <w:color w:val="000000"/>
                <w:shd w:val="clear" w:color="auto" w:fill="FFFFFF"/>
              </w:rPr>
            </w:pPr>
            <w:r w:rsidRPr="0086323A">
              <w:rPr>
                <w:color w:val="000000"/>
                <w:shd w:val="clear" w:color="auto" w:fill="FFFFFF"/>
              </w:rPr>
              <w:t>Příprava projektu kvalitativního výzkumu zaměřeného do oblasti pedagogiky.</w:t>
            </w:r>
          </w:p>
          <w:p w14:paraId="2C46A10C" w14:textId="77777777" w:rsidR="00B77124" w:rsidRPr="0086323A" w:rsidRDefault="00B77124" w:rsidP="00630AC5">
            <w:pPr>
              <w:pStyle w:val="Odstavecseseznamem"/>
              <w:numPr>
                <w:ilvl w:val="0"/>
                <w:numId w:val="3"/>
              </w:numPr>
              <w:spacing w:line="276" w:lineRule="auto"/>
              <w:contextualSpacing w:val="0"/>
              <w:jc w:val="both"/>
              <w:rPr>
                <w:color w:val="000000"/>
                <w:shd w:val="clear" w:color="auto" w:fill="FFFFFF"/>
              </w:rPr>
            </w:pPr>
            <w:r w:rsidRPr="0086323A">
              <w:rPr>
                <w:color w:val="000000"/>
                <w:shd w:val="clear" w:color="auto" w:fill="FFFFFF"/>
              </w:rPr>
              <w:t>Zpracování, analýza a interpretace kvalitativních dat (včetně možnost</w:t>
            </w:r>
            <w:r>
              <w:rPr>
                <w:color w:val="000000"/>
                <w:shd w:val="clear" w:color="auto" w:fill="FFFFFF"/>
              </w:rPr>
              <w:t xml:space="preserve">i využití </w:t>
            </w:r>
            <w:r w:rsidRPr="0086323A">
              <w:rPr>
                <w:color w:val="000000"/>
                <w:shd w:val="clear" w:color="auto" w:fill="FFFFFF"/>
              </w:rPr>
              <w:t>softwarových nástrojů k analýze kvalitativních dat).</w:t>
            </w:r>
          </w:p>
          <w:p w14:paraId="2C9D05E7" w14:textId="77777777" w:rsidR="00B77124" w:rsidRPr="0086323A" w:rsidRDefault="00B77124" w:rsidP="00630AC5">
            <w:pPr>
              <w:pStyle w:val="Odstavecseseznamem"/>
              <w:numPr>
                <w:ilvl w:val="0"/>
                <w:numId w:val="3"/>
              </w:numPr>
              <w:spacing w:line="276" w:lineRule="auto"/>
              <w:contextualSpacing w:val="0"/>
              <w:jc w:val="both"/>
              <w:rPr>
                <w:color w:val="000000"/>
                <w:shd w:val="clear" w:color="auto" w:fill="FFFFFF"/>
              </w:rPr>
            </w:pPr>
            <w:r w:rsidRPr="0086323A">
              <w:rPr>
                <w:color w:val="000000"/>
                <w:shd w:val="clear" w:color="auto" w:fill="FFFFFF"/>
              </w:rPr>
              <w:t>Etnografický rozměr kvalitativního výzkumu v pedagogice</w:t>
            </w:r>
            <w:r>
              <w:rPr>
                <w:color w:val="000000"/>
                <w:shd w:val="clear" w:color="auto" w:fill="FFFFFF"/>
              </w:rPr>
              <w:t>,</w:t>
            </w:r>
            <w:r w:rsidRPr="0086323A">
              <w:rPr>
                <w:color w:val="000000"/>
                <w:shd w:val="clear" w:color="auto" w:fill="FFFFFF"/>
              </w:rPr>
              <w:t xml:space="preserve"> význam jazyka a výzkumníkova reflexivita.</w:t>
            </w:r>
          </w:p>
          <w:p w14:paraId="1EF83FC5" w14:textId="77777777" w:rsidR="00B77124" w:rsidRPr="0086323A" w:rsidRDefault="00B77124" w:rsidP="00630AC5">
            <w:pPr>
              <w:pStyle w:val="Odstavecseseznamem"/>
              <w:numPr>
                <w:ilvl w:val="0"/>
                <w:numId w:val="3"/>
              </w:numPr>
              <w:spacing w:line="276" w:lineRule="auto"/>
              <w:contextualSpacing w:val="0"/>
              <w:jc w:val="both"/>
              <w:rPr>
                <w:color w:val="000000"/>
                <w:shd w:val="clear" w:color="auto" w:fill="FFFFFF"/>
              </w:rPr>
            </w:pPr>
            <w:r w:rsidRPr="0086323A">
              <w:rPr>
                <w:color w:val="000000"/>
                <w:shd w:val="clear" w:color="auto" w:fill="FFFFFF"/>
              </w:rPr>
              <w:t>Od zakotvené teorie k využití přístupů situační analýzy ve výzkumu v oblasti pedagogi</w:t>
            </w:r>
            <w:r>
              <w:rPr>
                <w:color w:val="000000"/>
                <w:shd w:val="clear" w:color="auto" w:fill="FFFFFF"/>
              </w:rPr>
              <w:t>ky</w:t>
            </w:r>
            <w:r w:rsidRPr="0086323A">
              <w:rPr>
                <w:color w:val="000000"/>
                <w:shd w:val="clear" w:color="auto" w:fill="FFFFFF"/>
              </w:rPr>
              <w:t>.</w:t>
            </w:r>
          </w:p>
          <w:p w14:paraId="34B31BAB" w14:textId="77777777" w:rsidR="00B77124" w:rsidRDefault="00B77124" w:rsidP="00630AC5">
            <w:pPr>
              <w:pStyle w:val="Odstavecseseznamem"/>
              <w:numPr>
                <w:ilvl w:val="0"/>
                <w:numId w:val="3"/>
              </w:numPr>
              <w:spacing w:line="276" w:lineRule="auto"/>
              <w:contextualSpacing w:val="0"/>
              <w:jc w:val="both"/>
              <w:rPr>
                <w:color w:val="000000"/>
                <w:shd w:val="clear" w:color="auto" w:fill="FFFFFF"/>
              </w:rPr>
            </w:pPr>
            <w:r>
              <w:rPr>
                <w:color w:val="000000"/>
                <w:shd w:val="clear" w:color="auto" w:fill="FFFFFF"/>
              </w:rPr>
              <w:t xml:space="preserve">Případová studie a její druhy. Triangulace nejen technik jako podpora validity v kvalitativním výzkumu. </w:t>
            </w:r>
          </w:p>
          <w:p w14:paraId="56394450" w14:textId="77777777" w:rsidR="00B77124" w:rsidRPr="0086323A" w:rsidRDefault="00B77124" w:rsidP="00630AC5">
            <w:pPr>
              <w:pStyle w:val="Odstavecseseznamem"/>
              <w:numPr>
                <w:ilvl w:val="0"/>
                <w:numId w:val="3"/>
              </w:numPr>
              <w:spacing w:line="276" w:lineRule="auto"/>
              <w:contextualSpacing w:val="0"/>
              <w:jc w:val="both"/>
              <w:rPr>
                <w:color w:val="000000"/>
                <w:shd w:val="clear" w:color="auto" w:fill="FFFFFF"/>
              </w:rPr>
            </w:pPr>
            <w:r w:rsidRPr="0086323A">
              <w:rPr>
                <w:color w:val="000000"/>
                <w:shd w:val="clear" w:color="auto" w:fill="FFFFFF"/>
              </w:rPr>
              <w:t>Interpretativní fenomenologická analýza, narativní analýza, diskurzivní analýza – rozdíly v zaměření, kdy je vhodné volit kterou cestu a proč.</w:t>
            </w:r>
          </w:p>
          <w:p w14:paraId="6DFE9F0E" w14:textId="77777777" w:rsidR="00B77124" w:rsidRPr="0086323A" w:rsidRDefault="00B77124" w:rsidP="00630AC5">
            <w:pPr>
              <w:pStyle w:val="Odstavecseseznamem"/>
              <w:numPr>
                <w:ilvl w:val="0"/>
                <w:numId w:val="3"/>
              </w:numPr>
              <w:spacing w:line="276" w:lineRule="auto"/>
              <w:contextualSpacing w:val="0"/>
              <w:jc w:val="both"/>
              <w:rPr>
                <w:color w:val="000000"/>
                <w:shd w:val="clear" w:color="auto" w:fill="FFFFFF"/>
              </w:rPr>
            </w:pPr>
            <w:r w:rsidRPr="0086323A">
              <w:rPr>
                <w:color w:val="000000"/>
                <w:shd w:val="clear" w:color="auto" w:fill="FFFFFF"/>
              </w:rPr>
              <w:t>Prezentace výsledků kvalitativního výzkumu.</w:t>
            </w:r>
          </w:p>
          <w:p w14:paraId="0CD5903E" w14:textId="77777777" w:rsidR="008A3879" w:rsidRPr="008243EA" w:rsidRDefault="008A3879" w:rsidP="008A3879">
            <w:pPr>
              <w:jc w:val="both"/>
              <w:rPr>
                <w:b/>
                <w:caps/>
              </w:rPr>
            </w:pPr>
            <w:r w:rsidRPr="008243EA">
              <w:rPr>
                <w:b/>
                <w:caps/>
              </w:rPr>
              <w:lastRenderedPageBreak/>
              <w:t>Výsledky učení</w:t>
            </w:r>
          </w:p>
          <w:p w14:paraId="31B6FE3C" w14:textId="61940DA0" w:rsidR="008A3879" w:rsidRPr="0086323A" w:rsidRDefault="008A3879" w:rsidP="008A3879">
            <w:pPr>
              <w:jc w:val="both"/>
            </w:pPr>
            <w:r w:rsidRPr="0086323A">
              <w:rPr>
                <w:b/>
                <w:shd w:val="clear" w:color="auto" w:fill="FFFFFF"/>
              </w:rPr>
              <w:t xml:space="preserve">Student </w:t>
            </w:r>
            <w:r>
              <w:rPr>
                <w:b/>
                <w:shd w:val="clear" w:color="auto" w:fill="FFFFFF"/>
              </w:rPr>
              <w:t>zná</w:t>
            </w:r>
            <w:r w:rsidRPr="0086323A">
              <w:rPr>
                <w:b/>
                <w:shd w:val="clear" w:color="auto" w:fill="FFFFFF"/>
              </w:rPr>
              <w:t>:</w:t>
            </w:r>
          </w:p>
          <w:p w14:paraId="7FCB34D6" w14:textId="1B172285" w:rsidR="008A3879" w:rsidRPr="008A3879" w:rsidRDefault="008A3879" w:rsidP="00630AC5">
            <w:pPr>
              <w:pStyle w:val="Odstavecseseznamem"/>
              <w:numPr>
                <w:ilvl w:val="0"/>
                <w:numId w:val="127"/>
              </w:numPr>
              <w:jc w:val="both"/>
              <w:rPr>
                <w:b/>
                <w:shd w:val="clear" w:color="auto" w:fill="FFFFFF"/>
              </w:rPr>
            </w:pPr>
            <w:r>
              <w:rPr>
                <w:shd w:val="clear" w:color="auto" w:fill="FFFFFF"/>
              </w:rPr>
              <w:t>současnhé klíčové diskuse a trendy v kvalitativním výzkumu,</w:t>
            </w:r>
          </w:p>
          <w:p w14:paraId="0E3E4476" w14:textId="716F9B93" w:rsidR="008A3879" w:rsidRPr="008A3879" w:rsidRDefault="008A3879" w:rsidP="00630AC5">
            <w:pPr>
              <w:pStyle w:val="Odstavecseseznamem"/>
              <w:numPr>
                <w:ilvl w:val="0"/>
                <w:numId w:val="127"/>
              </w:numPr>
              <w:jc w:val="both"/>
              <w:rPr>
                <w:shd w:val="clear" w:color="auto" w:fill="FFFFFF"/>
              </w:rPr>
            </w:pPr>
            <w:r w:rsidRPr="008A3879">
              <w:rPr>
                <w:shd w:val="clear" w:color="auto" w:fill="FFFFFF"/>
              </w:rPr>
              <w:t>relevantní aplikace kvalitativních přístupů do výzkumu v pedagogických vědách,</w:t>
            </w:r>
          </w:p>
          <w:p w14:paraId="35907D06" w14:textId="010C93FA" w:rsidR="008A3879" w:rsidRPr="008A3879" w:rsidRDefault="008A3879" w:rsidP="00630AC5">
            <w:pPr>
              <w:pStyle w:val="Odstavecseseznamem"/>
              <w:numPr>
                <w:ilvl w:val="0"/>
                <w:numId w:val="127"/>
              </w:numPr>
              <w:jc w:val="both"/>
              <w:rPr>
                <w:shd w:val="clear" w:color="auto" w:fill="FFFFFF"/>
              </w:rPr>
            </w:pPr>
            <w:r w:rsidRPr="008A3879">
              <w:rPr>
                <w:shd w:val="clear" w:color="auto" w:fill="FFFFFF"/>
              </w:rPr>
              <w:t>hlavní zásady a problémy spojené s pokročilou analýzou kvalitativních dat,</w:t>
            </w:r>
          </w:p>
          <w:p w14:paraId="7A464AED" w14:textId="5A959F9B" w:rsidR="008A3879" w:rsidRPr="008A3879" w:rsidRDefault="008A3879" w:rsidP="00630AC5">
            <w:pPr>
              <w:pStyle w:val="Odstavecseseznamem"/>
              <w:numPr>
                <w:ilvl w:val="0"/>
                <w:numId w:val="127"/>
              </w:numPr>
              <w:jc w:val="both"/>
              <w:rPr>
                <w:shd w:val="clear" w:color="auto" w:fill="FFFFFF"/>
              </w:rPr>
            </w:pPr>
            <w:r w:rsidRPr="008A3879">
              <w:rPr>
                <w:shd w:val="clear" w:color="auto" w:fill="FFFFFF"/>
              </w:rPr>
              <w:t>heursitické limity jednotlivých kvalitativních postupů,</w:t>
            </w:r>
          </w:p>
          <w:p w14:paraId="67E89949" w14:textId="0BC5CA21" w:rsidR="008A3879" w:rsidRPr="008A3879" w:rsidRDefault="008A3879" w:rsidP="00630AC5">
            <w:pPr>
              <w:pStyle w:val="Odstavecseseznamem"/>
              <w:numPr>
                <w:ilvl w:val="0"/>
                <w:numId w:val="127"/>
              </w:numPr>
              <w:jc w:val="both"/>
              <w:rPr>
                <w:shd w:val="clear" w:color="auto" w:fill="FFFFFF"/>
              </w:rPr>
            </w:pPr>
            <w:r w:rsidRPr="008A3879">
              <w:rPr>
                <w:shd w:val="clear" w:color="auto" w:fill="FFFFFF"/>
              </w:rPr>
              <w:t xml:space="preserve">hlavní etická dilemata a zásady kvalitativního výzkumu v diozertačních projektech.  </w:t>
            </w:r>
          </w:p>
          <w:p w14:paraId="38543F79" w14:textId="087807AD" w:rsidR="00B77124" w:rsidRPr="0086323A" w:rsidRDefault="00B77124" w:rsidP="00B77124">
            <w:pPr>
              <w:jc w:val="both"/>
            </w:pPr>
            <w:r w:rsidRPr="0086323A">
              <w:rPr>
                <w:b/>
                <w:shd w:val="clear" w:color="auto" w:fill="FFFFFF"/>
              </w:rPr>
              <w:t xml:space="preserve">Student </w:t>
            </w:r>
            <w:r w:rsidR="008A3879">
              <w:rPr>
                <w:b/>
                <w:shd w:val="clear" w:color="auto" w:fill="FFFFFF"/>
              </w:rPr>
              <w:t>umí</w:t>
            </w:r>
            <w:r w:rsidRPr="0086323A">
              <w:rPr>
                <w:b/>
                <w:shd w:val="clear" w:color="auto" w:fill="FFFFFF"/>
              </w:rPr>
              <w:t>:</w:t>
            </w:r>
          </w:p>
          <w:p w14:paraId="1313D848" w14:textId="77777777" w:rsidR="00B77124" w:rsidRPr="0086323A" w:rsidRDefault="00B77124" w:rsidP="00630AC5">
            <w:pPr>
              <w:pStyle w:val="Odstavecseseznamem"/>
              <w:numPr>
                <w:ilvl w:val="0"/>
                <w:numId w:val="66"/>
              </w:numPr>
              <w:spacing w:line="259" w:lineRule="auto"/>
              <w:contextualSpacing w:val="0"/>
              <w:jc w:val="both"/>
            </w:pPr>
            <w:r w:rsidRPr="0086323A">
              <w:rPr>
                <w:color w:val="000000"/>
                <w:shd w:val="clear" w:color="auto" w:fill="FFFFFF"/>
              </w:rPr>
              <w:t>připravit a realizovat hloubkové kvalitativní šetření,</w:t>
            </w:r>
          </w:p>
          <w:p w14:paraId="7B5CF507" w14:textId="77777777" w:rsidR="00B77124" w:rsidRPr="0086323A" w:rsidRDefault="00B77124" w:rsidP="00630AC5">
            <w:pPr>
              <w:pStyle w:val="Odstavecseseznamem"/>
              <w:numPr>
                <w:ilvl w:val="0"/>
                <w:numId w:val="66"/>
              </w:numPr>
              <w:spacing w:line="259" w:lineRule="auto"/>
              <w:contextualSpacing w:val="0"/>
              <w:jc w:val="both"/>
            </w:pPr>
            <w:r w:rsidRPr="0086323A">
              <w:rPr>
                <w:color w:val="000000"/>
                <w:shd w:val="clear" w:color="auto" w:fill="FFFFFF"/>
              </w:rPr>
              <w:t>vést týmy při realizaci rozsáhlejšího kvalitativního výzkumu,</w:t>
            </w:r>
          </w:p>
          <w:p w14:paraId="38311A8F" w14:textId="77777777" w:rsidR="00B77124" w:rsidRPr="0086323A" w:rsidRDefault="00B77124" w:rsidP="00630AC5">
            <w:pPr>
              <w:pStyle w:val="Odstavecseseznamem"/>
              <w:numPr>
                <w:ilvl w:val="0"/>
                <w:numId w:val="66"/>
              </w:numPr>
              <w:spacing w:line="259" w:lineRule="auto"/>
              <w:contextualSpacing w:val="0"/>
              <w:jc w:val="both"/>
            </w:pPr>
            <w:r w:rsidRPr="0086323A">
              <w:rPr>
                <w:color w:val="000000"/>
                <w:shd w:val="clear" w:color="auto" w:fill="FFFFFF"/>
              </w:rPr>
              <w:t>aplikovat relevantní kvalitativní výzkumný přístup/metodu a techniku sběru dat,</w:t>
            </w:r>
          </w:p>
          <w:p w14:paraId="4ED4B418" w14:textId="77777777" w:rsidR="00B77124" w:rsidRPr="0086323A" w:rsidRDefault="00B77124" w:rsidP="00630AC5">
            <w:pPr>
              <w:pStyle w:val="Odstavecseseznamem"/>
              <w:numPr>
                <w:ilvl w:val="0"/>
                <w:numId w:val="66"/>
              </w:numPr>
              <w:spacing w:line="259" w:lineRule="auto"/>
              <w:contextualSpacing w:val="0"/>
              <w:jc w:val="both"/>
            </w:pPr>
            <w:r w:rsidRPr="0086323A">
              <w:rPr>
                <w:color w:val="000000"/>
                <w:shd w:val="clear" w:color="auto" w:fill="FFFFFF"/>
              </w:rPr>
              <w:t>zpracovat kvalitativní data, a to i za využití softwarových nástrojů,</w:t>
            </w:r>
          </w:p>
          <w:p w14:paraId="510DD5E2" w14:textId="77777777" w:rsidR="00B77124" w:rsidRPr="0086323A" w:rsidRDefault="00B77124" w:rsidP="00630AC5">
            <w:pPr>
              <w:pStyle w:val="Odstavecseseznamem"/>
              <w:numPr>
                <w:ilvl w:val="0"/>
                <w:numId w:val="66"/>
              </w:numPr>
              <w:spacing w:line="259" w:lineRule="auto"/>
              <w:contextualSpacing w:val="0"/>
              <w:jc w:val="both"/>
              <w:rPr>
                <w:color w:val="000000" w:themeColor="text1"/>
              </w:rPr>
            </w:pPr>
            <w:r w:rsidRPr="0086323A">
              <w:rPr>
                <w:color w:val="000000"/>
                <w:shd w:val="clear" w:color="auto" w:fill="FFFFFF"/>
              </w:rPr>
              <w:t xml:space="preserve">provést pokročilou analýzu dat a jejich interpretaci, </w:t>
            </w:r>
          </w:p>
          <w:p w14:paraId="1AD31ECA" w14:textId="77777777" w:rsidR="00B77124" w:rsidRPr="0086323A" w:rsidRDefault="00B77124" w:rsidP="00630AC5">
            <w:pPr>
              <w:pStyle w:val="Odstavecseseznamem"/>
              <w:numPr>
                <w:ilvl w:val="0"/>
                <w:numId w:val="66"/>
              </w:numPr>
              <w:spacing w:line="259" w:lineRule="auto"/>
              <w:contextualSpacing w:val="0"/>
              <w:jc w:val="both"/>
            </w:pPr>
            <w:r w:rsidRPr="0086323A">
              <w:rPr>
                <w:color w:val="000000"/>
                <w:shd w:val="clear" w:color="auto" w:fill="FFFFFF"/>
              </w:rPr>
              <w:t>uplatňovat etické přístupy v kvalitativním výzkumu.</w:t>
            </w:r>
          </w:p>
        </w:tc>
      </w:tr>
      <w:tr w:rsidR="00B77124" w14:paraId="2956413C" w14:textId="77777777" w:rsidTr="00B77124">
        <w:trPr>
          <w:trHeight w:val="265"/>
        </w:trPr>
        <w:tc>
          <w:tcPr>
            <w:tcW w:w="3653" w:type="dxa"/>
            <w:gridSpan w:val="2"/>
            <w:tcBorders>
              <w:top w:val="nil"/>
            </w:tcBorders>
            <w:shd w:val="clear" w:color="auto" w:fill="FBD4B4" w:themeFill="accent6" w:themeFillTint="66"/>
          </w:tcPr>
          <w:p w14:paraId="29405292" w14:textId="77777777" w:rsidR="00B77124" w:rsidRPr="00952B30" w:rsidRDefault="00B77124" w:rsidP="00B77124">
            <w:pPr>
              <w:jc w:val="both"/>
            </w:pPr>
            <w:r w:rsidRPr="00952B30">
              <w:rPr>
                <w:b/>
              </w:rPr>
              <w:lastRenderedPageBreak/>
              <w:t>Studijní literatura a studijní pomůcky</w:t>
            </w:r>
          </w:p>
        </w:tc>
        <w:tc>
          <w:tcPr>
            <w:tcW w:w="6202" w:type="dxa"/>
            <w:gridSpan w:val="6"/>
            <w:tcBorders>
              <w:top w:val="nil"/>
              <w:bottom w:val="nil"/>
            </w:tcBorders>
          </w:tcPr>
          <w:p w14:paraId="23AC7020" w14:textId="77777777" w:rsidR="00B77124" w:rsidRPr="00952B30" w:rsidRDefault="00B77124" w:rsidP="00B77124">
            <w:pPr>
              <w:jc w:val="both"/>
            </w:pPr>
          </w:p>
        </w:tc>
      </w:tr>
      <w:tr w:rsidR="00B77124" w14:paraId="17545E66" w14:textId="77777777" w:rsidTr="00B77124">
        <w:trPr>
          <w:trHeight w:val="1497"/>
        </w:trPr>
        <w:tc>
          <w:tcPr>
            <w:tcW w:w="9855" w:type="dxa"/>
            <w:gridSpan w:val="8"/>
            <w:tcBorders>
              <w:top w:val="nil"/>
            </w:tcBorders>
          </w:tcPr>
          <w:p w14:paraId="6D116AD1" w14:textId="77777777" w:rsidR="00B77124" w:rsidRPr="0086323A" w:rsidRDefault="00B77124" w:rsidP="00B77124">
            <w:pPr>
              <w:ind w:left="510" w:hanging="510"/>
              <w:jc w:val="both"/>
              <w:rPr>
                <w:b/>
              </w:rPr>
            </w:pPr>
            <w:r w:rsidRPr="0086323A">
              <w:rPr>
                <w:b/>
              </w:rPr>
              <w:t>Základní:</w:t>
            </w:r>
          </w:p>
          <w:p w14:paraId="503BD3D4" w14:textId="70CC5B40" w:rsidR="00B77124" w:rsidRPr="007426B8" w:rsidRDefault="00B77124" w:rsidP="00630AC5">
            <w:pPr>
              <w:pStyle w:val="Odstavecseseznamem"/>
              <w:numPr>
                <w:ilvl w:val="0"/>
                <w:numId w:val="18"/>
              </w:numPr>
              <w:shd w:val="clear" w:color="auto" w:fill="FFFFFF"/>
              <w:contextualSpacing w:val="0"/>
            </w:pPr>
            <w:r w:rsidRPr="007426B8">
              <w:t xml:space="preserve">Clarke, A., </w:t>
            </w:r>
            <w:r w:rsidR="00D83494">
              <w:t xml:space="preserve">&amp; </w:t>
            </w:r>
            <w:r w:rsidRPr="007426B8">
              <w:t>Charmaz, K. (2014). </w:t>
            </w:r>
            <w:r w:rsidRPr="007426B8">
              <w:rPr>
                <w:i/>
                <w:iCs/>
              </w:rPr>
              <w:t>Grounded Theory and Situational Analysis I.-IV</w:t>
            </w:r>
            <w:r w:rsidRPr="007426B8">
              <w:t>. Los Angles: S</w:t>
            </w:r>
            <w:r w:rsidR="008A3879">
              <w:t>AGE</w:t>
            </w:r>
            <w:r w:rsidRPr="007426B8">
              <w:t>.</w:t>
            </w:r>
          </w:p>
          <w:p w14:paraId="223A4841" w14:textId="640AE369" w:rsidR="00B77124" w:rsidRPr="007426B8" w:rsidRDefault="00B77124" w:rsidP="00630AC5">
            <w:pPr>
              <w:pStyle w:val="Odstavecseseznamem"/>
              <w:numPr>
                <w:ilvl w:val="0"/>
                <w:numId w:val="18"/>
              </w:numPr>
              <w:shd w:val="clear" w:color="auto" w:fill="FFFFFF"/>
              <w:contextualSpacing w:val="0"/>
            </w:pPr>
            <w:r w:rsidRPr="007426B8">
              <w:t xml:space="preserve">Creswell, J. W. </w:t>
            </w:r>
            <w:r w:rsidR="00D83494">
              <w:t xml:space="preserve">&amp; </w:t>
            </w:r>
            <w:r w:rsidRPr="007426B8">
              <w:t xml:space="preserve">Poth, Ch. N. (2018). </w:t>
            </w:r>
            <w:r w:rsidRPr="007426B8">
              <w:rPr>
                <w:i/>
              </w:rPr>
              <w:t xml:space="preserve">Qualitative Inquiry and Research Design. </w:t>
            </w:r>
            <w:r w:rsidRPr="007426B8">
              <w:t>Thousand Oaks: S</w:t>
            </w:r>
            <w:r w:rsidR="008A3879">
              <w:t>AGE</w:t>
            </w:r>
            <w:r w:rsidRPr="007426B8">
              <w:t>.</w:t>
            </w:r>
          </w:p>
          <w:p w14:paraId="30F2B018" w14:textId="04B6A760" w:rsidR="00B77124" w:rsidRPr="007426B8" w:rsidRDefault="00B77124" w:rsidP="00630AC5">
            <w:pPr>
              <w:pStyle w:val="Odstavecseseznamem"/>
              <w:numPr>
                <w:ilvl w:val="0"/>
                <w:numId w:val="18"/>
              </w:numPr>
              <w:shd w:val="clear" w:color="auto" w:fill="FFFFFF"/>
              <w:contextualSpacing w:val="0"/>
            </w:pPr>
            <w:r w:rsidRPr="007426B8">
              <w:t xml:space="preserve">Denzin, N. K., </w:t>
            </w:r>
            <w:r w:rsidR="00D83494">
              <w:t xml:space="preserve">&amp; </w:t>
            </w:r>
            <w:r w:rsidRPr="007426B8">
              <w:t>Lincoln, Y. S. (eds.). (2017).  </w:t>
            </w:r>
            <w:r w:rsidRPr="007426B8">
              <w:rPr>
                <w:i/>
                <w:iCs/>
              </w:rPr>
              <w:t>The Sage Handbook of Qualitative Research</w:t>
            </w:r>
            <w:r w:rsidRPr="007426B8">
              <w:t>. Los Angeles: S</w:t>
            </w:r>
            <w:r w:rsidR="008A3879">
              <w:t>AGE</w:t>
            </w:r>
            <w:r w:rsidRPr="007426B8">
              <w:t>.</w:t>
            </w:r>
          </w:p>
          <w:p w14:paraId="695A5152" w14:textId="7FE72E62" w:rsidR="00B77124" w:rsidRPr="007426B8" w:rsidRDefault="00B77124" w:rsidP="00630AC5">
            <w:pPr>
              <w:pStyle w:val="Odstavecseseznamem"/>
              <w:numPr>
                <w:ilvl w:val="0"/>
                <w:numId w:val="18"/>
              </w:numPr>
              <w:shd w:val="clear" w:color="auto" w:fill="FFFFFF"/>
              <w:contextualSpacing w:val="0"/>
            </w:pPr>
            <w:r w:rsidRPr="007426B8">
              <w:t>Silverman, D. (2019). </w:t>
            </w:r>
            <w:r w:rsidRPr="007426B8">
              <w:rPr>
                <w:i/>
                <w:iCs/>
              </w:rPr>
              <w:t>Interpreting Qualitative Data</w:t>
            </w:r>
            <w:r w:rsidRPr="007426B8">
              <w:t>. Los Angeles: S</w:t>
            </w:r>
            <w:r w:rsidR="008A3879">
              <w:t>AGE</w:t>
            </w:r>
            <w:r w:rsidRPr="007426B8">
              <w:t>.</w:t>
            </w:r>
          </w:p>
          <w:p w14:paraId="48EEB75E" w14:textId="7B304AA8" w:rsidR="00B77124" w:rsidRPr="007426B8" w:rsidRDefault="00B77124" w:rsidP="00630AC5">
            <w:pPr>
              <w:pStyle w:val="Odstavecseseznamem"/>
              <w:numPr>
                <w:ilvl w:val="0"/>
                <w:numId w:val="18"/>
              </w:numPr>
              <w:shd w:val="clear" w:color="auto" w:fill="FFFFFF"/>
              <w:contextualSpacing w:val="0"/>
            </w:pPr>
            <w:r w:rsidRPr="007426B8">
              <w:t xml:space="preserve">Silverman, D. (2020). </w:t>
            </w:r>
            <w:r w:rsidRPr="007426B8">
              <w:rPr>
                <w:i/>
              </w:rPr>
              <w:t>Qualitative Research</w:t>
            </w:r>
            <w:r w:rsidRPr="007426B8">
              <w:t>. Thousand Oaks: S</w:t>
            </w:r>
            <w:r w:rsidR="008A3879">
              <w:t>AGE</w:t>
            </w:r>
            <w:r w:rsidRPr="007426B8">
              <w:t>.</w:t>
            </w:r>
          </w:p>
          <w:p w14:paraId="08FD5F4D" w14:textId="77777777" w:rsidR="00B77124" w:rsidRPr="007426B8" w:rsidRDefault="00B77124" w:rsidP="00B77124">
            <w:pPr>
              <w:ind w:left="567" w:hanging="567"/>
              <w:jc w:val="both"/>
              <w:rPr>
                <w:b/>
              </w:rPr>
            </w:pPr>
          </w:p>
          <w:p w14:paraId="7B3DD1C1" w14:textId="77777777" w:rsidR="00B77124" w:rsidRPr="007426B8" w:rsidRDefault="00B77124" w:rsidP="00B77124">
            <w:pPr>
              <w:ind w:left="567" w:hanging="567"/>
              <w:jc w:val="both"/>
              <w:rPr>
                <w:b/>
              </w:rPr>
            </w:pPr>
            <w:r w:rsidRPr="007426B8">
              <w:rPr>
                <w:b/>
              </w:rPr>
              <w:t>Doporučená:</w:t>
            </w:r>
          </w:p>
          <w:p w14:paraId="0DA4CF94" w14:textId="5347CE00" w:rsidR="00B77124" w:rsidRPr="007426B8" w:rsidRDefault="00B77124" w:rsidP="00630AC5">
            <w:pPr>
              <w:pStyle w:val="Odstavecseseznamem"/>
              <w:numPr>
                <w:ilvl w:val="0"/>
                <w:numId w:val="19"/>
              </w:numPr>
              <w:shd w:val="clear" w:color="auto" w:fill="FFFFFF"/>
              <w:contextualSpacing w:val="0"/>
            </w:pPr>
            <w:r w:rsidRPr="007426B8">
              <w:t>Clarke, A. (2018)</w:t>
            </w:r>
            <w:r w:rsidR="00ED36E2">
              <w:t>.</w:t>
            </w:r>
            <w:r w:rsidRPr="007426B8">
              <w:t xml:space="preserve"> </w:t>
            </w:r>
            <w:r w:rsidRPr="007426B8">
              <w:rPr>
                <w:i/>
              </w:rPr>
              <w:t>Situational Analysis. Grounded Theory After the Interpretive Turn</w:t>
            </w:r>
            <w:r w:rsidRPr="007426B8">
              <w:t>. Thousand Oaks: S</w:t>
            </w:r>
            <w:r w:rsidR="008A3879">
              <w:t>AGE</w:t>
            </w:r>
            <w:r w:rsidRPr="007426B8">
              <w:t>.</w:t>
            </w:r>
          </w:p>
          <w:p w14:paraId="06BC1AFD" w14:textId="77777777" w:rsidR="00B77124" w:rsidRPr="007426B8" w:rsidRDefault="00B77124" w:rsidP="00630AC5">
            <w:pPr>
              <w:pStyle w:val="Odstavecseseznamem"/>
              <w:numPr>
                <w:ilvl w:val="0"/>
                <w:numId w:val="19"/>
              </w:numPr>
              <w:shd w:val="clear" w:color="auto" w:fill="FFFFFF"/>
              <w:contextualSpacing w:val="0"/>
            </w:pPr>
            <w:r w:rsidRPr="007426B8">
              <w:t>Hammersley, M., &amp; Atkinson, P. (2007). </w:t>
            </w:r>
            <w:r w:rsidRPr="007426B8">
              <w:rPr>
                <w:i/>
                <w:iCs/>
              </w:rPr>
              <w:t>Ethnography: Principles in Practice</w:t>
            </w:r>
            <w:r w:rsidRPr="007426B8">
              <w:t>. London, New York: Routledge</w:t>
            </w:r>
          </w:p>
          <w:p w14:paraId="7964148E" w14:textId="77C0077A" w:rsidR="00B77124" w:rsidRPr="007426B8" w:rsidRDefault="00B77124" w:rsidP="00630AC5">
            <w:pPr>
              <w:pStyle w:val="Odstavecseseznamem"/>
              <w:numPr>
                <w:ilvl w:val="0"/>
                <w:numId w:val="19"/>
              </w:numPr>
              <w:shd w:val="clear" w:color="auto" w:fill="FFFFFF"/>
              <w:contextualSpacing w:val="0"/>
              <w:rPr>
                <w:rFonts w:ascii="Tahoma" w:hAnsi="Tahoma" w:cs="Tahoma"/>
                <w:sz w:val="17"/>
                <w:szCs w:val="17"/>
              </w:rPr>
            </w:pPr>
            <w:r w:rsidRPr="007426B8">
              <w:t>Hesse-Biber, S. N. (2017) </w:t>
            </w:r>
            <w:r w:rsidRPr="007426B8">
              <w:rPr>
                <w:i/>
                <w:iCs/>
              </w:rPr>
              <w:t>The practice of qualitative research: engaging students in the research process</w:t>
            </w:r>
            <w:r w:rsidRPr="007426B8">
              <w:t>. Los Angeles: S</w:t>
            </w:r>
            <w:r w:rsidR="008A3879">
              <w:t>AGE.</w:t>
            </w:r>
          </w:p>
          <w:p w14:paraId="0F7571B7" w14:textId="0CD5EB60" w:rsidR="00B77124" w:rsidRPr="007426B8" w:rsidRDefault="00B77124" w:rsidP="00630AC5">
            <w:pPr>
              <w:pStyle w:val="Odstavecseseznamem"/>
              <w:numPr>
                <w:ilvl w:val="0"/>
                <w:numId w:val="19"/>
              </w:numPr>
              <w:shd w:val="clear" w:color="auto" w:fill="FFFFFF"/>
              <w:contextualSpacing w:val="0"/>
            </w:pPr>
            <w:r w:rsidRPr="007426B8">
              <w:t>Charmaz, K. (2014). </w:t>
            </w:r>
            <w:r w:rsidRPr="007426B8">
              <w:rPr>
                <w:i/>
                <w:iCs/>
              </w:rPr>
              <w:t>Constructing grounded theory</w:t>
            </w:r>
            <w:r w:rsidRPr="007426B8">
              <w:t>. Los Angeles: S</w:t>
            </w:r>
            <w:r w:rsidR="008A3879">
              <w:t>AGE</w:t>
            </w:r>
            <w:r w:rsidRPr="007426B8">
              <w:t>.</w:t>
            </w:r>
          </w:p>
          <w:p w14:paraId="27984323" w14:textId="540978D3" w:rsidR="00B77124" w:rsidRPr="007426B8" w:rsidRDefault="00B77124" w:rsidP="00630AC5">
            <w:pPr>
              <w:pStyle w:val="Odstavecseseznamem"/>
              <w:numPr>
                <w:ilvl w:val="0"/>
                <w:numId w:val="19"/>
              </w:numPr>
              <w:shd w:val="clear" w:color="auto" w:fill="FFFFFF" w:themeFill="background1"/>
              <w:contextualSpacing w:val="0"/>
              <w:rPr>
                <w:color w:val="FF0000"/>
              </w:rPr>
            </w:pPr>
            <w:r w:rsidRPr="007426B8">
              <w:t>Riessman, Kohler, C. (2008). </w:t>
            </w:r>
            <w:r w:rsidRPr="007426B8">
              <w:rPr>
                <w:i/>
                <w:iCs/>
              </w:rPr>
              <w:t>Narrative Methods for the Human Sciences</w:t>
            </w:r>
            <w:r w:rsidRPr="007426B8">
              <w:t>. London: S</w:t>
            </w:r>
            <w:r w:rsidR="008A3879">
              <w:t>AGE.</w:t>
            </w:r>
          </w:p>
        </w:tc>
      </w:tr>
      <w:tr w:rsidR="00B77124" w14:paraId="59714067" w14:textId="77777777" w:rsidTr="00B77124">
        <w:tc>
          <w:tcPr>
            <w:tcW w:w="9855" w:type="dxa"/>
            <w:gridSpan w:val="8"/>
            <w:tcBorders>
              <w:top w:val="single" w:sz="12" w:space="0" w:color="auto"/>
              <w:left w:val="single" w:sz="2" w:space="0" w:color="auto"/>
              <w:bottom w:val="single" w:sz="2" w:space="0" w:color="auto"/>
              <w:right w:val="single" w:sz="2" w:space="0" w:color="auto"/>
            </w:tcBorders>
            <w:shd w:val="clear" w:color="auto" w:fill="FBD4B4" w:themeFill="accent6" w:themeFillTint="66"/>
          </w:tcPr>
          <w:p w14:paraId="1AB629E0" w14:textId="77777777" w:rsidR="00B77124" w:rsidRDefault="00B77124" w:rsidP="00B77124">
            <w:pPr>
              <w:jc w:val="center"/>
              <w:rPr>
                <w:b/>
              </w:rPr>
            </w:pPr>
            <w:r>
              <w:rPr>
                <w:b/>
              </w:rPr>
              <w:t>Informace ke kombinované nebo distanční formě</w:t>
            </w:r>
          </w:p>
        </w:tc>
      </w:tr>
      <w:tr w:rsidR="00B77124" w14:paraId="10EB69BF" w14:textId="77777777" w:rsidTr="00B77124">
        <w:tc>
          <w:tcPr>
            <w:tcW w:w="4787" w:type="dxa"/>
            <w:gridSpan w:val="3"/>
            <w:tcBorders>
              <w:top w:val="single" w:sz="2" w:space="0" w:color="auto"/>
            </w:tcBorders>
            <w:shd w:val="clear" w:color="auto" w:fill="FBD4B4" w:themeFill="accent6" w:themeFillTint="66"/>
          </w:tcPr>
          <w:p w14:paraId="68C09AF0" w14:textId="77777777" w:rsidR="00B77124" w:rsidRDefault="00B77124" w:rsidP="00B77124">
            <w:pPr>
              <w:jc w:val="both"/>
            </w:pPr>
            <w:r>
              <w:rPr>
                <w:b/>
              </w:rPr>
              <w:t>Rozsah konzultací (soustředění)</w:t>
            </w:r>
          </w:p>
        </w:tc>
        <w:tc>
          <w:tcPr>
            <w:tcW w:w="889" w:type="dxa"/>
            <w:tcBorders>
              <w:top w:val="single" w:sz="2" w:space="0" w:color="auto"/>
            </w:tcBorders>
          </w:tcPr>
          <w:p w14:paraId="4004DC21" w14:textId="77777777" w:rsidR="00B77124" w:rsidRDefault="00B77124" w:rsidP="00B77124">
            <w:pPr>
              <w:jc w:val="both"/>
            </w:pPr>
            <w:r>
              <w:t>20</w:t>
            </w:r>
          </w:p>
        </w:tc>
        <w:tc>
          <w:tcPr>
            <w:tcW w:w="4179" w:type="dxa"/>
            <w:gridSpan w:val="4"/>
            <w:tcBorders>
              <w:top w:val="single" w:sz="2" w:space="0" w:color="auto"/>
            </w:tcBorders>
            <w:shd w:val="clear" w:color="auto" w:fill="FBD4B4" w:themeFill="accent6" w:themeFillTint="66"/>
          </w:tcPr>
          <w:p w14:paraId="157DA9E5" w14:textId="77777777" w:rsidR="00B77124" w:rsidRDefault="00B77124" w:rsidP="00B77124">
            <w:pPr>
              <w:jc w:val="both"/>
              <w:rPr>
                <w:b/>
              </w:rPr>
            </w:pPr>
            <w:r>
              <w:rPr>
                <w:b/>
              </w:rPr>
              <w:t xml:space="preserve">hodin </w:t>
            </w:r>
          </w:p>
        </w:tc>
      </w:tr>
      <w:tr w:rsidR="00B77124" w14:paraId="07892D08" w14:textId="77777777" w:rsidTr="00B77124">
        <w:tc>
          <w:tcPr>
            <w:tcW w:w="9855" w:type="dxa"/>
            <w:gridSpan w:val="8"/>
            <w:shd w:val="clear" w:color="auto" w:fill="FBD4B4" w:themeFill="accent6" w:themeFillTint="66"/>
          </w:tcPr>
          <w:p w14:paraId="324476AA" w14:textId="77777777" w:rsidR="00B77124" w:rsidRDefault="00B77124" w:rsidP="00B77124">
            <w:pPr>
              <w:jc w:val="both"/>
              <w:rPr>
                <w:b/>
              </w:rPr>
            </w:pPr>
            <w:r>
              <w:rPr>
                <w:b/>
              </w:rPr>
              <w:t>Informace o způsobu kontaktu s vyučujícím</w:t>
            </w:r>
          </w:p>
        </w:tc>
      </w:tr>
      <w:tr w:rsidR="00B77124" w14:paraId="6E869F38" w14:textId="77777777" w:rsidTr="00B77124">
        <w:trPr>
          <w:trHeight w:val="283"/>
        </w:trPr>
        <w:tc>
          <w:tcPr>
            <w:tcW w:w="9855" w:type="dxa"/>
            <w:gridSpan w:val="8"/>
          </w:tcPr>
          <w:p w14:paraId="34913425" w14:textId="77777777" w:rsidR="00B77124" w:rsidRDefault="00B77124" w:rsidP="00B77124">
            <w:pPr>
              <w:jc w:val="both"/>
            </w:pPr>
            <w:r w:rsidRPr="0009374B">
              <w:t>DSP je v prezenční i kombinované formě totožný.</w:t>
            </w:r>
          </w:p>
          <w:p w14:paraId="418A37AC" w14:textId="77777777" w:rsidR="00B77124" w:rsidRDefault="00B77124" w:rsidP="00B77124">
            <w:pPr>
              <w:jc w:val="both"/>
            </w:pPr>
            <w:r>
              <w:t>Podle Vnitřního předpisu UTB má každý akademický pracovník stanoveny konzultační hodiny v rozsahu 2h týdně. Dále je možno komunikovat s vyučujícím prostřednictvím e-mailu nebo v rámci MS Office 365 (Teams), ve kterém probíhá synchronní výuka na dálku.</w:t>
            </w:r>
          </w:p>
        </w:tc>
      </w:tr>
    </w:tbl>
    <w:p w14:paraId="3D970A1A" w14:textId="77777777" w:rsidR="00B77124" w:rsidRDefault="00B77124" w:rsidP="00B77124">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B77124" w14:paraId="3D162682" w14:textId="77777777" w:rsidTr="00B77124">
        <w:tc>
          <w:tcPr>
            <w:tcW w:w="9854" w:type="dxa"/>
            <w:gridSpan w:val="8"/>
            <w:tcBorders>
              <w:bottom w:val="double" w:sz="4" w:space="0" w:color="auto"/>
            </w:tcBorders>
            <w:shd w:val="clear" w:color="auto" w:fill="BDD6EE"/>
          </w:tcPr>
          <w:p w14:paraId="666B4A81" w14:textId="77777777" w:rsidR="00B77124" w:rsidRDefault="00B77124" w:rsidP="00B77124">
            <w:pPr>
              <w:jc w:val="both"/>
              <w:rPr>
                <w:b/>
                <w:sz w:val="28"/>
              </w:rPr>
            </w:pPr>
            <w:r>
              <w:lastRenderedPageBreak/>
              <w:br w:type="page"/>
            </w:r>
            <w:r>
              <w:rPr>
                <w:b/>
                <w:sz w:val="28"/>
              </w:rPr>
              <w:t>B-III – Charakteristika studijního předmětu</w:t>
            </w:r>
          </w:p>
        </w:tc>
      </w:tr>
      <w:tr w:rsidR="00B77124" w14:paraId="38C35A1F" w14:textId="77777777" w:rsidTr="00B77124">
        <w:tc>
          <w:tcPr>
            <w:tcW w:w="3085" w:type="dxa"/>
            <w:tcBorders>
              <w:top w:val="double" w:sz="4" w:space="0" w:color="auto"/>
            </w:tcBorders>
            <w:shd w:val="clear" w:color="auto" w:fill="F7CAAC"/>
          </w:tcPr>
          <w:p w14:paraId="15D0156E" w14:textId="77777777" w:rsidR="00B77124" w:rsidRDefault="00B77124" w:rsidP="00B77124">
            <w:pPr>
              <w:jc w:val="both"/>
              <w:rPr>
                <w:b/>
              </w:rPr>
            </w:pPr>
            <w:r>
              <w:rPr>
                <w:b/>
              </w:rPr>
              <w:t>Název studijního předmětu</w:t>
            </w:r>
          </w:p>
        </w:tc>
        <w:tc>
          <w:tcPr>
            <w:tcW w:w="6769" w:type="dxa"/>
            <w:gridSpan w:val="7"/>
            <w:tcBorders>
              <w:top w:val="double" w:sz="4" w:space="0" w:color="auto"/>
            </w:tcBorders>
          </w:tcPr>
          <w:p w14:paraId="6AD2EC62" w14:textId="77777777" w:rsidR="00B77124" w:rsidRDefault="00B77124" w:rsidP="00B77124">
            <w:pPr>
              <w:jc w:val="both"/>
            </w:pPr>
            <w:r>
              <w:t>Kvantitativní metodologie</w:t>
            </w:r>
          </w:p>
        </w:tc>
      </w:tr>
      <w:tr w:rsidR="00B77124" w14:paraId="49D41409" w14:textId="77777777" w:rsidTr="00B77124">
        <w:tc>
          <w:tcPr>
            <w:tcW w:w="3085" w:type="dxa"/>
            <w:shd w:val="clear" w:color="auto" w:fill="F7CAAC"/>
          </w:tcPr>
          <w:p w14:paraId="39652E1B" w14:textId="77777777" w:rsidR="00B77124" w:rsidRDefault="00B77124" w:rsidP="00B77124">
            <w:pPr>
              <w:jc w:val="both"/>
              <w:rPr>
                <w:b/>
              </w:rPr>
            </w:pPr>
            <w:r>
              <w:rPr>
                <w:b/>
              </w:rPr>
              <w:t>Typ předmětu</w:t>
            </w:r>
          </w:p>
        </w:tc>
        <w:tc>
          <w:tcPr>
            <w:tcW w:w="3406" w:type="dxa"/>
            <w:gridSpan w:val="4"/>
          </w:tcPr>
          <w:p w14:paraId="79A68949" w14:textId="77777777" w:rsidR="00B77124" w:rsidRDefault="00B77124" w:rsidP="00B77124">
            <w:pPr>
              <w:jc w:val="both"/>
            </w:pPr>
            <w:r>
              <w:t>povinný „P“</w:t>
            </w:r>
          </w:p>
        </w:tc>
        <w:tc>
          <w:tcPr>
            <w:tcW w:w="2695" w:type="dxa"/>
            <w:gridSpan w:val="2"/>
            <w:shd w:val="clear" w:color="auto" w:fill="F7CAAC"/>
          </w:tcPr>
          <w:p w14:paraId="04EDC0AA" w14:textId="77777777" w:rsidR="00B77124" w:rsidRDefault="00B77124" w:rsidP="00B77124">
            <w:pPr>
              <w:jc w:val="both"/>
            </w:pPr>
            <w:r>
              <w:rPr>
                <w:b/>
              </w:rPr>
              <w:t>doporučený ročník / semestr</w:t>
            </w:r>
          </w:p>
        </w:tc>
        <w:tc>
          <w:tcPr>
            <w:tcW w:w="668" w:type="dxa"/>
          </w:tcPr>
          <w:p w14:paraId="3004F913" w14:textId="78FB725F" w:rsidR="00B77124" w:rsidRDefault="00B77124" w:rsidP="00B77124">
            <w:pPr>
              <w:jc w:val="both"/>
            </w:pPr>
            <w:r>
              <w:t>2./1</w:t>
            </w:r>
            <w:r w:rsidR="00A74A36">
              <w:t>.</w:t>
            </w:r>
          </w:p>
        </w:tc>
      </w:tr>
      <w:tr w:rsidR="00B77124" w14:paraId="7895B47C" w14:textId="77777777" w:rsidTr="00B77124">
        <w:tc>
          <w:tcPr>
            <w:tcW w:w="3085" w:type="dxa"/>
            <w:shd w:val="clear" w:color="auto" w:fill="F7CAAC"/>
          </w:tcPr>
          <w:p w14:paraId="681177B5" w14:textId="77777777" w:rsidR="00B77124" w:rsidRDefault="00B77124" w:rsidP="00B77124">
            <w:pPr>
              <w:jc w:val="both"/>
              <w:rPr>
                <w:b/>
              </w:rPr>
            </w:pPr>
            <w:r>
              <w:rPr>
                <w:b/>
              </w:rPr>
              <w:t>Rozsah studijního předmětu</w:t>
            </w:r>
          </w:p>
        </w:tc>
        <w:tc>
          <w:tcPr>
            <w:tcW w:w="1701" w:type="dxa"/>
            <w:gridSpan w:val="2"/>
          </w:tcPr>
          <w:p w14:paraId="012A3DD0" w14:textId="77777777" w:rsidR="00B77124" w:rsidRDefault="00B77124" w:rsidP="00B77124">
            <w:pPr>
              <w:jc w:val="both"/>
            </w:pPr>
            <w:r>
              <w:rPr>
                <w:color w:val="000000" w:themeColor="text1"/>
              </w:rPr>
              <w:t>20p</w:t>
            </w:r>
          </w:p>
        </w:tc>
        <w:tc>
          <w:tcPr>
            <w:tcW w:w="889" w:type="dxa"/>
            <w:shd w:val="clear" w:color="auto" w:fill="F7CAAC"/>
          </w:tcPr>
          <w:p w14:paraId="4C920CFC" w14:textId="77777777" w:rsidR="00B77124" w:rsidRDefault="00B77124" w:rsidP="00B77124">
            <w:pPr>
              <w:jc w:val="both"/>
              <w:rPr>
                <w:b/>
              </w:rPr>
            </w:pPr>
            <w:r>
              <w:rPr>
                <w:b/>
              </w:rPr>
              <w:t xml:space="preserve">hod. </w:t>
            </w:r>
          </w:p>
        </w:tc>
        <w:tc>
          <w:tcPr>
            <w:tcW w:w="816" w:type="dxa"/>
          </w:tcPr>
          <w:p w14:paraId="1A08F0C6" w14:textId="77777777" w:rsidR="00B77124" w:rsidRDefault="00B77124" w:rsidP="00B77124">
            <w:pPr>
              <w:jc w:val="both"/>
            </w:pPr>
            <w:r>
              <w:t>20</w:t>
            </w:r>
          </w:p>
        </w:tc>
        <w:tc>
          <w:tcPr>
            <w:tcW w:w="2156" w:type="dxa"/>
            <w:shd w:val="clear" w:color="auto" w:fill="F7CAAC"/>
          </w:tcPr>
          <w:p w14:paraId="640996F9" w14:textId="77777777" w:rsidR="00B77124" w:rsidRDefault="00B77124" w:rsidP="00B77124">
            <w:pPr>
              <w:jc w:val="both"/>
              <w:rPr>
                <w:b/>
              </w:rPr>
            </w:pPr>
            <w:r>
              <w:rPr>
                <w:b/>
              </w:rPr>
              <w:t>kreditů</w:t>
            </w:r>
          </w:p>
        </w:tc>
        <w:tc>
          <w:tcPr>
            <w:tcW w:w="1207" w:type="dxa"/>
            <w:gridSpan w:val="2"/>
          </w:tcPr>
          <w:p w14:paraId="5EF1AD64" w14:textId="77777777" w:rsidR="00B77124" w:rsidRDefault="00B77124" w:rsidP="00B77124">
            <w:pPr>
              <w:jc w:val="both"/>
            </w:pPr>
          </w:p>
        </w:tc>
      </w:tr>
      <w:tr w:rsidR="00B77124" w14:paraId="70915DB4" w14:textId="77777777" w:rsidTr="00B77124">
        <w:tc>
          <w:tcPr>
            <w:tcW w:w="3085" w:type="dxa"/>
            <w:shd w:val="clear" w:color="auto" w:fill="F7CAAC"/>
          </w:tcPr>
          <w:p w14:paraId="2239ED1D" w14:textId="77777777" w:rsidR="00B77124" w:rsidRDefault="00B77124" w:rsidP="00B77124">
            <w:pPr>
              <w:jc w:val="both"/>
              <w:rPr>
                <w:b/>
                <w:sz w:val="22"/>
              </w:rPr>
            </w:pPr>
            <w:r>
              <w:rPr>
                <w:b/>
              </w:rPr>
              <w:t>Prerekvizity, korekvizity, ekvivalence</w:t>
            </w:r>
          </w:p>
        </w:tc>
        <w:tc>
          <w:tcPr>
            <w:tcW w:w="6769" w:type="dxa"/>
            <w:gridSpan w:val="7"/>
          </w:tcPr>
          <w:p w14:paraId="234A32F3" w14:textId="77777777" w:rsidR="00B77124" w:rsidRDefault="00B77124" w:rsidP="00B77124">
            <w:pPr>
              <w:jc w:val="both"/>
            </w:pPr>
          </w:p>
        </w:tc>
      </w:tr>
      <w:tr w:rsidR="00B77124" w14:paraId="6B17C249" w14:textId="77777777" w:rsidTr="00B77124">
        <w:tc>
          <w:tcPr>
            <w:tcW w:w="3085" w:type="dxa"/>
            <w:shd w:val="clear" w:color="auto" w:fill="F7CAAC"/>
          </w:tcPr>
          <w:p w14:paraId="13C4C2E5" w14:textId="77777777" w:rsidR="00B77124" w:rsidRDefault="00B77124" w:rsidP="00B77124">
            <w:pPr>
              <w:jc w:val="both"/>
              <w:rPr>
                <w:b/>
              </w:rPr>
            </w:pPr>
            <w:r>
              <w:rPr>
                <w:b/>
              </w:rPr>
              <w:t>Způsob ověření studijních výsledků</w:t>
            </w:r>
          </w:p>
        </w:tc>
        <w:tc>
          <w:tcPr>
            <w:tcW w:w="3406" w:type="dxa"/>
            <w:gridSpan w:val="4"/>
          </w:tcPr>
          <w:p w14:paraId="7E759272" w14:textId="77777777" w:rsidR="00B77124" w:rsidRDefault="00B77124" w:rsidP="00B77124">
            <w:pPr>
              <w:jc w:val="both"/>
            </w:pPr>
            <w:r>
              <w:t>Zkouška</w:t>
            </w:r>
          </w:p>
        </w:tc>
        <w:tc>
          <w:tcPr>
            <w:tcW w:w="2156" w:type="dxa"/>
            <w:shd w:val="clear" w:color="auto" w:fill="F7CAAC"/>
          </w:tcPr>
          <w:p w14:paraId="7F8015A6" w14:textId="77777777" w:rsidR="00B77124" w:rsidRDefault="00B77124" w:rsidP="00B77124">
            <w:pPr>
              <w:jc w:val="both"/>
              <w:rPr>
                <w:b/>
              </w:rPr>
            </w:pPr>
            <w:r>
              <w:rPr>
                <w:b/>
              </w:rPr>
              <w:t>Forma výuky</w:t>
            </w:r>
          </w:p>
        </w:tc>
        <w:tc>
          <w:tcPr>
            <w:tcW w:w="1207" w:type="dxa"/>
            <w:gridSpan w:val="2"/>
          </w:tcPr>
          <w:p w14:paraId="6FCB736B" w14:textId="77777777" w:rsidR="00B77124" w:rsidRDefault="00B77124" w:rsidP="00B77124">
            <w:pPr>
              <w:jc w:val="both"/>
            </w:pPr>
            <w:r>
              <w:t>Přednáška</w:t>
            </w:r>
          </w:p>
        </w:tc>
      </w:tr>
      <w:tr w:rsidR="00B77124" w14:paraId="7B4BC86C" w14:textId="77777777" w:rsidTr="00B77124">
        <w:tc>
          <w:tcPr>
            <w:tcW w:w="3085" w:type="dxa"/>
            <w:shd w:val="clear" w:color="auto" w:fill="F7CAAC"/>
          </w:tcPr>
          <w:p w14:paraId="09855273" w14:textId="77777777" w:rsidR="00B77124" w:rsidRDefault="00B77124" w:rsidP="00B77124">
            <w:pPr>
              <w:jc w:val="both"/>
              <w:rPr>
                <w:b/>
              </w:rPr>
            </w:pPr>
            <w:r>
              <w:rPr>
                <w:b/>
              </w:rPr>
              <w:t>Forma způsobu ověření studijních výsledků a další požadavky na studenta</w:t>
            </w:r>
          </w:p>
        </w:tc>
        <w:tc>
          <w:tcPr>
            <w:tcW w:w="6769" w:type="dxa"/>
            <w:gridSpan w:val="7"/>
            <w:tcBorders>
              <w:bottom w:val="nil"/>
            </w:tcBorders>
          </w:tcPr>
          <w:p w14:paraId="5AB8B6DB" w14:textId="77777777" w:rsidR="00B77124" w:rsidRDefault="00B77124" w:rsidP="00B77124">
            <w:pPr>
              <w:jc w:val="both"/>
            </w:pPr>
            <w:r>
              <w:t>Vypracování průběžně zadávaných úkolů. Ústní zkouška.</w:t>
            </w:r>
          </w:p>
        </w:tc>
      </w:tr>
      <w:tr w:rsidR="00B77124" w14:paraId="3F8C9B75" w14:textId="77777777" w:rsidTr="00B77124">
        <w:trPr>
          <w:trHeight w:val="168"/>
        </w:trPr>
        <w:tc>
          <w:tcPr>
            <w:tcW w:w="9854" w:type="dxa"/>
            <w:gridSpan w:val="8"/>
            <w:tcBorders>
              <w:top w:val="nil"/>
            </w:tcBorders>
          </w:tcPr>
          <w:p w14:paraId="2554C169" w14:textId="77777777" w:rsidR="00B77124" w:rsidRDefault="00B77124" w:rsidP="00B77124">
            <w:pPr>
              <w:jc w:val="both"/>
            </w:pPr>
          </w:p>
        </w:tc>
      </w:tr>
      <w:tr w:rsidR="00B77124" w14:paraId="49DB3ADA" w14:textId="77777777" w:rsidTr="00B77124">
        <w:trPr>
          <w:trHeight w:val="197"/>
        </w:trPr>
        <w:tc>
          <w:tcPr>
            <w:tcW w:w="3085" w:type="dxa"/>
            <w:tcBorders>
              <w:top w:val="nil"/>
            </w:tcBorders>
            <w:shd w:val="clear" w:color="auto" w:fill="F7CAAC"/>
          </w:tcPr>
          <w:p w14:paraId="1034A7D5" w14:textId="77777777" w:rsidR="00B77124" w:rsidRDefault="00B77124" w:rsidP="00B77124">
            <w:pPr>
              <w:jc w:val="both"/>
              <w:rPr>
                <w:b/>
              </w:rPr>
            </w:pPr>
            <w:r>
              <w:rPr>
                <w:b/>
              </w:rPr>
              <w:t>Garant předmětu</w:t>
            </w:r>
          </w:p>
        </w:tc>
        <w:tc>
          <w:tcPr>
            <w:tcW w:w="6769" w:type="dxa"/>
            <w:gridSpan w:val="7"/>
            <w:tcBorders>
              <w:top w:val="nil"/>
            </w:tcBorders>
          </w:tcPr>
          <w:p w14:paraId="4F173F10" w14:textId="67362D37" w:rsidR="00B77124" w:rsidRDefault="00B77124" w:rsidP="00B77124">
            <w:pPr>
              <w:jc w:val="both"/>
            </w:pPr>
            <w:r>
              <w:t>doc. Mgr. Ja</w:t>
            </w:r>
            <w:r w:rsidR="00567240">
              <w:t>n Kalenda</w:t>
            </w:r>
            <w:r>
              <w:t>, Ph.D.</w:t>
            </w:r>
          </w:p>
        </w:tc>
      </w:tr>
      <w:tr w:rsidR="00B77124" w14:paraId="0775925C" w14:textId="77777777" w:rsidTr="00B77124">
        <w:trPr>
          <w:trHeight w:val="243"/>
        </w:trPr>
        <w:tc>
          <w:tcPr>
            <w:tcW w:w="3085" w:type="dxa"/>
            <w:tcBorders>
              <w:top w:val="nil"/>
            </w:tcBorders>
            <w:shd w:val="clear" w:color="auto" w:fill="F7CAAC"/>
          </w:tcPr>
          <w:p w14:paraId="7A6DA890" w14:textId="77777777" w:rsidR="00B77124" w:rsidRDefault="00B77124" w:rsidP="00B77124">
            <w:pPr>
              <w:jc w:val="both"/>
              <w:rPr>
                <w:b/>
              </w:rPr>
            </w:pPr>
            <w:r>
              <w:rPr>
                <w:b/>
              </w:rPr>
              <w:t>Zapojení garanta do výuky předmětu</w:t>
            </w:r>
          </w:p>
        </w:tc>
        <w:tc>
          <w:tcPr>
            <w:tcW w:w="6769" w:type="dxa"/>
            <w:gridSpan w:val="7"/>
            <w:tcBorders>
              <w:top w:val="nil"/>
            </w:tcBorders>
          </w:tcPr>
          <w:p w14:paraId="5BE8A7AE" w14:textId="163E6151" w:rsidR="00B77124" w:rsidRDefault="00483DD2" w:rsidP="00B77124">
            <w:pPr>
              <w:jc w:val="both"/>
            </w:pPr>
            <w:r>
              <w:t>1</w:t>
            </w:r>
            <w:r w:rsidR="00B77124">
              <w:t>0</w:t>
            </w:r>
            <w:r w:rsidR="00B77124" w:rsidRPr="00EB0BA1">
              <w:t xml:space="preserve"> % výuky</w:t>
            </w:r>
            <w:r w:rsidR="00B77124">
              <w:t>, zkoušení</w:t>
            </w:r>
          </w:p>
        </w:tc>
      </w:tr>
      <w:tr w:rsidR="00B77124" w14:paraId="4E528C71" w14:textId="77777777" w:rsidTr="00B77124">
        <w:tc>
          <w:tcPr>
            <w:tcW w:w="3085" w:type="dxa"/>
            <w:shd w:val="clear" w:color="auto" w:fill="F7CAAC"/>
          </w:tcPr>
          <w:p w14:paraId="447C8639" w14:textId="77777777" w:rsidR="00B77124" w:rsidRDefault="00B77124" w:rsidP="00B77124">
            <w:pPr>
              <w:jc w:val="both"/>
              <w:rPr>
                <w:b/>
              </w:rPr>
            </w:pPr>
            <w:r>
              <w:rPr>
                <w:b/>
              </w:rPr>
              <w:t>Vyučující</w:t>
            </w:r>
          </w:p>
        </w:tc>
        <w:tc>
          <w:tcPr>
            <w:tcW w:w="6769" w:type="dxa"/>
            <w:gridSpan w:val="7"/>
            <w:tcBorders>
              <w:bottom w:val="nil"/>
            </w:tcBorders>
          </w:tcPr>
          <w:p w14:paraId="78361863" w14:textId="77777777" w:rsidR="00B77124" w:rsidRDefault="00B77124" w:rsidP="00B77124">
            <w:pPr>
              <w:jc w:val="both"/>
            </w:pPr>
          </w:p>
        </w:tc>
      </w:tr>
      <w:tr w:rsidR="00B77124" w14:paraId="485D6826" w14:textId="77777777" w:rsidTr="00B77124">
        <w:trPr>
          <w:trHeight w:val="324"/>
        </w:trPr>
        <w:tc>
          <w:tcPr>
            <w:tcW w:w="9854" w:type="dxa"/>
            <w:gridSpan w:val="8"/>
            <w:tcBorders>
              <w:top w:val="nil"/>
            </w:tcBorders>
          </w:tcPr>
          <w:p w14:paraId="4FE2BC44" w14:textId="1A11F644" w:rsidR="00B77124" w:rsidRDefault="008A3879" w:rsidP="00B77124">
            <w:pPr>
              <w:jc w:val="both"/>
            </w:pPr>
            <w:r>
              <w:t xml:space="preserve">doc. Mgr. Jan Kalenda, Ph.D. (40 %), </w:t>
            </w:r>
            <w:r w:rsidR="00567240">
              <w:t>doc. Mgr. Jakub Hladík, Ph.D., (</w:t>
            </w:r>
            <w:r>
              <w:t>3</w:t>
            </w:r>
            <w:r w:rsidR="00567240">
              <w:t xml:space="preserve">0 %) </w:t>
            </w:r>
            <w:r w:rsidR="00B77124">
              <w:t xml:space="preserve">PhDr. Denisa Denglerová, Ph.D. (10 %), Mgr. Karla Hrbáčková, Ph.D. (10 %), Mgr. Jitka Vaculíková, Ph.D. (10 %) </w:t>
            </w:r>
          </w:p>
        </w:tc>
      </w:tr>
      <w:tr w:rsidR="00B77124" w14:paraId="0B3B23F8" w14:textId="77777777" w:rsidTr="00B77124">
        <w:tc>
          <w:tcPr>
            <w:tcW w:w="3085" w:type="dxa"/>
            <w:shd w:val="clear" w:color="auto" w:fill="F7CAAC"/>
          </w:tcPr>
          <w:p w14:paraId="427165C7" w14:textId="77777777" w:rsidR="00B77124" w:rsidRDefault="00B77124" w:rsidP="00B77124">
            <w:pPr>
              <w:jc w:val="both"/>
              <w:rPr>
                <w:b/>
              </w:rPr>
            </w:pPr>
            <w:r>
              <w:rPr>
                <w:b/>
              </w:rPr>
              <w:t>Stručná anotace předmětu</w:t>
            </w:r>
          </w:p>
        </w:tc>
        <w:tc>
          <w:tcPr>
            <w:tcW w:w="6769" w:type="dxa"/>
            <w:gridSpan w:val="7"/>
            <w:tcBorders>
              <w:bottom w:val="nil"/>
            </w:tcBorders>
          </w:tcPr>
          <w:p w14:paraId="135A5352" w14:textId="77777777" w:rsidR="00B77124" w:rsidRDefault="00B77124" w:rsidP="00B77124">
            <w:pPr>
              <w:jc w:val="both"/>
            </w:pPr>
          </w:p>
        </w:tc>
      </w:tr>
      <w:tr w:rsidR="00B77124" w14:paraId="413C9E93" w14:textId="77777777" w:rsidTr="00642C64">
        <w:trPr>
          <w:trHeight w:val="1408"/>
        </w:trPr>
        <w:tc>
          <w:tcPr>
            <w:tcW w:w="9854" w:type="dxa"/>
            <w:gridSpan w:val="8"/>
            <w:tcBorders>
              <w:top w:val="nil"/>
              <w:bottom w:val="single" w:sz="12" w:space="0" w:color="auto"/>
            </w:tcBorders>
          </w:tcPr>
          <w:p w14:paraId="76DF96E4" w14:textId="77777777" w:rsidR="00B77124" w:rsidRDefault="00B77124" w:rsidP="00B77124">
            <w:pPr>
              <w:jc w:val="both"/>
              <w:rPr>
                <w:b/>
              </w:rPr>
            </w:pPr>
            <w:r w:rsidRPr="006E4350">
              <w:rPr>
                <w:b/>
              </w:rPr>
              <w:t>Cíle předmětu</w:t>
            </w:r>
          </w:p>
          <w:p w14:paraId="7AAC92B3" w14:textId="01E3B31D" w:rsidR="00B77124" w:rsidRDefault="00B77124" w:rsidP="00B77124">
            <w:pPr>
              <w:jc w:val="both"/>
            </w:pPr>
            <w:r>
              <w:t>Cílem</w:t>
            </w:r>
            <w:r w:rsidRPr="00AE6B79">
              <w:t xml:space="preserve"> je</w:t>
            </w:r>
            <w:r>
              <w:rPr>
                <w:b/>
              </w:rPr>
              <w:t xml:space="preserve"> </w:t>
            </w:r>
            <w:r>
              <w:t>prohloubit znalosti studentů v oblasti kvantitativního výzkumu, a to zejména v plánování a realizaci výzkumu, analýze dat a interpretaci výsledků. Studenti si osvojí znalosti a dovednosti potřebné k realizaci vlastního kvantitativně orientovaného výzkumu splňujícího nároky na publikování v odborných časopisech a splňujícího standardy di</w:t>
            </w:r>
            <w:r w:rsidR="00783AF4">
              <w:t>z</w:t>
            </w:r>
            <w:r>
              <w:t>ertační práce.</w:t>
            </w:r>
          </w:p>
          <w:p w14:paraId="4984D031" w14:textId="13A1B2DF" w:rsidR="00B77124" w:rsidRDefault="00B77124" w:rsidP="00B77124">
            <w:pPr>
              <w:jc w:val="both"/>
            </w:pPr>
          </w:p>
          <w:p w14:paraId="6D0C258F" w14:textId="77777777" w:rsidR="002664F1" w:rsidRPr="0086323A" w:rsidRDefault="002664F1" w:rsidP="002664F1">
            <w:pPr>
              <w:jc w:val="both"/>
              <w:rPr>
                <w:b/>
              </w:rPr>
            </w:pPr>
            <w:r w:rsidRPr="0086323A">
              <w:rPr>
                <w:b/>
              </w:rPr>
              <w:t xml:space="preserve">Předpoklady: </w:t>
            </w:r>
          </w:p>
          <w:p w14:paraId="0609E2E7" w14:textId="77777777" w:rsidR="002664F1" w:rsidRPr="0086323A" w:rsidRDefault="002664F1" w:rsidP="002664F1">
            <w:pPr>
              <w:jc w:val="both"/>
              <w:rPr>
                <w:b/>
                <w:color w:val="000000"/>
              </w:rPr>
            </w:pPr>
            <w:r w:rsidRPr="0086323A">
              <w:rPr>
                <w:color w:val="000000"/>
                <w:shd w:val="clear" w:color="auto" w:fill="FFFFFF"/>
              </w:rPr>
              <w:t>Studenti mají znalosti z oblasti kva</w:t>
            </w:r>
            <w:r>
              <w:rPr>
                <w:color w:val="000000"/>
                <w:shd w:val="clear" w:color="auto" w:fill="FFFFFF"/>
              </w:rPr>
              <w:t>ntitativní</w:t>
            </w:r>
            <w:r w:rsidRPr="0086323A">
              <w:rPr>
                <w:color w:val="000000"/>
                <w:shd w:val="clear" w:color="auto" w:fill="FFFFFF"/>
              </w:rPr>
              <w:t xml:space="preserve"> výzkumné strategie, jejího využití a etických zásad. Znají </w:t>
            </w:r>
            <w:r>
              <w:rPr>
                <w:color w:val="000000"/>
                <w:shd w:val="clear" w:color="auto" w:fill="FFFFFF"/>
              </w:rPr>
              <w:t xml:space="preserve">základní </w:t>
            </w:r>
            <w:r w:rsidRPr="0086323A">
              <w:rPr>
                <w:color w:val="000000"/>
                <w:shd w:val="clear" w:color="auto" w:fill="FFFFFF"/>
              </w:rPr>
              <w:t>přístupy uplatňované v kva</w:t>
            </w:r>
            <w:r>
              <w:rPr>
                <w:color w:val="000000"/>
                <w:shd w:val="clear" w:color="auto" w:fill="FFFFFF"/>
              </w:rPr>
              <w:t>ntitativního</w:t>
            </w:r>
            <w:r w:rsidRPr="0086323A">
              <w:rPr>
                <w:color w:val="000000"/>
                <w:shd w:val="clear" w:color="auto" w:fill="FFFFFF"/>
              </w:rPr>
              <w:t xml:space="preserve"> výzkumu, techniky sběru dat a způsoby </w:t>
            </w:r>
            <w:r>
              <w:rPr>
                <w:color w:val="000000"/>
                <w:shd w:val="clear" w:color="auto" w:fill="FFFFFF"/>
              </w:rPr>
              <w:t>konstrukce výzkumného vzorku</w:t>
            </w:r>
            <w:r w:rsidRPr="0086323A">
              <w:rPr>
                <w:color w:val="000000"/>
                <w:shd w:val="clear" w:color="auto" w:fill="FFFFFF"/>
              </w:rPr>
              <w:t xml:space="preserve">. Umí připravit a realizovat </w:t>
            </w:r>
            <w:r>
              <w:rPr>
                <w:color w:val="000000"/>
                <w:shd w:val="clear" w:color="auto" w:fill="FFFFFF"/>
              </w:rPr>
              <w:t xml:space="preserve">kvantitativní </w:t>
            </w:r>
            <w:r w:rsidRPr="0086323A">
              <w:rPr>
                <w:color w:val="000000"/>
                <w:shd w:val="clear" w:color="auto" w:fill="FFFFFF"/>
              </w:rPr>
              <w:t>výzkumné šetření za využití relevantních přístupů. Získaná kva</w:t>
            </w:r>
            <w:r>
              <w:rPr>
                <w:color w:val="000000"/>
                <w:shd w:val="clear" w:color="auto" w:fill="FFFFFF"/>
              </w:rPr>
              <w:t>ntitativním</w:t>
            </w:r>
            <w:r w:rsidRPr="0086323A">
              <w:rPr>
                <w:color w:val="000000"/>
                <w:shd w:val="clear" w:color="auto" w:fill="FFFFFF"/>
              </w:rPr>
              <w:t xml:space="preserve"> data umí zpracovat</w:t>
            </w:r>
            <w:r>
              <w:rPr>
                <w:color w:val="000000"/>
                <w:shd w:val="clear" w:color="auto" w:fill="FFFFFF"/>
              </w:rPr>
              <w:t xml:space="preserve"> za využití programu SPSS</w:t>
            </w:r>
            <w:r w:rsidRPr="0086323A">
              <w:rPr>
                <w:color w:val="000000"/>
                <w:shd w:val="clear" w:color="auto" w:fill="FFFFFF"/>
              </w:rPr>
              <w:t>.</w:t>
            </w:r>
          </w:p>
          <w:p w14:paraId="44526673" w14:textId="77777777" w:rsidR="002664F1" w:rsidRPr="0086323A" w:rsidRDefault="002664F1" w:rsidP="002664F1">
            <w:pPr>
              <w:jc w:val="both"/>
              <w:rPr>
                <w:b/>
                <w:shd w:val="clear" w:color="auto" w:fill="FFFFFF"/>
              </w:rPr>
            </w:pPr>
          </w:p>
          <w:p w14:paraId="28311BE7" w14:textId="77777777" w:rsidR="002664F1" w:rsidRPr="0086323A" w:rsidRDefault="002664F1" w:rsidP="002664F1">
            <w:pPr>
              <w:jc w:val="both"/>
              <w:rPr>
                <w:b/>
                <w:shd w:val="clear" w:color="auto" w:fill="FFFFFF"/>
              </w:rPr>
            </w:pPr>
            <w:r w:rsidRPr="0086323A">
              <w:rPr>
                <w:b/>
                <w:shd w:val="clear" w:color="auto" w:fill="FFFFFF"/>
              </w:rPr>
              <w:t>Požadavky na studenta:</w:t>
            </w:r>
          </w:p>
          <w:p w14:paraId="7F082363" w14:textId="77777777" w:rsidR="002664F1" w:rsidRDefault="002664F1" w:rsidP="002664F1">
            <w:pPr>
              <w:jc w:val="both"/>
              <w:rPr>
                <w:color w:val="000000"/>
                <w:shd w:val="clear" w:color="auto" w:fill="FFFFFF"/>
              </w:rPr>
            </w:pPr>
            <w:r w:rsidRPr="0086323A">
              <w:rPr>
                <w:color w:val="000000"/>
                <w:shd w:val="clear" w:color="auto" w:fill="FFFFFF"/>
              </w:rPr>
              <w:t>Podmínkou přistoupení k ústní zkoušce je:</w:t>
            </w:r>
          </w:p>
          <w:p w14:paraId="76428F30" w14:textId="77777777" w:rsidR="002664F1" w:rsidRDefault="002664F1" w:rsidP="002664F1">
            <w:pPr>
              <w:jc w:val="both"/>
              <w:rPr>
                <w:color w:val="000000"/>
                <w:shd w:val="clear" w:color="auto" w:fill="FFFFFF"/>
              </w:rPr>
            </w:pPr>
            <w:r w:rsidRPr="0086323A">
              <w:rPr>
                <w:color w:val="000000"/>
                <w:shd w:val="clear" w:color="auto" w:fill="FFFFFF"/>
              </w:rPr>
              <w:t>1. 80% účast na seminářích,</w:t>
            </w:r>
            <w:r>
              <w:rPr>
                <w:color w:val="000000"/>
                <w:shd w:val="clear" w:color="auto" w:fill="FFFFFF"/>
              </w:rPr>
              <w:t xml:space="preserve"> </w:t>
            </w:r>
          </w:p>
          <w:p w14:paraId="727C18F3" w14:textId="77777777" w:rsidR="002664F1" w:rsidRDefault="002664F1" w:rsidP="002664F1">
            <w:pPr>
              <w:jc w:val="both"/>
              <w:rPr>
                <w:color w:val="000000"/>
              </w:rPr>
            </w:pPr>
            <w:r w:rsidRPr="0086323A">
              <w:rPr>
                <w:color w:val="000000"/>
                <w:shd w:val="clear" w:color="auto" w:fill="FFFFFF"/>
              </w:rPr>
              <w:t xml:space="preserve">2. </w:t>
            </w:r>
            <w:r>
              <w:rPr>
                <w:color w:val="000000"/>
                <w:shd w:val="clear" w:color="auto" w:fill="FFFFFF"/>
              </w:rPr>
              <w:t xml:space="preserve">Vypracování průběžně zadávaných úkolů </w:t>
            </w:r>
            <w:r w:rsidRPr="0086323A">
              <w:rPr>
                <w:color w:val="000000"/>
                <w:shd w:val="clear" w:color="auto" w:fill="FFFFFF"/>
              </w:rPr>
              <w:t xml:space="preserve">a </w:t>
            </w:r>
            <w:r>
              <w:rPr>
                <w:color w:val="000000"/>
                <w:shd w:val="clear" w:color="auto" w:fill="FFFFFF"/>
              </w:rPr>
              <w:t>ústní zkouška</w:t>
            </w:r>
            <w:r w:rsidRPr="0086323A">
              <w:rPr>
                <w:color w:val="000000"/>
              </w:rPr>
              <w:t>.</w:t>
            </w:r>
          </w:p>
          <w:p w14:paraId="5E7A4479" w14:textId="77777777" w:rsidR="002664F1" w:rsidRDefault="002664F1" w:rsidP="00B77124">
            <w:pPr>
              <w:jc w:val="both"/>
            </w:pPr>
          </w:p>
          <w:p w14:paraId="0733C8B0" w14:textId="77777777" w:rsidR="00B77124" w:rsidRDefault="00B77124" w:rsidP="00B77124">
            <w:pPr>
              <w:jc w:val="both"/>
              <w:rPr>
                <w:b/>
              </w:rPr>
            </w:pPr>
            <w:r w:rsidRPr="006E4350">
              <w:rPr>
                <w:b/>
              </w:rPr>
              <w:t>Obsah předmětu</w:t>
            </w:r>
          </w:p>
          <w:p w14:paraId="68A6B617" w14:textId="77777777" w:rsidR="00B77124" w:rsidRDefault="00B77124" w:rsidP="00630AC5">
            <w:pPr>
              <w:pStyle w:val="Odstavecseseznamem"/>
              <w:numPr>
                <w:ilvl w:val="0"/>
                <w:numId w:val="20"/>
              </w:numPr>
              <w:jc w:val="both"/>
            </w:pPr>
            <w:r>
              <w:t>Plánování a realizace kvantitativně orientovaného výzkumu v pedagogice. Zásady a principy použití kvantitativních výzkumných metod (výzkumy ex post facto, experimenty a kvaziexperimenty).</w:t>
            </w:r>
          </w:p>
          <w:p w14:paraId="5EA48C5C" w14:textId="77777777" w:rsidR="00B77124" w:rsidRDefault="00B77124" w:rsidP="00630AC5">
            <w:pPr>
              <w:pStyle w:val="Odstavecseseznamem"/>
              <w:numPr>
                <w:ilvl w:val="0"/>
                <w:numId w:val="20"/>
              </w:numPr>
              <w:jc w:val="both"/>
            </w:pPr>
            <w:r>
              <w:t>Výzkumný soubor. Velikost s ohledem na sílu testu, reprezentativita, normalita rozdělení, výběrová chyba.</w:t>
            </w:r>
          </w:p>
          <w:p w14:paraId="69A996DC" w14:textId="77777777" w:rsidR="00B77124" w:rsidRDefault="00B77124" w:rsidP="00630AC5">
            <w:pPr>
              <w:pStyle w:val="Odstavecseseznamem"/>
              <w:numPr>
                <w:ilvl w:val="0"/>
                <w:numId w:val="20"/>
              </w:numPr>
              <w:jc w:val="both"/>
            </w:pPr>
            <w:r>
              <w:t>Metody získávání dat. Dotazník (konstrukce, typy dotazníkových položek a možnosti jejich statistické analýzy, adaptace dotazníku, položkové analýzy, validita, reliabilita). Pozorování. Sémantický diferenciál, q metodologie.</w:t>
            </w:r>
          </w:p>
          <w:p w14:paraId="2A0D7647" w14:textId="77777777" w:rsidR="00B77124" w:rsidRDefault="00B77124" w:rsidP="00630AC5">
            <w:pPr>
              <w:pStyle w:val="Odstavecseseznamem"/>
              <w:numPr>
                <w:ilvl w:val="0"/>
                <w:numId w:val="20"/>
              </w:numPr>
              <w:jc w:val="both"/>
            </w:pPr>
            <w:r>
              <w:t>Statistická významnost, princip testování hypotéz. Věcná významnost. Souvislost statistické a věcné významnosti výsledků.</w:t>
            </w:r>
          </w:p>
          <w:p w14:paraId="617F3B09" w14:textId="77777777" w:rsidR="00B77124" w:rsidRDefault="00B77124" w:rsidP="00630AC5">
            <w:pPr>
              <w:pStyle w:val="Odstavecseseznamem"/>
              <w:numPr>
                <w:ilvl w:val="0"/>
                <w:numId w:val="20"/>
              </w:numPr>
              <w:jc w:val="both"/>
            </w:pPr>
            <w:r>
              <w:t>Analýza dat. Příprava dat. Testy statistické významnosti. Míry věcné významnosti. Analýza kategoriálních dat. Srovnávání a testování shody středních hodnot. Korelační analýza. Regresní analýza a principy modelování vztahů. Seskupovací analýza. Explorační a konfirmační faktorová analýza.</w:t>
            </w:r>
          </w:p>
          <w:p w14:paraId="6908BFC7" w14:textId="77777777" w:rsidR="00B77124" w:rsidRDefault="00B77124" w:rsidP="00630AC5">
            <w:pPr>
              <w:pStyle w:val="Odstavecseseznamem"/>
              <w:numPr>
                <w:ilvl w:val="0"/>
                <w:numId w:val="20"/>
              </w:numPr>
              <w:jc w:val="both"/>
            </w:pPr>
            <w:r>
              <w:t xml:space="preserve">Alternativní psychometrické teorie. Item response theory. Teorie zobecnitelnosti. Knowledge space theory. </w:t>
            </w:r>
          </w:p>
          <w:p w14:paraId="0FB22AA2" w14:textId="77777777" w:rsidR="00B77124" w:rsidRDefault="00B77124" w:rsidP="00630AC5">
            <w:pPr>
              <w:pStyle w:val="Odstavecseseznamem"/>
              <w:numPr>
                <w:ilvl w:val="0"/>
                <w:numId w:val="20"/>
              </w:numPr>
              <w:jc w:val="both"/>
            </w:pPr>
            <w:r>
              <w:t>Možnosti a limity interpretace výsledků výzkumu a chyby v interpretaci.</w:t>
            </w:r>
          </w:p>
          <w:p w14:paraId="411A4D90" w14:textId="77777777" w:rsidR="00B77124" w:rsidRDefault="00B77124" w:rsidP="00B77124">
            <w:pPr>
              <w:jc w:val="both"/>
              <w:rPr>
                <w:b/>
              </w:rPr>
            </w:pPr>
          </w:p>
          <w:p w14:paraId="291E5672" w14:textId="77777777" w:rsidR="00B77124" w:rsidRPr="008243EA" w:rsidRDefault="00B77124" w:rsidP="00B77124">
            <w:pPr>
              <w:jc w:val="both"/>
              <w:rPr>
                <w:b/>
                <w:caps/>
              </w:rPr>
            </w:pPr>
            <w:r w:rsidRPr="008243EA">
              <w:rPr>
                <w:b/>
                <w:caps/>
              </w:rPr>
              <w:t>Výsledky učení</w:t>
            </w:r>
          </w:p>
          <w:p w14:paraId="0BE711AF" w14:textId="77777777" w:rsidR="00B77124" w:rsidRDefault="00B77124" w:rsidP="00B77124">
            <w:pPr>
              <w:jc w:val="both"/>
              <w:rPr>
                <w:b/>
              </w:rPr>
            </w:pPr>
            <w:r>
              <w:rPr>
                <w:b/>
              </w:rPr>
              <w:t>Student zná</w:t>
            </w:r>
            <w:r w:rsidRPr="00EF7713">
              <w:rPr>
                <w:b/>
              </w:rPr>
              <w:t>:</w:t>
            </w:r>
          </w:p>
          <w:p w14:paraId="3A9E17E1" w14:textId="77777777" w:rsidR="00B77124" w:rsidRDefault="00B77124" w:rsidP="00630AC5">
            <w:pPr>
              <w:pStyle w:val="Odstavecseseznamem"/>
              <w:numPr>
                <w:ilvl w:val="0"/>
                <w:numId w:val="21"/>
              </w:numPr>
              <w:jc w:val="both"/>
            </w:pPr>
            <w:r>
              <w:t>principy</w:t>
            </w:r>
            <w:r w:rsidRPr="00E92738">
              <w:t xml:space="preserve"> použití kvantitativních výzkumných metod</w:t>
            </w:r>
          </w:p>
          <w:p w14:paraId="5E06DA25" w14:textId="77777777" w:rsidR="00B77124" w:rsidRDefault="00B77124" w:rsidP="00630AC5">
            <w:pPr>
              <w:pStyle w:val="Odstavecseseznamem"/>
              <w:numPr>
                <w:ilvl w:val="0"/>
                <w:numId w:val="21"/>
              </w:numPr>
              <w:jc w:val="both"/>
            </w:pPr>
            <w:r>
              <w:t>zásady experimentování v sociálních vědách</w:t>
            </w:r>
          </w:p>
          <w:p w14:paraId="47EB9B40" w14:textId="77777777" w:rsidR="00B77124" w:rsidRDefault="00B77124" w:rsidP="00630AC5">
            <w:pPr>
              <w:pStyle w:val="Odstavecseseznamem"/>
              <w:numPr>
                <w:ilvl w:val="0"/>
                <w:numId w:val="21"/>
              </w:numPr>
              <w:jc w:val="both"/>
            </w:pPr>
            <w:r>
              <w:t>principy reprezentativnosti výběrového souboru</w:t>
            </w:r>
          </w:p>
          <w:p w14:paraId="34AFCFFA" w14:textId="77777777" w:rsidR="00B77124" w:rsidRDefault="00B77124" w:rsidP="00630AC5">
            <w:pPr>
              <w:pStyle w:val="Odstavecseseznamem"/>
              <w:numPr>
                <w:ilvl w:val="0"/>
                <w:numId w:val="21"/>
              </w:numPr>
              <w:jc w:val="both"/>
            </w:pPr>
            <w:r>
              <w:t>rozdíly ve statistické a věcné významnosti</w:t>
            </w:r>
          </w:p>
          <w:p w14:paraId="57CA689C" w14:textId="77777777" w:rsidR="00B77124" w:rsidRDefault="00B77124" w:rsidP="00630AC5">
            <w:pPr>
              <w:pStyle w:val="Odstavecseseznamem"/>
              <w:numPr>
                <w:ilvl w:val="0"/>
                <w:numId w:val="21"/>
              </w:numPr>
              <w:jc w:val="both"/>
            </w:pPr>
            <w:r>
              <w:t>adaptaci nástrojů, jejich tvorbu, validitu a reliabilitu</w:t>
            </w:r>
          </w:p>
          <w:p w14:paraId="0B1C0AC2" w14:textId="77777777" w:rsidR="00B77124" w:rsidRDefault="00B77124" w:rsidP="00630AC5">
            <w:pPr>
              <w:pStyle w:val="Odstavecseseznamem"/>
              <w:numPr>
                <w:ilvl w:val="0"/>
                <w:numId w:val="21"/>
              </w:numPr>
              <w:jc w:val="both"/>
            </w:pPr>
            <w:r>
              <w:t>limity a chyby v interpretaci dat</w:t>
            </w:r>
          </w:p>
          <w:p w14:paraId="4DD55F09" w14:textId="77777777" w:rsidR="00B77124" w:rsidRDefault="00B77124" w:rsidP="00B77124">
            <w:pPr>
              <w:jc w:val="both"/>
            </w:pPr>
          </w:p>
          <w:p w14:paraId="0DABBCB5" w14:textId="77777777" w:rsidR="00B77124" w:rsidRDefault="00B77124" w:rsidP="00B77124">
            <w:pPr>
              <w:jc w:val="both"/>
              <w:rPr>
                <w:b/>
              </w:rPr>
            </w:pPr>
            <w:r>
              <w:rPr>
                <w:b/>
              </w:rPr>
              <w:lastRenderedPageBreak/>
              <w:t>Student umí</w:t>
            </w:r>
            <w:r w:rsidRPr="002353DA">
              <w:rPr>
                <w:b/>
              </w:rPr>
              <w:t>:</w:t>
            </w:r>
          </w:p>
          <w:p w14:paraId="10731677" w14:textId="77777777" w:rsidR="00B77124" w:rsidRDefault="00B77124" w:rsidP="00630AC5">
            <w:pPr>
              <w:pStyle w:val="Odstavecseseznamem"/>
              <w:numPr>
                <w:ilvl w:val="0"/>
                <w:numId w:val="21"/>
              </w:numPr>
              <w:jc w:val="both"/>
            </w:pPr>
            <w:r>
              <w:t>využívat různé metody sběru dat</w:t>
            </w:r>
          </w:p>
          <w:p w14:paraId="2A319B3D" w14:textId="77777777" w:rsidR="00B77124" w:rsidRDefault="00B77124" w:rsidP="00630AC5">
            <w:pPr>
              <w:pStyle w:val="Odstavecseseznamem"/>
              <w:numPr>
                <w:ilvl w:val="0"/>
                <w:numId w:val="21"/>
              </w:numPr>
              <w:jc w:val="both"/>
            </w:pPr>
            <w:r>
              <w:t>využívat vhodné druhy testů pro testování hypotéz</w:t>
            </w:r>
          </w:p>
          <w:p w14:paraId="4C1D3BFD" w14:textId="77777777" w:rsidR="00B77124" w:rsidRDefault="00B77124" w:rsidP="00630AC5">
            <w:pPr>
              <w:pStyle w:val="Odstavecseseznamem"/>
              <w:numPr>
                <w:ilvl w:val="0"/>
                <w:numId w:val="21"/>
              </w:numPr>
              <w:jc w:val="both"/>
            </w:pPr>
            <w:r>
              <w:t>analyzovat data v souladu s metodologickými standardy</w:t>
            </w:r>
          </w:p>
          <w:p w14:paraId="18934808" w14:textId="77777777" w:rsidR="00B77124" w:rsidRDefault="00B77124" w:rsidP="00630AC5">
            <w:pPr>
              <w:pStyle w:val="Odstavecseseznamem"/>
              <w:numPr>
                <w:ilvl w:val="0"/>
                <w:numId w:val="21"/>
              </w:numPr>
              <w:jc w:val="both"/>
            </w:pPr>
            <w:r>
              <w:t>prezentovat výsledky výzkumu</w:t>
            </w:r>
          </w:p>
          <w:p w14:paraId="653F1CB1" w14:textId="7F3621C6" w:rsidR="00B77124" w:rsidRPr="002353DA" w:rsidRDefault="00B77124" w:rsidP="00630AC5">
            <w:pPr>
              <w:pStyle w:val="Odstavecseseznamem"/>
              <w:numPr>
                <w:ilvl w:val="0"/>
                <w:numId w:val="21"/>
              </w:numPr>
              <w:jc w:val="both"/>
            </w:pPr>
            <w:r>
              <w:t>aplikovat publikační standardy na své publikační výstupy</w:t>
            </w:r>
          </w:p>
        </w:tc>
      </w:tr>
      <w:tr w:rsidR="00B77124" w14:paraId="46D92A2F" w14:textId="77777777" w:rsidTr="00B77124">
        <w:trPr>
          <w:trHeight w:val="265"/>
        </w:trPr>
        <w:tc>
          <w:tcPr>
            <w:tcW w:w="3652" w:type="dxa"/>
            <w:gridSpan w:val="2"/>
            <w:tcBorders>
              <w:top w:val="nil"/>
            </w:tcBorders>
            <w:shd w:val="clear" w:color="auto" w:fill="F7CAAC"/>
          </w:tcPr>
          <w:p w14:paraId="4D9C32EF" w14:textId="77777777" w:rsidR="00B77124" w:rsidRDefault="00B77124" w:rsidP="00B77124">
            <w:pPr>
              <w:jc w:val="both"/>
            </w:pPr>
            <w:r>
              <w:rPr>
                <w:b/>
              </w:rPr>
              <w:lastRenderedPageBreak/>
              <w:t>Studijní literatura a studijní pomůcky</w:t>
            </w:r>
          </w:p>
        </w:tc>
        <w:tc>
          <w:tcPr>
            <w:tcW w:w="6202" w:type="dxa"/>
            <w:gridSpan w:val="6"/>
            <w:tcBorders>
              <w:top w:val="nil"/>
              <w:bottom w:val="nil"/>
            </w:tcBorders>
          </w:tcPr>
          <w:p w14:paraId="7C5AEA3D" w14:textId="77777777" w:rsidR="00B77124" w:rsidRDefault="00B77124" w:rsidP="00B77124">
            <w:pPr>
              <w:jc w:val="both"/>
            </w:pPr>
          </w:p>
        </w:tc>
      </w:tr>
      <w:tr w:rsidR="00B77124" w14:paraId="7A69160D" w14:textId="77777777" w:rsidTr="00B77124">
        <w:trPr>
          <w:trHeight w:val="558"/>
        </w:trPr>
        <w:tc>
          <w:tcPr>
            <w:tcW w:w="9854" w:type="dxa"/>
            <w:gridSpan w:val="8"/>
            <w:tcBorders>
              <w:top w:val="nil"/>
            </w:tcBorders>
          </w:tcPr>
          <w:p w14:paraId="14342904" w14:textId="77777777" w:rsidR="00B77124" w:rsidRDefault="00B77124" w:rsidP="00B77124">
            <w:pPr>
              <w:jc w:val="both"/>
            </w:pPr>
            <w:r w:rsidRPr="0086323A">
              <w:rPr>
                <w:b/>
              </w:rPr>
              <w:t>Základní:</w:t>
            </w:r>
          </w:p>
          <w:p w14:paraId="30162D0F" w14:textId="77777777" w:rsidR="00B77124" w:rsidRPr="008243EA" w:rsidRDefault="00B77124" w:rsidP="00630AC5">
            <w:pPr>
              <w:pStyle w:val="Odstavecseseznamem"/>
              <w:numPr>
                <w:ilvl w:val="0"/>
                <w:numId w:val="22"/>
              </w:numPr>
              <w:jc w:val="both"/>
              <w:rPr>
                <w:szCs w:val="24"/>
              </w:rPr>
            </w:pPr>
            <w:r w:rsidRPr="008243EA">
              <w:rPr>
                <w:szCs w:val="24"/>
              </w:rPr>
              <w:t xml:space="preserve">Chráska, M. (2016). </w:t>
            </w:r>
            <w:r w:rsidRPr="008243EA">
              <w:rPr>
                <w:i/>
                <w:iCs/>
                <w:szCs w:val="24"/>
              </w:rPr>
              <w:t>Metody pedagogického výzkumu: Základy kvantitativního výzkumu</w:t>
            </w:r>
            <w:r w:rsidRPr="008243EA">
              <w:rPr>
                <w:szCs w:val="24"/>
              </w:rPr>
              <w:t>. Praha: Grada.</w:t>
            </w:r>
          </w:p>
          <w:p w14:paraId="5DCB718A" w14:textId="5A2F6185" w:rsidR="00B77124" w:rsidRPr="008243EA" w:rsidRDefault="00B77124" w:rsidP="00630AC5">
            <w:pPr>
              <w:pStyle w:val="Odstavecseseznamem"/>
              <w:numPr>
                <w:ilvl w:val="0"/>
                <w:numId w:val="22"/>
              </w:numPr>
              <w:jc w:val="both"/>
              <w:rPr>
                <w:szCs w:val="24"/>
              </w:rPr>
            </w:pPr>
            <w:r w:rsidRPr="008243EA">
              <w:rPr>
                <w:szCs w:val="24"/>
              </w:rPr>
              <w:t xml:space="preserve">Chráska, M., &amp; Kočvarová, I. (2015). </w:t>
            </w:r>
            <w:r w:rsidRPr="008243EA">
              <w:rPr>
                <w:i/>
                <w:szCs w:val="24"/>
              </w:rPr>
              <w:t>Kvantitativní metody sběru dat v pedagogických výzkumech</w:t>
            </w:r>
            <w:r w:rsidRPr="008243EA">
              <w:rPr>
                <w:szCs w:val="24"/>
              </w:rPr>
              <w:t>.</w:t>
            </w:r>
            <w:r w:rsidR="008A3879">
              <w:rPr>
                <w:szCs w:val="24"/>
              </w:rPr>
              <w:t xml:space="preserve"> Zlín: </w:t>
            </w:r>
            <w:r w:rsidRPr="008243EA">
              <w:rPr>
                <w:szCs w:val="24"/>
              </w:rPr>
              <w:t>Univerzita Tomáše Bati ve Zlíně, Fakulta humanitních studií.</w:t>
            </w:r>
          </w:p>
          <w:p w14:paraId="5BAF97F0" w14:textId="77777777" w:rsidR="00E36443" w:rsidRDefault="00E36443" w:rsidP="00630AC5">
            <w:pPr>
              <w:pStyle w:val="Odstavecseseznamem"/>
              <w:widowControl w:val="0"/>
              <w:numPr>
                <w:ilvl w:val="0"/>
                <w:numId w:val="22"/>
              </w:numPr>
              <w:autoSpaceDE w:val="0"/>
              <w:autoSpaceDN w:val="0"/>
              <w:adjustRightInd w:val="0"/>
              <w:jc w:val="both"/>
            </w:pPr>
            <w:r>
              <w:t xml:space="preserve">Rabušic, L., Soukup, P. &amp; Mareš, P., (2019). </w:t>
            </w:r>
            <w:r w:rsidRPr="00A86D9A">
              <w:rPr>
                <w:i/>
                <w:iCs/>
              </w:rPr>
              <w:t xml:space="preserve">Statistická </w:t>
            </w:r>
            <w:r>
              <w:rPr>
                <w:i/>
                <w:iCs/>
              </w:rPr>
              <w:t>a</w:t>
            </w:r>
            <w:r w:rsidRPr="008243EA">
              <w:rPr>
                <w:i/>
                <w:iCs/>
              </w:rPr>
              <w:t xml:space="preserve">nalýza sociálněvědních dat </w:t>
            </w:r>
            <w:r>
              <w:rPr>
                <w:i/>
                <w:iCs/>
              </w:rPr>
              <w:t xml:space="preserve">(prostřednictvím </w:t>
            </w:r>
            <w:r w:rsidRPr="008243EA">
              <w:rPr>
                <w:i/>
                <w:iCs/>
              </w:rPr>
              <w:t>SPSS</w:t>
            </w:r>
            <w:r>
              <w:rPr>
                <w:i/>
                <w:iCs/>
              </w:rPr>
              <w:t>)</w:t>
            </w:r>
            <w:r>
              <w:t>. Brno: Masarykova univerzita.</w:t>
            </w:r>
          </w:p>
          <w:p w14:paraId="1667C812" w14:textId="77777777" w:rsidR="00B77124" w:rsidRDefault="00B77124" w:rsidP="00630AC5">
            <w:pPr>
              <w:pStyle w:val="Odstavecseseznamem"/>
              <w:widowControl w:val="0"/>
              <w:numPr>
                <w:ilvl w:val="0"/>
                <w:numId w:val="22"/>
              </w:numPr>
              <w:autoSpaceDE w:val="0"/>
              <w:autoSpaceDN w:val="0"/>
              <w:adjustRightInd w:val="0"/>
              <w:jc w:val="both"/>
            </w:pPr>
            <w:r w:rsidRPr="00CA3E42">
              <w:t xml:space="preserve">Soukup, P., &amp; Kočvarová, I. (2016). Velikost a reprezentativita výběrového souboru v kvantitativně orientovaném pedagogickém výzkumu. </w:t>
            </w:r>
            <w:r w:rsidRPr="008243EA">
              <w:rPr>
                <w:i/>
              </w:rPr>
              <w:t>Pedagogická orientace</w:t>
            </w:r>
            <w:r w:rsidRPr="00CA3E42">
              <w:t>, 26(3), 512–536.</w:t>
            </w:r>
          </w:p>
          <w:p w14:paraId="26732505" w14:textId="77777777" w:rsidR="00B77124" w:rsidRDefault="00B77124" w:rsidP="00B77124">
            <w:pPr>
              <w:widowControl w:val="0"/>
              <w:autoSpaceDE w:val="0"/>
              <w:autoSpaceDN w:val="0"/>
              <w:adjustRightInd w:val="0"/>
              <w:ind w:left="480" w:hanging="480"/>
              <w:jc w:val="both"/>
            </w:pPr>
          </w:p>
          <w:p w14:paraId="2A5FF96C" w14:textId="77777777" w:rsidR="00B77124" w:rsidRPr="0086323A" w:rsidRDefault="00B77124" w:rsidP="00B77124">
            <w:pPr>
              <w:ind w:left="567" w:hanging="567"/>
              <w:jc w:val="both"/>
              <w:rPr>
                <w:b/>
              </w:rPr>
            </w:pPr>
            <w:r w:rsidRPr="0086323A">
              <w:rPr>
                <w:b/>
              </w:rPr>
              <w:t>Doporučená:</w:t>
            </w:r>
          </w:p>
          <w:p w14:paraId="3EF07E73" w14:textId="731CE147" w:rsidR="00B77124" w:rsidRDefault="00B77124" w:rsidP="00630AC5">
            <w:pPr>
              <w:pStyle w:val="Normlnweb"/>
              <w:numPr>
                <w:ilvl w:val="0"/>
                <w:numId w:val="23"/>
              </w:numPr>
              <w:spacing w:before="0" w:beforeAutospacing="0" w:after="0" w:afterAutospacing="0"/>
              <w:jc w:val="both"/>
              <w:rPr>
                <w:sz w:val="20"/>
              </w:rPr>
            </w:pPr>
            <w:r w:rsidRPr="000608B7">
              <w:rPr>
                <w:sz w:val="20"/>
              </w:rPr>
              <w:t>Cohen, L., Morrison, K., &amp; Manion, L. (20</w:t>
            </w:r>
            <w:r w:rsidR="007B2919">
              <w:rPr>
                <w:sz w:val="20"/>
              </w:rPr>
              <w:t>15</w:t>
            </w:r>
            <w:r w:rsidRPr="000608B7">
              <w:rPr>
                <w:sz w:val="20"/>
              </w:rPr>
              <w:t xml:space="preserve">). </w:t>
            </w:r>
            <w:r w:rsidRPr="000608B7">
              <w:rPr>
                <w:i/>
                <w:sz w:val="20"/>
              </w:rPr>
              <w:t>Research methods in education (5th ed).</w:t>
            </w:r>
            <w:r>
              <w:rPr>
                <w:i/>
                <w:sz w:val="20"/>
              </w:rPr>
              <w:t xml:space="preserve"> </w:t>
            </w:r>
            <w:r w:rsidRPr="000608B7">
              <w:rPr>
                <w:sz w:val="20"/>
              </w:rPr>
              <w:t>New</w:t>
            </w:r>
            <w:r>
              <w:rPr>
                <w:i/>
                <w:sz w:val="20"/>
              </w:rPr>
              <w:t xml:space="preserve"> </w:t>
            </w:r>
            <w:r w:rsidRPr="000608B7">
              <w:rPr>
                <w:sz w:val="20"/>
              </w:rPr>
              <w:t>York</w:t>
            </w:r>
            <w:r>
              <w:rPr>
                <w:sz w:val="20"/>
              </w:rPr>
              <w:t xml:space="preserve">: </w:t>
            </w:r>
            <w:r w:rsidRPr="000608B7">
              <w:rPr>
                <w:sz w:val="20"/>
              </w:rPr>
              <w:t>Routledge</w:t>
            </w:r>
            <w:r>
              <w:rPr>
                <w:sz w:val="20"/>
              </w:rPr>
              <w:t>.</w:t>
            </w:r>
          </w:p>
          <w:p w14:paraId="2B2FCFEE" w14:textId="77777777" w:rsidR="00B77124" w:rsidRDefault="00B77124" w:rsidP="00630AC5">
            <w:pPr>
              <w:pStyle w:val="Normlnweb"/>
              <w:numPr>
                <w:ilvl w:val="0"/>
                <w:numId w:val="23"/>
              </w:numPr>
              <w:spacing w:before="0" w:beforeAutospacing="0" w:after="0" w:afterAutospacing="0"/>
              <w:jc w:val="both"/>
              <w:rPr>
                <w:sz w:val="20"/>
              </w:rPr>
            </w:pPr>
            <w:r w:rsidRPr="00F75E9C">
              <w:rPr>
                <w:sz w:val="20"/>
              </w:rPr>
              <w:t>Meyers, L. S., Gam</w:t>
            </w:r>
            <w:r>
              <w:rPr>
                <w:sz w:val="20"/>
              </w:rPr>
              <w:t>st, G., &amp; Guarino, A. J. (2013</w:t>
            </w:r>
            <w:r w:rsidRPr="00F75E9C">
              <w:rPr>
                <w:sz w:val="20"/>
              </w:rPr>
              <w:t xml:space="preserve">). </w:t>
            </w:r>
            <w:r w:rsidRPr="00F75E9C">
              <w:rPr>
                <w:i/>
                <w:sz w:val="20"/>
              </w:rPr>
              <w:t>Performing data analysis using IBM SPSS</w:t>
            </w:r>
            <w:r w:rsidRPr="00F75E9C">
              <w:rPr>
                <w:sz w:val="20"/>
              </w:rPr>
              <w:t>. Hoboken: Wiley.</w:t>
            </w:r>
          </w:p>
          <w:p w14:paraId="6448A23E" w14:textId="77777777" w:rsidR="00B77124" w:rsidRPr="0083421C" w:rsidRDefault="00B77124" w:rsidP="00630AC5">
            <w:pPr>
              <w:pStyle w:val="Odstavecseseznamem"/>
              <w:numPr>
                <w:ilvl w:val="0"/>
                <w:numId w:val="23"/>
              </w:numPr>
              <w:jc w:val="both"/>
            </w:pPr>
            <w:r w:rsidRPr="0083421C">
              <w:t>Kočvarová, I. &amp; Kalenda, J. (2018). Hodnocení kvality studijních programů: validizace, možnosti</w:t>
            </w:r>
          </w:p>
          <w:p w14:paraId="51851AFC" w14:textId="77777777" w:rsidR="00B77124" w:rsidRDefault="00B77124" w:rsidP="00630AC5">
            <w:pPr>
              <w:pStyle w:val="Odstavecseseznamem"/>
              <w:numPr>
                <w:ilvl w:val="0"/>
                <w:numId w:val="23"/>
              </w:numPr>
              <w:jc w:val="both"/>
            </w:pPr>
            <w:r w:rsidRPr="0083421C">
              <w:t xml:space="preserve">a limity dotazníku pro studenty a absolventy. </w:t>
            </w:r>
            <w:r w:rsidRPr="008243EA">
              <w:rPr>
                <w:i/>
              </w:rPr>
              <w:t>Lifelong Learning – celoživotní vzdělávání</w:t>
            </w:r>
            <w:r w:rsidRPr="0083421C">
              <w:t>, 8(3), 25-47.</w:t>
            </w:r>
            <w:r>
              <w:fldChar w:fldCharType="begin" w:fldLock="1"/>
            </w:r>
            <w:r>
              <w:instrText xml:space="preserve">ADDIN Mendeley Bibliography CSL_BIBLIOGRAPHY </w:instrText>
            </w:r>
            <w:r>
              <w:fldChar w:fldCharType="end"/>
            </w:r>
          </w:p>
        </w:tc>
      </w:tr>
      <w:tr w:rsidR="00B77124" w14:paraId="430588F3" w14:textId="77777777" w:rsidTr="00B77124">
        <w:tc>
          <w:tcPr>
            <w:tcW w:w="9854" w:type="dxa"/>
            <w:gridSpan w:val="8"/>
            <w:tcBorders>
              <w:top w:val="single" w:sz="12" w:space="0" w:color="auto"/>
              <w:left w:val="single" w:sz="2" w:space="0" w:color="auto"/>
              <w:bottom w:val="single" w:sz="2" w:space="0" w:color="auto"/>
              <w:right w:val="single" w:sz="2" w:space="0" w:color="auto"/>
            </w:tcBorders>
            <w:shd w:val="clear" w:color="auto" w:fill="F7CAAC"/>
          </w:tcPr>
          <w:p w14:paraId="2C7FEF21" w14:textId="77777777" w:rsidR="00B77124" w:rsidRDefault="00B77124" w:rsidP="00B77124">
            <w:pPr>
              <w:jc w:val="center"/>
              <w:rPr>
                <w:b/>
              </w:rPr>
            </w:pPr>
            <w:r>
              <w:rPr>
                <w:b/>
              </w:rPr>
              <w:t>Informace ke kombinované nebo distanční formě</w:t>
            </w:r>
          </w:p>
        </w:tc>
      </w:tr>
      <w:tr w:rsidR="00B77124" w14:paraId="2FDC9E08" w14:textId="77777777" w:rsidTr="00B77124">
        <w:tc>
          <w:tcPr>
            <w:tcW w:w="4786" w:type="dxa"/>
            <w:gridSpan w:val="3"/>
            <w:tcBorders>
              <w:top w:val="single" w:sz="2" w:space="0" w:color="auto"/>
            </w:tcBorders>
            <w:shd w:val="clear" w:color="auto" w:fill="F7CAAC"/>
          </w:tcPr>
          <w:p w14:paraId="4663A273" w14:textId="77777777" w:rsidR="00B77124" w:rsidRDefault="00B77124" w:rsidP="00B77124">
            <w:pPr>
              <w:jc w:val="both"/>
            </w:pPr>
            <w:r>
              <w:rPr>
                <w:b/>
              </w:rPr>
              <w:t>Rozsah konzultací (soustředění)</w:t>
            </w:r>
          </w:p>
        </w:tc>
        <w:tc>
          <w:tcPr>
            <w:tcW w:w="889" w:type="dxa"/>
            <w:tcBorders>
              <w:top w:val="single" w:sz="2" w:space="0" w:color="auto"/>
            </w:tcBorders>
          </w:tcPr>
          <w:p w14:paraId="775BFD40" w14:textId="77777777" w:rsidR="00B77124" w:rsidRDefault="00B77124" w:rsidP="00B77124">
            <w:pPr>
              <w:jc w:val="both"/>
            </w:pPr>
            <w:r>
              <w:t>20</w:t>
            </w:r>
          </w:p>
        </w:tc>
        <w:tc>
          <w:tcPr>
            <w:tcW w:w="4179" w:type="dxa"/>
            <w:gridSpan w:val="4"/>
            <w:tcBorders>
              <w:top w:val="single" w:sz="2" w:space="0" w:color="auto"/>
            </w:tcBorders>
            <w:shd w:val="clear" w:color="auto" w:fill="F7CAAC"/>
          </w:tcPr>
          <w:p w14:paraId="1F0F7A89" w14:textId="77777777" w:rsidR="00B77124" w:rsidRDefault="00B77124" w:rsidP="00B77124">
            <w:pPr>
              <w:jc w:val="both"/>
              <w:rPr>
                <w:b/>
              </w:rPr>
            </w:pPr>
            <w:r>
              <w:rPr>
                <w:b/>
              </w:rPr>
              <w:t xml:space="preserve">hodin </w:t>
            </w:r>
          </w:p>
        </w:tc>
      </w:tr>
      <w:tr w:rsidR="00B77124" w14:paraId="58E49DD9" w14:textId="77777777" w:rsidTr="00B77124">
        <w:tc>
          <w:tcPr>
            <w:tcW w:w="9854" w:type="dxa"/>
            <w:gridSpan w:val="8"/>
            <w:shd w:val="clear" w:color="auto" w:fill="F7CAAC"/>
          </w:tcPr>
          <w:p w14:paraId="3DA75E97" w14:textId="77777777" w:rsidR="00B77124" w:rsidRDefault="00B77124" w:rsidP="00B77124">
            <w:pPr>
              <w:jc w:val="both"/>
              <w:rPr>
                <w:b/>
              </w:rPr>
            </w:pPr>
            <w:r>
              <w:rPr>
                <w:b/>
              </w:rPr>
              <w:t>Informace o způsobu kontaktu s vyučujícím</w:t>
            </w:r>
          </w:p>
        </w:tc>
      </w:tr>
      <w:tr w:rsidR="00B77124" w14:paraId="7D91875E" w14:textId="77777777" w:rsidTr="00B77124">
        <w:trPr>
          <w:trHeight w:val="166"/>
        </w:trPr>
        <w:tc>
          <w:tcPr>
            <w:tcW w:w="9854" w:type="dxa"/>
            <w:gridSpan w:val="8"/>
          </w:tcPr>
          <w:p w14:paraId="55886340" w14:textId="77777777" w:rsidR="00B77124" w:rsidRDefault="00B77124" w:rsidP="00B77124">
            <w:pPr>
              <w:jc w:val="both"/>
            </w:pPr>
            <w:r w:rsidRPr="0009374B">
              <w:t>DSP je v prezenční i kombinované formě totožný.</w:t>
            </w:r>
          </w:p>
          <w:p w14:paraId="6C546AC9" w14:textId="77777777" w:rsidR="00B77124" w:rsidRDefault="00B77124" w:rsidP="00B77124">
            <w:pPr>
              <w:jc w:val="both"/>
            </w:pPr>
            <w:r>
              <w:t>Podle Vnitřního předpisu UTB má každý akademický pracovník stanoveny konzultační hodiny v rozsahu 2h týdně. Dále je možno komunikovat s vyučujícím prostřednictvím e-mailu nebo v rámci MS Office 365 (Teams), ve kterém probíhá synchronní výuka na dálku.</w:t>
            </w:r>
          </w:p>
        </w:tc>
      </w:tr>
    </w:tbl>
    <w:p w14:paraId="53032625" w14:textId="77777777" w:rsidR="00B77124" w:rsidRDefault="00B77124" w:rsidP="00B77124"/>
    <w:p w14:paraId="3ADB432A" w14:textId="77777777" w:rsidR="00B77124" w:rsidRDefault="00B77124" w:rsidP="00B77124">
      <w:pPr>
        <w:spacing w:after="160" w:line="259" w:lineRule="auto"/>
      </w:pPr>
      <w:r>
        <w:br w:type="page"/>
      </w:r>
    </w:p>
    <w:tbl>
      <w:tblPr>
        <w:tblW w:w="9817"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73"/>
        <w:gridCol w:w="565"/>
        <w:gridCol w:w="1130"/>
        <w:gridCol w:w="886"/>
        <w:gridCol w:w="813"/>
        <w:gridCol w:w="1965"/>
        <w:gridCol w:w="719"/>
        <w:gridCol w:w="666"/>
      </w:tblGrid>
      <w:tr w:rsidR="00B77124" w:rsidRPr="00204EDD" w14:paraId="5DD3A939" w14:textId="77777777" w:rsidTr="00B77124">
        <w:tc>
          <w:tcPr>
            <w:tcW w:w="9817" w:type="dxa"/>
            <w:gridSpan w:val="8"/>
            <w:tcBorders>
              <w:bottom w:val="double" w:sz="4" w:space="0" w:color="auto"/>
            </w:tcBorders>
            <w:shd w:val="clear" w:color="auto" w:fill="B8CCE4" w:themeFill="accent1" w:themeFillTint="66"/>
          </w:tcPr>
          <w:p w14:paraId="08AC876A" w14:textId="77777777" w:rsidR="00B77124" w:rsidRPr="00204EDD" w:rsidRDefault="00B77124" w:rsidP="00B77124">
            <w:pPr>
              <w:jc w:val="both"/>
              <w:rPr>
                <w:b/>
                <w:sz w:val="28"/>
              </w:rPr>
            </w:pPr>
            <w:r w:rsidRPr="00204EDD">
              <w:lastRenderedPageBreak/>
              <w:br w:type="page"/>
            </w:r>
            <w:r w:rsidRPr="00204EDD">
              <w:rPr>
                <w:b/>
                <w:sz w:val="28"/>
              </w:rPr>
              <w:t>B-III – Charakteristika studijního předmětu</w:t>
            </w:r>
          </w:p>
        </w:tc>
      </w:tr>
      <w:tr w:rsidR="00B77124" w:rsidRPr="00204EDD" w14:paraId="6B92B6D3" w14:textId="77777777" w:rsidTr="00B77124">
        <w:tc>
          <w:tcPr>
            <w:tcW w:w="3073" w:type="dxa"/>
            <w:tcBorders>
              <w:top w:val="double" w:sz="4" w:space="0" w:color="auto"/>
            </w:tcBorders>
            <w:shd w:val="clear" w:color="auto" w:fill="FBD4B4" w:themeFill="accent6" w:themeFillTint="66"/>
          </w:tcPr>
          <w:p w14:paraId="1C0FE6FF" w14:textId="77777777" w:rsidR="00B77124" w:rsidRPr="00204EDD" w:rsidRDefault="00B77124" w:rsidP="00B77124">
            <w:pPr>
              <w:jc w:val="both"/>
              <w:rPr>
                <w:b/>
              </w:rPr>
            </w:pPr>
            <w:r w:rsidRPr="00204EDD">
              <w:rPr>
                <w:b/>
              </w:rPr>
              <w:t>Název studijního předmětu</w:t>
            </w:r>
          </w:p>
        </w:tc>
        <w:tc>
          <w:tcPr>
            <w:tcW w:w="6744" w:type="dxa"/>
            <w:gridSpan w:val="7"/>
            <w:tcBorders>
              <w:top w:val="double" w:sz="4" w:space="0" w:color="auto"/>
            </w:tcBorders>
          </w:tcPr>
          <w:p w14:paraId="291D7EB5" w14:textId="77777777" w:rsidR="00B77124" w:rsidRPr="00204EDD" w:rsidRDefault="00B77124" w:rsidP="00B77124">
            <w:pPr>
              <w:jc w:val="both"/>
            </w:pPr>
            <w:r w:rsidRPr="00204EDD">
              <w:t>Pedagogi</w:t>
            </w:r>
            <w:r>
              <w:t>cká věda v transdisciplinárních souvislostech</w:t>
            </w:r>
          </w:p>
        </w:tc>
      </w:tr>
      <w:tr w:rsidR="00B77124" w:rsidRPr="00204EDD" w14:paraId="65111AC3" w14:textId="77777777" w:rsidTr="00B77124">
        <w:tc>
          <w:tcPr>
            <w:tcW w:w="3073" w:type="dxa"/>
            <w:shd w:val="clear" w:color="auto" w:fill="FBD4B4" w:themeFill="accent6" w:themeFillTint="66"/>
          </w:tcPr>
          <w:p w14:paraId="767CAB05" w14:textId="77777777" w:rsidR="00B77124" w:rsidRPr="00204EDD" w:rsidRDefault="00B77124" w:rsidP="00B77124">
            <w:pPr>
              <w:jc w:val="both"/>
              <w:rPr>
                <w:b/>
              </w:rPr>
            </w:pPr>
            <w:r w:rsidRPr="00204EDD">
              <w:rPr>
                <w:b/>
              </w:rPr>
              <w:t>Typ předmětu</w:t>
            </w:r>
          </w:p>
        </w:tc>
        <w:tc>
          <w:tcPr>
            <w:tcW w:w="3394" w:type="dxa"/>
            <w:gridSpan w:val="4"/>
          </w:tcPr>
          <w:p w14:paraId="27B9CE16" w14:textId="77777777" w:rsidR="00B77124" w:rsidRPr="00204EDD" w:rsidRDefault="00B77124" w:rsidP="00B77124">
            <w:pPr>
              <w:jc w:val="both"/>
            </w:pPr>
            <w:r w:rsidRPr="00204EDD">
              <w:t xml:space="preserve">povinný </w:t>
            </w:r>
            <w:r>
              <w:t>„P“</w:t>
            </w:r>
          </w:p>
        </w:tc>
        <w:tc>
          <w:tcPr>
            <w:tcW w:w="2684" w:type="dxa"/>
            <w:gridSpan w:val="2"/>
            <w:shd w:val="clear" w:color="auto" w:fill="FBD4B4" w:themeFill="accent6" w:themeFillTint="66"/>
          </w:tcPr>
          <w:p w14:paraId="1E23F1CB" w14:textId="77777777" w:rsidR="00B77124" w:rsidRPr="00204EDD" w:rsidRDefault="00B77124" w:rsidP="00B77124">
            <w:pPr>
              <w:jc w:val="both"/>
            </w:pPr>
            <w:r w:rsidRPr="00204EDD">
              <w:rPr>
                <w:b/>
              </w:rPr>
              <w:t>doporučený ročník / semestr</w:t>
            </w:r>
          </w:p>
        </w:tc>
        <w:tc>
          <w:tcPr>
            <w:tcW w:w="666" w:type="dxa"/>
          </w:tcPr>
          <w:p w14:paraId="63FFBD61" w14:textId="615F952B" w:rsidR="00B77124" w:rsidRPr="00204EDD" w:rsidRDefault="00B77124" w:rsidP="00B77124">
            <w:pPr>
              <w:jc w:val="both"/>
            </w:pPr>
            <w:r>
              <w:t>2./2</w:t>
            </w:r>
            <w:r w:rsidR="00A74A36">
              <w:t>.</w:t>
            </w:r>
          </w:p>
        </w:tc>
      </w:tr>
      <w:tr w:rsidR="00B77124" w:rsidRPr="00204EDD" w14:paraId="1D167BB8" w14:textId="77777777" w:rsidTr="00B77124">
        <w:tc>
          <w:tcPr>
            <w:tcW w:w="3073" w:type="dxa"/>
            <w:shd w:val="clear" w:color="auto" w:fill="FBD4B4" w:themeFill="accent6" w:themeFillTint="66"/>
          </w:tcPr>
          <w:p w14:paraId="5C3C9397" w14:textId="77777777" w:rsidR="00B77124" w:rsidRPr="00204EDD" w:rsidRDefault="00B77124" w:rsidP="00B77124">
            <w:pPr>
              <w:jc w:val="both"/>
              <w:rPr>
                <w:b/>
              </w:rPr>
            </w:pPr>
            <w:r w:rsidRPr="00204EDD">
              <w:rPr>
                <w:b/>
              </w:rPr>
              <w:t>Rozsah studijního předmětu</w:t>
            </w:r>
          </w:p>
        </w:tc>
        <w:tc>
          <w:tcPr>
            <w:tcW w:w="1695" w:type="dxa"/>
            <w:gridSpan w:val="2"/>
          </w:tcPr>
          <w:p w14:paraId="1AF6DF26" w14:textId="77777777" w:rsidR="00B77124" w:rsidRPr="00204EDD" w:rsidRDefault="00B77124" w:rsidP="00B77124">
            <w:pPr>
              <w:jc w:val="both"/>
            </w:pPr>
            <w:r>
              <w:t>20s</w:t>
            </w:r>
          </w:p>
        </w:tc>
        <w:tc>
          <w:tcPr>
            <w:tcW w:w="886" w:type="dxa"/>
            <w:shd w:val="clear" w:color="auto" w:fill="FBD4B4" w:themeFill="accent6" w:themeFillTint="66"/>
          </w:tcPr>
          <w:p w14:paraId="0BDB7FBD" w14:textId="77777777" w:rsidR="00B77124" w:rsidRPr="00204EDD" w:rsidRDefault="00B77124" w:rsidP="00B77124">
            <w:pPr>
              <w:jc w:val="both"/>
              <w:rPr>
                <w:b/>
              </w:rPr>
            </w:pPr>
            <w:r w:rsidRPr="00204EDD">
              <w:rPr>
                <w:b/>
              </w:rPr>
              <w:t xml:space="preserve">hod. </w:t>
            </w:r>
          </w:p>
        </w:tc>
        <w:tc>
          <w:tcPr>
            <w:tcW w:w="813" w:type="dxa"/>
          </w:tcPr>
          <w:p w14:paraId="7EC01B58" w14:textId="77777777" w:rsidR="00B77124" w:rsidRPr="00204EDD" w:rsidRDefault="00B77124" w:rsidP="00B77124">
            <w:pPr>
              <w:jc w:val="both"/>
            </w:pPr>
            <w:r>
              <w:t>20</w:t>
            </w:r>
          </w:p>
        </w:tc>
        <w:tc>
          <w:tcPr>
            <w:tcW w:w="1965" w:type="dxa"/>
            <w:shd w:val="clear" w:color="auto" w:fill="FBD4B4" w:themeFill="accent6" w:themeFillTint="66"/>
          </w:tcPr>
          <w:p w14:paraId="2AE60D2F" w14:textId="77777777" w:rsidR="00B77124" w:rsidRPr="00204EDD" w:rsidRDefault="00B77124" w:rsidP="00B77124">
            <w:pPr>
              <w:jc w:val="both"/>
              <w:rPr>
                <w:b/>
              </w:rPr>
            </w:pPr>
            <w:r w:rsidRPr="00204EDD">
              <w:rPr>
                <w:b/>
              </w:rPr>
              <w:t>kreditů</w:t>
            </w:r>
          </w:p>
        </w:tc>
        <w:tc>
          <w:tcPr>
            <w:tcW w:w="1385" w:type="dxa"/>
            <w:gridSpan w:val="2"/>
          </w:tcPr>
          <w:p w14:paraId="5694949F" w14:textId="77777777" w:rsidR="00B77124" w:rsidRPr="00204EDD" w:rsidRDefault="00B77124" w:rsidP="00B77124">
            <w:pPr>
              <w:jc w:val="both"/>
            </w:pPr>
          </w:p>
        </w:tc>
      </w:tr>
      <w:tr w:rsidR="00B77124" w:rsidRPr="00204EDD" w14:paraId="078A0EFD" w14:textId="77777777" w:rsidTr="00B77124">
        <w:tc>
          <w:tcPr>
            <w:tcW w:w="3073" w:type="dxa"/>
            <w:shd w:val="clear" w:color="auto" w:fill="FBD4B4" w:themeFill="accent6" w:themeFillTint="66"/>
          </w:tcPr>
          <w:p w14:paraId="0295012A" w14:textId="77777777" w:rsidR="00B77124" w:rsidRPr="00204EDD" w:rsidRDefault="00B77124" w:rsidP="00B77124">
            <w:pPr>
              <w:rPr>
                <w:b/>
                <w:sz w:val="22"/>
              </w:rPr>
            </w:pPr>
            <w:r w:rsidRPr="00204EDD">
              <w:rPr>
                <w:b/>
              </w:rPr>
              <w:t>Prerekvizity,</w:t>
            </w:r>
            <w:r>
              <w:rPr>
                <w:b/>
              </w:rPr>
              <w:t xml:space="preserve"> </w:t>
            </w:r>
            <w:r w:rsidRPr="00204EDD">
              <w:rPr>
                <w:b/>
              </w:rPr>
              <w:t>korekvizity, ekvivalence</w:t>
            </w:r>
          </w:p>
        </w:tc>
        <w:tc>
          <w:tcPr>
            <w:tcW w:w="6744" w:type="dxa"/>
            <w:gridSpan w:val="7"/>
          </w:tcPr>
          <w:p w14:paraId="295A4807" w14:textId="77777777" w:rsidR="00B77124" w:rsidRPr="00204EDD" w:rsidRDefault="00B77124" w:rsidP="00B77124">
            <w:pPr>
              <w:jc w:val="both"/>
            </w:pPr>
          </w:p>
        </w:tc>
      </w:tr>
      <w:tr w:rsidR="00B77124" w:rsidRPr="00204EDD" w14:paraId="196B9B44" w14:textId="77777777" w:rsidTr="00B77124">
        <w:tc>
          <w:tcPr>
            <w:tcW w:w="3073" w:type="dxa"/>
            <w:shd w:val="clear" w:color="auto" w:fill="FBD4B4" w:themeFill="accent6" w:themeFillTint="66"/>
          </w:tcPr>
          <w:p w14:paraId="566DAD3E" w14:textId="77777777" w:rsidR="00B77124" w:rsidRPr="00204EDD" w:rsidRDefault="00B77124" w:rsidP="00B77124">
            <w:pPr>
              <w:rPr>
                <w:b/>
              </w:rPr>
            </w:pPr>
            <w:r w:rsidRPr="00204EDD">
              <w:rPr>
                <w:b/>
              </w:rPr>
              <w:t>Způsob ověření studijních výsledků</w:t>
            </w:r>
          </w:p>
        </w:tc>
        <w:tc>
          <w:tcPr>
            <w:tcW w:w="3394" w:type="dxa"/>
            <w:gridSpan w:val="4"/>
          </w:tcPr>
          <w:p w14:paraId="489BF93E" w14:textId="77777777" w:rsidR="00B77124" w:rsidRPr="00204EDD" w:rsidRDefault="00B77124" w:rsidP="00B77124">
            <w:pPr>
              <w:jc w:val="both"/>
            </w:pPr>
            <w:r w:rsidRPr="00204EDD">
              <w:t>zkouška</w:t>
            </w:r>
          </w:p>
        </w:tc>
        <w:tc>
          <w:tcPr>
            <w:tcW w:w="1965" w:type="dxa"/>
            <w:shd w:val="clear" w:color="auto" w:fill="FBD4B4" w:themeFill="accent6" w:themeFillTint="66"/>
          </w:tcPr>
          <w:p w14:paraId="22B59192" w14:textId="77777777" w:rsidR="00B77124" w:rsidRPr="00204EDD" w:rsidRDefault="00B77124" w:rsidP="00B77124">
            <w:pPr>
              <w:jc w:val="both"/>
              <w:rPr>
                <w:b/>
              </w:rPr>
            </w:pPr>
            <w:r w:rsidRPr="00204EDD">
              <w:rPr>
                <w:b/>
              </w:rPr>
              <w:t>Forma výuky</w:t>
            </w:r>
          </w:p>
        </w:tc>
        <w:tc>
          <w:tcPr>
            <w:tcW w:w="1385" w:type="dxa"/>
            <w:gridSpan w:val="2"/>
          </w:tcPr>
          <w:p w14:paraId="2A9E63E9" w14:textId="77777777" w:rsidR="00B77124" w:rsidRPr="00204EDD" w:rsidRDefault="00B77124" w:rsidP="00B77124">
            <w:pPr>
              <w:jc w:val="both"/>
            </w:pPr>
            <w:r>
              <w:t>seminář</w:t>
            </w:r>
          </w:p>
        </w:tc>
      </w:tr>
      <w:tr w:rsidR="00B77124" w:rsidRPr="00204EDD" w14:paraId="4CC60DD5" w14:textId="77777777" w:rsidTr="00B77124">
        <w:tc>
          <w:tcPr>
            <w:tcW w:w="3073" w:type="dxa"/>
            <w:shd w:val="clear" w:color="auto" w:fill="FBD4B4" w:themeFill="accent6" w:themeFillTint="66"/>
          </w:tcPr>
          <w:p w14:paraId="50304D54" w14:textId="77777777" w:rsidR="00B77124" w:rsidRPr="00204EDD" w:rsidRDefault="00B77124" w:rsidP="00B77124">
            <w:pPr>
              <w:jc w:val="both"/>
              <w:rPr>
                <w:b/>
              </w:rPr>
            </w:pPr>
            <w:r w:rsidRPr="00204EDD">
              <w:rPr>
                <w:b/>
              </w:rPr>
              <w:t>Forma způsobu ověření studijních výsledků a další požadavky na</w:t>
            </w:r>
            <w:r>
              <w:rPr>
                <w:b/>
              </w:rPr>
              <w:t xml:space="preserve"> </w:t>
            </w:r>
            <w:r w:rsidRPr="00204EDD">
              <w:rPr>
                <w:b/>
              </w:rPr>
              <w:t>studenta</w:t>
            </w:r>
          </w:p>
        </w:tc>
        <w:tc>
          <w:tcPr>
            <w:tcW w:w="6744" w:type="dxa"/>
            <w:gridSpan w:val="7"/>
            <w:tcBorders>
              <w:bottom w:val="nil"/>
            </w:tcBorders>
          </w:tcPr>
          <w:p w14:paraId="6813703F" w14:textId="77777777" w:rsidR="00B77124" w:rsidRPr="00204EDD" w:rsidRDefault="00B77124" w:rsidP="00B77124">
            <w:r w:rsidRPr="00204EDD">
              <w:rPr>
                <w:color w:val="000000"/>
                <w:szCs w:val="22"/>
                <w:shd w:val="clear" w:color="auto" w:fill="FFFFFF"/>
              </w:rPr>
              <w:t xml:space="preserve">Zpracování odborné studie </w:t>
            </w:r>
            <w:r>
              <w:rPr>
                <w:color w:val="000000"/>
                <w:szCs w:val="22"/>
                <w:shd w:val="clear" w:color="auto" w:fill="FFFFFF"/>
              </w:rPr>
              <w:t xml:space="preserve">a diskuse o ní </w:t>
            </w:r>
            <w:r w:rsidRPr="00204EDD">
              <w:rPr>
                <w:color w:val="000000"/>
                <w:szCs w:val="22"/>
                <w:shd w:val="clear" w:color="auto" w:fill="FFFFFF"/>
              </w:rPr>
              <w:t>při ústní zkoušce</w:t>
            </w:r>
            <w:r>
              <w:rPr>
                <w:color w:val="000000"/>
                <w:szCs w:val="22"/>
                <w:shd w:val="clear" w:color="auto" w:fill="FFFFFF"/>
              </w:rPr>
              <w:t xml:space="preserve">. </w:t>
            </w:r>
          </w:p>
        </w:tc>
      </w:tr>
      <w:tr w:rsidR="00B77124" w:rsidRPr="00204EDD" w14:paraId="524B3508" w14:textId="77777777" w:rsidTr="00B77124">
        <w:trPr>
          <w:trHeight w:val="534"/>
        </w:trPr>
        <w:tc>
          <w:tcPr>
            <w:tcW w:w="9817" w:type="dxa"/>
            <w:gridSpan w:val="8"/>
            <w:tcBorders>
              <w:top w:val="nil"/>
            </w:tcBorders>
          </w:tcPr>
          <w:p w14:paraId="650D8243" w14:textId="77777777" w:rsidR="00B77124" w:rsidRPr="00FF072B" w:rsidRDefault="00B77124" w:rsidP="00B77124">
            <w:pPr>
              <w:rPr>
                <w:color w:val="000000"/>
                <w:shd w:val="clear" w:color="auto" w:fill="FFFFFF"/>
              </w:rPr>
            </w:pPr>
            <w:r w:rsidRPr="67449EA8">
              <w:rPr>
                <w:color w:val="000000"/>
                <w:shd w:val="clear" w:color="auto" w:fill="FFFFFF"/>
              </w:rPr>
              <w:t>Zpracování odborného textu, ve které student prokáže znalosti a orientaci v oblasti pedagogiky a příbuzných oborů (zejména psychologie a sociologie). Při ústní zkoušce bude student obhajovat výstupy textu.</w:t>
            </w:r>
          </w:p>
        </w:tc>
      </w:tr>
      <w:tr w:rsidR="00B77124" w:rsidRPr="00204EDD" w14:paraId="1B2D0BCC" w14:textId="77777777" w:rsidTr="00B77124">
        <w:trPr>
          <w:trHeight w:val="197"/>
        </w:trPr>
        <w:tc>
          <w:tcPr>
            <w:tcW w:w="3073" w:type="dxa"/>
            <w:tcBorders>
              <w:top w:val="nil"/>
            </w:tcBorders>
            <w:shd w:val="clear" w:color="auto" w:fill="FBD4B4" w:themeFill="accent6" w:themeFillTint="66"/>
          </w:tcPr>
          <w:p w14:paraId="2A3E54F1" w14:textId="77777777" w:rsidR="00B77124" w:rsidRPr="00204EDD" w:rsidRDefault="00B77124" w:rsidP="00B77124">
            <w:pPr>
              <w:jc w:val="both"/>
              <w:rPr>
                <w:b/>
              </w:rPr>
            </w:pPr>
            <w:r w:rsidRPr="00204EDD">
              <w:rPr>
                <w:b/>
              </w:rPr>
              <w:t>Garant předmětu</w:t>
            </w:r>
          </w:p>
        </w:tc>
        <w:tc>
          <w:tcPr>
            <w:tcW w:w="6744" w:type="dxa"/>
            <w:gridSpan w:val="7"/>
            <w:tcBorders>
              <w:top w:val="nil"/>
            </w:tcBorders>
          </w:tcPr>
          <w:p w14:paraId="344D5DA5" w14:textId="77777777" w:rsidR="00B77124" w:rsidRDefault="00B77124" w:rsidP="00B77124">
            <w:pPr>
              <w:jc w:val="both"/>
            </w:pPr>
            <w:r>
              <w:t>doc. Mgr.</w:t>
            </w:r>
            <w:r w:rsidRPr="00204EDD">
              <w:t xml:space="preserve"> </w:t>
            </w:r>
            <w:r>
              <w:t>Radim Šíp</w:t>
            </w:r>
            <w:r w:rsidRPr="00204EDD">
              <w:t xml:space="preserve">, </w:t>
            </w:r>
            <w:r>
              <w:t>Ph.D</w:t>
            </w:r>
            <w:r w:rsidRPr="00204EDD">
              <w:t>.</w:t>
            </w:r>
          </w:p>
          <w:p w14:paraId="170E5058" w14:textId="77777777" w:rsidR="00B77124" w:rsidRPr="00204EDD" w:rsidRDefault="00B77124" w:rsidP="00B77124">
            <w:pPr>
              <w:jc w:val="both"/>
            </w:pPr>
          </w:p>
        </w:tc>
      </w:tr>
      <w:tr w:rsidR="00B77124" w:rsidRPr="00204EDD" w14:paraId="2B16DEBA" w14:textId="77777777" w:rsidTr="00B77124">
        <w:trPr>
          <w:trHeight w:val="243"/>
        </w:trPr>
        <w:tc>
          <w:tcPr>
            <w:tcW w:w="3073" w:type="dxa"/>
            <w:tcBorders>
              <w:top w:val="nil"/>
            </w:tcBorders>
            <w:shd w:val="clear" w:color="auto" w:fill="FBD4B4" w:themeFill="accent6" w:themeFillTint="66"/>
          </w:tcPr>
          <w:p w14:paraId="2A2A640F" w14:textId="77777777" w:rsidR="00B77124" w:rsidRPr="00204EDD" w:rsidRDefault="00B77124" w:rsidP="00B77124">
            <w:pPr>
              <w:jc w:val="both"/>
              <w:rPr>
                <w:b/>
              </w:rPr>
            </w:pPr>
            <w:r w:rsidRPr="00204EDD">
              <w:rPr>
                <w:b/>
              </w:rPr>
              <w:t>Zapojení garanta do výuky předmětu</w:t>
            </w:r>
          </w:p>
        </w:tc>
        <w:tc>
          <w:tcPr>
            <w:tcW w:w="6744" w:type="dxa"/>
            <w:gridSpan w:val="7"/>
            <w:tcBorders>
              <w:top w:val="nil"/>
            </w:tcBorders>
          </w:tcPr>
          <w:p w14:paraId="374D49D9" w14:textId="77777777" w:rsidR="00B77124" w:rsidRPr="00204EDD" w:rsidRDefault="00B77124" w:rsidP="00B77124">
            <w:pPr>
              <w:jc w:val="both"/>
            </w:pPr>
            <w:r>
              <w:t>70 %</w:t>
            </w:r>
          </w:p>
        </w:tc>
      </w:tr>
      <w:tr w:rsidR="00B77124" w:rsidRPr="00204EDD" w14:paraId="6C956093" w14:textId="77777777" w:rsidTr="00B77124">
        <w:tc>
          <w:tcPr>
            <w:tcW w:w="3073" w:type="dxa"/>
            <w:shd w:val="clear" w:color="auto" w:fill="FBD4B4" w:themeFill="accent6" w:themeFillTint="66"/>
          </w:tcPr>
          <w:p w14:paraId="276B57B2" w14:textId="77777777" w:rsidR="00B77124" w:rsidRPr="00204EDD" w:rsidRDefault="00B77124" w:rsidP="00B77124">
            <w:pPr>
              <w:jc w:val="both"/>
              <w:rPr>
                <w:b/>
              </w:rPr>
            </w:pPr>
            <w:r w:rsidRPr="00204EDD">
              <w:rPr>
                <w:b/>
              </w:rPr>
              <w:t>Vyučující</w:t>
            </w:r>
          </w:p>
        </w:tc>
        <w:tc>
          <w:tcPr>
            <w:tcW w:w="6744" w:type="dxa"/>
            <w:gridSpan w:val="7"/>
            <w:tcBorders>
              <w:bottom w:val="nil"/>
            </w:tcBorders>
          </w:tcPr>
          <w:p w14:paraId="5C0FFE23" w14:textId="77777777" w:rsidR="00B77124" w:rsidRPr="00204EDD" w:rsidRDefault="00B77124" w:rsidP="00B77124">
            <w:pPr>
              <w:jc w:val="both"/>
            </w:pPr>
          </w:p>
        </w:tc>
      </w:tr>
      <w:tr w:rsidR="00B77124" w:rsidRPr="00204EDD" w14:paraId="5149CB7D" w14:textId="77777777" w:rsidTr="00B77124">
        <w:trPr>
          <w:trHeight w:val="96"/>
        </w:trPr>
        <w:tc>
          <w:tcPr>
            <w:tcW w:w="9817" w:type="dxa"/>
            <w:gridSpan w:val="8"/>
            <w:tcBorders>
              <w:top w:val="nil"/>
            </w:tcBorders>
          </w:tcPr>
          <w:p w14:paraId="39A6DBC4" w14:textId="77777777" w:rsidR="00B77124" w:rsidRPr="00204EDD" w:rsidRDefault="00B77124" w:rsidP="00B77124">
            <w:pPr>
              <w:jc w:val="both"/>
            </w:pPr>
            <w:r>
              <w:t>doc. Mgr. Radim Šíp, Ph.D. (70 %), PhDr. Denisa Denglerová, Ph.D. (15 %), Mgr. Tomáš Karger, Ph.D. (15 %)</w:t>
            </w:r>
          </w:p>
        </w:tc>
      </w:tr>
      <w:tr w:rsidR="00B77124" w:rsidRPr="00204EDD" w14:paraId="0DAE2525" w14:textId="77777777" w:rsidTr="00B77124">
        <w:tc>
          <w:tcPr>
            <w:tcW w:w="3073" w:type="dxa"/>
            <w:shd w:val="clear" w:color="auto" w:fill="FBD4B4" w:themeFill="accent6" w:themeFillTint="66"/>
          </w:tcPr>
          <w:p w14:paraId="171059B9" w14:textId="77777777" w:rsidR="00B77124" w:rsidRPr="00204EDD" w:rsidRDefault="00B77124" w:rsidP="00B77124">
            <w:pPr>
              <w:jc w:val="both"/>
              <w:rPr>
                <w:b/>
              </w:rPr>
            </w:pPr>
            <w:r w:rsidRPr="00204EDD">
              <w:rPr>
                <w:b/>
              </w:rPr>
              <w:t>Stručná anotace předmětu</w:t>
            </w:r>
          </w:p>
        </w:tc>
        <w:tc>
          <w:tcPr>
            <w:tcW w:w="6744" w:type="dxa"/>
            <w:gridSpan w:val="7"/>
            <w:tcBorders>
              <w:bottom w:val="nil"/>
            </w:tcBorders>
          </w:tcPr>
          <w:p w14:paraId="694EC37B" w14:textId="77777777" w:rsidR="00B77124" w:rsidRPr="00204EDD" w:rsidRDefault="00B77124" w:rsidP="00B77124">
            <w:pPr>
              <w:jc w:val="both"/>
            </w:pPr>
          </w:p>
        </w:tc>
      </w:tr>
      <w:tr w:rsidR="00B77124" w:rsidRPr="00204EDD" w14:paraId="5F1A9EAF" w14:textId="77777777" w:rsidTr="00B77124">
        <w:trPr>
          <w:trHeight w:val="3047"/>
        </w:trPr>
        <w:tc>
          <w:tcPr>
            <w:tcW w:w="9817" w:type="dxa"/>
            <w:gridSpan w:val="8"/>
            <w:tcBorders>
              <w:top w:val="nil"/>
              <w:bottom w:val="single" w:sz="12" w:space="0" w:color="auto"/>
            </w:tcBorders>
          </w:tcPr>
          <w:p w14:paraId="6CD3BFA6" w14:textId="77777777" w:rsidR="00B77124" w:rsidRDefault="00B77124" w:rsidP="00B77124">
            <w:pPr>
              <w:jc w:val="both"/>
              <w:rPr>
                <w:b/>
              </w:rPr>
            </w:pPr>
            <w:r w:rsidRPr="006E4350">
              <w:rPr>
                <w:b/>
              </w:rPr>
              <w:t>Cíle předmětu</w:t>
            </w:r>
          </w:p>
          <w:p w14:paraId="126C40E3" w14:textId="77777777" w:rsidR="00B77124" w:rsidRPr="008243EA" w:rsidRDefault="00B77124" w:rsidP="00B77124">
            <w:pPr>
              <w:jc w:val="both"/>
              <w:rPr>
                <w:color w:val="000000"/>
                <w:shd w:val="clear" w:color="auto" w:fill="FFFFFF"/>
              </w:rPr>
            </w:pPr>
            <w:r w:rsidRPr="00204EDD">
              <w:rPr>
                <w:color w:val="000000"/>
                <w:shd w:val="clear" w:color="auto" w:fill="FFFFFF"/>
              </w:rPr>
              <w:t>Cílem předmětu je hlubší orientace studenta v rozvoji vědního oboru pedagogika</w:t>
            </w:r>
            <w:r>
              <w:rPr>
                <w:color w:val="000000"/>
                <w:shd w:val="clear" w:color="auto" w:fill="FFFFFF"/>
              </w:rPr>
              <w:t>.</w:t>
            </w:r>
            <w:r w:rsidRPr="00204EDD">
              <w:rPr>
                <w:color w:val="000000"/>
                <w:shd w:val="clear" w:color="auto" w:fill="FFFFFF"/>
              </w:rPr>
              <w:t xml:space="preserve"> </w:t>
            </w:r>
            <w:r>
              <w:t xml:space="preserve">Předmět představí pedagogiku jako široký a permanentně se rozvíjející obor. Důraz bude kladen na transdisciplinární přesahy pedagogiky a dalších relevantních oborů, zejména psychologie a sociologie. Těžiště předmětu spočívá v diskuzi instruktivistického a konstruktivistického paradigmatu, a to i z pohledu výše zmíněných příbuzných oborů. Předmět nastíní pedagogiku v kontextu jejího vzniku a dalšího vývoje. Dále pak v transdisciplinární perspektivě </w:t>
            </w:r>
            <w:r w:rsidRPr="67C81907">
              <w:t xml:space="preserve">představí témata, která utvářejí trendy současného vývoje pedagogiky. </w:t>
            </w:r>
          </w:p>
          <w:p w14:paraId="5E02086C" w14:textId="77777777" w:rsidR="00B77124" w:rsidRPr="00204EDD" w:rsidRDefault="00B77124" w:rsidP="00B77124">
            <w:pPr>
              <w:jc w:val="both"/>
            </w:pPr>
          </w:p>
          <w:p w14:paraId="0F0A0DC6" w14:textId="77777777" w:rsidR="00B77124" w:rsidRPr="00204EDD" w:rsidRDefault="00B77124" w:rsidP="00B77124">
            <w:pPr>
              <w:jc w:val="both"/>
              <w:rPr>
                <w:b/>
              </w:rPr>
            </w:pPr>
            <w:r w:rsidRPr="00204EDD">
              <w:rPr>
                <w:b/>
              </w:rPr>
              <w:t>Tematické okruhy</w:t>
            </w:r>
          </w:p>
          <w:p w14:paraId="0FBF260C" w14:textId="77777777" w:rsidR="00B77124" w:rsidRDefault="00B77124" w:rsidP="00630AC5">
            <w:pPr>
              <w:pStyle w:val="Odstavecseseznamem"/>
              <w:numPr>
                <w:ilvl w:val="0"/>
                <w:numId w:val="4"/>
              </w:numPr>
              <w:jc w:val="both"/>
              <w:rPr>
                <w:color w:val="000000"/>
                <w:shd w:val="clear" w:color="auto" w:fill="FFFFFF"/>
              </w:rPr>
            </w:pPr>
            <w:r>
              <w:rPr>
                <w:color w:val="000000"/>
                <w:shd w:val="clear" w:color="auto" w:fill="FFFFFF"/>
              </w:rPr>
              <w:t>Transdisciplinarita jako princip řešení pedagogického problému – pedagogika a příbuzné disciplíny.</w:t>
            </w:r>
          </w:p>
          <w:p w14:paraId="332347EB" w14:textId="77777777" w:rsidR="00B77124" w:rsidRPr="00676EA6" w:rsidRDefault="00B77124" w:rsidP="00630AC5">
            <w:pPr>
              <w:pStyle w:val="Odstavecseseznamem"/>
              <w:numPr>
                <w:ilvl w:val="0"/>
                <w:numId w:val="4"/>
              </w:numPr>
              <w:jc w:val="both"/>
              <w:rPr>
                <w:color w:val="000000"/>
                <w:shd w:val="clear" w:color="auto" w:fill="FFFFFF"/>
              </w:rPr>
            </w:pPr>
            <w:r w:rsidRPr="00676EA6">
              <w:rPr>
                <w:color w:val="000000"/>
                <w:shd w:val="clear" w:color="auto" w:fill="FFFFFF"/>
              </w:rPr>
              <w:t>Vznik pedagogické vědy v kontextu utváření povinné školní docházky.</w:t>
            </w:r>
          </w:p>
          <w:p w14:paraId="6B8AC6A1" w14:textId="77777777" w:rsidR="00B77124" w:rsidRPr="00676EA6" w:rsidRDefault="00B77124" w:rsidP="00630AC5">
            <w:pPr>
              <w:pStyle w:val="Odstavecseseznamem"/>
              <w:numPr>
                <w:ilvl w:val="0"/>
                <w:numId w:val="4"/>
              </w:numPr>
              <w:jc w:val="both"/>
              <w:rPr>
                <w:color w:val="000000"/>
                <w:shd w:val="clear" w:color="auto" w:fill="FFFFFF"/>
              </w:rPr>
            </w:pPr>
            <w:r w:rsidRPr="00676EA6">
              <w:rPr>
                <w:color w:val="000000"/>
                <w:shd w:val="clear" w:color="auto" w:fill="FFFFFF"/>
              </w:rPr>
              <w:t>Transmisivní charakter pedagogiky jako důsledek raně moderního pojetí poznání.</w:t>
            </w:r>
          </w:p>
          <w:p w14:paraId="45F2FA89" w14:textId="77777777" w:rsidR="00B77124" w:rsidRPr="00676EA6" w:rsidRDefault="00B77124" w:rsidP="00630AC5">
            <w:pPr>
              <w:pStyle w:val="Odstavecseseznamem"/>
              <w:numPr>
                <w:ilvl w:val="0"/>
                <w:numId w:val="4"/>
              </w:numPr>
              <w:jc w:val="both"/>
              <w:rPr>
                <w:color w:val="000000"/>
                <w:shd w:val="clear" w:color="auto" w:fill="FFFFFF"/>
              </w:rPr>
            </w:pPr>
            <w:r w:rsidRPr="00676EA6">
              <w:rPr>
                <w:color w:val="000000"/>
                <w:shd w:val="clear" w:color="auto" w:fill="FFFFFF"/>
              </w:rPr>
              <w:t>Konstruktivistický obrat v pedagogice – přímá instrukce vs. konstruktivistická instrukce.</w:t>
            </w:r>
          </w:p>
          <w:p w14:paraId="158230EA" w14:textId="77777777" w:rsidR="00B77124" w:rsidRDefault="00B77124" w:rsidP="00630AC5">
            <w:pPr>
              <w:pStyle w:val="Odstavecseseznamem"/>
              <w:numPr>
                <w:ilvl w:val="0"/>
                <w:numId w:val="4"/>
              </w:numPr>
              <w:jc w:val="both"/>
              <w:rPr>
                <w:color w:val="000000"/>
                <w:shd w:val="clear" w:color="auto" w:fill="FFFFFF"/>
              </w:rPr>
            </w:pPr>
            <w:r>
              <w:rPr>
                <w:color w:val="000000"/>
                <w:shd w:val="clear" w:color="auto" w:fill="FFFFFF"/>
              </w:rPr>
              <w:t xml:space="preserve">Narůstající význam </w:t>
            </w:r>
            <w:r w:rsidRPr="00676EA6">
              <w:rPr>
                <w:color w:val="000000"/>
                <w:shd w:val="clear" w:color="auto" w:fill="FFFFFF"/>
              </w:rPr>
              <w:t>prostředí</w:t>
            </w:r>
            <w:r>
              <w:rPr>
                <w:color w:val="000000"/>
                <w:shd w:val="clear" w:color="auto" w:fill="FFFFFF"/>
              </w:rPr>
              <w:t xml:space="preserve"> v pedagogických teoriích</w:t>
            </w:r>
            <w:r w:rsidRPr="00676EA6">
              <w:rPr>
                <w:color w:val="000000"/>
                <w:shd w:val="clear" w:color="auto" w:fill="FFFFFF"/>
              </w:rPr>
              <w:t xml:space="preserve">. </w:t>
            </w:r>
          </w:p>
          <w:p w14:paraId="3E9B3E00" w14:textId="77777777" w:rsidR="00B77124" w:rsidRPr="00FF072B" w:rsidRDefault="00B77124" w:rsidP="00630AC5">
            <w:pPr>
              <w:pStyle w:val="Odstavecseseznamem"/>
              <w:numPr>
                <w:ilvl w:val="0"/>
                <w:numId w:val="4"/>
              </w:numPr>
              <w:jc w:val="both"/>
              <w:rPr>
                <w:color w:val="000000"/>
                <w:shd w:val="clear" w:color="auto" w:fill="FFFFFF"/>
              </w:rPr>
            </w:pPr>
            <w:r w:rsidRPr="00FF072B">
              <w:rPr>
                <w:color w:val="000000"/>
                <w:shd w:val="clear" w:color="auto" w:fill="FFFFFF"/>
              </w:rPr>
              <w:t xml:space="preserve">Aktuální témata formující vývoj současné pedagogiky: (a) Inkluze a sociální nerovnosti ve vzdělávání; (b) </w:t>
            </w:r>
            <w:r>
              <w:rPr>
                <w:color w:val="000000"/>
                <w:shd w:val="clear" w:color="auto" w:fill="FFFFFF"/>
              </w:rPr>
              <w:t>e</w:t>
            </w:r>
            <w:r w:rsidRPr="00FF072B">
              <w:rPr>
                <w:color w:val="000000"/>
                <w:shd w:val="clear" w:color="auto" w:fill="FFFFFF"/>
              </w:rPr>
              <w:t>xperimentalistický objektivismus – interakce mezi jednajícím a prostředím</w:t>
            </w:r>
            <w:r>
              <w:rPr>
                <w:color w:val="000000"/>
                <w:shd w:val="clear" w:color="auto" w:fill="FFFFFF"/>
              </w:rPr>
              <w:t>; (c) s</w:t>
            </w:r>
            <w:r w:rsidRPr="00FF072B">
              <w:rPr>
                <w:color w:val="000000"/>
                <w:shd w:val="clear" w:color="auto" w:fill="FFFFFF"/>
              </w:rPr>
              <w:t>ociální charakter kognice, vztah kognice a emocí – zrcadlové neurony, nové pojetí emocí a teorie vtělesněné kognice (embodied cognition).</w:t>
            </w:r>
          </w:p>
          <w:p w14:paraId="64A65A4B" w14:textId="77777777" w:rsidR="00B77124" w:rsidRDefault="00B77124" w:rsidP="00B77124">
            <w:pPr>
              <w:jc w:val="both"/>
              <w:rPr>
                <w:color w:val="000000"/>
                <w:shd w:val="clear" w:color="auto" w:fill="FFFFFF"/>
              </w:rPr>
            </w:pPr>
          </w:p>
          <w:p w14:paraId="5CE2D659" w14:textId="77777777" w:rsidR="00B77124" w:rsidRPr="008243EA" w:rsidRDefault="00B77124" w:rsidP="00B77124">
            <w:pPr>
              <w:jc w:val="both"/>
              <w:rPr>
                <w:b/>
                <w:caps/>
              </w:rPr>
            </w:pPr>
            <w:r w:rsidRPr="008243EA">
              <w:rPr>
                <w:b/>
                <w:caps/>
              </w:rPr>
              <w:t>Výsledky učení</w:t>
            </w:r>
          </w:p>
          <w:p w14:paraId="0545EBC7" w14:textId="77777777" w:rsidR="00B77124" w:rsidRDefault="00B77124" w:rsidP="00B77124">
            <w:pPr>
              <w:jc w:val="both"/>
              <w:rPr>
                <w:b/>
              </w:rPr>
            </w:pPr>
            <w:r>
              <w:rPr>
                <w:b/>
              </w:rPr>
              <w:t>Student zná</w:t>
            </w:r>
            <w:r w:rsidRPr="00EF7713">
              <w:rPr>
                <w:b/>
              </w:rPr>
              <w:t>:</w:t>
            </w:r>
          </w:p>
          <w:p w14:paraId="6672E3CB" w14:textId="77777777" w:rsidR="00B77124" w:rsidRDefault="00B77124" w:rsidP="00630AC5">
            <w:pPr>
              <w:pStyle w:val="Odstavecseseznamem"/>
              <w:numPr>
                <w:ilvl w:val="0"/>
                <w:numId w:val="24"/>
              </w:numPr>
            </w:pPr>
            <w:r>
              <w:t>podstatné teorie pedagogiky a jejich vzájemnou souvislost;</w:t>
            </w:r>
          </w:p>
          <w:p w14:paraId="6099CCEB" w14:textId="77777777" w:rsidR="00B77124" w:rsidRDefault="00B77124" w:rsidP="00630AC5">
            <w:pPr>
              <w:pStyle w:val="Odstavecseseznamem"/>
              <w:numPr>
                <w:ilvl w:val="0"/>
                <w:numId w:val="24"/>
              </w:numPr>
            </w:pPr>
            <w:r>
              <w:t>důležité teorie příbuzných oborů (pedagogika, sociologie, psychologie, andragogika);</w:t>
            </w:r>
          </w:p>
          <w:p w14:paraId="07573BFA" w14:textId="77777777" w:rsidR="00B77124" w:rsidRDefault="00B77124" w:rsidP="00630AC5">
            <w:pPr>
              <w:pStyle w:val="Odstavecseseznamem"/>
              <w:numPr>
                <w:ilvl w:val="0"/>
                <w:numId w:val="24"/>
              </w:numPr>
            </w:pPr>
            <w:r>
              <w:t>principy analýzy situace a její artikulace do rozhodných tematických oblastí</w:t>
            </w:r>
          </w:p>
          <w:p w14:paraId="38A488D0" w14:textId="77777777" w:rsidR="00B77124" w:rsidRDefault="00B77124" w:rsidP="00630AC5">
            <w:pPr>
              <w:pStyle w:val="Odstavecseseznamem"/>
              <w:numPr>
                <w:ilvl w:val="0"/>
                <w:numId w:val="24"/>
              </w:numPr>
            </w:pPr>
            <w:r>
              <w:t>principy transdisciplinárního přístupu k řešení pedagogické situace</w:t>
            </w:r>
          </w:p>
          <w:p w14:paraId="1B2166BC" w14:textId="77777777" w:rsidR="00B77124" w:rsidRDefault="00B77124" w:rsidP="00B77124">
            <w:pPr>
              <w:ind w:left="360"/>
            </w:pPr>
          </w:p>
          <w:p w14:paraId="6B6F0599" w14:textId="77777777" w:rsidR="00B77124" w:rsidRDefault="00B77124" w:rsidP="00B77124">
            <w:pPr>
              <w:jc w:val="both"/>
              <w:rPr>
                <w:b/>
              </w:rPr>
            </w:pPr>
            <w:r>
              <w:rPr>
                <w:b/>
              </w:rPr>
              <w:t>Student umí</w:t>
            </w:r>
            <w:r w:rsidRPr="002353DA">
              <w:rPr>
                <w:b/>
              </w:rPr>
              <w:t>:</w:t>
            </w:r>
          </w:p>
          <w:p w14:paraId="1D36AD7A" w14:textId="77777777" w:rsidR="00B77124" w:rsidRDefault="00B77124" w:rsidP="00630AC5">
            <w:pPr>
              <w:pStyle w:val="Odstavecseseznamem"/>
              <w:numPr>
                <w:ilvl w:val="0"/>
                <w:numId w:val="24"/>
              </w:numPr>
              <w:jc w:val="both"/>
            </w:pPr>
            <w:r>
              <w:t>analyzovat problematickou situaci a určit tematické oblasti k její následné teoretické artikulaci;</w:t>
            </w:r>
          </w:p>
          <w:p w14:paraId="55A9F491" w14:textId="77777777" w:rsidR="00B77124" w:rsidRDefault="00B77124" w:rsidP="00630AC5">
            <w:pPr>
              <w:pStyle w:val="Odstavecseseznamem"/>
              <w:numPr>
                <w:ilvl w:val="0"/>
                <w:numId w:val="24"/>
              </w:numPr>
              <w:jc w:val="both"/>
            </w:pPr>
            <w:r>
              <w:t>odůvodnit výběr teoretických konceptů a teorií rozhodných pro detekované tematické oblasti;</w:t>
            </w:r>
          </w:p>
          <w:p w14:paraId="741830F2" w14:textId="77777777" w:rsidR="00B77124" w:rsidRPr="00204EDD" w:rsidRDefault="00B77124" w:rsidP="00630AC5">
            <w:pPr>
              <w:pStyle w:val="Odstavecseseznamem"/>
              <w:numPr>
                <w:ilvl w:val="0"/>
                <w:numId w:val="24"/>
              </w:numPr>
              <w:jc w:val="both"/>
            </w:pPr>
            <w:r>
              <w:t>aplikovat tyto teorie způsobem, které umožní: (a) vystavět teoretický a výzkumný design řešení problematické situace; (b) na základě toho samostatně rozvíjet detekovaná témata; (c) a tak vybudovat konzistentní základ pro řešení problému.</w:t>
            </w:r>
          </w:p>
        </w:tc>
      </w:tr>
      <w:tr w:rsidR="00B77124" w:rsidRPr="00204EDD" w14:paraId="2A290016" w14:textId="77777777" w:rsidTr="00B77124">
        <w:trPr>
          <w:trHeight w:val="265"/>
        </w:trPr>
        <w:tc>
          <w:tcPr>
            <w:tcW w:w="3638" w:type="dxa"/>
            <w:gridSpan w:val="2"/>
            <w:tcBorders>
              <w:top w:val="nil"/>
            </w:tcBorders>
            <w:shd w:val="clear" w:color="auto" w:fill="FBD4B4" w:themeFill="accent6" w:themeFillTint="66"/>
          </w:tcPr>
          <w:p w14:paraId="1B4699A3" w14:textId="77777777" w:rsidR="00B77124" w:rsidRPr="00204EDD" w:rsidRDefault="00B77124" w:rsidP="00B77124">
            <w:pPr>
              <w:jc w:val="both"/>
            </w:pPr>
            <w:r w:rsidRPr="00204EDD">
              <w:rPr>
                <w:b/>
              </w:rPr>
              <w:t>Studijní literatura a studijní pomůcky</w:t>
            </w:r>
          </w:p>
        </w:tc>
        <w:tc>
          <w:tcPr>
            <w:tcW w:w="6179" w:type="dxa"/>
            <w:gridSpan w:val="6"/>
            <w:tcBorders>
              <w:top w:val="nil"/>
              <w:bottom w:val="nil"/>
            </w:tcBorders>
          </w:tcPr>
          <w:p w14:paraId="7E80B191" w14:textId="77777777" w:rsidR="00B77124" w:rsidRPr="00204EDD" w:rsidRDefault="00B77124" w:rsidP="00B77124">
            <w:pPr>
              <w:jc w:val="both"/>
            </w:pPr>
          </w:p>
        </w:tc>
      </w:tr>
      <w:tr w:rsidR="00B77124" w:rsidRPr="00204EDD" w14:paraId="01931942" w14:textId="77777777" w:rsidTr="00B77124">
        <w:trPr>
          <w:trHeight w:val="1497"/>
        </w:trPr>
        <w:tc>
          <w:tcPr>
            <w:tcW w:w="9817" w:type="dxa"/>
            <w:gridSpan w:val="8"/>
            <w:tcBorders>
              <w:top w:val="nil"/>
            </w:tcBorders>
          </w:tcPr>
          <w:p w14:paraId="01F521F0" w14:textId="77777777" w:rsidR="00B77124" w:rsidRPr="00746455" w:rsidRDefault="00B77124" w:rsidP="00B77124">
            <w:pPr>
              <w:jc w:val="both"/>
              <w:rPr>
                <w:szCs w:val="22"/>
              </w:rPr>
            </w:pPr>
            <w:r w:rsidRPr="00746455">
              <w:rPr>
                <w:b/>
                <w:bCs/>
                <w:szCs w:val="22"/>
              </w:rPr>
              <w:t>Základní</w:t>
            </w:r>
            <w:r w:rsidRPr="00746455">
              <w:rPr>
                <w:szCs w:val="22"/>
              </w:rPr>
              <w:t>:</w:t>
            </w:r>
          </w:p>
          <w:p w14:paraId="3423B4C7" w14:textId="2639589C" w:rsidR="00B77124" w:rsidRDefault="00B77124" w:rsidP="00630AC5">
            <w:pPr>
              <w:pStyle w:val="Odstavecseseznamem"/>
              <w:numPr>
                <w:ilvl w:val="0"/>
                <w:numId w:val="25"/>
              </w:numPr>
              <w:jc w:val="both"/>
            </w:pPr>
            <w:r w:rsidRPr="008467B6">
              <w:t xml:space="preserve">Baraldi, C., &amp; Corsi, G. (2016). </w:t>
            </w:r>
            <w:r w:rsidRPr="00C40E81">
              <w:rPr>
                <w:i/>
                <w:iCs/>
              </w:rPr>
              <w:t>Niklas Luhmann: Education as a Social System</w:t>
            </w:r>
            <w:r w:rsidRPr="008467B6">
              <w:t xml:space="preserve">. </w:t>
            </w:r>
            <w:r w:rsidR="00642C64">
              <w:t xml:space="preserve">New York: </w:t>
            </w:r>
            <w:r w:rsidRPr="008467B6">
              <w:t>Springer.</w:t>
            </w:r>
          </w:p>
          <w:p w14:paraId="58DAFFCC" w14:textId="77777777" w:rsidR="00B77124" w:rsidRDefault="00B77124" w:rsidP="00630AC5">
            <w:pPr>
              <w:pStyle w:val="Odstavecseseznamem"/>
              <w:numPr>
                <w:ilvl w:val="0"/>
                <w:numId w:val="25"/>
              </w:numPr>
              <w:jc w:val="both"/>
            </w:pPr>
            <w:r>
              <w:t xml:space="preserve">Barrett, L. F. (2022). </w:t>
            </w:r>
            <w:r w:rsidRPr="00C40E81">
              <w:rPr>
                <w:i/>
              </w:rPr>
              <w:t>Jak se tvoří emoce</w:t>
            </w:r>
            <w:r>
              <w:t xml:space="preserve">. </w:t>
            </w:r>
            <w:r w:rsidRPr="00C40E81">
              <w:rPr>
                <w:i/>
              </w:rPr>
              <w:t>Tajný život lidského mozku.</w:t>
            </w:r>
            <w:r>
              <w:t xml:space="preserve"> Praha: LEDA.</w:t>
            </w:r>
          </w:p>
          <w:p w14:paraId="64942D38" w14:textId="390577B8" w:rsidR="00B77124" w:rsidRDefault="00B77124" w:rsidP="00630AC5">
            <w:pPr>
              <w:pStyle w:val="Odstavecseseznamem"/>
              <w:numPr>
                <w:ilvl w:val="0"/>
                <w:numId w:val="25"/>
              </w:numPr>
              <w:jc w:val="both"/>
            </w:pPr>
            <w:r>
              <w:t xml:space="preserve">Collins, R. (2004). </w:t>
            </w:r>
            <w:r w:rsidRPr="00C40E81">
              <w:rPr>
                <w:i/>
              </w:rPr>
              <w:t>Interaction Ritual Chains</w:t>
            </w:r>
            <w:r>
              <w:t xml:space="preserve">. </w:t>
            </w:r>
            <w:r w:rsidR="00642C64">
              <w:t xml:space="preserve">Princeton: </w:t>
            </w:r>
            <w:r>
              <w:t>Princeton University Press.</w:t>
            </w:r>
          </w:p>
          <w:p w14:paraId="23979DB4" w14:textId="0AD11C04" w:rsidR="00B77124" w:rsidRPr="00C40E81" w:rsidRDefault="00B77124" w:rsidP="00630AC5">
            <w:pPr>
              <w:pStyle w:val="Odstavecseseznamem"/>
              <w:numPr>
                <w:ilvl w:val="0"/>
                <w:numId w:val="25"/>
              </w:numPr>
              <w:rPr>
                <w:color w:val="000000"/>
                <w:szCs w:val="22"/>
                <w:lang w:eastAsia="sk-SK"/>
              </w:rPr>
            </w:pPr>
            <w:r w:rsidRPr="00C40E81">
              <w:rPr>
                <w:color w:val="000000"/>
                <w:szCs w:val="22"/>
                <w:lang w:eastAsia="sk-SK"/>
              </w:rPr>
              <w:t xml:space="preserve">Palmer, J. A. (2006). </w:t>
            </w:r>
            <w:r w:rsidRPr="00C40E81">
              <w:rPr>
                <w:i/>
                <w:color w:val="000000"/>
                <w:szCs w:val="22"/>
                <w:lang w:eastAsia="sk-SK"/>
              </w:rPr>
              <w:t xml:space="preserve">Fifty Modern Thinkers on Education. From Piaget to Present. </w:t>
            </w:r>
            <w:r w:rsidRPr="00C40E81">
              <w:rPr>
                <w:color w:val="000000"/>
                <w:szCs w:val="22"/>
                <w:lang w:eastAsia="sk-SK"/>
              </w:rPr>
              <w:t>London: Routledge.</w:t>
            </w:r>
          </w:p>
          <w:p w14:paraId="0A89CC80" w14:textId="5A75E6B6" w:rsidR="00B77124" w:rsidRPr="00C40E81" w:rsidDel="007B2919" w:rsidRDefault="00B77124" w:rsidP="00630AC5">
            <w:pPr>
              <w:pStyle w:val="Odstavecseseznamem"/>
              <w:numPr>
                <w:ilvl w:val="0"/>
                <w:numId w:val="25"/>
              </w:numPr>
              <w:rPr>
                <w:del w:id="46" w:author="Jan Kalenda" w:date="2023-03-15T02:29:00Z"/>
                <w:color w:val="000000"/>
                <w:szCs w:val="22"/>
                <w:lang w:eastAsia="sk-SK"/>
              </w:rPr>
            </w:pPr>
            <w:del w:id="47" w:author="Jan Kalenda" w:date="2023-03-15T02:29:00Z">
              <w:r w:rsidDel="007B2919">
                <w:delText xml:space="preserve">Ramirez, F. </w:delText>
              </w:r>
              <w:r w:rsidRPr="00C40E81" w:rsidDel="007B2919">
                <w:rPr>
                  <w:color w:val="000000"/>
                  <w:szCs w:val="22"/>
                  <w:lang w:eastAsia="sk-SK"/>
                </w:rPr>
                <w:delText xml:space="preserve">&amp; Boli, J. (1987). The Political Construction of Mass Schooling. European Origins and Worldwide Institutinalization. </w:delText>
              </w:r>
              <w:r w:rsidRPr="00C40E81" w:rsidDel="007B2919">
                <w:rPr>
                  <w:i/>
                  <w:color w:val="000000"/>
                  <w:szCs w:val="22"/>
                  <w:lang w:eastAsia="sk-SK"/>
                </w:rPr>
                <w:delText xml:space="preserve">Sociology of Education, </w:delText>
              </w:r>
              <w:r w:rsidRPr="00C40E81" w:rsidDel="007B2919">
                <w:rPr>
                  <w:color w:val="000000"/>
                  <w:szCs w:val="22"/>
                  <w:lang w:eastAsia="sk-SK"/>
                </w:rPr>
                <w:delText>60(1), 2</w:delText>
              </w:r>
              <w:r w:rsidDel="007B2919">
                <w:delText>–</w:delText>
              </w:r>
              <w:r w:rsidRPr="00C40E81" w:rsidDel="007B2919">
                <w:rPr>
                  <w:color w:val="000000"/>
                  <w:szCs w:val="22"/>
                  <w:lang w:eastAsia="sk-SK"/>
                </w:rPr>
                <w:delText>17.</w:delText>
              </w:r>
            </w:del>
          </w:p>
          <w:p w14:paraId="6376F043" w14:textId="22C376EC" w:rsidR="00B77124" w:rsidRPr="00C40E81" w:rsidRDefault="00B77124" w:rsidP="00630AC5">
            <w:pPr>
              <w:pStyle w:val="Odstavecseseznamem"/>
              <w:numPr>
                <w:ilvl w:val="0"/>
                <w:numId w:val="25"/>
              </w:numPr>
              <w:rPr>
                <w:color w:val="000000"/>
                <w:szCs w:val="22"/>
                <w:lang w:eastAsia="sk-SK"/>
              </w:rPr>
            </w:pPr>
            <w:r w:rsidRPr="00C40E81">
              <w:rPr>
                <w:color w:val="000000"/>
                <w:szCs w:val="22"/>
                <w:lang w:eastAsia="sk-SK"/>
              </w:rPr>
              <w:lastRenderedPageBreak/>
              <w:t xml:space="preserve">Tobias, S. &amp; Duffy, T. M. (eds.) (2009). </w:t>
            </w:r>
            <w:r w:rsidRPr="00C40E81">
              <w:rPr>
                <w:i/>
                <w:color w:val="000000"/>
                <w:szCs w:val="22"/>
                <w:lang w:eastAsia="sk-SK"/>
              </w:rPr>
              <w:t xml:space="preserve">Constructivist Instruction: Success or Fauilure?  </w:t>
            </w:r>
            <w:r w:rsidRPr="00C40E81">
              <w:rPr>
                <w:color w:val="000000"/>
                <w:szCs w:val="22"/>
                <w:lang w:eastAsia="sk-SK"/>
              </w:rPr>
              <w:t>New York: Routledge.</w:t>
            </w:r>
          </w:p>
          <w:p w14:paraId="64EC2928" w14:textId="350856C6" w:rsidR="00B77124" w:rsidRDefault="00B77124" w:rsidP="00630AC5">
            <w:pPr>
              <w:pStyle w:val="Odstavecseseznamem"/>
              <w:numPr>
                <w:ilvl w:val="0"/>
                <w:numId w:val="25"/>
              </w:numPr>
            </w:pPr>
            <w:r>
              <w:t xml:space="preserve">Šíp, R. (2019). </w:t>
            </w:r>
            <w:r w:rsidRPr="00C40E81">
              <w:rPr>
                <w:i/>
              </w:rPr>
              <w:t xml:space="preserve">Proč školství a jeho aktéři selhávají. Kognitivní krajiny a nacionalismus. </w:t>
            </w:r>
            <w:r>
              <w:t xml:space="preserve">Brno: </w:t>
            </w:r>
            <w:r w:rsidR="00642C64">
              <w:t>Masarykova univerzita</w:t>
            </w:r>
            <w:r>
              <w:t>.</w:t>
            </w:r>
          </w:p>
          <w:p w14:paraId="52F3D62C" w14:textId="64856726" w:rsidR="00B77124" w:rsidRDefault="00B77124" w:rsidP="00630AC5">
            <w:pPr>
              <w:pStyle w:val="Odstavecseseznamem"/>
              <w:numPr>
                <w:ilvl w:val="0"/>
                <w:numId w:val="25"/>
              </w:numPr>
            </w:pPr>
            <w:r>
              <w:t xml:space="preserve">Šíp, R. et al. (2022). </w:t>
            </w:r>
            <w:r w:rsidRPr="00C40E81">
              <w:rPr>
                <w:i/>
              </w:rPr>
              <w:t xml:space="preserve">Na cestě k inkluzivní škole. Interakce a norma. </w:t>
            </w:r>
            <w:r>
              <w:t>Brno:</w:t>
            </w:r>
            <w:r w:rsidR="00642C64">
              <w:t xml:space="preserve"> Masarykova Univerzita.</w:t>
            </w:r>
          </w:p>
          <w:p w14:paraId="6F6C2C60" w14:textId="77777777" w:rsidR="00B77124" w:rsidRPr="007B23B6" w:rsidRDefault="00B77124" w:rsidP="00630AC5">
            <w:pPr>
              <w:pStyle w:val="Odstavecseseznamem"/>
              <w:numPr>
                <w:ilvl w:val="0"/>
                <w:numId w:val="25"/>
              </w:numPr>
            </w:pPr>
            <w:r>
              <w:t xml:space="preserve">Štech, S. (2021). </w:t>
            </w:r>
            <w:r w:rsidRPr="007B23B6">
              <w:t>Výzkum, experti a politici – podivuhodný život ideje inkluzivního vzdělávání v</w:t>
            </w:r>
            <w:r>
              <w:t> </w:t>
            </w:r>
            <w:r w:rsidRPr="007B23B6">
              <w:t>ČR</w:t>
            </w:r>
            <w:r>
              <w:t xml:space="preserve">. </w:t>
            </w:r>
            <w:r w:rsidRPr="00C40E81">
              <w:rPr>
                <w:i/>
              </w:rPr>
              <w:t xml:space="preserve">Pedagogika </w:t>
            </w:r>
            <w:r w:rsidRPr="007B23B6">
              <w:t>71(3)</w:t>
            </w:r>
            <w:r>
              <w:t>, 403–427.</w:t>
            </w:r>
          </w:p>
          <w:p w14:paraId="23EF4946" w14:textId="77777777" w:rsidR="00B77124" w:rsidRPr="00746455" w:rsidRDefault="00B77124" w:rsidP="00B77124"/>
          <w:p w14:paraId="2DDAD993" w14:textId="77777777" w:rsidR="00B77124" w:rsidRPr="00746455" w:rsidRDefault="00B77124" w:rsidP="00B77124">
            <w:pPr>
              <w:jc w:val="both"/>
              <w:rPr>
                <w:szCs w:val="22"/>
              </w:rPr>
            </w:pPr>
            <w:r w:rsidRPr="00746455">
              <w:rPr>
                <w:b/>
                <w:bCs/>
                <w:szCs w:val="22"/>
              </w:rPr>
              <w:t>Doporučená</w:t>
            </w:r>
            <w:r w:rsidRPr="00746455">
              <w:rPr>
                <w:szCs w:val="22"/>
              </w:rPr>
              <w:t>:</w:t>
            </w:r>
          </w:p>
          <w:p w14:paraId="3FD99965" w14:textId="77777777" w:rsidR="00B77124" w:rsidRPr="00746455" w:rsidRDefault="00B77124" w:rsidP="00630AC5">
            <w:pPr>
              <w:pStyle w:val="Odstavecseseznamem"/>
              <w:numPr>
                <w:ilvl w:val="0"/>
                <w:numId w:val="26"/>
              </w:numPr>
            </w:pPr>
            <w:r w:rsidRPr="00746455">
              <w:t>Aubrey, K., &amp; Riley, A. (2015</w:t>
            </w:r>
            <w:r w:rsidRPr="00C40E81">
              <w:rPr>
                <w:i/>
              </w:rPr>
              <w:t>). Understanding and Using Educational Theories</w:t>
            </w:r>
            <w:r w:rsidRPr="00746455">
              <w:t>. London: SAGE.</w:t>
            </w:r>
          </w:p>
          <w:p w14:paraId="19DE8BFD" w14:textId="77777777" w:rsidR="00B77124" w:rsidRDefault="00B77124" w:rsidP="00630AC5">
            <w:pPr>
              <w:pStyle w:val="Odstavecseseznamem"/>
              <w:numPr>
                <w:ilvl w:val="0"/>
                <w:numId w:val="26"/>
              </w:numPr>
              <w:jc w:val="both"/>
            </w:pPr>
            <w:r w:rsidRPr="00B21A32">
              <w:t>Bem</w:t>
            </w:r>
            <w:r>
              <w:t xml:space="preserve">, S.  </w:t>
            </w:r>
            <w:r w:rsidRPr="00746455">
              <w:t>&amp;</w:t>
            </w:r>
            <w:r>
              <w:t xml:space="preserve"> </w:t>
            </w:r>
            <w:r w:rsidRPr="00B21A32">
              <w:t>de Jong</w:t>
            </w:r>
            <w:r>
              <w:t>, H. L.</w:t>
            </w:r>
            <w:r w:rsidRPr="00B21A32">
              <w:t xml:space="preserve"> </w:t>
            </w:r>
            <w:r>
              <w:t>(</w:t>
            </w:r>
            <w:r w:rsidRPr="00B21A32">
              <w:t>2013</w:t>
            </w:r>
            <w:r>
              <w:t xml:space="preserve">). </w:t>
            </w:r>
            <w:r w:rsidRPr="00642C64">
              <w:rPr>
                <w:i/>
              </w:rPr>
              <w:t>Theoretical Issues in Psychology: An Introduction</w:t>
            </w:r>
            <w:r>
              <w:t>. London: SAGE.</w:t>
            </w:r>
          </w:p>
          <w:p w14:paraId="09AD29A7" w14:textId="6C720569" w:rsidR="00B77124" w:rsidRDefault="00B77124" w:rsidP="00630AC5">
            <w:pPr>
              <w:pStyle w:val="Odstavecseseznamem"/>
              <w:numPr>
                <w:ilvl w:val="0"/>
                <w:numId w:val="26"/>
              </w:numPr>
              <w:jc w:val="both"/>
            </w:pPr>
            <w:r w:rsidRPr="008467B6">
              <w:t xml:space="preserve">Fenwick, T. J., &amp; Edwards, R. (2010). </w:t>
            </w:r>
            <w:r w:rsidRPr="00C40E81">
              <w:rPr>
                <w:i/>
                <w:iCs/>
              </w:rPr>
              <w:t>Actor-Network Theory in Education</w:t>
            </w:r>
            <w:r w:rsidRPr="008467B6">
              <w:t xml:space="preserve">. </w:t>
            </w:r>
            <w:r w:rsidR="00642C64">
              <w:t xml:space="preserve">London: </w:t>
            </w:r>
            <w:r w:rsidRPr="008467B6">
              <w:t>Routledge.</w:t>
            </w:r>
          </w:p>
          <w:p w14:paraId="53239CBF" w14:textId="46F6FDA9" w:rsidR="00B77124" w:rsidRPr="00C40E81" w:rsidRDefault="00B77124" w:rsidP="00630AC5">
            <w:pPr>
              <w:pStyle w:val="Odstavecseseznamem"/>
              <w:numPr>
                <w:ilvl w:val="0"/>
                <w:numId w:val="26"/>
              </w:numPr>
              <w:rPr>
                <w:color w:val="000000"/>
                <w:szCs w:val="22"/>
                <w:lang w:eastAsia="sk-SK"/>
              </w:rPr>
            </w:pPr>
            <w:r w:rsidRPr="00C40E81">
              <w:rPr>
                <w:color w:val="000000"/>
                <w:szCs w:val="22"/>
                <w:lang w:eastAsia="sk-SK"/>
              </w:rPr>
              <w:t xml:space="preserve">Johnson, M. (2008). </w:t>
            </w:r>
            <w:r w:rsidRPr="00C40E81">
              <w:rPr>
                <w:i/>
                <w:color w:val="000000"/>
                <w:szCs w:val="22"/>
                <w:lang w:eastAsia="sk-SK"/>
              </w:rPr>
              <w:t xml:space="preserve">The Meaning of the Body. Aesthetics of Human Understanding. </w:t>
            </w:r>
            <w:r w:rsidRPr="00C40E81">
              <w:rPr>
                <w:color w:val="000000"/>
                <w:szCs w:val="22"/>
                <w:lang w:eastAsia="sk-SK"/>
              </w:rPr>
              <w:t>Chicago</w:t>
            </w:r>
            <w:r w:rsidR="00642C64">
              <w:rPr>
                <w:color w:val="000000"/>
                <w:szCs w:val="22"/>
                <w:lang w:eastAsia="sk-SK"/>
              </w:rPr>
              <w:t>: Chicago</w:t>
            </w:r>
            <w:r w:rsidRPr="00C40E81">
              <w:rPr>
                <w:color w:val="000000"/>
                <w:szCs w:val="22"/>
                <w:lang w:eastAsia="sk-SK"/>
              </w:rPr>
              <w:t xml:space="preserve"> University Press.</w:t>
            </w:r>
          </w:p>
          <w:p w14:paraId="18412441" w14:textId="77777777" w:rsidR="00B77124" w:rsidRDefault="00B77124" w:rsidP="00630AC5">
            <w:pPr>
              <w:pStyle w:val="Odstavecseseznamem"/>
              <w:numPr>
                <w:ilvl w:val="0"/>
                <w:numId w:val="26"/>
              </w:numPr>
              <w:jc w:val="both"/>
            </w:pPr>
            <w:r>
              <w:t>Lakoff, G. (2006). Ženy, oheň a nebezpečné věci. Praha: Triáda.</w:t>
            </w:r>
          </w:p>
          <w:p w14:paraId="1618956D" w14:textId="77777777" w:rsidR="00B77124" w:rsidRPr="00746455" w:rsidRDefault="00B77124" w:rsidP="00630AC5">
            <w:pPr>
              <w:pStyle w:val="Odstavecseseznamem"/>
              <w:numPr>
                <w:ilvl w:val="0"/>
                <w:numId w:val="26"/>
              </w:numPr>
            </w:pPr>
            <w:r w:rsidRPr="00746455">
              <w:t xml:space="preserve">Lawton, D. (2014). </w:t>
            </w:r>
            <w:r w:rsidRPr="00C40E81">
              <w:rPr>
                <w:i/>
              </w:rPr>
              <w:t>Theory and Practice in Curriculum Studies</w:t>
            </w:r>
            <w:r w:rsidRPr="00746455">
              <w:t xml:space="preserve">. London: Routledge. </w:t>
            </w:r>
          </w:p>
          <w:p w14:paraId="70763318" w14:textId="68333B04" w:rsidR="00B77124" w:rsidRPr="007B2919" w:rsidRDefault="00B77124" w:rsidP="00630AC5">
            <w:pPr>
              <w:pStyle w:val="Odstavecseseznamem"/>
              <w:numPr>
                <w:ilvl w:val="0"/>
                <w:numId w:val="26"/>
              </w:numPr>
              <w:shd w:val="clear" w:color="auto" w:fill="FFFFFF"/>
              <w:rPr>
                <w:color w:val="000000"/>
                <w:szCs w:val="22"/>
                <w:lang w:eastAsia="sk-SK"/>
              </w:rPr>
            </w:pPr>
            <w:r w:rsidRPr="00C40E81">
              <w:rPr>
                <w:color w:val="000000"/>
                <w:szCs w:val="22"/>
                <w:lang w:eastAsia="sk-SK"/>
              </w:rPr>
              <w:t xml:space="preserve">Kaščák, O., &amp; Pupala, B. (2012). </w:t>
            </w:r>
            <w:r w:rsidRPr="00C40E81">
              <w:rPr>
                <w:i/>
                <w:iCs/>
                <w:color w:val="000000"/>
                <w:szCs w:val="22"/>
                <w:lang w:eastAsia="sk-SK"/>
              </w:rPr>
              <w:t>Škola zlatých golierov</w:t>
            </w:r>
            <w:r w:rsidRPr="00C40E81">
              <w:rPr>
                <w:color w:val="000000"/>
                <w:szCs w:val="22"/>
                <w:lang w:eastAsia="sk-SK"/>
              </w:rPr>
              <w:t>. Praha: Slon.</w:t>
            </w:r>
          </w:p>
        </w:tc>
      </w:tr>
      <w:tr w:rsidR="00B77124" w:rsidRPr="00204EDD" w14:paraId="4788C8A5" w14:textId="77777777" w:rsidTr="00B77124">
        <w:tc>
          <w:tcPr>
            <w:tcW w:w="9817" w:type="dxa"/>
            <w:gridSpan w:val="8"/>
            <w:tcBorders>
              <w:top w:val="single" w:sz="12" w:space="0" w:color="auto"/>
              <w:left w:val="single" w:sz="2" w:space="0" w:color="auto"/>
              <w:bottom w:val="single" w:sz="2" w:space="0" w:color="auto"/>
              <w:right w:val="single" w:sz="2" w:space="0" w:color="auto"/>
            </w:tcBorders>
            <w:shd w:val="clear" w:color="auto" w:fill="FBD4B4" w:themeFill="accent6" w:themeFillTint="66"/>
          </w:tcPr>
          <w:p w14:paraId="033C9E12" w14:textId="77777777" w:rsidR="00B77124" w:rsidRPr="00204EDD" w:rsidRDefault="00B77124" w:rsidP="00B77124">
            <w:pPr>
              <w:jc w:val="center"/>
              <w:rPr>
                <w:b/>
              </w:rPr>
            </w:pPr>
            <w:r w:rsidRPr="00204EDD">
              <w:rPr>
                <w:b/>
              </w:rPr>
              <w:lastRenderedPageBreak/>
              <w:t>Informace ke kombinované nebo distanční formě</w:t>
            </w:r>
          </w:p>
        </w:tc>
      </w:tr>
      <w:tr w:rsidR="00B77124" w:rsidRPr="00204EDD" w14:paraId="7C46EDFE" w14:textId="77777777" w:rsidTr="00B77124">
        <w:tc>
          <w:tcPr>
            <w:tcW w:w="4768" w:type="dxa"/>
            <w:gridSpan w:val="3"/>
            <w:tcBorders>
              <w:top w:val="single" w:sz="2" w:space="0" w:color="auto"/>
            </w:tcBorders>
            <w:shd w:val="clear" w:color="auto" w:fill="FBD4B4" w:themeFill="accent6" w:themeFillTint="66"/>
          </w:tcPr>
          <w:p w14:paraId="65863871" w14:textId="77777777" w:rsidR="00B77124" w:rsidRPr="00204EDD" w:rsidRDefault="00B77124" w:rsidP="00B77124">
            <w:pPr>
              <w:jc w:val="both"/>
            </w:pPr>
            <w:r w:rsidRPr="00204EDD">
              <w:rPr>
                <w:b/>
              </w:rPr>
              <w:t>Rozsah konzultací (soustředění)</w:t>
            </w:r>
          </w:p>
        </w:tc>
        <w:tc>
          <w:tcPr>
            <w:tcW w:w="886" w:type="dxa"/>
            <w:tcBorders>
              <w:top w:val="single" w:sz="2" w:space="0" w:color="auto"/>
            </w:tcBorders>
          </w:tcPr>
          <w:p w14:paraId="6930381E" w14:textId="77777777" w:rsidR="00B77124" w:rsidRPr="00204EDD" w:rsidRDefault="00B77124" w:rsidP="00B77124">
            <w:pPr>
              <w:jc w:val="both"/>
            </w:pPr>
            <w:r>
              <w:t>20</w:t>
            </w:r>
          </w:p>
        </w:tc>
        <w:tc>
          <w:tcPr>
            <w:tcW w:w="4163" w:type="dxa"/>
            <w:gridSpan w:val="4"/>
            <w:tcBorders>
              <w:top w:val="single" w:sz="2" w:space="0" w:color="auto"/>
            </w:tcBorders>
            <w:shd w:val="clear" w:color="auto" w:fill="FBD4B4" w:themeFill="accent6" w:themeFillTint="66"/>
          </w:tcPr>
          <w:p w14:paraId="79E5B468" w14:textId="77777777" w:rsidR="00B77124" w:rsidRPr="00204EDD" w:rsidRDefault="00B77124" w:rsidP="00B77124">
            <w:pPr>
              <w:jc w:val="both"/>
              <w:rPr>
                <w:b/>
              </w:rPr>
            </w:pPr>
            <w:r w:rsidRPr="00204EDD">
              <w:rPr>
                <w:b/>
              </w:rPr>
              <w:t xml:space="preserve">hodin </w:t>
            </w:r>
          </w:p>
        </w:tc>
      </w:tr>
      <w:tr w:rsidR="00B77124" w:rsidRPr="00204EDD" w14:paraId="5322912C" w14:textId="77777777" w:rsidTr="00B77124">
        <w:tc>
          <w:tcPr>
            <w:tcW w:w="9817" w:type="dxa"/>
            <w:gridSpan w:val="8"/>
            <w:shd w:val="clear" w:color="auto" w:fill="FBD4B4" w:themeFill="accent6" w:themeFillTint="66"/>
          </w:tcPr>
          <w:p w14:paraId="48251EFC" w14:textId="75FEF615" w:rsidR="00B77124" w:rsidRPr="00204EDD" w:rsidRDefault="00B77124" w:rsidP="00B77124">
            <w:pPr>
              <w:jc w:val="both"/>
              <w:rPr>
                <w:b/>
              </w:rPr>
            </w:pPr>
            <w:r w:rsidRPr="00204EDD">
              <w:rPr>
                <w:b/>
              </w:rPr>
              <w:t>Informace o způsobu kontaktu s</w:t>
            </w:r>
            <w:r w:rsidR="00642C64">
              <w:rPr>
                <w:b/>
              </w:rPr>
              <w:t> </w:t>
            </w:r>
            <w:r w:rsidRPr="00204EDD">
              <w:rPr>
                <w:b/>
              </w:rPr>
              <w:t>vyučujícím</w:t>
            </w:r>
          </w:p>
        </w:tc>
      </w:tr>
      <w:tr w:rsidR="00B77124" w:rsidRPr="00204EDD" w14:paraId="39F1C9EB" w14:textId="77777777" w:rsidTr="00B77124">
        <w:trPr>
          <w:trHeight w:val="452"/>
        </w:trPr>
        <w:tc>
          <w:tcPr>
            <w:tcW w:w="9817" w:type="dxa"/>
            <w:gridSpan w:val="8"/>
          </w:tcPr>
          <w:p w14:paraId="702826D7" w14:textId="77777777" w:rsidR="00B77124" w:rsidRDefault="00B77124" w:rsidP="00B77124">
            <w:pPr>
              <w:jc w:val="both"/>
            </w:pPr>
            <w:r w:rsidRPr="0009374B">
              <w:t>DSP je v prezenční i kombinované formě totožný.</w:t>
            </w:r>
          </w:p>
          <w:p w14:paraId="4F66E87C" w14:textId="77777777" w:rsidR="00B77124" w:rsidRPr="00204EDD" w:rsidRDefault="00B77124" w:rsidP="00B77124">
            <w:pPr>
              <w:jc w:val="both"/>
            </w:pPr>
            <w:r>
              <w:t>Podle Vnitřního předpisu UTB má každý akademický pracovník stanoveny konzultační hodiny v rozsahu 2h týdně. Dále je možno komunikovat s vyučujícím prostřednictvím e-mailu nebo v rámci MS Office 365 (Teams), ve kterém probíhá synchronní výuka na dálku.</w:t>
            </w:r>
          </w:p>
        </w:tc>
      </w:tr>
    </w:tbl>
    <w:p w14:paraId="0BDC134B" w14:textId="77777777" w:rsidR="00B77124" w:rsidRDefault="00B77124" w:rsidP="00B77124"/>
    <w:p w14:paraId="14DCCC56" w14:textId="77777777" w:rsidR="00B77124" w:rsidRDefault="00B77124" w:rsidP="00B77124">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F674C2" w14:paraId="60062449" w14:textId="77777777" w:rsidTr="00F674C2">
        <w:tc>
          <w:tcPr>
            <w:tcW w:w="9855" w:type="dxa"/>
            <w:gridSpan w:val="8"/>
            <w:tcBorders>
              <w:bottom w:val="double" w:sz="4" w:space="0" w:color="auto"/>
            </w:tcBorders>
            <w:shd w:val="clear" w:color="auto" w:fill="B6DDE8" w:themeFill="accent5" w:themeFillTint="66"/>
          </w:tcPr>
          <w:p w14:paraId="473F3CA3" w14:textId="77777777" w:rsidR="00F674C2" w:rsidRDefault="00F674C2" w:rsidP="00F674C2">
            <w:pPr>
              <w:jc w:val="both"/>
              <w:rPr>
                <w:b/>
                <w:sz w:val="28"/>
              </w:rPr>
            </w:pPr>
            <w:r>
              <w:lastRenderedPageBreak/>
              <w:br w:type="page"/>
            </w:r>
            <w:r>
              <w:rPr>
                <w:b/>
                <w:sz w:val="28"/>
              </w:rPr>
              <w:t>B-III – Charakteristika studijního předmětu</w:t>
            </w:r>
          </w:p>
        </w:tc>
      </w:tr>
      <w:tr w:rsidR="00F674C2" w14:paraId="48489982" w14:textId="77777777" w:rsidTr="00F674C2">
        <w:tc>
          <w:tcPr>
            <w:tcW w:w="3086" w:type="dxa"/>
            <w:tcBorders>
              <w:top w:val="double" w:sz="4" w:space="0" w:color="auto"/>
            </w:tcBorders>
            <w:shd w:val="clear" w:color="auto" w:fill="FBD4B4" w:themeFill="accent6" w:themeFillTint="66"/>
          </w:tcPr>
          <w:p w14:paraId="66AAF403" w14:textId="77777777" w:rsidR="00F674C2" w:rsidRDefault="00F674C2" w:rsidP="00F674C2">
            <w:pPr>
              <w:jc w:val="both"/>
              <w:rPr>
                <w:b/>
              </w:rPr>
            </w:pPr>
            <w:r>
              <w:rPr>
                <w:b/>
              </w:rPr>
              <w:t>Název studijního předmětu</w:t>
            </w:r>
          </w:p>
        </w:tc>
        <w:tc>
          <w:tcPr>
            <w:tcW w:w="6769" w:type="dxa"/>
            <w:gridSpan w:val="7"/>
            <w:tcBorders>
              <w:top w:val="double" w:sz="4" w:space="0" w:color="auto"/>
            </w:tcBorders>
          </w:tcPr>
          <w:p w14:paraId="475FFBB8" w14:textId="77777777" w:rsidR="00F674C2" w:rsidRDefault="00F674C2" w:rsidP="00F674C2">
            <w:pPr>
              <w:jc w:val="both"/>
            </w:pPr>
            <w:r>
              <w:t>Akademické dovednosti v angličtině I</w:t>
            </w:r>
          </w:p>
        </w:tc>
      </w:tr>
      <w:tr w:rsidR="00F674C2" w14:paraId="274505BB" w14:textId="77777777" w:rsidTr="00F674C2">
        <w:tc>
          <w:tcPr>
            <w:tcW w:w="3086" w:type="dxa"/>
            <w:shd w:val="clear" w:color="auto" w:fill="FBD4B4" w:themeFill="accent6" w:themeFillTint="66"/>
          </w:tcPr>
          <w:p w14:paraId="2435FE00" w14:textId="77777777" w:rsidR="00F674C2" w:rsidRDefault="00F674C2" w:rsidP="00F674C2">
            <w:pPr>
              <w:jc w:val="both"/>
              <w:rPr>
                <w:b/>
              </w:rPr>
            </w:pPr>
            <w:r>
              <w:rPr>
                <w:b/>
              </w:rPr>
              <w:t>Typ předmětu</w:t>
            </w:r>
          </w:p>
        </w:tc>
        <w:tc>
          <w:tcPr>
            <w:tcW w:w="3406" w:type="dxa"/>
            <w:gridSpan w:val="4"/>
          </w:tcPr>
          <w:p w14:paraId="465DFD72" w14:textId="77777777" w:rsidR="00F674C2" w:rsidRDefault="00F674C2" w:rsidP="00F674C2">
            <w:pPr>
              <w:jc w:val="both"/>
            </w:pPr>
            <w:r>
              <w:t>Povinný</w:t>
            </w:r>
          </w:p>
        </w:tc>
        <w:tc>
          <w:tcPr>
            <w:tcW w:w="2695" w:type="dxa"/>
            <w:gridSpan w:val="2"/>
            <w:shd w:val="clear" w:color="auto" w:fill="FBD4B4" w:themeFill="accent6" w:themeFillTint="66"/>
          </w:tcPr>
          <w:p w14:paraId="1ED0E824" w14:textId="77777777" w:rsidR="00F674C2" w:rsidRDefault="00F674C2" w:rsidP="00F674C2">
            <w:pPr>
              <w:jc w:val="both"/>
            </w:pPr>
            <w:r>
              <w:rPr>
                <w:b/>
              </w:rPr>
              <w:t>doporučený ročník / semestr</w:t>
            </w:r>
          </w:p>
        </w:tc>
        <w:tc>
          <w:tcPr>
            <w:tcW w:w="668" w:type="dxa"/>
          </w:tcPr>
          <w:p w14:paraId="4F666BDE" w14:textId="2AEA8E7B" w:rsidR="00F674C2" w:rsidRDefault="00F674C2" w:rsidP="00F674C2">
            <w:pPr>
              <w:jc w:val="both"/>
            </w:pPr>
            <w:r>
              <w:t>1./1</w:t>
            </w:r>
            <w:r w:rsidR="00A74A36">
              <w:t>.</w:t>
            </w:r>
          </w:p>
        </w:tc>
      </w:tr>
      <w:tr w:rsidR="00F674C2" w14:paraId="610ED933" w14:textId="77777777" w:rsidTr="00F674C2">
        <w:tc>
          <w:tcPr>
            <w:tcW w:w="3086" w:type="dxa"/>
            <w:shd w:val="clear" w:color="auto" w:fill="FBD4B4" w:themeFill="accent6" w:themeFillTint="66"/>
          </w:tcPr>
          <w:p w14:paraId="1DF9A7DC" w14:textId="77777777" w:rsidR="00F674C2" w:rsidRDefault="00F674C2" w:rsidP="00F674C2">
            <w:pPr>
              <w:jc w:val="both"/>
              <w:rPr>
                <w:b/>
              </w:rPr>
            </w:pPr>
            <w:r>
              <w:rPr>
                <w:b/>
              </w:rPr>
              <w:t>Rozsah studijního předmětu</w:t>
            </w:r>
          </w:p>
        </w:tc>
        <w:tc>
          <w:tcPr>
            <w:tcW w:w="1701" w:type="dxa"/>
            <w:gridSpan w:val="2"/>
          </w:tcPr>
          <w:p w14:paraId="0DA95CFF" w14:textId="77777777" w:rsidR="00F674C2" w:rsidRDefault="00F674C2" w:rsidP="00F674C2">
            <w:pPr>
              <w:jc w:val="both"/>
            </w:pPr>
            <w:r>
              <w:t>20s.</w:t>
            </w:r>
          </w:p>
        </w:tc>
        <w:tc>
          <w:tcPr>
            <w:tcW w:w="889" w:type="dxa"/>
            <w:shd w:val="clear" w:color="auto" w:fill="FBD4B4" w:themeFill="accent6" w:themeFillTint="66"/>
          </w:tcPr>
          <w:p w14:paraId="35614D59" w14:textId="77777777" w:rsidR="00F674C2" w:rsidRDefault="00F674C2" w:rsidP="00F674C2">
            <w:pPr>
              <w:jc w:val="both"/>
              <w:rPr>
                <w:b/>
              </w:rPr>
            </w:pPr>
            <w:r>
              <w:rPr>
                <w:b/>
              </w:rPr>
              <w:t xml:space="preserve">hod. </w:t>
            </w:r>
          </w:p>
        </w:tc>
        <w:tc>
          <w:tcPr>
            <w:tcW w:w="816" w:type="dxa"/>
          </w:tcPr>
          <w:p w14:paraId="70E11756" w14:textId="77777777" w:rsidR="00F674C2" w:rsidRDefault="00F674C2" w:rsidP="00F674C2">
            <w:pPr>
              <w:jc w:val="both"/>
            </w:pPr>
            <w:r>
              <w:t>20</w:t>
            </w:r>
          </w:p>
        </w:tc>
        <w:tc>
          <w:tcPr>
            <w:tcW w:w="2156" w:type="dxa"/>
            <w:shd w:val="clear" w:color="auto" w:fill="FBD4B4" w:themeFill="accent6" w:themeFillTint="66"/>
          </w:tcPr>
          <w:p w14:paraId="06492D71" w14:textId="77777777" w:rsidR="00F674C2" w:rsidRDefault="00F674C2" w:rsidP="00F674C2">
            <w:pPr>
              <w:jc w:val="both"/>
              <w:rPr>
                <w:b/>
              </w:rPr>
            </w:pPr>
            <w:r>
              <w:rPr>
                <w:b/>
              </w:rPr>
              <w:t>kreditů</w:t>
            </w:r>
          </w:p>
        </w:tc>
        <w:tc>
          <w:tcPr>
            <w:tcW w:w="1207" w:type="dxa"/>
            <w:gridSpan w:val="2"/>
          </w:tcPr>
          <w:p w14:paraId="4060EA71" w14:textId="77777777" w:rsidR="00F674C2" w:rsidRDefault="00F674C2" w:rsidP="00F674C2">
            <w:pPr>
              <w:jc w:val="both"/>
            </w:pPr>
          </w:p>
        </w:tc>
      </w:tr>
      <w:tr w:rsidR="00F674C2" w14:paraId="29D528C9" w14:textId="77777777" w:rsidTr="00F674C2">
        <w:tc>
          <w:tcPr>
            <w:tcW w:w="3086" w:type="dxa"/>
            <w:shd w:val="clear" w:color="auto" w:fill="FBD4B4" w:themeFill="accent6" w:themeFillTint="66"/>
          </w:tcPr>
          <w:p w14:paraId="11AF65CD" w14:textId="77777777" w:rsidR="00F674C2" w:rsidRDefault="00F674C2" w:rsidP="00F674C2">
            <w:pPr>
              <w:jc w:val="both"/>
              <w:rPr>
                <w:b/>
                <w:sz w:val="22"/>
              </w:rPr>
            </w:pPr>
            <w:r>
              <w:rPr>
                <w:b/>
              </w:rPr>
              <w:t>Prerekvizity, korekvizity, ekvivalence</w:t>
            </w:r>
          </w:p>
        </w:tc>
        <w:tc>
          <w:tcPr>
            <w:tcW w:w="6769" w:type="dxa"/>
            <w:gridSpan w:val="7"/>
          </w:tcPr>
          <w:p w14:paraId="10E12F02" w14:textId="77777777" w:rsidR="00F674C2" w:rsidRDefault="00F674C2" w:rsidP="00F674C2">
            <w:pPr>
              <w:jc w:val="both"/>
            </w:pPr>
          </w:p>
        </w:tc>
      </w:tr>
      <w:tr w:rsidR="00F674C2" w14:paraId="34629B18" w14:textId="77777777" w:rsidTr="00F674C2">
        <w:tc>
          <w:tcPr>
            <w:tcW w:w="3086" w:type="dxa"/>
            <w:shd w:val="clear" w:color="auto" w:fill="FBD4B4" w:themeFill="accent6" w:themeFillTint="66"/>
          </w:tcPr>
          <w:p w14:paraId="718A5E50" w14:textId="77777777" w:rsidR="00F674C2" w:rsidRDefault="00F674C2" w:rsidP="00F674C2">
            <w:pPr>
              <w:jc w:val="both"/>
              <w:rPr>
                <w:b/>
              </w:rPr>
            </w:pPr>
            <w:r>
              <w:rPr>
                <w:b/>
              </w:rPr>
              <w:t>Způsob ověření studijních výsledků</w:t>
            </w:r>
          </w:p>
        </w:tc>
        <w:tc>
          <w:tcPr>
            <w:tcW w:w="3406" w:type="dxa"/>
            <w:gridSpan w:val="4"/>
          </w:tcPr>
          <w:p w14:paraId="64512536" w14:textId="77777777" w:rsidR="00F674C2" w:rsidRDefault="00F674C2" w:rsidP="00F674C2">
            <w:pPr>
              <w:jc w:val="both"/>
            </w:pPr>
            <w:r>
              <w:t>Bez ukončení</w:t>
            </w:r>
          </w:p>
        </w:tc>
        <w:tc>
          <w:tcPr>
            <w:tcW w:w="2156" w:type="dxa"/>
            <w:shd w:val="clear" w:color="auto" w:fill="FBD4B4" w:themeFill="accent6" w:themeFillTint="66"/>
          </w:tcPr>
          <w:p w14:paraId="180D7617" w14:textId="77777777" w:rsidR="00F674C2" w:rsidRDefault="00F674C2" w:rsidP="00F674C2">
            <w:pPr>
              <w:jc w:val="both"/>
              <w:rPr>
                <w:b/>
              </w:rPr>
            </w:pPr>
            <w:r>
              <w:rPr>
                <w:b/>
              </w:rPr>
              <w:t>Forma výuky</w:t>
            </w:r>
          </w:p>
        </w:tc>
        <w:tc>
          <w:tcPr>
            <w:tcW w:w="1207" w:type="dxa"/>
            <w:gridSpan w:val="2"/>
          </w:tcPr>
          <w:p w14:paraId="5778124B" w14:textId="77777777" w:rsidR="00F674C2" w:rsidRDefault="00F674C2" w:rsidP="00F674C2">
            <w:pPr>
              <w:jc w:val="both"/>
            </w:pPr>
            <w:r>
              <w:t>seminář</w:t>
            </w:r>
          </w:p>
        </w:tc>
      </w:tr>
      <w:tr w:rsidR="00F674C2" w14:paraId="2F3C80CF" w14:textId="77777777" w:rsidTr="00F674C2">
        <w:tc>
          <w:tcPr>
            <w:tcW w:w="3086" w:type="dxa"/>
            <w:shd w:val="clear" w:color="auto" w:fill="FBD4B4" w:themeFill="accent6" w:themeFillTint="66"/>
          </w:tcPr>
          <w:p w14:paraId="45E4A503" w14:textId="77777777" w:rsidR="00F674C2" w:rsidRDefault="00F674C2" w:rsidP="00F674C2">
            <w:pPr>
              <w:jc w:val="both"/>
              <w:rPr>
                <w:b/>
              </w:rPr>
            </w:pPr>
            <w:r>
              <w:rPr>
                <w:b/>
              </w:rPr>
              <w:t>Forma způsobu ověření studijních výsledků a další požadavky na studenta</w:t>
            </w:r>
          </w:p>
        </w:tc>
        <w:tc>
          <w:tcPr>
            <w:tcW w:w="6769" w:type="dxa"/>
            <w:gridSpan w:val="7"/>
            <w:tcBorders>
              <w:bottom w:val="nil"/>
            </w:tcBorders>
          </w:tcPr>
          <w:p w14:paraId="6F9B2DE4" w14:textId="77777777" w:rsidR="00F674C2" w:rsidRDefault="00F674C2" w:rsidP="00F674C2">
            <w:pPr>
              <w:jc w:val="both"/>
            </w:pPr>
            <w:r w:rsidRPr="00760937">
              <w:t>Práce studentů je sledována komunikačními</w:t>
            </w:r>
            <w:r>
              <w:t xml:space="preserve"> a písemnými</w:t>
            </w:r>
            <w:r w:rsidRPr="00760937">
              <w:t xml:space="preserve"> aktivitami v hodinách. Každý student v semestru </w:t>
            </w:r>
            <w:r>
              <w:t>plní písemné úkoly a v závěru kurzu v</w:t>
            </w:r>
            <w:r w:rsidRPr="00760937">
              <w:t>yprac</w:t>
            </w:r>
            <w:r>
              <w:t xml:space="preserve">uje kratší verzi odborného článku, kterou potřebuje pro svou budoucí doktorskou nebo vědeckou práci. </w:t>
            </w:r>
            <w:r w:rsidRPr="00760937">
              <w:t>Dále musí splnit 80% účast na seminářích. Znalost angličtiny je na úrovni pokročilý B2</w:t>
            </w:r>
            <w:r>
              <w:t xml:space="preserve">+ </w:t>
            </w:r>
            <w:r w:rsidRPr="00760937">
              <w:t>až C1 podle Společného evropského referenčního rámce pro jazyk.</w:t>
            </w:r>
          </w:p>
        </w:tc>
      </w:tr>
      <w:tr w:rsidR="00F674C2" w14:paraId="3DF655DB" w14:textId="77777777" w:rsidTr="00F674C2">
        <w:trPr>
          <w:trHeight w:val="96"/>
        </w:trPr>
        <w:tc>
          <w:tcPr>
            <w:tcW w:w="9855" w:type="dxa"/>
            <w:gridSpan w:val="8"/>
            <w:tcBorders>
              <w:top w:val="nil"/>
            </w:tcBorders>
          </w:tcPr>
          <w:p w14:paraId="3F265E24" w14:textId="77777777" w:rsidR="00F674C2" w:rsidRDefault="00F674C2" w:rsidP="00F674C2">
            <w:pPr>
              <w:jc w:val="both"/>
            </w:pPr>
          </w:p>
        </w:tc>
      </w:tr>
      <w:tr w:rsidR="00F674C2" w14:paraId="259AD370" w14:textId="77777777" w:rsidTr="00F674C2">
        <w:trPr>
          <w:trHeight w:val="197"/>
        </w:trPr>
        <w:tc>
          <w:tcPr>
            <w:tcW w:w="3086" w:type="dxa"/>
            <w:tcBorders>
              <w:top w:val="nil"/>
            </w:tcBorders>
            <w:shd w:val="clear" w:color="auto" w:fill="FBD4B4" w:themeFill="accent6" w:themeFillTint="66"/>
          </w:tcPr>
          <w:p w14:paraId="2E48970A" w14:textId="77777777" w:rsidR="00F674C2" w:rsidRDefault="00F674C2" w:rsidP="00F674C2">
            <w:pPr>
              <w:jc w:val="both"/>
              <w:rPr>
                <w:b/>
              </w:rPr>
            </w:pPr>
            <w:r>
              <w:rPr>
                <w:b/>
              </w:rPr>
              <w:t>Garant předmětu</w:t>
            </w:r>
          </w:p>
        </w:tc>
        <w:tc>
          <w:tcPr>
            <w:tcW w:w="6769" w:type="dxa"/>
            <w:gridSpan w:val="7"/>
            <w:tcBorders>
              <w:top w:val="nil"/>
            </w:tcBorders>
          </w:tcPr>
          <w:p w14:paraId="31D7245D" w14:textId="77777777" w:rsidR="00F674C2" w:rsidRDefault="00F674C2" w:rsidP="00F674C2">
            <w:pPr>
              <w:jc w:val="both"/>
            </w:pPr>
            <w:r>
              <w:t>Mgr. Jana Orsavová, Ph.D.</w:t>
            </w:r>
          </w:p>
        </w:tc>
      </w:tr>
      <w:tr w:rsidR="00F674C2" w14:paraId="79ADF425" w14:textId="77777777" w:rsidTr="00F674C2">
        <w:trPr>
          <w:trHeight w:val="243"/>
        </w:trPr>
        <w:tc>
          <w:tcPr>
            <w:tcW w:w="3086" w:type="dxa"/>
            <w:tcBorders>
              <w:top w:val="nil"/>
            </w:tcBorders>
            <w:shd w:val="clear" w:color="auto" w:fill="FBD4B4" w:themeFill="accent6" w:themeFillTint="66"/>
          </w:tcPr>
          <w:p w14:paraId="3FAE2663" w14:textId="77777777" w:rsidR="00F674C2" w:rsidRDefault="00F674C2" w:rsidP="00F674C2">
            <w:pPr>
              <w:jc w:val="both"/>
              <w:rPr>
                <w:b/>
              </w:rPr>
            </w:pPr>
            <w:r>
              <w:rPr>
                <w:b/>
              </w:rPr>
              <w:t>Zapojení garanta do výuky předmětu</w:t>
            </w:r>
          </w:p>
        </w:tc>
        <w:tc>
          <w:tcPr>
            <w:tcW w:w="6769" w:type="dxa"/>
            <w:gridSpan w:val="7"/>
            <w:tcBorders>
              <w:top w:val="nil"/>
            </w:tcBorders>
          </w:tcPr>
          <w:p w14:paraId="17036E5F" w14:textId="77777777" w:rsidR="00F674C2" w:rsidRDefault="00F674C2" w:rsidP="00F674C2">
            <w:pPr>
              <w:jc w:val="both"/>
            </w:pPr>
            <w:r>
              <w:t>50 %</w:t>
            </w:r>
          </w:p>
        </w:tc>
      </w:tr>
      <w:tr w:rsidR="00F674C2" w14:paraId="6D2177BC" w14:textId="77777777" w:rsidTr="00F674C2">
        <w:tc>
          <w:tcPr>
            <w:tcW w:w="3086" w:type="dxa"/>
            <w:shd w:val="clear" w:color="auto" w:fill="FBD4B4" w:themeFill="accent6" w:themeFillTint="66"/>
          </w:tcPr>
          <w:p w14:paraId="217C3424" w14:textId="77777777" w:rsidR="00F674C2" w:rsidRDefault="00F674C2" w:rsidP="00F674C2">
            <w:pPr>
              <w:jc w:val="both"/>
              <w:rPr>
                <w:b/>
              </w:rPr>
            </w:pPr>
            <w:r>
              <w:rPr>
                <w:b/>
              </w:rPr>
              <w:t>Vyučující</w:t>
            </w:r>
          </w:p>
        </w:tc>
        <w:tc>
          <w:tcPr>
            <w:tcW w:w="6769" w:type="dxa"/>
            <w:gridSpan w:val="7"/>
            <w:tcBorders>
              <w:bottom w:val="nil"/>
            </w:tcBorders>
          </w:tcPr>
          <w:p w14:paraId="34E916EE" w14:textId="77777777" w:rsidR="00F674C2" w:rsidRDefault="00F674C2" w:rsidP="00F674C2">
            <w:pPr>
              <w:jc w:val="both"/>
            </w:pPr>
          </w:p>
        </w:tc>
      </w:tr>
      <w:tr w:rsidR="00F674C2" w14:paraId="3E0161D3" w14:textId="77777777" w:rsidTr="00642C64">
        <w:trPr>
          <w:trHeight w:val="362"/>
        </w:trPr>
        <w:tc>
          <w:tcPr>
            <w:tcW w:w="9855" w:type="dxa"/>
            <w:gridSpan w:val="8"/>
            <w:tcBorders>
              <w:top w:val="nil"/>
            </w:tcBorders>
          </w:tcPr>
          <w:p w14:paraId="37FB47E1" w14:textId="77777777" w:rsidR="00F674C2" w:rsidRDefault="00F674C2" w:rsidP="00F674C2">
            <w:pPr>
              <w:jc w:val="both"/>
            </w:pPr>
            <w:r>
              <w:t>Mgr. Jana Orsavová, Ph.D. (50 %), Mgr. Veronika Pečivová, Ph.D. (50 %)</w:t>
            </w:r>
          </w:p>
        </w:tc>
      </w:tr>
      <w:tr w:rsidR="00F674C2" w14:paraId="416198AF" w14:textId="77777777" w:rsidTr="00F674C2">
        <w:tc>
          <w:tcPr>
            <w:tcW w:w="3086" w:type="dxa"/>
            <w:shd w:val="clear" w:color="auto" w:fill="FBD4B4" w:themeFill="accent6" w:themeFillTint="66"/>
          </w:tcPr>
          <w:p w14:paraId="5612A262" w14:textId="77777777" w:rsidR="00F674C2" w:rsidRDefault="00F674C2" w:rsidP="00F674C2">
            <w:pPr>
              <w:jc w:val="both"/>
              <w:rPr>
                <w:b/>
              </w:rPr>
            </w:pPr>
            <w:r>
              <w:rPr>
                <w:b/>
              </w:rPr>
              <w:t>Stručná anotace předmětu</w:t>
            </w:r>
          </w:p>
        </w:tc>
        <w:tc>
          <w:tcPr>
            <w:tcW w:w="6769" w:type="dxa"/>
            <w:gridSpan w:val="7"/>
            <w:tcBorders>
              <w:bottom w:val="nil"/>
            </w:tcBorders>
          </w:tcPr>
          <w:p w14:paraId="23EC756D" w14:textId="77777777" w:rsidR="00F674C2" w:rsidRDefault="00F674C2" w:rsidP="00F674C2">
            <w:pPr>
              <w:jc w:val="both"/>
            </w:pPr>
          </w:p>
        </w:tc>
      </w:tr>
      <w:tr w:rsidR="00F674C2" w14:paraId="1AA16328" w14:textId="77777777" w:rsidTr="00F674C2">
        <w:trPr>
          <w:trHeight w:val="1687"/>
        </w:trPr>
        <w:tc>
          <w:tcPr>
            <w:tcW w:w="9855" w:type="dxa"/>
            <w:gridSpan w:val="8"/>
            <w:tcBorders>
              <w:top w:val="nil"/>
              <w:bottom w:val="single" w:sz="12" w:space="0" w:color="auto"/>
            </w:tcBorders>
          </w:tcPr>
          <w:p w14:paraId="582B535B" w14:textId="77777777" w:rsidR="00F674C2" w:rsidRPr="00952B30" w:rsidRDefault="00F674C2" w:rsidP="00F674C2">
            <w:pPr>
              <w:tabs>
                <w:tab w:val="left" w:pos="328"/>
              </w:tabs>
              <w:jc w:val="both"/>
              <w:rPr>
                <w:b/>
              </w:rPr>
            </w:pPr>
            <w:r w:rsidRPr="00952B30">
              <w:rPr>
                <w:b/>
              </w:rPr>
              <w:t>Cíl předmětu:</w:t>
            </w:r>
          </w:p>
          <w:p w14:paraId="1129A579" w14:textId="77777777" w:rsidR="00F674C2" w:rsidRDefault="00F674C2" w:rsidP="00F674C2">
            <w:pPr>
              <w:jc w:val="both"/>
            </w:pPr>
            <w:r>
              <w:t xml:space="preserve">Předmět studenty připravuje pro práci s textem a psaní odborných textů v angličtině z pohledu jazyka a stylu. Vysvětluje specifika akademického jazyka, jak v gramatice a slovní zásobě, tak ve struktuře vět. Usnadňuje a zdokonaluje tím čtení a porozumění autentických vědeckých článků a pokládá základy potřebné pro tvorbu vlastního odborného textu. </w:t>
            </w:r>
            <w:r>
              <w:rPr>
                <w:lang w:eastAsia="en-US"/>
              </w:rPr>
              <w:t>Představuje anatomii vědeckého článku s důrazem na jazykové i stylistické aspekty a typické rysy jednotlivých sekcí odborného článku a p</w:t>
            </w:r>
            <w:r>
              <w:t>oskytuje tak praktický úvod do psaní odborných textů v praxi vědeckého pracovníka.</w:t>
            </w:r>
          </w:p>
          <w:p w14:paraId="05BDDD84" w14:textId="77777777" w:rsidR="00F674C2" w:rsidRDefault="00F674C2" w:rsidP="00F674C2">
            <w:pPr>
              <w:jc w:val="both"/>
            </w:pPr>
            <w:r>
              <w:t>Jazyková vstupní úroveň je B2, výstupní úroveň B2 + až C1 podle Společného evropského referenčního rámce pro jazyk.</w:t>
            </w:r>
          </w:p>
          <w:p w14:paraId="5FE7BA29" w14:textId="77777777" w:rsidR="00F674C2" w:rsidRDefault="00F674C2" w:rsidP="00F674C2">
            <w:pPr>
              <w:rPr>
                <w:b/>
              </w:rPr>
            </w:pPr>
          </w:p>
          <w:p w14:paraId="57DDB359" w14:textId="77777777" w:rsidR="00F674C2" w:rsidRPr="00952B30" w:rsidRDefault="00F674C2" w:rsidP="00F674C2">
            <w:pPr>
              <w:rPr>
                <w:b/>
              </w:rPr>
            </w:pPr>
            <w:r w:rsidRPr="00952B30">
              <w:rPr>
                <w:b/>
              </w:rPr>
              <w:t xml:space="preserve">Předpoklady: </w:t>
            </w:r>
          </w:p>
          <w:p w14:paraId="6F365238" w14:textId="77777777" w:rsidR="00F674C2" w:rsidRDefault="00F674C2" w:rsidP="00F674C2">
            <w:pPr>
              <w:jc w:val="both"/>
            </w:pPr>
            <w:r w:rsidRPr="00517A95">
              <w:t>Podmínkou pro zahájení předmětu je vstupní úroveň angličtiny minimálně upper-intermediate (B2)</w:t>
            </w:r>
            <w:r>
              <w:t>.</w:t>
            </w:r>
          </w:p>
          <w:p w14:paraId="11FD15F9" w14:textId="77777777" w:rsidR="00F674C2" w:rsidRDefault="00F674C2" w:rsidP="00F674C2">
            <w:pPr>
              <w:jc w:val="both"/>
            </w:pPr>
          </w:p>
          <w:p w14:paraId="3540AD07" w14:textId="77777777" w:rsidR="00F674C2" w:rsidRPr="00952B30" w:rsidRDefault="00F674C2" w:rsidP="00F674C2">
            <w:pPr>
              <w:rPr>
                <w:b/>
                <w:shd w:val="clear" w:color="auto" w:fill="FFFFFF"/>
              </w:rPr>
            </w:pPr>
            <w:r w:rsidRPr="00952B30">
              <w:rPr>
                <w:b/>
                <w:shd w:val="clear" w:color="auto" w:fill="FFFFFF"/>
              </w:rPr>
              <w:t>Požadavky na studenta:</w:t>
            </w:r>
          </w:p>
          <w:p w14:paraId="0D3AA888" w14:textId="77777777" w:rsidR="00F674C2" w:rsidRDefault="00F674C2" w:rsidP="00F674C2">
            <w:pPr>
              <w:jc w:val="both"/>
            </w:pPr>
            <w:r>
              <w:t>Požadavky k úspěšnému zakončení předmětu:</w:t>
            </w:r>
          </w:p>
          <w:p w14:paraId="6A7A022A" w14:textId="5E1DB3DE" w:rsidR="00F674C2" w:rsidRDefault="00F674C2" w:rsidP="00630AC5">
            <w:pPr>
              <w:pStyle w:val="Odstavecseseznamem"/>
              <w:numPr>
                <w:ilvl w:val="0"/>
                <w:numId w:val="79"/>
              </w:numPr>
              <w:jc w:val="both"/>
            </w:pPr>
            <w:r>
              <w:t>Aktivní účast v semináři</w:t>
            </w:r>
          </w:p>
          <w:p w14:paraId="65B1FAAB" w14:textId="19E4FF26" w:rsidR="00F674C2" w:rsidRDefault="00F674C2" w:rsidP="00630AC5">
            <w:pPr>
              <w:pStyle w:val="Odstavecseseznamem"/>
              <w:numPr>
                <w:ilvl w:val="0"/>
                <w:numId w:val="79"/>
              </w:numPr>
              <w:jc w:val="both"/>
            </w:pPr>
            <w:r>
              <w:t>Splnění jednotlivých písemných úkolů, vypracování souhrnu</w:t>
            </w:r>
          </w:p>
          <w:p w14:paraId="77EA6429" w14:textId="07B64ABC" w:rsidR="00F674C2" w:rsidRDefault="00F674C2" w:rsidP="00630AC5">
            <w:pPr>
              <w:pStyle w:val="Odstavecseseznamem"/>
              <w:numPr>
                <w:ilvl w:val="0"/>
                <w:numId w:val="79"/>
              </w:numPr>
              <w:jc w:val="both"/>
            </w:pPr>
            <w:r w:rsidRPr="00617A8B">
              <w:t>Písemná</w:t>
            </w:r>
            <w:r>
              <w:t xml:space="preserve"> a ústní</w:t>
            </w:r>
            <w:r w:rsidRPr="00617A8B">
              <w:t xml:space="preserve"> zkouška při závěru navazujícího předmětu</w:t>
            </w:r>
            <w:r>
              <w:t xml:space="preserve"> Akademické dovednosti v angličtině II</w:t>
            </w:r>
          </w:p>
          <w:p w14:paraId="76116444" w14:textId="77777777" w:rsidR="00F674C2" w:rsidRDefault="00F674C2" w:rsidP="00F674C2">
            <w:pPr>
              <w:jc w:val="both"/>
            </w:pPr>
          </w:p>
          <w:p w14:paraId="144069C9" w14:textId="77777777" w:rsidR="00F674C2" w:rsidRPr="00952B30" w:rsidRDefault="00F674C2" w:rsidP="00F674C2">
            <w:pPr>
              <w:tabs>
                <w:tab w:val="left" w:pos="328"/>
              </w:tabs>
              <w:jc w:val="both"/>
              <w:rPr>
                <w:b/>
              </w:rPr>
            </w:pPr>
            <w:r w:rsidRPr="00952B30">
              <w:rPr>
                <w:b/>
              </w:rPr>
              <w:t>Tematické okruhy:</w:t>
            </w:r>
          </w:p>
          <w:p w14:paraId="0626F8D9" w14:textId="77777777" w:rsidR="00F674C2" w:rsidRDefault="00F674C2" w:rsidP="00630AC5">
            <w:pPr>
              <w:pStyle w:val="Odstavecseseznamem"/>
              <w:numPr>
                <w:ilvl w:val="0"/>
                <w:numId w:val="27"/>
              </w:numPr>
              <w:jc w:val="both"/>
            </w:pPr>
            <w:r>
              <w:t xml:space="preserve">Specifika akademického jazyka, změna slovní zásoby a gramatiky, styl, </w:t>
            </w:r>
            <w:r>
              <w:rPr>
                <w:lang w:eastAsia="en-US"/>
              </w:rPr>
              <w:t>formát a struktura vědeckého článku</w:t>
            </w:r>
          </w:p>
          <w:p w14:paraId="2025527C" w14:textId="77777777" w:rsidR="00F674C2" w:rsidRDefault="00F674C2" w:rsidP="00630AC5">
            <w:pPr>
              <w:pStyle w:val="Odstavecseseznamem"/>
              <w:numPr>
                <w:ilvl w:val="0"/>
                <w:numId w:val="27"/>
              </w:numPr>
              <w:jc w:val="both"/>
            </w:pPr>
            <w:r>
              <w:t>Organizace textu, síla struktury, spojky a spojovací struktury, odstavce, interpunkce</w:t>
            </w:r>
          </w:p>
          <w:p w14:paraId="52DA149F" w14:textId="77777777" w:rsidR="00F674C2" w:rsidRDefault="00F674C2" w:rsidP="00630AC5">
            <w:pPr>
              <w:pStyle w:val="Odstavecseseznamem"/>
              <w:numPr>
                <w:ilvl w:val="0"/>
                <w:numId w:val="27"/>
              </w:numPr>
              <w:jc w:val="both"/>
            </w:pPr>
            <w:r>
              <w:t>Parafrázování</w:t>
            </w:r>
          </w:p>
          <w:p w14:paraId="1355ECBC" w14:textId="4AF9A151" w:rsidR="00F674C2" w:rsidRDefault="00F674C2" w:rsidP="00630AC5">
            <w:pPr>
              <w:pStyle w:val="Odstavecseseznamem"/>
              <w:numPr>
                <w:ilvl w:val="0"/>
                <w:numId w:val="27"/>
              </w:numPr>
              <w:jc w:val="both"/>
            </w:pPr>
            <w:r>
              <w:t>Texty od obecného ke specifickému, texty typu problém - řešení</w:t>
            </w:r>
          </w:p>
          <w:p w14:paraId="62679B06" w14:textId="77777777" w:rsidR="00F674C2" w:rsidRDefault="00F674C2" w:rsidP="00630AC5">
            <w:pPr>
              <w:pStyle w:val="Odstavecseseznamem"/>
              <w:numPr>
                <w:ilvl w:val="0"/>
                <w:numId w:val="27"/>
              </w:numPr>
              <w:jc w:val="both"/>
            </w:pPr>
            <w:r>
              <w:rPr>
                <w:lang w:eastAsia="en-US"/>
              </w:rPr>
              <w:t xml:space="preserve">Úvod, CARS model, </w:t>
            </w:r>
            <w:r>
              <w:t>definice a způsoby definování v akademickém psaní</w:t>
            </w:r>
          </w:p>
          <w:p w14:paraId="3BB30DE5" w14:textId="77777777" w:rsidR="00F674C2" w:rsidRDefault="00F674C2" w:rsidP="00630AC5">
            <w:pPr>
              <w:pStyle w:val="Odstavecseseznamem"/>
              <w:numPr>
                <w:ilvl w:val="0"/>
                <w:numId w:val="27"/>
              </w:numPr>
              <w:jc w:val="both"/>
            </w:pPr>
            <w:r>
              <w:rPr>
                <w:lang w:eastAsia="en-US"/>
              </w:rPr>
              <w:t xml:space="preserve">Metodologie, </w:t>
            </w:r>
            <w:r>
              <w:t>Popis procesu a postupu, popis grafu a komentování výsledků, správná síla tvrzení</w:t>
            </w:r>
          </w:p>
          <w:p w14:paraId="5F28E66D" w14:textId="77777777" w:rsidR="00F674C2" w:rsidRDefault="00F674C2" w:rsidP="00630AC5">
            <w:pPr>
              <w:pStyle w:val="Odstavecseseznamem"/>
              <w:numPr>
                <w:ilvl w:val="0"/>
                <w:numId w:val="27"/>
              </w:numPr>
              <w:spacing w:line="256" w:lineRule="auto"/>
              <w:jc w:val="both"/>
              <w:rPr>
                <w:lang w:eastAsia="en-US"/>
              </w:rPr>
            </w:pPr>
            <w:r>
              <w:rPr>
                <w:lang w:eastAsia="en-US"/>
              </w:rPr>
              <w:t>Popis procesu a postupu, výsledky, způsoby lokalizace výsledků v textu</w:t>
            </w:r>
          </w:p>
          <w:p w14:paraId="3F1CD471" w14:textId="77777777" w:rsidR="00F674C2" w:rsidRDefault="00F674C2" w:rsidP="00630AC5">
            <w:pPr>
              <w:pStyle w:val="Odstavecseseznamem"/>
              <w:numPr>
                <w:ilvl w:val="0"/>
                <w:numId w:val="27"/>
              </w:numPr>
              <w:spacing w:line="256" w:lineRule="auto"/>
              <w:jc w:val="both"/>
              <w:rPr>
                <w:lang w:eastAsia="en-US"/>
              </w:rPr>
            </w:pPr>
            <w:r>
              <w:rPr>
                <w:lang w:eastAsia="en-US"/>
              </w:rPr>
              <w:t>Diskuze</w:t>
            </w:r>
          </w:p>
          <w:p w14:paraId="500EBBA8" w14:textId="77777777" w:rsidR="00F674C2" w:rsidRDefault="00F674C2" w:rsidP="00630AC5">
            <w:pPr>
              <w:pStyle w:val="Odstavecseseznamem"/>
              <w:numPr>
                <w:ilvl w:val="0"/>
                <w:numId w:val="27"/>
              </w:numPr>
              <w:spacing w:line="256" w:lineRule="auto"/>
              <w:jc w:val="both"/>
              <w:rPr>
                <w:lang w:eastAsia="en-US"/>
              </w:rPr>
            </w:pPr>
            <w:r>
              <w:rPr>
                <w:lang w:eastAsia="en-US"/>
              </w:rPr>
              <w:t>Shrnutí a závěr</w:t>
            </w:r>
          </w:p>
          <w:p w14:paraId="6041F63E" w14:textId="77777777" w:rsidR="00F674C2" w:rsidRDefault="00F674C2" w:rsidP="00630AC5">
            <w:pPr>
              <w:pStyle w:val="Odstavecseseznamem"/>
              <w:numPr>
                <w:ilvl w:val="0"/>
                <w:numId w:val="27"/>
              </w:numPr>
              <w:spacing w:line="256" w:lineRule="auto"/>
              <w:jc w:val="both"/>
              <w:rPr>
                <w:lang w:eastAsia="en-US"/>
              </w:rPr>
            </w:pPr>
            <w:r>
              <w:rPr>
                <w:lang w:eastAsia="en-US"/>
              </w:rPr>
              <w:t>Abstrakt, název článku, klíčová slova</w:t>
            </w:r>
          </w:p>
          <w:p w14:paraId="5D909D09" w14:textId="77777777" w:rsidR="00F674C2" w:rsidRDefault="00F674C2" w:rsidP="00F674C2">
            <w:pPr>
              <w:pStyle w:val="Odstavecseseznamem"/>
              <w:jc w:val="both"/>
            </w:pPr>
          </w:p>
          <w:p w14:paraId="0FE54D6C" w14:textId="2F1BF9E8" w:rsidR="00F674C2" w:rsidRPr="00C40E81" w:rsidRDefault="00F674C2" w:rsidP="00F674C2">
            <w:pPr>
              <w:jc w:val="both"/>
              <w:rPr>
                <w:b/>
                <w:caps/>
              </w:rPr>
            </w:pPr>
            <w:r w:rsidRPr="00C40E81">
              <w:rPr>
                <w:b/>
                <w:caps/>
              </w:rPr>
              <w:t xml:space="preserve">Výsledky učení: </w:t>
            </w:r>
          </w:p>
          <w:p w14:paraId="6AD7D1F8" w14:textId="77777777" w:rsidR="00F674C2" w:rsidRPr="001674A8" w:rsidRDefault="00F674C2" w:rsidP="00F674C2">
            <w:pPr>
              <w:rPr>
                <w:b/>
              </w:rPr>
            </w:pPr>
            <w:r w:rsidRPr="001674A8">
              <w:rPr>
                <w:b/>
                <w:shd w:val="clear" w:color="auto" w:fill="FFFFFF"/>
              </w:rPr>
              <w:t>Student zná:</w:t>
            </w:r>
          </w:p>
          <w:p w14:paraId="749EF799" w14:textId="77777777" w:rsidR="00F674C2" w:rsidRDefault="00F674C2" w:rsidP="00630AC5">
            <w:pPr>
              <w:pStyle w:val="Odstavecseseznamem"/>
              <w:numPr>
                <w:ilvl w:val="0"/>
                <w:numId w:val="30"/>
              </w:numPr>
              <w:jc w:val="both"/>
            </w:pPr>
            <w:r>
              <w:t>rozdíl mezi vědeckým faktem, názorem a spekulací</w:t>
            </w:r>
          </w:p>
          <w:p w14:paraId="118DA6FD" w14:textId="77777777" w:rsidR="00F674C2" w:rsidRDefault="00F674C2" w:rsidP="00630AC5">
            <w:pPr>
              <w:pStyle w:val="Odstavecseseznamem"/>
              <w:numPr>
                <w:ilvl w:val="0"/>
                <w:numId w:val="30"/>
              </w:numPr>
              <w:jc w:val="both"/>
            </w:pPr>
            <w:r>
              <w:t>rozdíl mezi vhodnými a nevhodnými či neověřitelnými literárními zdroji</w:t>
            </w:r>
          </w:p>
          <w:p w14:paraId="024BFBE0" w14:textId="77777777" w:rsidR="00F674C2" w:rsidRDefault="00F674C2" w:rsidP="00630AC5">
            <w:pPr>
              <w:pStyle w:val="Odstavecseseznamem"/>
              <w:numPr>
                <w:ilvl w:val="0"/>
                <w:numId w:val="30"/>
              </w:numPr>
              <w:jc w:val="both"/>
            </w:pPr>
            <w:r>
              <w:t>akademický styl jazyka se všemi jeho specifiky v gramatice a slovní zásobě</w:t>
            </w:r>
          </w:p>
          <w:p w14:paraId="380A6A30" w14:textId="77777777" w:rsidR="00F674C2" w:rsidRDefault="00F674C2" w:rsidP="00630AC5">
            <w:pPr>
              <w:pStyle w:val="Odstavecseseznamem"/>
              <w:numPr>
                <w:ilvl w:val="0"/>
                <w:numId w:val="30"/>
              </w:numPr>
              <w:jc w:val="both"/>
            </w:pPr>
            <w:r>
              <w:t>spojky a spojovací výrazy a další nástroje sloužící k udržení koherentnosti a návaznosti textu</w:t>
            </w:r>
          </w:p>
          <w:p w14:paraId="0298748E" w14:textId="77777777" w:rsidR="00F674C2" w:rsidRDefault="00F674C2" w:rsidP="00630AC5">
            <w:pPr>
              <w:pStyle w:val="Odstavecseseznamem"/>
              <w:numPr>
                <w:ilvl w:val="0"/>
                <w:numId w:val="30"/>
              </w:numPr>
              <w:jc w:val="both"/>
            </w:pPr>
            <w:r>
              <w:t>zásady formálního členění odborného článku určeného k publikaci</w:t>
            </w:r>
          </w:p>
          <w:p w14:paraId="2DBC3026" w14:textId="77777777" w:rsidR="00F674C2" w:rsidRDefault="00F674C2" w:rsidP="00630AC5">
            <w:pPr>
              <w:pStyle w:val="Odstavecseseznamem"/>
              <w:numPr>
                <w:ilvl w:val="0"/>
                <w:numId w:val="30"/>
              </w:numPr>
              <w:jc w:val="both"/>
            </w:pPr>
            <w:r>
              <w:t>zásady správného členění odborné prezentace</w:t>
            </w:r>
          </w:p>
          <w:p w14:paraId="551E2682" w14:textId="77777777" w:rsidR="00F674C2" w:rsidRPr="00952B30" w:rsidRDefault="00F674C2" w:rsidP="00F674C2">
            <w:r w:rsidRPr="00952B30">
              <w:rPr>
                <w:b/>
                <w:shd w:val="clear" w:color="auto" w:fill="FFFFFF"/>
              </w:rPr>
              <w:lastRenderedPageBreak/>
              <w:t>Student umí:</w:t>
            </w:r>
          </w:p>
          <w:p w14:paraId="00B83D72" w14:textId="77777777" w:rsidR="00F674C2" w:rsidRDefault="00F674C2" w:rsidP="00630AC5">
            <w:pPr>
              <w:pStyle w:val="Odstavecseseznamem"/>
              <w:numPr>
                <w:ilvl w:val="0"/>
                <w:numId w:val="31"/>
              </w:numPr>
              <w:jc w:val="both"/>
            </w:pPr>
            <w:r>
              <w:t>používat vhodné literární zdroje a správně je citovat</w:t>
            </w:r>
          </w:p>
          <w:p w14:paraId="3719E753" w14:textId="77777777" w:rsidR="00F674C2" w:rsidRDefault="00F674C2" w:rsidP="00630AC5">
            <w:pPr>
              <w:pStyle w:val="Odstavecseseznamem"/>
              <w:numPr>
                <w:ilvl w:val="0"/>
                <w:numId w:val="31"/>
              </w:numPr>
              <w:jc w:val="both"/>
            </w:pPr>
            <w:r>
              <w:t>jasně formulovat cíl vědeckého výzkumu i s jeho limity</w:t>
            </w:r>
          </w:p>
          <w:p w14:paraId="77CC3BBC" w14:textId="77777777" w:rsidR="00F674C2" w:rsidRDefault="00F674C2" w:rsidP="00630AC5">
            <w:pPr>
              <w:pStyle w:val="Odstavecseseznamem"/>
              <w:numPr>
                <w:ilvl w:val="0"/>
                <w:numId w:val="31"/>
              </w:numPr>
              <w:jc w:val="both"/>
            </w:pPr>
            <w:r>
              <w:t>popsat slovně neverbální komplexní data, tabulky, grafy, soustavy rovnic, matematické modely</w:t>
            </w:r>
          </w:p>
          <w:p w14:paraId="711C85C4" w14:textId="77777777" w:rsidR="00F674C2" w:rsidRDefault="00F674C2" w:rsidP="00630AC5">
            <w:pPr>
              <w:pStyle w:val="Odstavecseseznamem"/>
              <w:numPr>
                <w:ilvl w:val="0"/>
                <w:numId w:val="31"/>
              </w:numPr>
              <w:jc w:val="both"/>
            </w:pPr>
            <w:r>
              <w:t>nalézt a formulovat trendy vyplývající z konkrétních dat</w:t>
            </w:r>
          </w:p>
          <w:p w14:paraId="6E44B4C0" w14:textId="77777777" w:rsidR="00F674C2" w:rsidRDefault="00F674C2" w:rsidP="00630AC5">
            <w:pPr>
              <w:pStyle w:val="Odstavecseseznamem"/>
              <w:numPr>
                <w:ilvl w:val="0"/>
                <w:numId w:val="31"/>
              </w:numPr>
              <w:jc w:val="both"/>
            </w:pPr>
            <w:r>
              <w:t>srovnat a popsat různé experimentální metody výzkumu</w:t>
            </w:r>
          </w:p>
          <w:p w14:paraId="5CD71007" w14:textId="77777777" w:rsidR="00F674C2" w:rsidRDefault="00F674C2" w:rsidP="00630AC5">
            <w:pPr>
              <w:pStyle w:val="Odstavecseseznamem"/>
              <w:numPr>
                <w:ilvl w:val="0"/>
                <w:numId w:val="31"/>
              </w:numPr>
              <w:jc w:val="both"/>
            </w:pPr>
            <w:r>
              <w:t>analyzovat obsah odborného textu</w:t>
            </w:r>
          </w:p>
          <w:p w14:paraId="418EB422" w14:textId="77777777" w:rsidR="00F674C2" w:rsidRDefault="00F674C2" w:rsidP="00F674C2">
            <w:pPr>
              <w:pStyle w:val="Odstavecseseznamem"/>
              <w:jc w:val="both"/>
            </w:pPr>
          </w:p>
        </w:tc>
      </w:tr>
      <w:tr w:rsidR="00F674C2" w14:paraId="779F65A2" w14:textId="77777777" w:rsidTr="00F674C2">
        <w:trPr>
          <w:trHeight w:val="265"/>
        </w:trPr>
        <w:tc>
          <w:tcPr>
            <w:tcW w:w="3653" w:type="dxa"/>
            <w:gridSpan w:val="2"/>
            <w:tcBorders>
              <w:top w:val="nil"/>
            </w:tcBorders>
            <w:shd w:val="clear" w:color="auto" w:fill="FBD4B4" w:themeFill="accent6" w:themeFillTint="66"/>
          </w:tcPr>
          <w:p w14:paraId="3C65B11A" w14:textId="77777777" w:rsidR="00F674C2" w:rsidRDefault="00F674C2" w:rsidP="00F674C2">
            <w:pPr>
              <w:jc w:val="both"/>
            </w:pPr>
            <w:r>
              <w:rPr>
                <w:b/>
              </w:rPr>
              <w:lastRenderedPageBreak/>
              <w:t>Studijní literatura a studijní pomůcky</w:t>
            </w:r>
          </w:p>
        </w:tc>
        <w:tc>
          <w:tcPr>
            <w:tcW w:w="6202" w:type="dxa"/>
            <w:gridSpan w:val="6"/>
            <w:tcBorders>
              <w:top w:val="nil"/>
              <w:bottom w:val="nil"/>
            </w:tcBorders>
          </w:tcPr>
          <w:p w14:paraId="2447F56F" w14:textId="77777777" w:rsidR="00F674C2" w:rsidRDefault="00F674C2" w:rsidP="00F674C2">
            <w:pPr>
              <w:jc w:val="both"/>
            </w:pPr>
          </w:p>
        </w:tc>
      </w:tr>
      <w:tr w:rsidR="00F674C2" w14:paraId="540384C7" w14:textId="77777777" w:rsidTr="00F674C2">
        <w:trPr>
          <w:trHeight w:val="1497"/>
        </w:trPr>
        <w:tc>
          <w:tcPr>
            <w:tcW w:w="9855" w:type="dxa"/>
            <w:gridSpan w:val="8"/>
            <w:tcBorders>
              <w:top w:val="nil"/>
            </w:tcBorders>
          </w:tcPr>
          <w:p w14:paraId="390AEE8A" w14:textId="77777777" w:rsidR="00F674C2" w:rsidRDefault="00F674C2" w:rsidP="00F674C2">
            <w:pPr>
              <w:jc w:val="both"/>
            </w:pPr>
            <w:r>
              <w:rPr>
                <w:b/>
                <w:bCs/>
              </w:rPr>
              <w:t>Základní:</w:t>
            </w:r>
            <w:r>
              <w:t xml:space="preserve"> </w:t>
            </w:r>
          </w:p>
          <w:p w14:paraId="736DF32E" w14:textId="77777777" w:rsidR="00F674C2" w:rsidRPr="00C40E81" w:rsidRDefault="00F674C2" w:rsidP="00630AC5">
            <w:pPr>
              <w:pStyle w:val="Odstavecseseznamem"/>
              <w:numPr>
                <w:ilvl w:val="0"/>
                <w:numId w:val="28"/>
              </w:numPr>
            </w:pPr>
            <w:r w:rsidRPr="00C40E81">
              <w:t xml:space="preserve">Swales, J.M., &amp; Feak, Ch. B. (2012). </w:t>
            </w:r>
            <w:r w:rsidRPr="00C40E81">
              <w:rPr>
                <w:i/>
                <w:iCs/>
              </w:rPr>
              <w:t>Academic Writing for Graduate Students</w:t>
            </w:r>
            <w:r w:rsidRPr="00C40E81">
              <w:t>. Ann Arbor: The University of Michigan Press.</w:t>
            </w:r>
          </w:p>
          <w:p w14:paraId="5C171DC0" w14:textId="77777777" w:rsidR="00F674C2" w:rsidRPr="00C40E81" w:rsidRDefault="00F674C2" w:rsidP="00F674C2">
            <w:pPr>
              <w:jc w:val="both"/>
            </w:pPr>
            <w:r w:rsidRPr="00C40E81">
              <w:rPr>
                <w:b/>
              </w:rPr>
              <w:t>Doporučená:</w:t>
            </w:r>
            <w:r w:rsidRPr="00C40E81">
              <w:t xml:space="preserve"> </w:t>
            </w:r>
          </w:p>
          <w:p w14:paraId="7DDD3A45" w14:textId="44466D54" w:rsidR="00F674C2" w:rsidRPr="00C40E81" w:rsidRDefault="00F674C2" w:rsidP="00630AC5">
            <w:pPr>
              <w:pStyle w:val="Odstavecseseznamem"/>
              <w:numPr>
                <w:ilvl w:val="0"/>
                <w:numId w:val="28"/>
              </w:numPr>
            </w:pPr>
            <w:r w:rsidRPr="00C40E81">
              <w:t xml:space="preserve">Saramäi, J. (2018). </w:t>
            </w:r>
            <w:r w:rsidRPr="00C40E81">
              <w:rPr>
                <w:i/>
                <w:iCs/>
              </w:rPr>
              <w:t>How to write a scientific paper</w:t>
            </w:r>
            <w:r w:rsidRPr="00C40E81">
              <w:t xml:space="preserve">. </w:t>
            </w:r>
            <w:r w:rsidR="00642C64">
              <w:t xml:space="preserve">Tampere: </w:t>
            </w:r>
            <w:r w:rsidRPr="00C40E81">
              <w:t>Jari Saramäki.</w:t>
            </w:r>
          </w:p>
          <w:p w14:paraId="2B115C02" w14:textId="41F8699B" w:rsidR="00F674C2" w:rsidRDefault="00F674C2" w:rsidP="00630AC5">
            <w:pPr>
              <w:pStyle w:val="Odstavecseseznamem"/>
              <w:numPr>
                <w:ilvl w:val="0"/>
                <w:numId w:val="28"/>
              </w:numPr>
            </w:pPr>
            <w:r w:rsidRPr="00C40E81">
              <w:rPr>
                <w:shd w:val="clear" w:color="auto" w:fill="FFFFFF"/>
              </w:rPr>
              <w:t>Goodson, P. (2016). </w:t>
            </w:r>
            <w:r w:rsidRPr="00C40E81">
              <w:rPr>
                <w:i/>
                <w:iCs/>
                <w:shd w:val="clear" w:color="auto" w:fill="FFFFFF"/>
              </w:rPr>
              <w:t>Becoming an academic writer: 50 exercises for paced, productive, and powerful writing</w:t>
            </w:r>
            <w:r w:rsidRPr="00C40E81">
              <w:rPr>
                <w:shd w:val="clear" w:color="auto" w:fill="FFFFFF"/>
              </w:rPr>
              <w:t>. S</w:t>
            </w:r>
            <w:r w:rsidR="00642C64">
              <w:rPr>
                <w:shd w:val="clear" w:color="auto" w:fill="FFFFFF"/>
              </w:rPr>
              <w:t>AGE</w:t>
            </w:r>
            <w:r w:rsidRPr="00C40E81">
              <w:rPr>
                <w:shd w:val="clear" w:color="auto" w:fill="FFFFFF"/>
              </w:rPr>
              <w:t>.</w:t>
            </w:r>
          </w:p>
        </w:tc>
      </w:tr>
      <w:tr w:rsidR="00F674C2" w14:paraId="5C6A91D7" w14:textId="77777777" w:rsidTr="00F674C2">
        <w:tc>
          <w:tcPr>
            <w:tcW w:w="9855" w:type="dxa"/>
            <w:gridSpan w:val="8"/>
            <w:tcBorders>
              <w:top w:val="single" w:sz="12" w:space="0" w:color="auto"/>
              <w:left w:val="single" w:sz="2" w:space="0" w:color="auto"/>
              <w:bottom w:val="single" w:sz="2" w:space="0" w:color="auto"/>
              <w:right w:val="single" w:sz="2" w:space="0" w:color="auto"/>
            </w:tcBorders>
            <w:shd w:val="clear" w:color="auto" w:fill="FBD4B4" w:themeFill="accent6" w:themeFillTint="66"/>
          </w:tcPr>
          <w:p w14:paraId="2609AE25" w14:textId="77777777" w:rsidR="00F674C2" w:rsidRDefault="00F674C2" w:rsidP="00F674C2">
            <w:pPr>
              <w:jc w:val="center"/>
              <w:rPr>
                <w:b/>
              </w:rPr>
            </w:pPr>
            <w:r>
              <w:rPr>
                <w:b/>
              </w:rPr>
              <w:t>Informace ke kombinované nebo distanční formě</w:t>
            </w:r>
          </w:p>
        </w:tc>
      </w:tr>
      <w:tr w:rsidR="00F674C2" w14:paraId="01AFEBDC" w14:textId="77777777" w:rsidTr="00F674C2">
        <w:tc>
          <w:tcPr>
            <w:tcW w:w="4787" w:type="dxa"/>
            <w:gridSpan w:val="3"/>
            <w:tcBorders>
              <w:top w:val="single" w:sz="2" w:space="0" w:color="auto"/>
            </w:tcBorders>
            <w:shd w:val="clear" w:color="auto" w:fill="FBD4B4" w:themeFill="accent6" w:themeFillTint="66"/>
          </w:tcPr>
          <w:p w14:paraId="7F69BB1F" w14:textId="77777777" w:rsidR="00F674C2" w:rsidRDefault="00F674C2" w:rsidP="00F674C2">
            <w:pPr>
              <w:jc w:val="both"/>
            </w:pPr>
            <w:r>
              <w:rPr>
                <w:b/>
              </w:rPr>
              <w:t>Rozsah konzultací (soustředění)</w:t>
            </w:r>
          </w:p>
        </w:tc>
        <w:tc>
          <w:tcPr>
            <w:tcW w:w="889" w:type="dxa"/>
            <w:tcBorders>
              <w:top w:val="single" w:sz="2" w:space="0" w:color="auto"/>
            </w:tcBorders>
          </w:tcPr>
          <w:p w14:paraId="163C822F" w14:textId="77777777" w:rsidR="00F674C2" w:rsidRDefault="00F674C2" w:rsidP="00F674C2">
            <w:pPr>
              <w:jc w:val="both"/>
            </w:pPr>
            <w:r>
              <w:t>20</w:t>
            </w:r>
          </w:p>
        </w:tc>
        <w:tc>
          <w:tcPr>
            <w:tcW w:w="4179" w:type="dxa"/>
            <w:gridSpan w:val="4"/>
            <w:tcBorders>
              <w:top w:val="single" w:sz="2" w:space="0" w:color="auto"/>
            </w:tcBorders>
            <w:shd w:val="clear" w:color="auto" w:fill="FBD4B4" w:themeFill="accent6" w:themeFillTint="66"/>
          </w:tcPr>
          <w:p w14:paraId="2A5B0A89" w14:textId="77777777" w:rsidR="00F674C2" w:rsidRDefault="00F674C2" w:rsidP="00F674C2">
            <w:pPr>
              <w:jc w:val="both"/>
              <w:rPr>
                <w:b/>
              </w:rPr>
            </w:pPr>
            <w:r>
              <w:rPr>
                <w:b/>
              </w:rPr>
              <w:t xml:space="preserve">hodin </w:t>
            </w:r>
          </w:p>
        </w:tc>
      </w:tr>
      <w:tr w:rsidR="00F674C2" w14:paraId="4BE46F05" w14:textId="77777777" w:rsidTr="00F674C2">
        <w:tc>
          <w:tcPr>
            <w:tcW w:w="9855" w:type="dxa"/>
            <w:gridSpan w:val="8"/>
            <w:shd w:val="clear" w:color="auto" w:fill="FBD4B4" w:themeFill="accent6" w:themeFillTint="66"/>
          </w:tcPr>
          <w:p w14:paraId="54F81257" w14:textId="77777777" w:rsidR="00F674C2" w:rsidRDefault="00F674C2" w:rsidP="00F674C2">
            <w:pPr>
              <w:jc w:val="both"/>
              <w:rPr>
                <w:b/>
              </w:rPr>
            </w:pPr>
            <w:r>
              <w:rPr>
                <w:b/>
              </w:rPr>
              <w:t>Informace o způsobu kontaktu s vyučujícím</w:t>
            </w:r>
          </w:p>
        </w:tc>
      </w:tr>
      <w:tr w:rsidR="00F674C2" w14:paraId="0242CD63" w14:textId="77777777" w:rsidTr="00F674C2">
        <w:trPr>
          <w:trHeight w:val="957"/>
        </w:trPr>
        <w:tc>
          <w:tcPr>
            <w:tcW w:w="9855" w:type="dxa"/>
            <w:gridSpan w:val="8"/>
          </w:tcPr>
          <w:p w14:paraId="1583F460" w14:textId="77777777" w:rsidR="00F674C2" w:rsidRDefault="00F674C2" w:rsidP="00F674C2">
            <w:r w:rsidRPr="00517A95">
              <w:t>DSP je v prezenční i kombinované formě totožný.</w:t>
            </w:r>
            <w:r>
              <w:br/>
              <w:t>Podle Vnitřního předpisu UTB má každý akademický pracovník stanoveny konzultační hodiny v rozsahu 2h týdně. Dále je možno komunikovat s vyučujícím prostřednictvím e-mailu nebo v rámci MS Office 365 (Teams), ve kterém probíhá synchronní výuka na dálku.</w:t>
            </w:r>
          </w:p>
        </w:tc>
      </w:tr>
    </w:tbl>
    <w:p w14:paraId="18E1CA2B" w14:textId="18F6D9DE" w:rsidR="00F674C2" w:rsidRDefault="00F674C2" w:rsidP="00B77124">
      <w:pPr>
        <w:spacing w:after="160" w:line="259" w:lineRule="auto"/>
      </w:pPr>
    </w:p>
    <w:p w14:paraId="5110D032" w14:textId="77777777" w:rsidR="00F674C2" w:rsidRDefault="00F674C2">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F674C2" w14:paraId="61517791" w14:textId="77777777" w:rsidTr="00F674C2">
        <w:tc>
          <w:tcPr>
            <w:tcW w:w="9855" w:type="dxa"/>
            <w:gridSpan w:val="8"/>
            <w:tcBorders>
              <w:bottom w:val="double" w:sz="4" w:space="0" w:color="auto"/>
            </w:tcBorders>
            <w:shd w:val="clear" w:color="auto" w:fill="B6DDE8" w:themeFill="accent5" w:themeFillTint="66"/>
          </w:tcPr>
          <w:p w14:paraId="50B8EC63" w14:textId="77777777" w:rsidR="00F674C2" w:rsidRDefault="00F674C2" w:rsidP="00F674C2">
            <w:pPr>
              <w:jc w:val="both"/>
              <w:rPr>
                <w:b/>
                <w:sz w:val="28"/>
              </w:rPr>
            </w:pPr>
            <w:r>
              <w:lastRenderedPageBreak/>
              <w:br w:type="page"/>
            </w:r>
            <w:r>
              <w:rPr>
                <w:b/>
                <w:sz w:val="28"/>
              </w:rPr>
              <w:t>B-III – Charakteristika studijního předmětu</w:t>
            </w:r>
          </w:p>
        </w:tc>
      </w:tr>
      <w:tr w:rsidR="00F674C2" w14:paraId="61947675" w14:textId="77777777" w:rsidTr="00F674C2">
        <w:tc>
          <w:tcPr>
            <w:tcW w:w="3086" w:type="dxa"/>
            <w:tcBorders>
              <w:top w:val="double" w:sz="4" w:space="0" w:color="auto"/>
            </w:tcBorders>
            <w:shd w:val="clear" w:color="auto" w:fill="FBD4B4" w:themeFill="accent6" w:themeFillTint="66"/>
          </w:tcPr>
          <w:p w14:paraId="0D64DB35" w14:textId="77777777" w:rsidR="00F674C2" w:rsidRDefault="00F674C2" w:rsidP="00F674C2">
            <w:pPr>
              <w:jc w:val="both"/>
              <w:rPr>
                <w:b/>
              </w:rPr>
            </w:pPr>
            <w:r>
              <w:rPr>
                <w:b/>
              </w:rPr>
              <w:t>Název studijního předmětu</w:t>
            </w:r>
          </w:p>
        </w:tc>
        <w:tc>
          <w:tcPr>
            <w:tcW w:w="6769" w:type="dxa"/>
            <w:gridSpan w:val="7"/>
            <w:tcBorders>
              <w:top w:val="double" w:sz="4" w:space="0" w:color="auto"/>
            </w:tcBorders>
          </w:tcPr>
          <w:p w14:paraId="713A3873" w14:textId="77777777" w:rsidR="00F674C2" w:rsidRDefault="00F674C2" w:rsidP="00F674C2">
            <w:pPr>
              <w:jc w:val="both"/>
            </w:pPr>
            <w:r>
              <w:t>Akademické dovednosti v angličtině II</w:t>
            </w:r>
          </w:p>
        </w:tc>
      </w:tr>
      <w:tr w:rsidR="00F674C2" w14:paraId="396D269C" w14:textId="77777777" w:rsidTr="00F674C2">
        <w:tc>
          <w:tcPr>
            <w:tcW w:w="3086" w:type="dxa"/>
            <w:shd w:val="clear" w:color="auto" w:fill="FBD4B4" w:themeFill="accent6" w:themeFillTint="66"/>
          </w:tcPr>
          <w:p w14:paraId="179148E3" w14:textId="77777777" w:rsidR="00F674C2" w:rsidRDefault="00F674C2" w:rsidP="00F674C2">
            <w:pPr>
              <w:jc w:val="both"/>
              <w:rPr>
                <w:b/>
              </w:rPr>
            </w:pPr>
            <w:r>
              <w:rPr>
                <w:b/>
              </w:rPr>
              <w:t>Typ předmětu</w:t>
            </w:r>
          </w:p>
        </w:tc>
        <w:tc>
          <w:tcPr>
            <w:tcW w:w="3406" w:type="dxa"/>
            <w:gridSpan w:val="4"/>
          </w:tcPr>
          <w:p w14:paraId="3BA5F2E6" w14:textId="77777777" w:rsidR="00F674C2" w:rsidRDefault="00F674C2" w:rsidP="00F674C2">
            <w:pPr>
              <w:jc w:val="both"/>
            </w:pPr>
            <w:r>
              <w:t>Povinný</w:t>
            </w:r>
          </w:p>
        </w:tc>
        <w:tc>
          <w:tcPr>
            <w:tcW w:w="2695" w:type="dxa"/>
            <w:gridSpan w:val="2"/>
            <w:shd w:val="clear" w:color="auto" w:fill="FBD4B4" w:themeFill="accent6" w:themeFillTint="66"/>
          </w:tcPr>
          <w:p w14:paraId="68643180" w14:textId="77777777" w:rsidR="00F674C2" w:rsidRDefault="00F674C2" w:rsidP="00F674C2">
            <w:pPr>
              <w:jc w:val="both"/>
            </w:pPr>
            <w:r>
              <w:rPr>
                <w:b/>
              </w:rPr>
              <w:t>doporučený ročník / semestr</w:t>
            </w:r>
          </w:p>
        </w:tc>
        <w:tc>
          <w:tcPr>
            <w:tcW w:w="668" w:type="dxa"/>
          </w:tcPr>
          <w:p w14:paraId="66CBF46F" w14:textId="0368C1D4" w:rsidR="00F674C2" w:rsidRDefault="00F674C2" w:rsidP="00F674C2">
            <w:pPr>
              <w:jc w:val="both"/>
            </w:pPr>
            <w:r>
              <w:t>1./2</w:t>
            </w:r>
            <w:r w:rsidR="00A74A36">
              <w:t>.</w:t>
            </w:r>
          </w:p>
        </w:tc>
      </w:tr>
      <w:tr w:rsidR="00F674C2" w14:paraId="4314DE3D" w14:textId="77777777" w:rsidTr="00F674C2">
        <w:tc>
          <w:tcPr>
            <w:tcW w:w="3086" w:type="dxa"/>
            <w:shd w:val="clear" w:color="auto" w:fill="FBD4B4" w:themeFill="accent6" w:themeFillTint="66"/>
          </w:tcPr>
          <w:p w14:paraId="2B6EF1CF" w14:textId="77777777" w:rsidR="00F674C2" w:rsidRDefault="00F674C2" w:rsidP="00F674C2">
            <w:pPr>
              <w:jc w:val="both"/>
              <w:rPr>
                <w:b/>
              </w:rPr>
            </w:pPr>
            <w:r>
              <w:rPr>
                <w:b/>
              </w:rPr>
              <w:t>Rozsah studijního předmětu</w:t>
            </w:r>
          </w:p>
        </w:tc>
        <w:tc>
          <w:tcPr>
            <w:tcW w:w="1701" w:type="dxa"/>
            <w:gridSpan w:val="2"/>
          </w:tcPr>
          <w:p w14:paraId="5A3F6272" w14:textId="77777777" w:rsidR="00F674C2" w:rsidRDefault="00F674C2" w:rsidP="00F674C2">
            <w:pPr>
              <w:jc w:val="both"/>
            </w:pPr>
            <w:r>
              <w:t>20s.</w:t>
            </w:r>
          </w:p>
        </w:tc>
        <w:tc>
          <w:tcPr>
            <w:tcW w:w="889" w:type="dxa"/>
            <w:shd w:val="clear" w:color="auto" w:fill="FBD4B4" w:themeFill="accent6" w:themeFillTint="66"/>
          </w:tcPr>
          <w:p w14:paraId="4CB09DDC" w14:textId="77777777" w:rsidR="00F674C2" w:rsidRDefault="00F674C2" w:rsidP="00F674C2">
            <w:pPr>
              <w:jc w:val="both"/>
              <w:rPr>
                <w:b/>
              </w:rPr>
            </w:pPr>
            <w:r>
              <w:rPr>
                <w:b/>
              </w:rPr>
              <w:t xml:space="preserve">hod. </w:t>
            </w:r>
          </w:p>
        </w:tc>
        <w:tc>
          <w:tcPr>
            <w:tcW w:w="816" w:type="dxa"/>
          </w:tcPr>
          <w:p w14:paraId="2EA4D0B9" w14:textId="77777777" w:rsidR="00F674C2" w:rsidRDefault="00F674C2" w:rsidP="00F674C2">
            <w:pPr>
              <w:jc w:val="both"/>
            </w:pPr>
            <w:r>
              <w:t>20</w:t>
            </w:r>
          </w:p>
        </w:tc>
        <w:tc>
          <w:tcPr>
            <w:tcW w:w="2156" w:type="dxa"/>
            <w:shd w:val="clear" w:color="auto" w:fill="FBD4B4" w:themeFill="accent6" w:themeFillTint="66"/>
          </w:tcPr>
          <w:p w14:paraId="03E80DD8" w14:textId="77777777" w:rsidR="00F674C2" w:rsidRDefault="00F674C2" w:rsidP="00F674C2">
            <w:pPr>
              <w:jc w:val="both"/>
              <w:rPr>
                <w:b/>
              </w:rPr>
            </w:pPr>
            <w:r>
              <w:rPr>
                <w:b/>
              </w:rPr>
              <w:t>kreditů</w:t>
            </w:r>
          </w:p>
        </w:tc>
        <w:tc>
          <w:tcPr>
            <w:tcW w:w="1207" w:type="dxa"/>
            <w:gridSpan w:val="2"/>
          </w:tcPr>
          <w:p w14:paraId="7867D9A1" w14:textId="77777777" w:rsidR="00F674C2" w:rsidRDefault="00F674C2" w:rsidP="00F674C2">
            <w:pPr>
              <w:jc w:val="both"/>
            </w:pPr>
          </w:p>
        </w:tc>
      </w:tr>
      <w:tr w:rsidR="00F674C2" w14:paraId="26AA1460" w14:textId="77777777" w:rsidTr="00F674C2">
        <w:tc>
          <w:tcPr>
            <w:tcW w:w="3086" w:type="dxa"/>
            <w:shd w:val="clear" w:color="auto" w:fill="FBD4B4" w:themeFill="accent6" w:themeFillTint="66"/>
          </w:tcPr>
          <w:p w14:paraId="129EA19B" w14:textId="77777777" w:rsidR="00F674C2" w:rsidRDefault="00F674C2" w:rsidP="00F674C2">
            <w:pPr>
              <w:jc w:val="both"/>
              <w:rPr>
                <w:b/>
                <w:sz w:val="22"/>
              </w:rPr>
            </w:pPr>
            <w:r>
              <w:rPr>
                <w:b/>
              </w:rPr>
              <w:t>Prerekvizity, korekvizity, ekvivalence</w:t>
            </w:r>
          </w:p>
        </w:tc>
        <w:tc>
          <w:tcPr>
            <w:tcW w:w="6769" w:type="dxa"/>
            <w:gridSpan w:val="7"/>
          </w:tcPr>
          <w:p w14:paraId="6AAA69CF" w14:textId="77777777" w:rsidR="00F674C2" w:rsidRDefault="00F674C2" w:rsidP="00F674C2">
            <w:pPr>
              <w:jc w:val="both"/>
            </w:pPr>
          </w:p>
        </w:tc>
      </w:tr>
      <w:tr w:rsidR="00F674C2" w14:paraId="739A03DD" w14:textId="77777777" w:rsidTr="00F674C2">
        <w:tc>
          <w:tcPr>
            <w:tcW w:w="3086" w:type="dxa"/>
            <w:shd w:val="clear" w:color="auto" w:fill="FBD4B4" w:themeFill="accent6" w:themeFillTint="66"/>
          </w:tcPr>
          <w:p w14:paraId="65DC691C" w14:textId="77777777" w:rsidR="00F674C2" w:rsidRDefault="00F674C2" w:rsidP="00F674C2">
            <w:pPr>
              <w:jc w:val="both"/>
              <w:rPr>
                <w:b/>
              </w:rPr>
            </w:pPr>
            <w:r>
              <w:rPr>
                <w:b/>
              </w:rPr>
              <w:t>Způsob ověření studijních výsledků</w:t>
            </w:r>
          </w:p>
        </w:tc>
        <w:tc>
          <w:tcPr>
            <w:tcW w:w="3406" w:type="dxa"/>
            <w:gridSpan w:val="4"/>
          </w:tcPr>
          <w:p w14:paraId="53B946E4" w14:textId="77777777" w:rsidR="00F674C2" w:rsidRDefault="00F674C2" w:rsidP="00F674C2">
            <w:pPr>
              <w:jc w:val="both"/>
            </w:pPr>
            <w:r>
              <w:t>Zkouška</w:t>
            </w:r>
          </w:p>
        </w:tc>
        <w:tc>
          <w:tcPr>
            <w:tcW w:w="2156" w:type="dxa"/>
            <w:shd w:val="clear" w:color="auto" w:fill="FBD4B4" w:themeFill="accent6" w:themeFillTint="66"/>
          </w:tcPr>
          <w:p w14:paraId="05E16C01" w14:textId="77777777" w:rsidR="00F674C2" w:rsidRDefault="00F674C2" w:rsidP="00F674C2">
            <w:pPr>
              <w:jc w:val="both"/>
              <w:rPr>
                <w:b/>
              </w:rPr>
            </w:pPr>
            <w:r>
              <w:rPr>
                <w:b/>
              </w:rPr>
              <w:t>Forma výuky</w:t>
            </w:r>
          </w:p>
        </w:tc>
        <w:tc>
          <w:tcPr>
            <w:tcW w:w="1207" w:type="dxa"/>
            <w:gridSpan w:val="2"/>
          </w:tcPr>
          <w:p w14:paraId="33F9074E" w14:textId="77777777" w:rsidR="00F674C2" w:rsidRDefault="00F674C2" w:rsidP="00F674C2">
            <w:pPr>
              <w:jc w:val="both"/>
            </w:pPr>
            <w:r>
              <w:t>seminář</w:t>
            </w:r>
          </w:p>
        </w:tc>
      </w:tr>
      <w:tr w:rsidR="00F674C2" w14:paraId="0EF84E97" w14:textId="77777777" w:rsidTr="00F674C2">
        <w:tc>
          <w:tcPr>
            <w:tcW w:w="3086" w:type="dxa"/>
            <w:shd w:val="clear" w:color="auto" w:fill="FBD4B4" w:themeFill="accent6" w:themeFillTint="66"/>
          </w:tcPr>
          <w:p w14:paraId="76932EE4" w14:textId="77777777" w:rsidR="00F674C2" w:rsidRDefault="00F674C2" w:rsidP="00F674C2">
            <w:pPr>
              <w:jc w:val="both"/>
              <w:rPr>
                <w:b/>
              </w:rPr>
            </w:pPr>
            <w:r>
              <w:rPr>
                <w:b/>
              </w:rPr>
              <w:t>Forma způsobu ověření studijních výsledků a další požadavky na studenta</w:t>
            </w:r>
          </w:p>
        </w:tc>
        <w:tc>
          <w:tcPr>
            <w:tcW w:w="6769" w:type="dxa"/>
            <w:gridSpan w:val="7"/>
            <w:tcBorders>
              <w:bottom w:val="nil"/>
            </w:tcBorders>
          </w:tcPr>
          <w:p w14:paraId="077AD98B" w14:textId="77777777" w:rsidR="00F674C2" w:rsidRDefault="00F674C2" w:rsidP="00F674C2">
            <w:pPr>
              <w:jc w:val="both"/>
            </w:pPr>
            <w:r w:rsidRPr="00760937">
              <w:t>Práce studentů je sledována komunikačními</w:t>
            </w:r>
            <w:r>
              <w:t xml:space="preserve"> a písemnými</w:t>
            </w:r>
            <w:r w:rsidRPr="00760937">
              <w:t xml:space="preserve"> aktivitami v hodinách. Každý student v semestru </w:t>
            </w:r>
            <w:r>
              <w:t>plní písemné úkoly a v závěru kurzu v</w:t>
            </w:r>
            <w:r w:rsidRPr="00760937">
              <w:t>yprac</w:t>
            </w:r>
            <w:r>
              <w:t xml:space="preserve">uje </w:t>
            </w:r>
            <w:r w:rsidRPr="00760937">
              <w:t>souhrn</w:t>
            </w:r>
            <w:r>
              <w:t xml:space="preserve"> odborné literatury, kterou potřebuje pro svou budoucí doktorskou práci. </w:t>
            </w:r>
            <w:r w:rsidRPr="00760937">
              <w:t>Dále musí splnit 80% účast na seminářích. Znalost angličtiny je na úrovni pokročilý B2</w:t>
            </w:r>
            <w:r>
              <w:t xml:space="preserve">+ </w:t>
            </w:r>
            <w:r w:rsidRPr="00760937">
              <w:t>až C1 podle Společného evropského referenčního rámce pro jazyk.</w:t>
            </w:r>
          </w:p>
        </w:tc>
      </w:tr>
      <w:tr w:rsidR="00F674C2" w14:paraId="7970F65E" w14:textId="77777777" w:rsidTr="00F674C2">
        <w:trPr>
          <w:trHeight w:val="96"/>
        </w:trPr>
        <w:tc>
          <w:tcPr>
            <w:tcW w:w="9855" w:type="dxa"/>
            <w:gridSpan w:val="8"/>
            <w:tcBorders>
              <w:top w:val="nil"/>
            </w:tcBorders>
          </w:tcPr>
          <w:p w14:paraId="66EBA6F5" w14:textId="77777777" w:rsidR="00F674C2" w:rsidRDefault="00F674C2" w:rsidP="00F674C2">
            <w:pPr>
              <w:jc w:val="both"/>
            </w:pPr>
          </w:p>
        </w:tc>
      </w:tr>
      <w:tr w:rsidR="00F674C2" w14:paraId="3B1CB590" w14:textId="77777777" w:rsidTr="00F674C2">
        <w:trPr>
          <w:trHeight w:val="197"/>
        </w:trPr>
        <w:tc>
          <w:tcPr>
            <w:tcW w:w="3086" w:type="dxa"/>
            <w:tcBorders>
              <w:top w:val="nil"/>
            </w:tcBorders>
            <w:shd w:val="clear" w:color="auto" w:fill="FBD4B4" w:themeFill="accent6" w:themeFillTint="66"/>
          </w:tcPr>
          <w:p w14:paraId="7DA86D87" w14:textId="77777777" w:rsidR="00F674C2" w:rsidRDefault="00F674C2" w:rsidP="00F674C2">
            <w:pPr>
              <w:jc w:val="both"/>
              <w:rPr>
                <w:b/>
              </w:rPr>
            </w:pPr>
            <w:r>
              <w:rPr>
                <w:b/>
              </w:rPr>
              <w:t>Garant předmětu</w:t>
            </w:r>
          </w:p>
        </w:tc>
        <w:tc>
          <w:tcPr>
            <w:tcW w:w="6769" w:type="dxa"/>
            <w:gridSpan w:val="7"/>
            <w:tcBorders>
              <w:top w:val="nil"/>
            </w:tcBorders>
          </w:tcPr>
          <w:p w14:paraId="417EDE23" w14:textId="77777777" w:rsidR="00F674C2" w:rsidRDefault="00F674C2" w:rsidP="00F674C2">
            <w:pPr>
              <w:jc w:val="both"/>
            </w:pPr>
            <w:r>
              <w:t>Mgr. Jana Orsavová, Ph.D.</w:t>
            </w:r>
          </w:p>
        </w:tc>
      </w:tr>
      <w:tr w:rsidR="00F674C2" w14:paraId="1DE04C0B" w14:textId="77777777" w:rsidTr="00F674C2">
        <w:trPr>
          <w:trHeight w:val="243"/>
        </w:trPr>
        <w:tc>
          <w:tcPr>
            <w:tcW w:w="3086" w:type="dxa"/>
            <w:tcBorders>
              <w:top w:val="nil"/>
            </w:tcBorders>
            <w:shd w:val="clear" w:color="auto" w:fill="FBD4B4" w:themeFill="accent6" w:themeFillTint="66"/>
          </w:tcPr>
          <w:p w14:paraId="576E2EC7" w14:textId="77777777" w:rsidR="00F674C2" w:rsidRDefault="00F674C2" w:rsidP="00F674C2">
            <w:pPr>
              <w:jc w:val="both"/>
              <w:rPr>
                <w:b/>
              </w:rPr>
            </w:pPr>
            <w:r>
              <w:rPr>
                <w:b/>
              </w:rPr>
              <w:t>Zapojení garanta do výuky předmětu</w:t>
            </w:r>
          </w:p>
        </w:tc>
        <w:tc>
          <w:tcPr>
            <w:tcW w:w="6769" w:type="dxa"/>
            <w:gridSpan w:val="7"/>
            <w:tcBorders>
              <w:top w:val="nil"/>
            </w:tcBorders>
          </w:tcPr>
          <w:p w14:paraId="39055D7D" w14:textId="77777777" w:rsidR="00F674C2" w:rsidRDefault="00F674C2" w:rsidP="00F674C2">
            <w:pPr>
              <w:jc w:val="both"/>
            </w:pPr>
            <w:r>
              <w:t>50 %</w:t>
            </w:r>
          </w:p>
        </w:tc>
      </w:tr>
      <w:tr w:rsidR="00F674C2" w14:paraId="4280F194" w14:textId="77777777" w:rsidTr="00F674C2">
        <w:tc>
          <w:tcPr>
            <w:tcW w:w="3086" w:type="dxa"/>
            <w:shd w:val="clear" w:color="auto" w:fill="FBD4B4" w:themeFill="accent6" w:themeFillTint="66"/>
          </w:tcPr>
          <w:p w14:paraId="40D20E59" w14:textId="77777777" w:rsidR="00F674C2" w:rsidRDefault="00F674C2" w:rsidP="00F674C2">
            <w:pPr>
              <w:jc w:val="both"/>
              <w:rPr>
                <w:b/>
              </w:rPr>
            </w:pPr>
            <w:r>
              <w:rPr>
                <w:b/>
              </w:rPr>
              <w:t>Vyučující</w:t>
            </w:r>
          </w:p>
        </w:tc>
        <w:tc>
          <w:tcPr>
            <w:tcW w:w="6769" w:type="dxa"/>
            <w:gridSpan w:val="7"/>
            <w:tcBorders>
              <w:bottom w:val="nil"/>
            </w:tcBorders>
          </w:tcPr>
          <w:p w14:paraId="557D49B1" w14:textId="77777777" w:rsidR="00F674C2" w:rsidRDefault="00F674C2" w:rsidP="00F674C2">
            <w:pPr>
              <w:jc w:val="both"/>
            </w:pPr>
          </w:p>
        </w:tc>
      </w:tr>
      <w:tr w:rsidR="00F674C2" w14:paraId="61B8B3FD" w14:textId="77777777" w:rsidTr="00F674C2">
        <w:trPr>
          <w:trHeight w:val="302"/>
        </w:trPr>
        <w:tc>
          <w:tcPr>
            <w:tcW w:w="9855" w:type="dxa"/>
            <w:gridSpan w:val="8"/>
            <w:tcBorders>
              <w:top w:val="nil"/>
            </w:tcBorders>
          </w:tcPr>
          <w:p w14:paraId="67C09248" w14:textId="1ACF039B" w:rsidR="00F674C2" w:rsidRDefault="00F674C2" w:rsidP="00F674C2">
            <w:pPr>
              <w:jc w:val="both"/>
            </w:pPr>
            <w:r>
              <w:t>Mgr. Jana Orsavová, Ph.D. (50 %), Mgr. Veronika Pečivová, Ph.D. (50 %)</w:t>
            </w:r>
          </w:p>
        </w:tc>
      </w:tr>
      <w:tr w:rsidR="00F674C2" w14:paraId="6BBDE9CD" w14:textId="77777777" w:rsidTr="00F674C2">
        <w:tc>
          <w:tcPr>
            <w:tcW w:w="3086" w:type="dxa"/>
            <w:shd w:val="clear" w:color="auto" w:fill="FBD4B4" w:themeFill="accent6" w:themeFillTint="66"/>
          </w:tcPr>
          <w:p w14:paraId="05DDD6F7" w14:textId="77777777" w:rsidR="00F674C2" w:rsidRDefault="00F674C2" w:rsidP="00F674C2">
            <w:pPr>
              <w:jc w:val="both"/>
              <w:rPr>
                <w:b/>
              </w:rPr>
            </w:pPr>
            <w:r>
              <w:rPr>
                <w:b/>
              </w:rPr>
              <w:t>Stručná anotace předmětu</w:t>
            </w:r>
          </w:p>
        </w:tc>
        <w:tc>
          <w:tcPr>
            <w:tcW w:w="6769" w:type="dxa"/>
            <w:gridSpan w:val="7"/>
            <w:tcBorders>
              <w:bottom w:val="nil"/>
            </w:tcBorders>
          </w:tcPr>
          <w:p w14:paraId="2A8C8458" w14:textId="77777777" w:rsidR="00F674C2" w:rsidRDefault="00F674C2" w:rsidP="00F674C2">
            <w:pPr>
              <w:jc w:val="both"/>
            </w:pPr>
          </w:p>
        </w:tc>
      </w:tr>
      <w:tr w:rsidR="00F674C2" w14:paraId="6808C8E7" w14:textId="77777777" w:rsidTr="00F674C2">
        <w:trPr>
          <w:trHeight w:val="1687"/>
        </w:trPr>
        <w:tc>
          <w:tcPr>
            <w:tcW w:w="9855" w:type="dxa"/>
            <w:gridSpan w:val="8"/>
            <w:tcBorders>
              <w:top w:val="nil"/>
              <w:bottom w:val="single" w:sz="12" w:space="0" w:color="auto"/>
            </w:tcBorders>
          </w:tcPr>
          <w:p w14:paraId="6FBF4266" w14:textId="77777777" w:rsidR="00F674C2" w:rsidRPr="00952B30" w:rsidRDefault="00F674C2" w:rsidP="00F674C2">
            <w:pPr>
              <w:tabs>
                <w:tab w:val="left" w:pos="328"/>
              </w:tabs>
              <w:jc w:val="both"/>
              <w:rPr>
                <w:b/>
              </w:rPr>
            </w:pPr>
            <w:r w:rsidRPr="00952B30">
              <w:rPr>
                <w:b/>
              </w:rPr>
              <w:t>Cíl předmětu:</w:t>
            </w:r>
          </w:p>
          <w:p w14:paraId="176336AC" w14:textId="77777777" w:rsidR="00F674C2" w:rsidRDefault="00F674C2" w:rsidP="00F674C2">
            <w:pPr>
              <w:jc w:val="both"/>
            </w:pPr>
            <w:r w:rsidRPr="00903B12">
              <w:t>Předmět umožňuje získání praktických znalostí a dovedností v oblasti akademických prezentací. Student si osvojí nezbytné slovní obraty, fráze a ustálená slovní spojení, která jsou součástí plynulého projevu při prezentování v anglickém jazyce na úrovni upper-intermediate B2+ až advanced C1 podle Společného evropského referenčního rámce pro jazyk. Student bude schopen prezentovat své teze nebo výzkum, na kterém pracuje v rámci své specializace v doktorském studijním programu.</w:t>
            </w:r>
          </w:p>
          <w:p w14:paraId="54352273" w14:textId="77777777" w:rsidR="00F674C2" w:rsidRDefault="00F674C2" w:rsidP="00F674C2">
            <w:pPr>
              <w:jc w:val="both"/>
            </w:pPr>
          </w:p>
          <w:p w14:paraId="157777F0" w14:textId="77777777" w:rsidR="00F674C2" w:rsidRPr="00952B30" w:rsidRDefault="00F674C2" w:rsidP="00F674C2">
            <w:pPr>
              <w:rPr>
                <w:b/>
              </w:rPr>
            </w:pPr>
            <w:r w:rsidRPr="00952B30">
              <w:rPr>
                <w:b/>
              </w:rPr>
              <w:t xml:space="preserve">Předpoklady: </w:t>
            </w:r>
          </w:p>
          <w:p w14:paraId="2340E3B8" w14:textId="77777777" w:rsidR="00F674C2" w:rsidRDefault="00F674C2" w:rsidP="00F674C2">
            <w:pPr>
              <w:jc w:val="both"/>
            </w:pPr>
            <w:r w:rsidRPr="00517A95">
              <w:t>Podmínkou pro zahájení předmětu je vstupní úroveň angličtiny minimálně upper-intermediate (B2)</w:t>
            </w:r>
            <w:r>
              <w:t xml:space="preserve"> a splnění předmětu Akademické dovednosti v angličtině I.</w:t>
            </w:r>
          </w:p>
          <w:p w14:paraId="0B6CBFCC" w14:textId="77777777" w:rsidR="00F674C2" w:rsidRDefault="00F674C2" w:rsidP="00F674C2">
            <w:pPr>
              <w:jc w:val="both"/>
            </w:pPr>
          </w:p>
          <w:p w14:paraId="6606A031" w14:textId="77777777" w:rsidR="00F674C2" w:rsidRPr="00952B30" w:rsidRDefault="00F674C2" w:rsidP="00F674C2">
            <w:pPr>
              <w:rPr>
                <w:b/>
                <w:shd w:val="clear" w:color="auto" w:fill="FFFFFF"/>
              </w:rPr>
            </w:pPr>
            <w:r w:rsidRPr="00952B30">
              <w:rPr>
                <w:b/>
                <w:shd w:val="clear" w:color="auto" w:fill="FFFFFF"/>
              </w:rPr>
              <w:t>Požadavky na studenta:</w:t>
            </w:r>
          </w:p>
          <w:p w14:paraId="273C62A6" w14:textId="77777777" w:rsidR="00F674C2" w:rsidRDefault="00F674C2" w:rsidP="00F674C2">
            <w:pPr>
              <w:jc w:val="both"/>
            </w:pPr>
            <w:r>
              <w:t>Požadavky k úspěšnému zakončení předmětu:</w:t>
            </w:r>
          </w:p>
          <w:p w14:paraId="12429FD3" w14:textId="77777777" w:rsidR="00F674C2" w:rsidRDefault="00F674C2" w:rsidP="00630AC5">
            <w:pPr>
              <w:pStyle w:val="Odstavecseseznamem"/>
              <w:numPr>
                <w:ilvl w:val="0"/>
                <w:numId w:val="72"/>
              </w:numPr>
              <w:jc w:val="both"/>
            </w:pPr>
            <w:r>
              <w:t>Aktivní účast v semináři</w:t>
            </w:r>
          </w:p>
          <w:p w14:paraId="20FA11D5" w14:textId="77777777" w:rsidR="00F674C2" w:rsidRDefault="00F674C2" w:rsidP="00630AC5">
            <w:pPr>
              <w:pStyle w:val="Odstavecseseznamem"/>
              <w:numPr>
                <w:ilvl w:val="0"/>
                <w:numId w:val="72"/>
              </w:numPr>
              <w:jc w:val="both"/>
            </w:pPr>
            <w:r w:rsidRPr="00903B12">
              <w:t>Odborné prezentace, včetně prezentace vlastního posteru</w:t>
            </w:r>
          </w:p>
          <w:p w14:paraId="348AEA5A" w14:textId="77777777" w:rsidR="00F674C2" w:rsidRDefault="00F674C2" w:rsidP="00630AC5">
            <w:pPr>
              <w:pStyle w:val="Odstavecseseznamem"/>
              <w:numPr>
                <w:ilvl w:val="0"/>
                <w:numId w:val="72"/>
              </w:numPr>
              <w:jc w:val="both"/>
            </w:pPr>
            <w:r w:rsidRPr="00617A8B">
              <w:t>Písemná</w:t>
            </w:r>
            <w:r>
              <w:t xml:space="preserve"> a ústní</w:t>
            </w:r>
            <w:r w:rsidRPr="00617A8B">
              <w:t xml:space="preserve"> zkouška </w:t>
            </w:r>
          </w:p>
          <w:p w14:paraId="504D4D98" w14:textId="77777777" w:rsidR="00F674C2" w:rsidRDefault="00F674C2" w:rsidP="00F674C2">
            <w:pPr>
              <w:jc w:val="both"/>
            </w:pPr>
          </w:p>
          <w:p w14:paraId="40A6A453" w14:textId="77777777" w:rsidR="00F674C2" w:rsidRPr="00952B30" w:rsidRDefault="00F674C2" w:rsidP="00F674C2">
            <w:pPr>
              <w:tabs>
                <w:tab w:val="left" w:pos="328"/>
              </w:tabs>
              <w:jc w:val="both"/>
              <w:rPr>
                <w:b/>
              </w:rPr>
            </w:pPr>
            <w:r w:rsidRPr="00952B30">
              <w:rPr>
                <w:b/>
              </w:rPr>
              <w:t>Tematické okruhy:</w:t>
            </w:r>
          </w:p>
          <w:p w14:paraId="53FAD167" w14:textId="77777777" w:rsidR="00F674C2" w:rsidRDefault="00F674C2" w:rsidP="00630AC5">
            <w:pPr>
              <w:pStyle w:val="Odstavecseseznamem"/>
              <w:numPr>
                <w:ilvl w:val="0"/>
                <w:numId w:val="29"/>
              </w:numPr>
              <w:jc w:val="both"/>
            </w:pPr>
            <w:r>
              <w:t>Specifika odborné prezentace, identifikace cílů, účelu prezentace</w:t>
            </w:r>
          </w:p>
          <w:p w14:paraId="584040AC" w14:textId="77777777" w:rsidR="00F674C2" w:rsidRDefault="00F674C2" w:rsidP="00630AC5">
            <w:pPr>
              <w:pStyle w:val="Odstavecseseznamem"/>
              <w:numPr>
                <w:ilvl w:val="0"/>
                <w:numId w:val="29"/>
              </w:numPr>
              <w:jc w:val="both"/>
            </w:pPr>
            <w:r>
              <w:t>Řeč těla, volba slovní zásoby, křivka pozornosti</w:t>
            </w:r>
          </w:p>
          <w:p w14:paraId="33FDE1AC" w14:textId="77777777" w:rsidR="00F674C2" w:rsidRDefault="00F674C2" w:rsidP="00630AC5">
            <w:pPr>
              <w:pStyle w:val="Odstavecseseznamem"/>
              <w:numPr>
                <w:ilvl w:val="0"/>
                <w:numId w:val="29"/>
              </w:numPr>
              <w:jc w:val="both"/>
            </w:pPr>
            <w:r>
              <w:t>Přednes, pauzy, intonace, signposting</w:t>
            </w:r>
          </w:p>
          <w:p w14:paraId="2DC75F7F" w14:textId="77777777" w:rsidR="00F674C2" w:rsidRDefault="00F674C2" w:rsidP="00630AC5">
            <w:pPr>
              <w:pStyle w:val="Odstavecseseznamem"/>
              <w:numPr>
                <w:ilvl w:val="0"/>
                <w:numId w:val="29"/>
              </w:numPr>
              <w:jc w:val="both"/>
            </w:pPr>
            <w:r>
              <w:t>Struktura odborné prezentace, efektivní outline</w:t>
            </w:r>
          </w:p>
          <w:p w14:paraId="54A76713" w14:textId="77777777" w:rsidR="00F674C2" w:rsidRDefault="00F674C2" w:rsidP="00630AC5">
            <w:pPr>
              <w:pStyle w:val="Odstavecseseznamem"/>
              <w:numPr>
                <w:ilvl w:val="0"/>
                <w:numId w:val="29"/>
              </w:numPr>
              <w:jc w:val="both"/>
            </w:pPr>
            <w:r>
              <w:t>Získání si publika, technika "jump start", komunikace s publikem</w:t>
            </w:r>
          </w:p>
          <w:p w14:paraId="352A18DF" w14:textId="77777777" w:rsidR="00F674C2" w:rsidRDefault="00F674C2" w:rsidP="00630AC5">
            <w:pPr>
              <w:pStyle w:val="Odstavecseseznamem"/>
              <w:numPr>
                <w:ilvl w:val="0"/>
                <w:numId w:val="29"/>
              </w:numPr>
              <w:jc w:val="both"/>
            </w:pPr>
            <w:r>
              <w:t>Techniky efektivního zakončení</w:t>
            </w:r>
          </w:p>
          <w:p w14:paraId="2B08FC1A" w14:textId="77777777" w:rsidR="00F674C2" w:rsidRDefault="00F674C2" w:rsidP="00630AC5">
            <w:pPr>
              <w:pStyle w:val="Odstavecseseznamem"/>
              <w:numPr>
                <w:ilvl w:val="0"/>
                <w:numId w:val="29"/>
              </w:numPr>
              <w:jc w:val="both"/>
            </w:pPr>
            <w:r>
              <w:t>Vizuální pomůcky, efektivní obsah slidů</w:t>
            </w:r>
          </w:p>
          <w:p w14:paraId="12BC4A2A" w14:textId="77777777" w:rsidR="00F674C2" w:rsidRDefault="00F674C2" w:rsidP="00630AC5">
            <w:pPr>
              <w:pStyle w:val="Odstavecseseznamem"/>
              <w:numPr>
                <w:ilvl w:val="0"/>
                <w:numId w:val="29"/>
              </w:numPr>
              <w:jc w:val="both"/>
            </w:pPr>
            <w:r>
              <w:t>Prezentace obsahu slidů, relevantnost, dosazení kontextu</w:t>
            </w:r>
          </w:p>
          <w:p w14:paraId="5C75E321" w14:textId="77777777" w:rsidR="00F674C2" w:rsidRDefault="00F674C2" w:rsidP="00630AC5">
            <w:pPr>
              <w:pStyle w:val="Odstavecseseznamem"/>
              <w:numPr>
                <w:ilvl w:val="0"/>
                <w:numId w:val="29"/>
              </w:numPr>
              <w:jc w:val="both"/>
            </w:pPr>
            <w:r>
              <w:t>Vlastní prezentace</w:t>
            </w:r>
          </w:p>
          <w:p w14:paraId="319759D5" w14:textId="77777777" w:rsidR="00F674C2" w:rsidRDefault="00F674C2" w:rsidP="00630AC5">
            <w:pPr>
              <w:pStyle w:val="Odstavecseseznamem"/>
              <w:numPr>
                <w:ilvl w:val="0"/>
                <w:numId w:val="29"/>
              </w:numPr>
              <w:jc w:val="both"/>
            </w:pPr>
            <w:r>
              <w:t>Tvorba posteru, prezentace posteru</w:t>
            </w:r>
          </w:p>
          <w:p w14:paraId="165E08FD" w14:textId="77777777" w:rsidR="00F674C2" w:rsidRDefault="00F674C2" w:rsidP="00F674C2">
            <w:pPr>
              <w:jc w:val="both"/>
            </w:pPr>
          </w:p>
          <w:p w14:paraId="308B85C3" w14:textId="77777777" w:rsidR="00F674C2" w:rsidRPr="00F674C2" w:rsidRDefault="00F674C2" w:rsidP="00F674C2">
            <w:pPr>
              <w:rPr>
                <w:b/>
                <w:caps/>
              </w:rPr>
            </w:pPr>
            <w:r w:rsidRPr="00F674C2">
              <w:rPr>
                <w:b/>
                <w:caps/>
              </w:rPr>
              <w:t xml:space="preserve">Výsledky učení: </w:t>
            </w:r>
          </w:p>
          <w:p w14:paraId="739757FD" w14:textId="77777777" w:rsidR="00F674C2" w:rsidRPr="001674A8" w:rsidRDefault="00F674C2" w:rsidP="00F674C2">
            <w:pPr>
              <w:rPr>
                <w:b/>
              </w:rPr>
            </w:pPr>
            <w:r w:rsidRPr="001674A8">
              <w:rPr>
                <w:b/>
                <w:shd w:val="clear" w:color="auto" w:fill="FFFFFF"/>
              </w:rPr>
              <w:t>Student zná:</w:t>
            </w:r>
          </w:p>
          <w:p w14:paraId="10177010" w14:textId="77777777" w:rsidR="00F674C2" w:rsidRDefault="00F674C2" w:rsidP="00630AC5">
            <w:pPr>
              <w:pStyle w:val="Odstavecseseznamem"/>
              <w:numPr>
                <w:ilvl w:val="0"/>
                <w:numId w:val="30"/>
              </w:numPr>
              <w:jc w:val="both"/>
            </w:pPr>
            <w:r>
              <w:t>rozdíl mezi vědeckým faktem, názorem a spekulací</w:t>
            </w:r>
          </w:p>
          <w:p w14:paraId="6E32BFB2" w14:textId="77777777" w:rsidR="00F674C2" w:rsidRDefault="00F674C2" w:rsidP="00630AC5">
            <w:pPr>
              <w:pStyle w:val="Odstavecseseznamem"/>
              <w:numPr>
                <w:ilvl w:val="0"/>
                <w:numId w:val="30"/>
              </w:numPr>
              <w:jc w:val="both"/>
            </w:pPr>
            <w:r>
              <w:t>rozdíl mezi vhodnými a nevhodnými či neověřitelnými literárními zdroji</w:t>
            </w:r>
          </w:p>
          <w:p w14:paraId="2BF0FE1C" w14:textId="77777777" w:rsidR="00F674C2" w:rsidRDefault="00F674C2" w:rsidP="00630AC5">
            <w:pPr>
              <w:pStyle w:val="Odstavecseseznamem"/>
              <w:numPr>
                <w:ilvl w:val="0"/>
                <w:numId w:val="30"/>
              </w:numPr>
              <w:jc w:val="both"/>
            </w:pPr>
            <w:r>
              <w:t>akademický styl jazyka se všemi jeho specifiky v gramatice a slovní zásobě</w:t>
            </w:r>
          </w:p>
          <w:p w14:paraId="5751481F" w14:textId="77777777" w:rsidR="00F674C2" w:rsidRDefault="00F674C2" w:rsidP="00630AC5">
            <w:pPr>
              <w:pStyle w:val="Odstavecseseznamem"/>
              <w:numPr>
                <w:ilvl w:val="0"/>
                <w:numId w:val="30"/>
              </w:numPr>
              <w:jc w:val="both"/>
            </w:pPr>
            <w:r>
              <w:t>spojky a spojovací výrazy a další nástroje sloužící k udržení koherentnosti a návaznosti textu</w:t>
            </w:r>
          </w:p>
          <w:p w14:paraId="64489FD5" w14:textId="77777777" w:rsidR="00F674C2" w:rsidRDefault="00F674C2" w:rsidP="00630AC5">
            <w:pPr>
              <w:pStyle w:val="Odstavecseseznamem"/>
              <w:numPr>
                <w:ilvl w:val="0"/>
                <w:numId w:val="30"/>
              </w:numPr>
              <w:jc w:val="both"/>
            </w:pPr>
            <w:r>
              <w:t>zásady formálního členění odborného článku určeného k publikaci</w:t>
            </w:r>
          </w:p>
          <w:p w14:paraId="51288EA9" w14:textId="77777777" w:rsidR="00F674C2" w:rsidRDefault="00F674C2" w:rsidP="00630AC5">
            <w:pPr>
              <w:pStyle w:val="Odstavecseseznamem"/>
              <w:numPr>
                <w:ilvl w:val="0"/>
                <w:numId w:val="30"/>
              </w:numPr>
              <w:jc w:val="both"/>
            </w:pPr>
            <w:r>
              <w:t>zásady správného členění odborné prezentace</w:t>
            </w:r>
          </w:p>
          <w:p w14:paraId="1BF5D2E5" w14:textId="77777777" w:rsidR="00F674C2" w:rsidRDefault="00F674C2" w:rsidP="00F674C2">
            <w:pPr>
              <w:jc w:val="both"/>
            </w:pPr>
          </w:p>
          <w:p w14:paraId="745EA34E" w14:textId="77777777" w:rsidR="00E25611" w:rsidRDefault="00E25611" w:rsidP="00F674C2">
            <w:pPr>
              <w:rPr>
                <w:b/>
                <w:shd w:val="clear" w:color="auto" w:fill="FFFFFF"/>
              </w:rPr>
            </w:pPr>
          </w:p>
          <w:p w14:paraId="40A86B71" w14:textId="5F4EFD77" w:rsidR="00F674C2" w:rsidRPr="00952B30" w:rsidRDefault="00F674C2" w:rsidP="00F674C2">
            <w:r w:rsidRPr="00952B30">
              <w:rPr>
                <w:b/>
                <w:shd w:val="clear" w:color="auto" w:fill="FFFFFF"/>
              </w:rPr>
              <w:lastRenderedPageBreak/>
              <w:t>Student umí:</w:t>
            </w:r>
          </w:p>
          <w:p w14:paraId="182E9622" w14:textId="77777777" w:rsidR="00F674C2" w:rsidRDefault="00F674C2" w:rsidP="00630AC5">
            <w:pPr>
              <w:pStyle w:val="Odstavecseseznamem"/>
              <w:numPr>
                <w:ilvl w:val="0"/>
                <w:numId w:val="31"/>
              </w:numPr>
              <w:jc w:val="both"/>
            </w:pPr>
            <w:r>
              <w:t>používat vhodné literární zdroje a správně je citovat</w:t>
            </w:r>
          </w:p>
          <w:p w14:paraId="4E426626" w14:textId="77777777" w:rsidR="00F674C2" w:rsidRDefault="00F674C2" w:rsidP="00630AC5">
            <w:pPr>
              <w:pStyle w:val="Odstavecseseznamem"/>
              <w:numPr>
                <w:ilvl w:val="0"/>
                <w:numId w:val="31"/>
              </w:numPr>
              <w:jc w:val="both"/>
            </w:pPr>
            <w:r>
              <w:t>jasně formulovat cíl vědeckého výzkumu i s jeho limity</w:t>
            </w:r>
          </w:p>
          <w:p w14:paraId="6455AACD" w14:textId="77777777" w:rsidR="00F674C2" w:rsidRDefault="00F674C2" w:rsidP="00630AC5">
            <w:pPr>
              <w:pStyle w:val="Odstavecseseznamem"/>
              <w:numPr>
                <w:ilvl w:val="0"/>
                <w:numId w:val="31"/>
              </w:numPr>
              <w:jc w:val="both"/>
            </w:pPr>
            <w:r>
              <w:t>popsat slovně neverbální komplexní data, tabulky, grafy, soustavy rovnic, matematické modely</w:t>
            </w:r>
          </w:p>
          <w:p w14:paraId="458662FF" w14:textId="77777777" w:rsidR="00F674C2" w:rsidRDefault="00F674C2" w:rsidP="00630AC5">
            <w:pPr>
              <w:pStyle w:val="Odstavecseseznamem"/>
              <w:numPr>
                <w:ilvl w:val="0"/>
                <w:numId w:val="31"/>
              </w:numPr>
              <w:jc w:val="both"/>
            </w:pPr>
            <w:r>
              <w:t>nalézt a formulovat trendy vyplývající z konkrétních dat</w:t>
            </w:r>
          </w:p>
          <w:p w14:paraId="4F90B963" w14:textId="77777777" w:rsidR="00F674C2" w:rsidRDefault="00F674C2" w:rsidP="00630AC5">
            <w:pPr>
              <w:pStyle w:val="Odstavecseseznamem"/>
              <w:numPr>
                <w:ilvl w:val="0"/>
                <w:numId w:val="31"/>
              </w:numPr>
              <w:jc w:val="both"/>
            </w:pPr>
            <w:r>
              <w:t>srovnat a popsat různé experimentální metody výzkumu</w:t>
            </w:r>
          </w:p>
          <w:p w14:paraId="7E24E241" w14:textId="77777777" w:rsidR="00F674C2" w:rsidRDefault="00F674C2" w:rsidP="00630AC5">
            <w:pPr>
              <w:pStyle w:val="Odstavecseseznamem"/>
              <w:numPr>
                <w:ilvl w:val="0"/>
                <w:numId w:val="31"/>
              </w:numPr>
              <w:jc w:val="both"/>
            </w:pPr>
            <w:r>
              <w:t>analyzovat obsah odborného textu</w:t>
            </w:r>
          </w:p>
        </w:tc>
      </w:tr>
      <w:tr w:rsidR="00F674C2" w14:paraId="63E56254" w14:textId="77777777" w:rsidTr="00F674C2">
        <w:trPr>
          <w:trHeight w:val="265"/>
        </w:trPr>
        <w:tc>
          <w:tcPr>
            <w:tcW w:w="3653" w:type="dxa"/>
            <w:gridSpan w:val="2"/>
            <w:tcBorders>
              <w:top w:val="nil"/>
            </w:tcBorders>
            <w:shd w:val="clear" w:color="auto" w:fill="FBD4B4" w:themeFill="accent6" w:themeFillTint="66"/>
          </w:tcPr>
          <w:p w14:paraId="34103856" w14:textId="77777777" w:rsidR="00F674C2" w:rsidRDefault="00F674C2" w:rsidP="00F674C2">
            <w:pPr>
              <w:jc w:val="both"/>
            </w:pPr>
            <w:r>
              <w:rPr>
                <w:b/>
              </w:rPr>
              <w:lastRenderedPageBreak/>
              <w:t>Studijní literatura a studijní pomůcky</w:t>
            </w:r>
          </w:p>
        </w:tc>
        <w:tc>
          <w:tcPr>
            <w:tcW w:w="6202" w:type="dxa"/>
            <w:gridSpan w:val="6"/>
            <w:tcBorders>
              <w:top w:val="nil"/>
              <w:bottom w:val="nil"/>
            </w:tcBorders>
          </w:tcPr>
          <w:p w14:paraId="6D4DFCBA" w14:textId="77777777" w:rsidR="00F674C2" w:rsidRDefault="00F674C2" w:rsidP="00F674C2">
            <w:pPr>
              <w:jc w:val="both"/>
            </w:pPr>
          </w:p>
        </w:tc>
      </w:tr>
      <w:tr w:rsidR="00F674C2" w14:paraId="3EC60C9E" w14:textId="77777777" w:rsidTr="00F674C2">
        <w:trPr>
          <w:trHeight w:val="883"/>
        </w:trPr>
        <w:tc>
          <w:tcPr>
            <w:tcW w:w="9855" w:type="dxa"/>
            <w:gridSpan w:val="8"/>
            <w:tcBorders>
              <w:top w:val="nil"/>
            </w:tcBorders>
          </w:tcPr>
          <w:p w14:paraId="71FA2CF8" w14:textId="77777777" w:rsidR="00F674C2" w:rsidRPr="00903B12" w:rsidRDefault="00F674C2" w:rsidP="00F674C2">
            <w:pPr>
              <w:jc w:val="both"/>
              <w:rPr>
                <w:b/>
              </w:rPr>
            </w:pPr>
            <w:r w:rsidRPr="00903B12">
              <w:rPr>
                <w:b/>
              </w:rPr>
              <w:t xml:space="preserve">Základní: </w:t>
            </w:r>
          </w:p>
          <w:p w14:paraId="259C1AFC" w14:textId="32442CC5" w:rsidR="00F674C2" w:rsidRPr="00FA7D82" w:rsidRDefault="00F674C2" w:rsidP="00630AC5">
            <w:pPr>
              <w:pStyle w:val="Odstavecseseznamem"/>
              <w:numPr>
                <w:ilvl w:val="0"/>
                <w:numId w:val="32"/>
              </w:numPr>
              <w:jc w:val="both"/>
            </w:pPr>
            <w:r w:rsidRPr="00FA7D82">
              <w:t xml:space="preserve">Williams, E. J. (2008). </w:t>
            </w:r>
            <w:r w:rsidRPr="00C40E81">
              <w:rPr>
                <w:i/>
                <w:iCs/>
              </w:rPr>
              <w:t>Presentations in English</w:t>
            </w:r>
            <w:r w:rsidRPr="00FA7D82">
              <w:t xml:space="preserve">. </w:t>
            </w:r>
            <w:r w:rsidR="00642C64">
              <w:t xml:space="preserve">New York: </w:t>
            </w:r>
            <w:r w:rsidRPr="00FA7D82">
              <w:t>Macmillan Publishers Ltd.</w:t>
            </w:r>
          </w:p>
          <w:p w14:paraId="70C3F6CF" w14:textId="2CBE3172" w:rsidR="00F674C2" w:rsidRDefault="00F674C2" w:rsidP="00630AC5">
            <w:pPr>
              <w:pStyle w:val="Odstavecseseznamem"/>
              <w:numPr>
                <w:ilvl w:val="0"/>
                <w:numId w:val="32"/>
              </w:numPr>
            </w:pPr>
            <w:r>
              <w:t>Powell, M. (2011</w:t>
            </w:r>
            <w:r w:rsidRPr="00FA7D82">
              <w:t xml:space="preserve">). </w:t>
            </w:r>
            <w:r>
              <w:rPr>
                <w:i/>
                <w:iCs/>
              </w:rPr>
              <w:t>Dynamic Presentations</w:t>
            </w:r>
            <w:r w:rsidRPr="00FA7D82">
              <w:t xml:space="preserve">. </w:t>
            </w:r>
            <w:r>
              <w:t>Cambridge</w:t>
            </w:r>
            <w:r w:rsidR="00642C64">
              <w:t>: Cambridge University Press</w:t>
            </w:r>
            <w:r>
              <w:t>.</w:t>
            </w:r>
          </w:p>
          <w:p w14:paraId="28E0450F" w14:textId="74568C1E" w:rsidR="00F674C2" w:rsidRDefault="00F674C2" w:rsidP="00630AC5">
            <w:pPr>
              <w:pStyle w:val="Odstavecseseznamem"/>
              <w:numPr>
                <w:ilvl w:val="0"/>
                <w:numId w:val="32"/>
              </w:numPr>
              <w:jc w:val="both"/>
            </w:pPr>
            <w:r w:rsidRPr="00FA7D82">
              <w:t xml:space="preserve">Comfort, J. (2009). </w:t>
            </w:r>
            <w:r w:rsidRPr="00C40E81">
              <w:rPr>
                <w:i/>
                <w:iCs/>
              </w:rPr>
              <w:t>Effective Presentations</w:t>
            </w:r>
            <w:r w:rsidRPr="00FA7D82">
              <w:t xml:space="preserve">. </w:t>
            </w:r>
            <w:r w:rsidR="00642C64">
              <w:t>Oxford: Oxford University Press</w:t>
            </w:r>
            <w:r w:rsidRPr="00FA7D82">
              <w:t>.</w:t>
            </w:r>
          </w:p>
        </w:tc>
      </w:tr>
      <w:tr w:rsidR="00F674C2" w14:paraId="56EE9646" w14:textId="77777777" w:rsidTr="00F674C2">
        <w:tc>
          <w:tcPr>
            <w:tcW w:w="9855" w:type="dxa"/>
            <w:gridSpan w:val="8"/>
            <w:tcBorders>
              <w:top w:val="single" w:sz="12" w:space="0" w:color="auto"/>
              <w:left w:val="single" w:sz="2" w:space="0" w:color="auto"/>
              <w:bottom w:val="single" w:sz="2" w:space="0" w:color="auto"/>
              <w:right w:val="single" w:sz="2" w:space="0" w:color="auto"/>
            </w:tcBorders>
            <w:shd w:val="clear" w:color="auto" w:fill="FBD4B4" w:themeFill="accent6" w:themeFillTint="66"/>
          </w:tcPr>
          <w:p w14:paraId="4EDEDDC4" w14:textId="77777777" w:rsidR="00F674C2" w:rsidRDefault="00F674C2" w:rsidP="00F674C2">
            <w:pPr>
              <w:jc w:val="center"/>
              <w:rPr>
                <w:b/>
              </w:rPr>
            </w:pPr>
            <w:r>
              <w:rPr>
                <w:b/>
              </w:rPr>
              <w:t>Informace ke kombinované nebo distanční formě</w:t>
            </w:r>
          </w:p>
        </w:tc>
      </w:tr>
      <w:tr w:rsidR="00F674C2" w14:paraId="5BE20C4E" w14:textId="77777777" w:rsidTr="00F674C2">
        <w:tc>
          <w:tcPr>
            <w:tcW w:w="4787" w:type="dxa"/>
            <w:gridSpan w:val="3"/>
            <w:tcBorders>
              <w:top w:val="single" w:sz="2" w:space="0" w:color="auto"/>
            </w:tcBorders>
            <w:shd w:val="clear" w:color="auto" w:fill="FBD4B4" w:themeFill="accent6" w:themeFillTint="66"/>
          </w:tcPr>
          <w:p w14:paraId="1A07CEC1" w14:textId="77777777" w:rsidR="00F674C2" w:rsidRDefault="00F674C2" w:rsidP="00F674C2">
            <w:pPr>
              <w:jc w:val="both"/>
            </w:pPr>
            <w:r>
              <w:rPr>
                <w:b/>
              </w:rPr>
              <w:t>Rozsah konzultací (soustředění)</w:t>
            </w:r>
          </w:p>
        </w:tc>
        <w:tc>
          <w:tcPr>
            <w:tcW w:w="889" w:type="dxa"/>
            <w:tcBorders>
              <w:top w:val="single" w:sz="2" w:space="0" w:color="auto"/>
            </w:tcBorders>
          </w:tcPr>
          <w:p w14:paraId="389374FE" w14:textId="77777777" w:rsidR="00F674C2" w:rsidRDefault="00F674C2" w:rsidP="00F674C2">
            <w:pPr>
              <w:jc w:val="both"/>
            </w:pPr>
            <w:r>
              <w:t>20</w:t>
            </w:r>
          </w:p>
        </w:tc>
        <w:tc>
          <w:tcPr>
            <w:tcW w:w="4179" w:type="dxa"/>
            <w:gridSpan w:val="4"/>
            <w:tcBorders>
              <w:top w:val="single" w:sz="2" w:space="0" w:color="auto"/>
            </w:tcBorders>
            <w:shd w:val="clear" w:color="auto" w:fill="FBD4B4" w:themeFill="accent6" w:themeFillTint="66"/>
          </w:tcPr>
          <w:p w14:paraId="0BFBF491" w14:textId="77777777" w:rsidR="00F674C2" w:rsidRDefault="00F674C2" w:rsidP="00F674C2">
            <w:pPr>
              <w:jc w:val="both"/>
              <w:rPr>
                <w:b/>
              </w:rPr>
            </w:pPr>
            <w:r>
              <w:rPr>
                <w:b/>
              </w:rPr>
              <w:t xml:space="preserve">hodin </w:t>
            </w:r>
          </w:p>
        </w:tc>
      </w:tr>
      <w:tr w:rsidR="00F674C2" w14:paraId="16605507" w14:textId="77777777" w:rsidTr="00F674C2">
        <w:tc>
          <w:tcPr>
            <w:tcW w:w="9855" w:type="dxa"/>
            <w:gridSpan w:val="8"/>
            <w:shd w:val="clear" w:color="auto" w:fill="FBD4B4" w:themeFill="accent6" w:themeFillTint="66"/>
          </w:tcPr>
          <w:p w14:paraId="09FEFDEE" w14:textId="399BB15F" w:rsidR="00F674C2" w:rsidRDefault="00F674C2" w:rsidP="00F674C2">
            <w:pPr>
              <w:jc w:val="both"/>
              <w:rPr>
                <w:b/>
              </w:rPr>
            </w:pPr>
            <w:r>
              <w:rPr>
                <w:b/>
              </w:rPr>
              <w:t>Informace o způsobu kontaktu s</w:t>
            </w:r>
            <w:r w:rsidR="00642C64">
              <w:rPr>
                <w:b/>
              </w:rPr>
              <w:t> </w:t>
            </w:r>
            <w:r>
              <w:rPr>
                <w:b/>
              </w:rPr>
              <w:t>vyučujícím</w:t>
            </w:r>
          </w:p>
        </w:tc>
      </w:tr>
      <w:tr w:rsidR="00F674C2" w14:paraId="149132C2" w14:textId="77777777" w:rsidTr="00F674C2">
        <w:trPr>
          <w:trHeight w:val="1076"/>
        </w:trPr>
        <w:tc>
          <w:tcPr>
            <w:tcW w:w="9855" w:type="dxa"/>
            <w:gridSpan w:val="8"/>
          </w:tcPr>
          <w:p w14:paraId="08AA9E8D" w14:textId="77777777" w:rsidR="00F674C2" w:rsidRDefault="00F674C2" w:rsidP="00F674C2">
            <w:r w:rsidRPr="00517A95">
              <w:t>DSP je v prezenční i kombinované formě totožný.</w:t>
            </w:r>
            <w:r>
              <w:br/>
              <w:t>Podle Vnitřního předpisu UTB má každý akademický pracovník stanoveny konzultační hodiny v rozsahu 2h týdně. Dále je možno komunikovat s vyučujícím prostřednictvím e-mailu nebo v rámci MS Office 365 (Teams), ve kterém probíhá synchronní výuka na dálku.</w:t>
            </w:r>
          </w:p>
        </w:tc>
      </w:tr>
    </w:tbl>
    <w:p w14:paraId="14D05FC6" w14:textId="77777777" w:rsidR="00B77124" w:rsidRDefault="00B77124" w:rsidP="00B77124">
      <w:pPr>
        <w:spacing w:after="160" w:line="259" w:lineRule="auto"/>
      </w:pPr>
    </w:p>
    <w:p w14:paraId="2915920A" w14:textId="77777777" w:rsidR="00B77124" w:rsidRDefault="00B77124" w:rsidP="00B77124">
      <w:pPr>
        <w:spacing w:after="160" w:line="259" w:lineRule="auto"/>
      </w:pPr>
      <w:r>
        <w:br w:type="page"/>
      </w:r>
    </w:p>
    <w:p w14:paraId="5A5F0279" w14:textId="05C78792" w:rsidR="00B77124" w:rsidRDefault="00B77124" w:rsidP="00B77124">
      <w:pPr>
        <w:spacing w:after="160" w:line="259" w:lineRule="auto"/>
      </w:pPr>
    </w:p>
    <w:tbl>
      <w:tblPr>
        <w:tblW w:w="10065"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545"/>
        <w:gridCol w:w="359"/>
        <w:gridCol w:w="1134"/>
        <w:gridCol w:w="889"/>
        <w:gridCol w:w="816"/>
        <w:gridCol w:w="2156"/>
        <w:gridCol w:w="539"/>
        <w:gridCol w:w="627"/>
      </w:tblGrid>
      <w:tr w:rsidR="004C0A84" w:rsidRPr="00F34CF1" w14:paraId="0F1E078A" w14:textId="77777777" w:rsidTr="00F674C2">
        <w:tc>
          <w:tcPr>
            <w:tcW w:w="10065" w:type="dxa"/>
            <w:gridSpan w:val="8"/>
            <w:tcBorders>
              <w:bottom w:val="double" w:sz="4" w:space="0" w:color="auto"/>
            </w:tcBorders>
            <w:shd w:val="clear" w:color="auto" w:fill="BDD6EE"/>
          </w:tcPr>
          <w:p w14:paraId="39DDDAC2" w14:textId="77777777" w:rsidR="004C0A84" w:rsidRPr="00F34CF1" w:rsidRDefault="004C0A84" w:rsidP="004C0A84">
            <w:pPr>
              <w:jc w:val="both"/>
              <w:rPr>
                <w:b/>
                <w:sz w:val="28"/>
              </w:rPr>
            </w:pPr>
            <w:r w:rsidRPr="00F34CF1">
              <w:br w:type="page"/>
            </w:r>
            <w:r w:rsidRPr="00F34CF1">
              <w:rPr>
                <w:b/>
                <w:sz w:val="28"/>
              </w:rPr>
              <w:t>B-III – Charakteristika studijního předmětu</w:t>
            </w:r>
          </w:p>
        </w:tc>
      </w:tr>
      <w:tr w:rsidR="004C0A84" w:rsidRPr="00F34CF1" w14:paraId="0796DD8C" w14:textId="77777777" w:rsidTr="00F674C2">
        <w:tc>
          <w:tcPr>
            <w:tcW w:w="3545" w:type="dxa"/>
            <w:tcBorders>
              <w:top w:val="double" w:sz="4" w:space="0" w:color="auto"/>
            </w:tcBorders>
            <w:shd w:val="clear" w:color="auto" w:fill="F7CAAC"/>
          </w:tcPr>
          <w:p w14:paraId="0E14026B" w14:textId="77777777" w:rsidR="004C0A84" w:rsidRPr="00F34CF1" w:rsidRDefault="004C0A84" w:rsidP="004C0A84">
            <w:pPr>
              <w:jc w:val="both"/>
              <w:rPr>
                <w:b/>
              </w:rPr>
            </w:pPr>
            <w:r w:rsidRPr="00F34CF1">
              <w:rPr>
                <w:b/>
              </w:rPr>
              <w:t>Název studijního předmětu</w:t>
            </w:r>
          </w:p>
        </w:tc>
        <w:tc>
          <w:tcPr>
            <w:tcW w:w="6520" w:type="dxa"/>
            <w:gridSpan w:val="7"/>
            <w:tcBorders>
              <w:top w:val="double" w:sz="4" w:space="0" w:color="auto"/>
            </w:tcBorders>
          </w:tcPr>
          <w:p w14:paraId="30AD68B6" w14:textId="77777777" w:rsidR="004C0A84" w:rsidRPr="006315B2" w:rsidRDefault="004C0A84" w:rsidP="004C0A84">
            <w:pPr>
              <w:jc w:val="both"/>
              <w:rPr>
                <w:bCs/>
              </w:rPr>
            </w:pPr>
            <w:r>
              <w:rPr>
                <w:bCs/>
              </w:rPr>
              <w:t>Doktorský seminář I</w:t>
            </w:r>
          </w:p>
        </w:tc>
      </w:tr>
      <w:tr w:rsidR="004C0A84" w:rsidRPr="00F34CF1" w14:paraId="44684AD3" w14:textId="77777777" w:rsidTr="00F674C2">
        <w:tc>
          <w:tcPr>
            <w:tcW w:w="3545" w:type="dxa"/>
            <w:shd w:val="clear" w:color="auto" w:fill="F7CAAC"/>
          </w:tcPr>
          <w:p w14:paraId="41BDE5A7" w14:textId="77777777" w:rsidR="004C0A84" w:rsidRPr="00F34CF1" w:rsidRDefault="004C0A84" w:rsidP="004C0A84">
            <w:pPr>
              <w:jc w:val="both"/>
              <w:rPr>
                <w:b/>
              </w:rPr>
            </w:pPr>
            <w:r w:rsidRPr="00F34CF1">
              <w:rPr>
                <w:b/>
              </w:rPr>
              <w:t>Typ předmětu</w:t>
            </w:r>
          </w:p>
        </w:tc>
        <w:tc>
          <w:tcPr>
            <w:tcW w:w="3198" w:type="dxa"/>
            <w:gridSpan w:val="4"/>
          </w:tcPr>
          <w:p w14:paraId="2D200E70" w14:textId="77777777" w:rsidR="004C0A84" w:rsidRPr="00F34CF1" w:rsidRDefault="004C0A84" w:rsidP="004C0A84">
            <w:pPr>
              <w:jc w:val="both"/>
            </w:pPr>
            <w:r>
              <w:t>Povinný</w:t>
            </w:r>
          </w:p>
        </w:tc>
        <w:tc>
          <w:tcPr>
            <w:tcW w:w="2695" w:type="dxa"/>
            <w:gridSpan w:val="2"/>
            <w:shd w:val="clear" w:color="auto" w:fill="F7CAAC"/>
          </w:tcPr>
          <w:p w14:paraId="41D69F33" w14:textId="77777777" w:rsidR="004C0A84" w:rsidRPr="00F34CF1" w:rsidRDefault="004C0A84" w:rsidP="004C0A84">
            <w:pPr>
              <w:jc w:val="both"/>
            </w:pPr>
            <w:r w:rsidRPr="00F34CF1">
              <w:rPr>
                <w:b/>
              </w:rPr>
              <w:t>doporučený ročník / semestr</w:t>
            </w:r>
          </w:p>
        </w:tc>
        <w:tc>
          <w:tcPr>
            <w:tcW w:w="627" w:type="dxa"/>
          </w:tcPr>
          <w:p w14:paraId="61A6506D" w14:textId="767C2524" w:rsidR="004C0A84" w:rsidRPr="00F34CF1" w:rsidRDefault="004C0A84" w:rsidP="004C0A84">
            <w:pPr>
              <w:jc w:val="both"/>
            </w:pPr>
            <w:r>
              <w:t>1</w:t>
            </w:r>
            <w:r w:rsidR="00A74A36">
              <w:t>.</w:t>
            </w:r>
            <w:r>
              <w:t>/2</w:t>
            </w:r>
            <w:r w:rsidR="00A74A36">
              <w:t>.</w:t>
            </w:r>
          </w:p>
        </w:tc>
      </w:tr>
      <w:tr w:rsidR="004C0A84" w:rsidRPr="00F34CF1" w14:paraId="0138FEFF" w14:textId="77777777" w:rsidTr="00F674C2">
        <w:tc>
          <w:tcPr>
            <w:tcW w:w="3545" w:type="dxa"/>
            <w:shd w:val="clear" w:color="auto" w:fill="F7CAAC"/>
          </w:tcPr>
          <w:p w14:paraId="700B69B3" w14:textId="77777777" w:rsidR="004C0A84" w:rsidRPr="00F34CF1" w:rsidRDefault="004C0A84" w:rsidP="004C0A84">
            <w:pPr>
              <w:jc w:val="both"/>
              <w:rPr>
                <w:b/>
              </w:rPr>
            </w:pPr>
            <w:r w:rsidRPr="00F34CF1">
              <w:rPr>
                <w:b/>
              </w:rPr>
              <w:t>Rozsah studijního předmětu</w:t>
            </w:r>
          </w:p>
        </w:tc>
        <w:tc>
          <w:tcPr>
            <w:tcW w:w="1493" w:type="dxa"/>
            <w:gridSpan w:val="2"/>
          </w:tcPr>
          <w:p w14:paraId="00E2EB32" w14:textId="549038F5" w:rsidR="004C0A84" w:rsidRPr="00F34CF1" w:rsidRDefault="00642C64" w:rsidP="004C0A84">
            <w:pPr>
              <w:jc w:val="both"/>
            </w:pPr>
            <w:r>
              <w:t>5s</w:t>
            </w:r>
          </w:p>
        </w:tc>
        <w:tc>
          <w:tcPr>
            <w:tcW w:w="889" w:type="dxa"/>
            <w:shd w:val="clear" w:color="auto" w:fill="F7CAAC"/>
          </w:tcPr>
          <w:p w14:paraId="1C6597B0" w14:textId="77777777" w:rsidR="004C0A84" w:rsidRPr="00F34CF1" w:rsidRDefault="004C0A84" w:rsidP="004C0A84">
            <w:pPr>
              <w:jc w:val="both"/>
              <w:rPr>
                <w:b/>
              </w:rPr>
            </w:pPr>
            <w:r w:rsidRPr="00F34CF1">
              <w:rPr>
                <w:b/>
              </w:rPr>
              <w:t xml:space="preserve">hod. </w:t>
            </w:r>
          </w:p>
        </w:tc>
        <w:tc>
          <w:tcPr>
            <w:tcW w:w="816" w:type="dxa"/>
          </w:tcPr>
          <w:p w14:paraId="0078E919" w14:textId="487B880E" w:rsidR="004C0A84" w:rsidRPr="00F34CF1" w:rsidRDefault="004F208B" w:rsidP="004C0A84">
            <w:pPr>
              <w:jc w:val="both"/>
            </w:pPr>
            <w:r>
              <w:t>5</w:t>
            </w:r>
          </w:p>
        </w:tc>
        <w:tc>
          <w:tcPr>
            <w:tcW w:w="2156" w:type="dxa"/>
            <w:shd w:val="clear" w:color="auto" w:fill="F7CAAC"/>
          </w:tcPr>
          <w:p w14:paraId="39931EDD" w14:textId="77777777" w:rsidR="004C0A84" w:rsidRPr="00F34CF1" w:rsidRDefault="004C0A84" w:rsidP="004C0A84">
            <w:pPr>
              <w:jc w:val="both"/>
              <w:rPr>
                <w:b/>
              </w:rPr>
            </w:pPr>
            <w:r w:rsidRPr="00F34CF1">
              <w:rPr>
                <w:b/>
              </w:rPr>
              <w:t>kreditů</w:t>
            </w:r>
          </w:p>
        </w:tc>
        <w:tc>
          <w:tcPr>
            <w:tcW w:w="1166" w:type="dxa"/>
            <w:gridSpan w:val="2"/>
          </w:tcPr>
          <w:p w14:paraId="5C13DE03" w14:textId="77777777" w:rsidR="004C0A84" w:rsidRPr="00F34CF1" w:rsidRDefault="004C0A84" w:rsidP="004C0A84">
            <w:pPr>
              <w:jc w:val="both"/>
            </w:pPr>
          </w:p>
        </w:tc>
      </w:tr>
      <w:tr w:rsidR="004C0A84" w:rsidRPr="00F34CF1" w14:paraId="4F3C6664" w14:textId="77777777" w:rsidTr="00F674C2">
        <w:tc>
          <w:tcPr>
            <w:tcW w:w="3545" w:type="dxa"/>
            <w:shd w:val="clear" w:color="auto" w:fill="F7CAAC"/>
          </w:tcPr>
          <w:p w14:paraId="029B3151" w14:textId="77777777" w:rsidR="004C0A84" w:rsidRPr="00F34CF1" w:rsidRDefault="004C0A84" w:rsidP="004C0A84">
            <w:pPr>
              <w:jc w:val="both"/>
              <w:rPr>
                <w:b/>
              </w:rPr>
            </w:pPr>
            <w:r w:rsidRPr="00F34CF1">
              <w:rPr>
                <w:b/>
              </w:rPr>
              <w:t>Prerekvizity, korekvizity, ekvivalence</w:t>
            </w:r>
          </w:p>
        </w:tc>
        <w:tc>
          <w:tcPr>
            <w:tcW w:w="6520" w:type="dxa"/>
            <w:gridSpan w:val="7"/>
          </w:tcPr>
          <w:p w14:paraId="16BF9824" w14:textId="77777777" w:rsidR="004C0A84" w:rsidRPr="00F34CF1" w:rsidRDefault="004C0A84" w:rsidP="004C0A84">
            <w:pPr>
              <w:jc w:val="both"/>
            </w:pPr>
          </w:p>
        </w:tc>
      </w:tr>
      <w:tr w:rsidR="004C0A84" w:rsidRPr="00F34CF1" w14:paraId="1113ECFB" w14:textId="77777777" w:rsidTr="00F674C2">
        <w:tc>
          <w:tcPr>
            <w:tcW w:w="3545" w:type="dxa"/>
            <w:shd w:val="clear" w:color="auto" w:fill="F7CAAC"/>
          </w:tcPr>
          <w:p w14:paraId="5B30FC8E" w14:textId="77777777" w:rsidR="004C0A84" w:rsidRPr="00F34CF1" w:rsidRDefault="004C0A84" w:rsidP="004C0A84">
            <w:pPr>
              <w:jc w:val="both"/>
              <w:rPr>
                <w:b/>
              </w:rPr>
            </w:pPr>
            <w:r w:rsidRPr="00F34CF1">
              <w:rPr>
                <w:b/>
              </w:rPr>
              <w:t>Způsob ověření studijních výsledků</w:t>
            </w:r>
          </w:p>
        </w:tc>
        <w:tc>
          <w:tcPr>
            <w:tcW w:w="3198" w:type="dxa"/>
            <w:gridSpan w:val="4"/>
          </w:tcPr>
          <w:p w14:paraId="0155BD3D" w14:textId="77777777" w:rsidR="004C0A84" w:rsidRPr="00F34CF1" w:rsidRDefault="004C0A84" w:rsidP="004C0A84">
            <w:pPr>
              <w:jc w:val="both"/>
            </w:pPr>
            <w:r>
              <w:t>Zkouška</w:t>
            </w:r>
          </w:p>
        </w:tc>
        <w:tc>
          <w:tcPr>
            <w:tcW w:w="2156" w:type="dxa"/>
            <w:shd w:val="clear" w:color="auto" w:fill="F7CAAC"/>
          </w:tcPr>
          <w:p w14:paraId="514984FB" w14:textId="77777777" w:rsidR="004C0A84" w:rsidRPr="00F34CF1" w:rsidRDefault="004C0A84" w:rsidP="004C0A84">
            <w:pPr>
              <w:jc w:val="both"/>
              <w:rPr>
                <w:b/>
              </w:rPr>
            </w:pPr>
            <w:r w:rsidRPr="00F34CF1">
              <w:rPr>
                <w:b/>
              </w:rPr>
              <w:t>Forma výuky</w:t>
            </w:r>
          </w:p>
        </w:tc>
        <w:tc>
          <w:tcPr>
            <w:tcW w:w="1166" w:type="dxa"/>
            <w:gridSpan w:val="2"/>
          </w:tcPr>
          <w:p w14:paraId="0C7F7764" w14:textId="77777777" w:rsidR="004C0A84" w:rsidRPr="00F34CF1" w:rsidRDefault="004C0A84" w:rsidP="004C0A84">
            <w:pPr>
              <w:jc w:val="both"/>
            </w:pPr>
            <w:r>
              <w:t>seminář</w:t>
            </w:r>
          </w:p>
        </w:tc>
      </w:tr>
      <w:tr w:rsidR="004C0A84" w:rsidRPr="00F34CF1" w14:paraId="4A70D781" w14:textId="77777777" w:rsidTr="00F674C2">
        <w:tc>
          <w:tcPr>
            <w:tcW w:w="3545" w:type="dxa"/>
            <w:shd w:val="clear" w:color="auto" w:fill="F7CAAC"/>
          </w:tcPr>
          <w:p w14:paraId="44770EC2" w14:textId="77777777" w:rsidR="004C0A84" w:rsidRPr="00F34CF1" w:rsidRDefault="004C0A84" w:rsidP="004C0A84">
            <w:pPr>
              <w:jc w:val="both"/>
              <w:rPr>
                <w:b/>
              </w:rPr>
            </w:pPr>
            <w:r w:rsidRPr="00F34CF1">
              <w:rPr>
                <w:b/>
              </w:rPr>
              <w:t>Forma způsobu ověření studijních výsledků a další požadavky na studenta</w:t>
            </w:r>
          </w:p>
        </w:tc>
        <w:tc>
          <w:tcPr>
            <w:tcW w:w="6520" w:type="dxa"/>
            <w:gridSpan w:val="7"/>
            <w:tcBorders>
              <w:bottom w:val="single" w:sz="4" w:space="0" w:color="auto"/>
            </w:tcBorders>
          </w:tcPr>
          <w:p w14:paraId="267DFD72" w14:textId="77777777" w:rsidR="004C0A84" w:rsidRPr="00F34CF1" w:rsidRDefault="004C0A84" w:rsidP="004C0A84">
            <w:pPr>
              <w:jc w:val="both"/>
            </w:pPr>
            <w:r>
              <w:t xml:space="preserve">Prezentace a obhajoba výsledků práce na dizertačním projektu za daný ročník </w:t>
            </w:r>
          </w:p>
        </w:tc>
      </w:tr>
      <w:tr w:rsidR="004C0A84" w:rsidRPr="00F34CF1" w14:paraId="1BEC1AD8" w14:textId="77777777" w:rsidTr="00F674C2">
        <w:trPr>
          <w:trHeight w:val="197"/>
        </w:trPr>
        <w:tc>
          <w:tcPr>
            <w:tcW w:w="3545" w:type="dxa"/>
            <w:tcBorders>
              <w:top w:val="nil"/>
            </w:tcBorders>
            <w:shd w:val="clear" w:color="auto" w:fill="F7CAAC"/>
          </w:tcPr>
          <w:p w14:paraId="66084894" w14:textId="77777777" w:rsidR="004C0A84" w:rsidRPr="00F34CF1" w:rsidRDefault="004C0A84" w:rsidP="004C0A84">
            <w:pPr>
              <w:jc w:val="both"/>
              <w:rPr>
                <w:b/>
              </w:rPr>
            </w:pPr>
            <w:r w:rsidRPr="00F34CF1">
              <w:rPr>
                <w:b/>
              </w:rPr>
              <w:t>Garant předmětu</w:t>
            </w:r>
          </w:p>
        </w:tc>
        <w:tc>
          <w:tcPr>
            <w:tcW w:w="6520" w:type="dxa"/>
            <w:gridSpan w:val="7"/>
            <w:tcBorders>
              <w:top w:val="single" w:sz="4" w:space="0" w:color="auto"/>
            </w:tcBorders>
          </w:tcPr>
          <w:p w14:paraId="66D53200" w14:textId="77777777" w:rsidR="004C0A84" w:rsidRPr="00F34CF1" w:rsidRDefault="004C0A84" w:rsidP="004C0A84">
            <w:pPr>
              <w:jc w:val="both"/>
            </w:pPr>
            <w:r>
              <w:t>doc. Mgr. Radim Šíp, Ph.D.</w:t>
            </w:r>
          </w:p>
        </w:tc>
      </w:tr>
      <w:tr w:rsidR="004C0A84" w:rsidRPr="00F34CF1" w14:paraId="7782750C" w14:textId="77777777" w:rsidTr="00F674C2">
        <w:trPr>
          <w:trHeight w:val="243"/>
        </w:trPr>
        <w:tc>
          <w:tcPr>
            <w:tcW w:w="3545" w:type="dxa"/>
            <w:tcBorders>
              <w:top w:val="nil"/>
            </w:tcBorders>
            <w:shd w:val="clear" w:color="auto" w:fill="F7CAAC"/>
          </w:tcPr>
          <w:p w14:paraId="4BCE9913" w14:textId="77777777" w:rsidR="004C0A84" w:rsidRPr="00F34CF1" w:rsidRDefault="004C0A84" w:rsidP="004C0A84">
            <w:pPr>
              <w:jc w:val="both"/>
              <w:rPr>
                <w:b/>
              </w:rPr>
            </w:pPr>
            <w:r w:rsidRPr="00F34CF1">
              <w:rPr>
                <w:b/>
              </w:rPr>
              <w:t>Zapojení garanta do výuky předmětu</w:t>
            </w:r>
          </w:p>
        </w:tc>
        <w:tc>
          <w:tcPr>
            <w:tcW w:w="6520" w:type="dxa"/>
            <w:gridSpan w:val="7"/>
            <w:tcBorders>
              <w:top w:val="nil"/>
            </w:tcBorders>
          </w:tcPr>
          <w:p w14:paraId="4FD3481E" w14:textId="5E235832" w:rsidR="004C0A84" w:rsidRPr="00F34CF1" w:rsidRDefault="004C0A84" w:rsidP="004C0A84">
            <w:pPr>
              <w:jc w:val="both"/>
            </w:pPr>
            <w:r w:rsidRPr="004C0A84">
              <w:t xml:space="preserve">70 </w:t>
            </w:r>
            <w:r>
              <w:t>%</w:t>
            </w:r>
          </w:p>
        </w:tc>
      </w:tr>
      <w:tr w:rsidR="004C0A84" w:rsidRPr="00F34CF1" w14:paraId="15994767" w14:textId="77777777" w:rsidTr="00F674C2">
        <w:tc>
          <w:tcPr>
            <w:tcW w:w="3545" w:type="dxa"/>
            <w:shd w:val="clear" w:color="auto" w:fill="F7CAAC"/>
          </w:tcPr>
          <w:p w14:paraId="62D13881" w14:textId="77777777" w:rsidR="004C0A84" w:rsidRPr="00F34CF1" w:rsidRDefault="004C0A84" w:rsidP="004C0A84">
            <w:pPr>
              <w:jc w:val="both"/>
              <w:rPr>
                <w:b/>
              </w:rPr>
            </w:pPr>
            <w:r w:rsidRPr="00F34CF1">
              <w:rPr>
                <w:b/>
              </w:rPr>
              <w:t>Vyučující</w:t>
            </w:r>
          </w:p>
        </w:tc>
        <w:tc>
          <w:tcPr>
            <w:tcW w:w="6520" w:type="dxa"/>
            <w:gridSpan w:val="7"/>
            <w:tcBorders>
              <w:bottom w:val="nil"/>
            </w:tcBorders>
          </w:tcPr>
          <w:p w14:paraId="0F71A37A" w14:textId="77777777" w:rsidR="004C0A84" w:rsidRPr="00F34CF1" w:rsidRDefault="004C0A84" w:rsidP="004C0A84">
            <w:pPr>
              <w:jc w:val="both"/>
            </w:pPr>
          </w:p>
        </w:tc>
      </w:tr>
      <w:tr w:rsidR="004C0A84" w:rsidRPr="00F34CF1" w14:paraId="3D75CAFB" w14:textId="77777777" w:rsidTr="00F674C2">
        <w:trPr>
          <w:trHeight w:val="272"/>
        </w:trPr>
        <w:tc>
          <w:tcPr>
            <w:tcW w:w="10065" w:type="dxa"/>
            <w:gridSpan w:val="8"/>
            <w:tcBorders>
              <w:top w:val="nil"/>
            </w:tcBorders>
          </w:tcPr>
          <w:p w14:paraId="34550A38" w14:textId="0061BCA4" w:rsidR="004C0A84" w:rsidRPr="00F34CF1" w:rsidRDefault="004C0A84" w:rsidP="004C0A84">
            <w:pPr>
              <w:jc w:val="both"/>
            </w:pPr>
            <w:r>
              <w:t>doc. Mgr. Radim Šíp, Ph.D. (</w:t>
            </w:r>
            <w:r w:rsidRPr="004C0A84">
              <w:t xml:space="preserve">70 </w:t>
            </w:r>
            <w:r>
              <w:t>%), Mgr. Ilona Kočvarová, Ph.D. (</w:t>
            </w:r>
            <w:r w:rsidR="003D5DBE">
              <w:t>30</w:t>
            </w:r>
            <w:r>
              <w:t xml:space="preserve"> %)</w:t>
            </w:r>
          </w:p>
        </w:tc>
      </w:tr>
      <w:tr w:rsidR="004C0A84" w:rsidRPr="00F34CF1" w14:paraId="75FFAB48" w14:textId="77777777" w:rsidTr="00F674C2">
        <w:tc>
          <w:tcPr>
            <w:tcW w:w="3545" w:type="dxa"/>
            <w:shd w:val="clear" w:color="auto" w:fill="F7CAAC"/>
          </w:tcPr>
          <w:p w14:paraId="6AF8C158" w14:textId="77777777" w:rsidR="004C0A84" w:rsidRPr="00F34CF1" w:rsidRDefault="004C0A84" w:rsidP="004C0A84">
            <w:pPr>
              <w:jc w:val="both"/>
              <w:rPr>
                <w:b/>
              </w:rPr>
            </w:pPr>
            <w:r w:rsidRPr="00F34CF1">
              <w:rPr>
                <w:b/>
              </w:rPr>
              <w:t>Stručná anotace předmětu</w:t>
            </w:r>
          </w:p>
        </w:tc>
        <w:tc>
          <w:tcPr>
            <w:tcW w:w="6520" w:type="dxa"/>
            <w:gridSpan w:val="7"/>
            <w:tcBorders>
              <w:bottom w:val="nil"/>
            </w:tcBorders>
          </w:tcPr>
          <w:p w14:paraId="641E35B7" w14:textId="77777777" w:rsidR="004C0A84" w:rsidRPr="00F34CF1" w:rsidRDefault="004C0A84" w:rsidP="004C0A84">
            <w:pPr>
              <w:jc w:val="both"/>
            </w:pPr>
          </w:p>
        </w:tc>
      </w:tr>
      <w:tr w:rsidR="004C0A84" w:rsidRPr="003A5DDA" w14:paraId="4A9594A7" w14:textId="77777777" w:rsidTr="004C0A84">
        <w:trPr>
          <w:trHeight w:val="5800"/>
        </w:trPr>
        <w:tc>
          <w:tcPr>
            <w:tcW w:w="10065" w:type="dxa"/>
            <w:gridSpan w:val="8"/>
            <w:tcBorders>
              <w:top w:val="nil"/>
              <w:bottom w:val="single" w:sz="12" w:space="0" w:color="auto"/>
            </w:tcBorders>
          </w:tcPr>
          <w:p w14:paraId="6C5AE862" w14:textId="77777777" w:rsidR="004C0A84" w:rsidRDefault="004C0A84" w:rsidP="004C0A84">
            <w:r w:rsidRPr="00C01A6D">
              <w:rPr>
                <w:b/>
              </w:rPr>
              <w:t>Cí</w:t>
            </w:r>
            <w:r>
              <w:rPr>
                <w:b/>
              </w:rPr>
              <w:t>l</w:t>
            </w:r>
            <w:r w:rsidRPr="00C01A6D">
              <w:rPr>
                <w:b/>
              </w:rPr>
              <w:t xml:space="preserve"> předmětu:</w:t>
            </w:r>
            <w:r>
              <w:t xml:space="preserve"> </w:t>
            </w:r>
          </w:p>
          <w:p w14:paraId="55951158" w14:textId="760741C6" w:rsidR="004C0A84" w:rsidRDefault="004C0A84" w:rsidP="004C0A84">
            <w:pPr>
              <w:jc w:val="both"/>
            </w:pPr>
            <w:r>
              <w:rPr>
                <w:i/>
              </w:rPr>
              <w:t xml:space="preserve">Obecný: </w:t>
            </w:r>
            <w:r>
              <w:t>Předmět vede studenty k pravidelné hloubkové reflexi jejich roční práce. Poskytuje jim a jejich školitelům příležitost ke zpětné vazbě širší odbornou komunitou. Na základě této vazby pomáhá identifikovat silná a slabá místa aktuálního stavu projektu. Zpětná vazba studenty dále orientuje ve výsledcích aktuálních výzkumů, které jsou po obsahové a metodologické stránce podstatné pro jejich dizertační práce.</w:t>
            </w:r>
          </w:p>
          <w:p w14:paraId="53C0FAFF" w14:textId="77777777" w:rsidR="004C0A84" w:rsidRDefault="004C0A84" w:rsidP="004C0A84">
            <w:pPr>
              <w:jc w:val="both"/>
              <w:rPr>
                <w:i/>
              </w:rPr>
            </w:pPr>
          </w:p>
          <w:p w14:paraId="42A7D12D" w14:textId="1D9BB8C1" w:rsidR="004C0A84" w:rsidRPr="004C0A84" w:rsidRDefault="004C0A84" w:rsidP="004C0A84">
            <w:pPr>
              <w:jc w:val="both"/>
              <w:rPr>
                <w:i/>
              </w:rPr>
            </w:pPr>
            <w:r>
              <w:rPr>
                <w:i/>
              </w:rPr>
              <w:t xml:space="preserve">Ročníkový cíl: </w:t>
            </w:r>
            <w:r>
              <w:t>Studenti prvního ročníku prezentují plán svého di</w:t>
            </w:r>
            <w:r w:rsidR="00783AF4">
              <w:t>z</w:t>
            </w:r>
            <w:r>
              <w:t>ertačního výzkumu tak, aby prokázali schopnost rešerše tematicky relevantních výzkumů, definovat cíle výzkumu a možné metody zkoumání. Jedná se o první verzi výzkumného plánu, který směřuje dizertační projekt jak po obsahové, tak metodologické stránce.</w:t>
            </w:r>
          </w:p>
          <w:p w14:paraId="67B24547" w14:textId="77777777" w:rsidR="004C0A84" w:rsidRDefault="004C0A84" w:rsidP="004C0A84">
            <w:pPr>
              <w:rPr>
                <w:b/>
              </w:rPr>
            </w:pPr>
          </w:p>
          <w:p w14:paraId="05C67D9C" w14:textId="650ABAEF" w:rsidR="004C0A84" w:rsidRDefault="004C0A84" w:rsidP="004C0A84">
            <w:pPr>
              <w:rPr>
                <w:b/>
              </w:rPr>
            </w:pPr>
            <w:r>
              <w:rPr>
                <w:b/>
              </w:rPr>
              <w:t>Požadavky:</w:t>
            </w:r>
          </w:p>
          <w:p w14:paraId="2ACD888A" w14:textId="77777777" w:rsidR="004C0A84" w:rsidRDefault="004C0A84" w:rsidP="00630AC5">
            <w:pPr>
              <w:pStyle w:val="Odstavecseseznamem"/>
              <w:numPr>
                <w:ilvl w:val="0"/>
                <w:numId w:val="71"/>
              </w:numPr>
              <w:contextualSpacing w:val="0"/>
            </w:pPr>
            <w:r>
              <w:t>účast na pravidelných a příležitostných seminářích organizovaných v rámci předmětu;</w:t>
            </w:r>
          </w:p>
          <w:p w14:paraId="29FBD8D2" w14:textId="77777777" w:rsidR="004C0A84" w:rsidRDefault="004C0A84" w:rsidP="00630AC5">
            <w:pPr>
              <w:pStyle w:val="Odstavecseseznamem"/>
              <w:numPr>
                <w:ilvl w:val="0"/>
                <w:numId w:val="71"/>
              </w:numPr>
              <w:contextualSpacing w:val="0"/>
            </w:pPr>
            <w:r>
              <w:t>příprava vlastní prezentace;</w:t>
            </w:r>
          </w:p>
          <w:p w14:paraId="3DB9BD17" w14:textId="77777777" w:rsidR="004C0A84" w:rsidRPr="00C01A6D" w:rsidRDefault="004C0A84" w:rsidP="00630AC5">
            <w:pPr>
              <w:pStyle w:val="Odstavecseseznamem"/>
              <w:numPr>
                <w:ilvl w:val="0"/>
                <w:numId w:val="71"/>
              </w:numPr>
              <w:contextualSpacing w:val="0"/>
            </w:pPr>
            <w:r>
              <w:t>studium podkladů k jednotlivým prezentacím ostatních kolegů, poskytnutí peer-review na jejich vystoupení.</w:t>
            </w:r>
          </w:p>
          <w:p w14:paraId="5E14F513" w14:textId="77777777" w:rsidR="004C0A84" w:rsidRDefault="004C0A84" w:rsidP="004C0A84">
            <w:pPr>
              <w:jc w:val="both"/>
              <w:rPr>
                <w:b/>
                <w:caps/>
              </w:rPr>
            </w:pPr>
          </w:p>
          <w:p w14:paraId="180C72F7" w14:textId="3296CBCB" w:rsidR="004C0A84" w:rsidRPr="008243EA" w:rsidRDefault="004C0A84" w:rsidP="004C0A84">
            <w:pPr>
              <w:jc w:val="both"/>
              <w:rPr>
                <w:b/>
                <w:caps/>
              </w:rPr>
            </w:pPr>
            <w:r w:rsidRPr="008243EA">
              <w:rPr>
                <w:b/>
                <w:caps/>
              </w:rPr>
              <w:t>Výsledky učení</w:t>
            </w:r>
          </w:p>
          <w:p w14:paraId="00BE9795" w14:textId="77777777" w:rsidR="004C0A84" w:rsidRDefault="004C0A84" w:rsidP="004C0A84">
            <w:pPr>
              <w:jc w:val="both"/>
              <w:rPr>
                <w:b/>
              </w:rPr>
            </w:pPr>
            <w:r>
              <w:rPr>
                <w:b/>
              </w:rPr>
              <w:t>Student zná</w:t>
            </w:r>
            <w:r w:rsidRPr="00EF7713">
              <w:rPr>
                <w:b/>
              </w:rPr>
              <w:t>:</w:t>
            </w:r>
          </w:p>
          <w:p w14:paraId="2AC9CE60" w14:textId="77777777" w:rsidR="004C0A84" w:rsidRDefault="004C0A84" w:rsidP="00630AC5">
            <w:pPr>
              <w:pStyle w:val="Odstavecseseznamem"/>
              <w:numPr>
                <w:ilvl w:val="0"/>
                <w:numId w:val="24"/>
              </w:numPr>
              <w:contextualSpacing w:val="0"/>
            </w:pPr>
            <w:r>
              <w:t>podstatu vztahu mezi dizertačním projektem a prezentace výsledků jeho aktuálního stavu;</w:t>
            </w:r>
          </w:p>
          <w:p w14:paraId="1AFF08E7" w14:textId="77777777" w:rsidR="004C0A84" w:rsidRDefault="004C0A84" w:rsidP="00630AC5">
            <w:pPr>
              <w:pStyle w:val="Odstavecseseznamem"/>
              <w:numPr>
                <w:ilvl w:val="0"/>
                <w:numId w:val="24"/>
              </w:numPr>
              <w:contextualSpacing w:val="0"/>
            </w:pPr>
            <w:r>
              <w:t>zásady kvalitní prezentace;</w:t>
            </w:r>
          </w:p>
          <w:p w14:paraId="45054498" w14:textId="77777777" w:rsidR="004C0A84" w:rsidRDefault="004C0A84" w:rsidP="00630AC5">
            <w:pPr>
              <w:pStyle w:val="Odstavecseseznamem"/>
              <w:numPr>
                <w:ilvl w:val="0"/>
                <w:numId w:val="24"/>
              </w:numPr>
              <w:contextualSpacing w:val="0"/>
            </w:pPr>
            <w:r>
              <w:t>způsoby komunikace s odborným publikem.</w:t>
            </w:r>
          </w:p>
          <w:p w14:paraId="76256607" w14:textId="77777777" w:rsidR="004C0A84" w:rsidRDefault="004C0A84" w:rsidP="004C0A84">
            <w:pPr>
              <w:ind w:left="360"/>
            </w:pPr>
          </w:p>
          <w:p w14:paraId="13C804CB" w14:textId="77777777" w:rsidR="004C0A84" w:rsidRDefault="004C0A84" w:rsidP="004C0A84">
            <w:pPr>
              <w:jc w:val="both"/>
              <w:rPr>
                <w:b/>
              </w:rPr>
            </w:pPr>
            <w:r>
              <w:rPr>
                <w:b/>
              </w:rPr>
              <w:t>Student umí</w:t>
            </w:r>
            <w:r w:rsidRPr="002353DA">
              <w:rPr>
                <w:b/>
              </w:rPr>
              <w:t>:</w:t>
            </w:r>
          </w:p>
          <w:p w14:paraId="7B6CA919" w14:textId="77777777" w:rsidR="004C0A84" w:rsidRDefault="004C0A84" w:rsidP="00630AC5">
            <w:pPr>
              <w:pStyle w:val="Odstavecseseznamem"/>
              <w:numPr>
                <w:ilvl w:val="0"/>
                <w:numId w:val="24"/>
              </w:numPr>
              <w:contextualSpacing w:val="0"/>
              <w:jc w:val="both"/>
            </w:pPr>
            <w:r>
              <w:t>reflektovat výsledky odborné práce;</w:t>
            </w:r>
          </w:p>
          <w:p w14:paraId="12A01D9E" w14:textId="77777777" w:rsidR="004C0A84" w:rsidRDefault="004C0A84" w:rsidP="00630AC5">
            <w:pPr>
              <w:pStyle w:val="Odstavecseseznamem"/>
              <w:numPr>
                <w:ilvl w:val="0"/>
                <w:numId w:val="24"/>
              </w:numPr>
              <w:contextualSpacing w:val="0"/>
              <w:jc w:val="both"/>
            </w:pPr>
            <w:r>
              <w:t>analyzovat pozitiva a negativa stavu svého poznání;</w:t>
            </w:r>
          </w:p>
          <w:p w14:paraId="239D01DA" w14:textId="77777777" w:rsidR="004C0A84" w:rsidRDefault="004C0A84" w:rsidP="00630AC5">
            <w:pPr>
              <w:pStyle w:val="Odstavecseseznamem"/>
              <w:numPr>
                <w:ilvl w:val="0"/>
                <w:numId w:val="24"/>
              </w:numPr>
              <w:contextualSpacing w:val="0"/>
              <w:jc w:val="both"/>
            </w:pPr>
            <w:r>
              <w:t>připravit kvalitní prezentaci;</w:t>
            </w:r>
          </w:p>
          <w:p w14:paraId="01F90DDD" w14:textId="4C8E5E73" w:rsidR="004C0A84" w:rsidRPr="00B739B6" w:rsidRDefault="004C0A84" w:rsidP="00630AC5">
            <w:pPr>
              <w:pStyle w:val="Odstavecseseznamem"/>
              <w:numPr>
                <w:ilvl w:val="0"/>
                <w:numId w:val="24"/>
              </w:numPr>
              <w:contextualSpacing w:val="0"/>
              <w:jc w:val="both"/>
            </w:pPr>
            <w:r>
              <w:t>obhájit výsledky své práce před odborným publikem.</w:t>
            </w:r>
          </w:p>
        </w:tc>
      </w:tr>
      <w:tr w:rsidR="004C0A84" w:rsidRPr="00F34CF1" w14:paraId="59061C78" w14:textId="77777777" w:rsidTr="00F674C2">
        <w:trPr>
          <w:trHeight w:val="265"/>
        </w:trPr>
        <w:tc>
          <w:tcPr>
            <w:tcW w:w="3904" w:type="dxa"/>
            <w:gridSpan w:val="2"/>
            <w:tcBorders>
              <w:top w:val="nil"/>
            </w:tcBorders>
            <w:shd w:val="clear" w:color="auto" w:fill="F7CAAC"/>
          </w:tcPr>
          <w:p w14:paraId="67749B71" w14:textId="77777777" w:rsidR="004C0A84" w:rsidRPr="00F34CF1" w:rsidRDefault="004C0A84" w:rsidP="004C0A84">
            <w:pPr>
              <w:jc w:val="both"/>
            </w:pPr>
            <w:r w:rsidRPr="00F34CF1">
              <w:rPr>
                <w:b/>
              </w:rPr>
              <w:t>Studijní literatura a studijní pomůc</w:t>
            </w:r>
            <w:r w:rsidRPr="00EF0A8C">
              <w:rPr>
                <w:b/>
              </w:rPr>
              <w:t>ky</w:t>
            </w:r>
          </w:p>
        </w:tc>
        <w:tc>
          <w:tcPr>
            <w:tcW w:w="6161" w:type="dxa"/>
            <w:gridSpan w:val="6"/>
            <w:tcBorders>
              <w:top w:val="nil"/>
              <w:bottom w:val="nil"/>
            </w:tcBorders>
          </w:tcPr>
          <w:p w14:paraId="7F7C278C" w14:textId="77777777" w:rsidR="004C0A84" w:rsidRPr="00F34CF1" w:rsidRDefault="004C0A84" w:rsidP="004C0A84">
            <w:pPr>
              <w:jc w:val="both"/>
            </w:pPr>
          </w:p>
        </w:tc>
      </w:tr>
      <w:tr w:rsidR="004C0A84" w:rsidRPr="00F34CF1" w14:paraId="35DF136F" w14:textId="77777777" w:rsidTr="00F674C2">
        <w:trPr>
          <w:trHeight w:val="1497"/>
        </w:trPr>
        <w:tc>
          <w:tcPr>
            <w:tcW w:w="10065" w:type="dxa"/>
            <w:gridSpan w:val="8"/>
            <w:tcBorders>
              <w:top w:val="nil"/>
            </w:tcBorders>
          </w:tcPr>
          <w:p w14:paraId="58802D4D" w14:textId="77777777" w:rsidR="004C0A84" w:rsidRDefault="004C0A84" w:rsidP="004C0A84">
            <w:pPr>
              <w:ind w:left="510" w:hanging="510"/>
              <w:jc w:val="both"/>
              <w:rPr>
                <w:b/>
              </w:rPr>
            </w:pPr>
            <w:r>
              <w:rPr>
                <w:b/>
              </w:rPr>
              <w:t>Základní:</w:t>
            </w:r>
          </w:p>
          <w:p w14:paraId="4856C9D9" w14:textId="6CBFFE3C" w:rsidR="004C0A84" w:rsidRPr="00075A9F" w:rsidRDefault="004C0A84" w:rsidP="00630AC5">
            <w:pPr>
              <w:pStyle w:val="Odstavecseseznamem"/>
              <w:numPr>
                <w:ilvl w:val="0"/>
                <w:numId w:val="73"/>
              </w:numPr>
              <w:jc w:val="both"/>
            </w:pPr>
            <w:r>
              <w:t xml:space="preserve">Beins, B, C. (2012). </w:t>
            </w:r>
            <w:r w:rsidRPr="004C0A84">
              <w:rPr>
                <w:i/>
              </w:rPr>
              <w:t xml:space="preserve">Effective writing in Psychology: Papers, Posters, and Presentations. </w:t>
            </w:r>
            <w:r>
              <w:t>Oxford: Willey-Blackwell.</w:t>
            </w:r>
          </w:p>
          <w:p w14:paraId="448A72BB" w14:textId="7C1857E9" w:rsidR="004C0A84" w:rsidRDefault="004C0A84" w:rsidP="00630AC5">
            <w:pPr>
              <w:pStyle w:val="Odstavecseseznamem"/>
              <w:numPr>
                <w:ilvl w:val="0"/>
                <w:numId w:val="73"/>
              </w:numPr>
              <w:jc w:val="both"/>
            </w:pPr>
            <w:r w:rsidRPr="00075A9F">
              <w:t>Chan</w:t>
            </w:r>
            <w:r>
              <w:t>, J. F. (</w:t>
            </w:r>
            <w:r w:rsidR="007B2919">
              <w:t>2009</w:t>
            </w:r>
            <w:r>
              <w:t xml:space="preserve">). </w:t>
            </w:r>
            <w:r w:rsidRPr="004C0A84">
              <w:rPr>
                <w:i/>
              </w:rPr>
              <w:t xml:space="preserve">Presentation Success: How to Plan, Prepare, and Deliver Effective Presentation. </w:t>
            </w:r>
            <w:r>
              <w:t>AMA: Advanced Communication Design Inc.</w:t>
            </w:r>
          </w:p>
          <w:p w14:paraId="6332FB49" w14:textId="7FBF8A67" w:rsidR="004C0A84" w:rsidRPr="00F34CF1" w:rsidRDefault="004C0A84" w:rsidP="00630AC5">
            <w:pPr>
              <w:pStyle w:val="Odstavecseseznamem"/>
              <w:numPr>
                <w:ilvl w:val="0"/>
                <w:numId w:val="73"/>
              </w:numPr>
              <w:jc w:val="both"/>
            </w:pPr>
            <w:r>
              <w:t xml:space="preserve">Ledden, E (2018). </w:t>
            </w:r>
            <w:r w:rsidRPr="004C0A84">
              <w:rPr>
                <w:i/>
              </w:rPr>
              <w:t xml:space="preserve">Úspěšná prezentace. </w:t>
            </w:r>
            <w:r>
              <w:t>Praha: Grada.</w:t>
            </w:r>
          </w:p>
        </w:tc>
      </w:tr>
      <w:tr w:rsidR="004C0A84" w:rsidRPr="00F34CF1" w14:paraId="7F5B340E" w14:textId="77777777" w:rsidTr="00F674C2">
        <w:tc>
          <w:tcPr>
            <w:tcW w:w="10065" w:type="dxa"/>
            <w:gridSpan w:val="8"/>
            <w:tcBorders>
              <w:top w:val="single" w:sz="12" w:space="0" w:color="auto"/>
              <w:left w:val="single" w:sz="2" w:space="0" w:color="auto"/>
              <w:bottom w:val="single" w:sz="2" w:space="0" w:color="auto"/>
              <w:right w:val="single" w:sz="2" w:space="0" w:color="auto"/>
            </w:tcBorders>
            <w:shd w:val="clear" w:color="auto" w:fill="F7CAAC"/>
          </w:tcPr>
          <w:p w14:paraId="49F96317" w14:textId="77777777" w:rsidR="004C0A84" w:rsidRPr="00F34CF1" w:rsidRDefault="004C0A84" w:rsidP="004C0A84">
            <w:pPr>
              <w:jc w:val="center"/>
              <w:rPr>
                <w:b/>
              </w:rPr>
            </w:pPr>
            <w:r w:rsidRPr="00F34CF1">
              <w:rPr>
                <w:b/>
              </w:rPr>
              <w:t>Informace ke kombinované nebo distanční formě</w:t>
            </w:r>
          </w:p>
        </w:tc>
      </w:tr>
      <w:tr w:rsidR="004C0A84" w:rsidRPr="00F34CF1" w14:paraId="463557FB" w14:textId="77777777" w:rsidTr="00F674C2">
        <w:tc>
          <w:tcPr>
            <w:tcW w:w="5038" w:type="dxa"/>
            <w:gridSpan w:val="3"/>
            <w:tcBorders>
              <w:top w:val="single" w:sz="2" w:space="0" w:color="auto"/>
            </w:tcBorders>
            <w:shd w:val="clear" w:color="auto" w:fill="F7CAAC"/>
          </w:tcPr>
          <w:p w14:paraId="68E900F5" w14:textId="77777777" w:rsidR="004C0A84" w:rsidRPr="00F34CF1" w:rsidRDefault="004C0A84" w:rsidP="004C0A84">
            <w:pPr>
              <w:jc w:val="both"/>
            </w:pPr>
            <w:r w:rsidRPr="00F34CF1">
              <w:rPr>
                <w:b/>
              </w:rPr>
              <w:t>Rozsah konzultací (soustředění)</w:t>
            </w:r>
          </w:p>
        </w:tc>
        <w:tc>
          <w:tcPr>
            <w:tcW w:w="889" w:type="dxa"/>
            <w:tcBorders>
              <w:top w:val="single" w:sz="2" w:space="0" w:color="auto"/>
            </w:tcBorders>
          </w:tcPr>
          <w:p w14:paraId="4DD6AB38" w14:textId="77777777" w:rsidR="004C0A84" w:rsidRPr="00F34CF1" w:rsidRDefault="004C0A84" w:rsidP="004C0A84">
            <w:pPr>
              <w:jc w:val="both"/>
            </w:pPr>
            <w:r>
              <w:t>10</w:t>
            </w:r>
          </w:p>
        </w:tc>
        <w:tc>
          <w:tcPr>
            <w:tcW w:w="4138" w:type="dxa"/>
            <w:gridSpan w:val="4"/>
            <w:tcBorders>
              <w:top w:val="single" w:sz="2" w:space="0" w:color="auto"/>
            </w:tcBorders>
            <w:shd w:val="clear" w:color="auto" w:fill="F7CAAC"/>
          </w:tcPr>
          <w:p w14:paraId="3F73529E" w14:textId="77777777" w:rsidR="004C0A84" w:rsidRPr="00F34CF1" w:rsidRDefault="004C0A84" w:rsidP="004C0A84">
            <w:pPr>
              <w:jc w:val="both"/>
              <w:rPr>
                <w:b/>
              </w:rPr>
            </w:pPr>
            <w:r w:rsidRPr="00F34CF1">
              <w:rPr>
                <w:b/>
              </w:rPr>
              <w:t xml:space="preserve">hodin </w:t>
            </w:r>
          </w:p>
        </w:tc>
      </w:tr>
      <w:tr w:rsidR="004C0A84" w:rsidRPr="00F34CF1" w14:paraId="64EF98ED" w14:textId="77777777" w:rsidTr="00F674C2">
        <w:tc>
          <w:tcPr>
            <w:tcW w:w="10065" w:type="dxa"/>
            <w:gridSpan w:val="8"/>
            <w:shd w:val="clear" w:color="auto" w:fill="F7CAAC"/>
          </w:tcPr>
          <w:p w14:paraId="077D1732" w14:textId="77777777" w:rsidR="004C0A84" w:rsidRPr="00F34CF1" w:rsidRDefault="004C0A84" w:rsidP="004C0A84">
            <w:pPr>
              <w:jc w:val="both"/>
              <w:rPr>
                <w:b/>
              </w:rPr>
            </w:pPr>
            <w:r w:rsidRPr="00F34CF1">
              <w:rPr>
                <w:b/>
              </w:rPr>
              <w:t>Informace o způsobu kontaktu s vyučujícím</w:t>
            </w:r>
          </w:p>
        </w:tc>
      </w:tr>
      <w:tr w:rsidR="004C0A84" w:rsidRPr="00F34CF1" w14:paraId="2CCA7C0F" w14:textId="77777777" w:rsidTr="00F674C2">
        <w:trPr>
          <w:trHeight w:val="258"/>
        </w:trPr>
        <w:tc>
          <w:tcPr>
            <w:tcW w:w="10065" w:type="dxa"/>
            <w:gridSpan w:val="8"/>
          </w:tcPr>
          <w:p w14:paraId="56CAAC0A" w14:textId="77777777" w:rsidR="004C0A84" w:rsidRDefault="004C0A84" w:rsidP="004C0A84">
            <w:pPr>
              <w:jc w:val="both"/>
            </w:pPr>
            <w:r w:rsidRPr="0009374B">
              <w:t>DSP je v prezenční i kombinované formě totožný.</w:t>
            </w:r>
            <w:r>
              <w:t xml:space="preserve"> </w:t>
            </w:r>
          </w:p>
          <w:p w14:paraId="3836E3B6" w14:textId="77777777" w:rsidR="004C0A84" w:rsidRDefault="004C0A84" w:rsidP="004C0A84">
            <w:pPr>
              <w:jc w:val="both"/>
            </w:pPr>
            <w:r>
              <w:t>Podle Vnitřního předpisu UTB má každý akademický pracovník stanoveny konzultační hodiny v rozsahu 2h týdně. Dále je možno komunikovat s vyučujícím prostřednictvím e-mailu nebo v rámci MS Office 365 (Teams), ve kterém probíhá synchronní výuka na dálku.</w:t>
            </w:r>
          </w:p>
        </w:tc>
      </w:tr>
    </w:tbl>
    <w:p w14:paraId="6F06151A" w14:textId="77777777" w:rsidR="004C0A84" w:rsidRDefault="004C0A84" w:rsidP="004C0A84">
      <w:pPr>
        <w:spacing w:after="160" w:line="259" w:lineRule="auto"/>
      </w:pPr>
    </w:p>
    <w:p w14:paraId="5764757D" w14:textId="77777777" w:rsidR="004C0A84" w:rsidRDefault="004C0A84" w:rsidP="004C0A84">
      <w:pPr>
        <w:spacing w:after="160" w:line="259" w:lineRule="auto"/>
      </w:pPr>
    </w:p>
    <w:p w14:paraId="43FC1DBE" w14:textId="77777777" w:rsidR="004C0A84" w:rsidRDefault="004C0A84" w:rsidP="004C0A84">
      <w:pPr>
        <w:spacing w:after="160" w:line="259" w:lineRule="auto"/>
      </w:pPr>
    </w:p>
    <w:tbl>
      <w:tblPr>
        <w:tblW w:w="10065"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545"/>
        <w:gridCol w:w="359"/>
        <w:gridCol w:w="1134"/>
        <w:gridCol w:w="889"/>
        <w:gridCol w:w="816"/>
        <w:gridCol w:w="2156"/>
        <w:gridCol w:w="539"/>
        <w:gridCol w:w="627"/>
      </w:tblGrid>
      <w:tr w:rsidR="004C0A84" w:rsidRPr="00F34CF1" w14:paraId="4FA1DADF" w14:textId="77777777" w:rsidTr="00F674C2">
        <w:tc>
          <w:tcPr>
            <w:tcW w:w="10065" w:type="dxa"/>
            <w:gridSpan w:val="8"/>
            <w:tcBorders>
              <w:bottom w:val="double" w:sz="4" w:space="0" w:color="auto"/>
            </w:tcBorders>
            <w:shd w:val="clear" w:color="auto" w:fill="BDD6EE"/>
          </w:tcPr>
          <w:p w14:paraId="48ADD3C4" w14:textId="77777777" w:rsidR="004C0A84" w:rsidRPr="00F34CF1" w:rsidRDefault="004C0A84" w:rsidP="004C0A84">
            <w:pPr>
              <w:jc w:val="both"/>
              <w:rPr>
                <w:b/>
                <w:sz w:val="28"/>
              </w:rPr>
            </w:pPr>
            <w:r w:rsidRPr="00F34CF1">
              <w:br w:type="page"/>
            </w:r>
            <w:r w:rsidRPr="00F34CF1">
              <w:rPr>
                <w:b/>
                <w:sz w:val="28"/>
              </w:rPr>
              <w:t>B-III – Charakteristika studijního předmětu</w:t>
            </w:r>
          </w:p>
        </w:tc>
      </w:tr>
      <w:tr w:rsidR="004C0A84" w:rsidRPr="00F34CF1" w14:paraId="24DE95D3" w14:textId="77777777" w:rsidTr="00F674C2">
        <w:tc>
          <w:tcPr>
            <w:tcW w:w="3545" w:type="dxa"/>
            <w:tcBorders>
              <w:top w:val="double" w:sz="4" w:space="0" w:color="auto"/>
            </w:tcBorders>
            <w:shd w:val="clear" w:color="auto" w:fill="F7CAAC"/>
          </w:tcPr>
          <w:p w14:paraId="0F568098" w14:textId="77777777" w:rsidR="004C0A84" w:rsidRPr="00F34CF1" w:rsidRDefault="004C0A84" w:rsidP="004C0A84">
            <w:pPr>
              <w:jc w:val="both"/>
              <w:rPr>
                <w:b/>
              </w:rPr>
            </w:pPr>
            <w:r w:rsidRPr="00F34CF1">
              <w:rPr>
                <w:b/>
              </w:rPr>
              <w:t>Název studijního předmětu</w:t>
            </w:r>
          </w:p>
        </w:tc>
        <w:tc>
          <w:tcPr>
            <w:tcW w:w="6520" w:type="dxa"/>
            <w:gridSpan w:val="7"/>
            <w:tcBorders>
              <w:top w:val="double" w:sz="4" w:space="0" w:color="auto"/>
            </w:tcBorders>
          </w:tcPr>
          <w:p w14:paraId="04900A0F" w14:textId="77777777" w:rsidR="004C0A84" w:rsidRPr="006315B2" w:rsidRDefault="004C0A84" w:rsidP="004C0A84">
            <w:pPr>
              <w:jc w:val="both"/>
              <w:rPr>
                <w:bCs/>
              </w:rPr>
            </w:pPr>
            <w:r>
              <w:rPr>
                <w:bCs/>
              </w:rPr>
              <w:t>Doktorský seminář II</w:t>
            </w:r>
          </w:p>
        </w:tc>
      </w:tr>
      <w:tr w:rsidR="004C0A84" w:rsidRPr="00F34CF1" w14:paraId="3FAB035E" w14:textId="77777777" w:rsidTr="00F674C2">
        <w:tc>
          <w:tcPr>
            <w:tcW w:w="3545" w:type="dxa"/>
            <w:shd w:val="clear" w:color="auto" w:fill="F7CAAC"/>
          </w:tcPr>
          <w:p w14:paraId="0A269839" w14:textId="77777777" w:rsidR="004C0A84" w:rsidRPr="00F34CF1" w:rsidRDefault="004C0A84" w:rsidP="004C0A84">
            <w:pPr>
              <w:jc w:val="both"/>
              <w:rPr>
                <w:b/>
              </w:rPr>
            </w:pPr>
            <w:r w:rsidRPr="00F34CF1">
              <w:rPr>
                <w:b/>
              </w:rPr>
              <w:t>Typ předmětu</w:t>
            </w:r>
          </w:p>
        </w:tc>
        <w:tc>
          <w:tcPr>
            <w:tcW w:w="3198" w:type="dxa"/>
            <w:gridSpan w:val="4"/>
          </w:tcPr>
          <w:p w14:paraId="05AA6AA6" w14:textId="77777777" w:rsidR="004C0A84" w:rsidRPr="00F34CF1" w:rsidRDefault="004C0A84" w:rsidP="004C0A84">
            <w:pPr>
              <w:jc w:val="both"/>
            </w:pPr>
            <w:r>
              <w:t>Povinný</w:t>
            </w:r>
          </w:p>
        </w:tc>
        <w:tc>
          <w:tcPr>
            <w:tcW w:w="2695" w:type="dxa"/>
            <w:gridSpan w:val="2"/>
            <w:shd w:val="clear" w:color="auto" w:fill="F7CAAC"/>
          </w:tcPr>
          <w:p w14:paraId="75CA0EA9" w14:textId="77777777" w:rsidR="004C0A84" w:rsidRPr="00F34CF1" w:rsidRDefault="004C0A84" w:rsidP="004C0A84">
            <w:pPr>
              <w:jc w:val="both"/>
            </w:pPr>
            <w:r w:rsidRPr="00F34CF1">
              <w:rPr>
                <w:b/>
              </w:rPr>
              <w:t>doporučený ročník / semestr</w:t>
            </w:r>
          </w:p>
        </w:tc>
        <w:tc>
          <w:tcPr>
            <w:tcW w:w="627" w:type="dxa"/>
          </w:tcPr>
          <w:p w14:paraId="63A1579D" w14:textId="760154BA" w:rsidR="004C0A84" w:rsidRPr="00F34CF1" w:rsidRDefault="004C0A84" w:rsidP="004C0A84">
            <w:pPr>
              <w:jc w:val="both"/>
            </w:pPr>
            <w:r>
              <w:t>2</w:t>
            </w:r>
            <w:r w:rsidR="00A74A36">
              <w:t>.</w:t>
            </w:r>
            <w:r>
              <w:t>/4</w:t>
            </w:r>
            <w:r w:rsidR="00A74A36">
              <w:t>.</w:t>
            </w:r>
          </w:p>
        </w:tc>
      </w:tr>
      <w:tr w:rsidR="004C0A84" w:rsidRPr="00F34CF1" w14:paraId="78D08317" w14:textId="77777777" w:rsidTr="00F674C2">
        <w:tc>
          <w:tcPr>
            <w:tcW w:w="3545" w:type="dxa"/>
            <w:shd w:val="clear" w:color="auto" w:fill="F7CAAC"/>
          </w:tcPr>
          <w:p w14:paraId="1EAD051E" w14:textId="77777777" w:rsidR="004C0A84" w:rsidRPr="00F34CF1" w:rsidRDefault="004C0A84" w:rsidP="004C0A84">
            <w:pPr>
              <w:jc w:val="both"/>
              <w:rPr>
                <w:b/>
              </w:rPr>
            </w:pPr>
            <w:r w:rsidRPr="00F34CF1">
              <w:rPr>
                <w:b/>
              </w:rPr>
              <w:t>Rozsah studijního předmětu</w:t>
            </w:r>
          </w:p>
        </w:tc>
        <w:tc>
          <w:tcPr>
            <w:tcW w:w="1493" w:type="dxa"/>
            <w:gridSpan w:val="2"/>
          </w:tcPr>
          <w:p w14:paraId="6EAA0CD0" w14:textId="56D1416D" w:rsidR="004C0A84" w:rsidRPr="00F34CF1" w:rsidRDefault="00642C64" w:rsidP="004C0A84">
            <w:pPr>
              <w:jc w:val="both"/>
            </w:pPr>
            <w:r>
              <w:t>5</w:t>
            </w:r>
            <w:r w:rsidR="004C0A84">
              <w:t xml:space="preserve">s  </w:t>
            </w:r>
          </w:p>
        </w:tc>
        <w:tc>
          <w:tcPr>
            <w:tcW w:w="889" w:type="dxa"/>
            <w:shd w:val="clear" w:color="auto" w:fill="F7CAAC"/>
          </w:tcPr>
          <w:p w14:paraId="0CBA7B41" w14:textId="77777777" w:rsidR="004C0A84" w:rsidRPr="00F34CF1" w:rsidRDefault="004C0A84" w:rsidP="004C0A84">
            <w:pPr>
              <w:jc w:val="both"/>
              <w:rPr>
                <w:b/>
              </w:rPr>
            </w:pPr>
            <w:r w:rsidRPr="00F34CF1">
              <w:rPr>
                <w:b/>
              </w:rPr>
              <w:t xml:space="preserve">hod. </w:t>
            </w:r>
          </w:p>
        </w:tc>
        <w:tc>
          <w:tcPr>
            <w:tcW w:w="816" w:type="dxa"/>
          </w:tcPr>
          <w:p w14:paraId="69173178" w14:textId="40E5BC74" w:rsidR="004C0A84" w:rsidRPr="00F34CF1" w:rsidRDefault="004F208B" w:rsidP="004C0A84">
            <w:pPr>
              <w:jc w:val="both"/>
            </w:pPr>
            <w:r>
              <w:t>5</w:t>
            </w:r>
          </w:p>
        </w:tc>
        <w:tc>
          <w:tcPr>
            <w:tcW w:w="2156" w:type="dxa"/>
            <w:shd w:val="clear" w:color="auto" w:fill="F7CAAC"/>
          </w:tcPr>
          <w:p w14:paraId="39D1C606" w14:textId="77777777" w:rsidR="004C0A84" w:rsidRPr="00F34CF1" w:rsidRDefault="004C0A84" w:rsidP="004C0A84">
            <w:pPr>
              <w:jc w:val="both"/>
              <w:rPr>
                <w:b/>
              </w:rPr>
            </w:pPr>
            <w:r w:rsidRPr="00F34CF1">
              <w:rPr>
                <w:b/>
              </w:rPr>
              <w:t>kreditů</w:t>
            </w:r>
          </w:p>
        </w:tc>
        <w:tc>
          <w:tcPr>
            <w:tcW w:w="1166" w:type="dxa"/>
            <w:gridSpan w:val="2"/>
          </w:tcPr>
          <w:p w14:paraId="3FA6B091" w14:textId="77777777" w:rsidR="004C0A84" w:rsidRPr="00F34CF1" w:rsidRDefault="004C0A84" w:rsidP="004C0A84">
            <w:pPr>
              <w:jc w:val="both"/>
            </w:pPr>
          </w:p>
        </w:tc>
      </w:tr>
      <w:tr w:rsidR="004C0A84" w:rsidRPr="00F34CF1" w14:paraId="43EBDE45" w14:textId="77777777" w:rsidTr="00F674C2">
        <w:tc>
          <w:tcPr>
            <w:tcW w:w="3545" w:type="dxa"/>
            <w:shd w:val="clear" w:color="auto" w:fill="F7CAAC"/>
          </w:tcPr>
          <w:p w14:paraId="7241F014" w14:textId="77777777" w:rsidR="004C0A84" w:rsidRPr="00F34CF1" w:rsidRDefault="004C0A84" w:rsidP="004C0A84">
            <w:pPr>
              <w:jc w:val="both"/>
              <w:rPr>
                <w:b/>
              </w:rPr>
            </w:pPr>
            <w:r w:rsidRPr="00F34CF1">
              <w:rPr>
                <w:b/>
              </w:rPr>
              <w:t>Prerekvizity, korekvizity, ekvivalence</w:t>
            </w:r>
          </w:p>
        </w:tc>
        <w:tc>
          <w:tcPr>
            <w:tcW w:w="6520" w:type="dxa"/>
            <w:gridSpan w:val="7"/>
          </w:tcPr>
          <w:p w14:paraId="66A430AA" w14:textId="77777777" w:rsidR="004C0A84" w:rsidRPr="00F34CF1" w:rsidRDefault="004C0A84" w:rsidP="004C0A84">
            <w:pPr>
              <w:jc w:val="both"/>
            </w:pPr>
          </w:p>
        </w:tc>
      </w:tr>
      <w:tr w:rsidR="004C0A84" w:rsidRPr="00F34CF1" w14:paraId="5B777057" w14:textId="77777777" w:rsidTr="00F674C2">
        <w:tc>
          <w:tcPr>
            <w:tcW w:w="3545" w:type="dxa"/>
            <w:shd w:val="clear" w:color="auto" w:fill="F7CAAC"/>
          </w:tcPr>
          <w:p w14:paraId="4ABAE837" w14:textId="77777777" w:rsidR="004C0A84" w:rsidRPr="00F34CF1" w:rsidRDefault="004C0A84" w:rsidP="004C0A84">
            <w:pPr>
              <w:jc w:val="both"/>
              <w:rPr>
                <w:b/>
              </w:rPr>
            </w:pPr>
            <w:r w:rsidRPr="00F34CF1">
              <w:rPr>
                <w:b/>
              </w:rPr>
              <w:t>Způsob ověření studijních výsledků</w:t>
            </w:r>
          </w:p>
        </w:tc>
        <w:tc>
          <w:tcPr>
            <w:tcW w:w="3198" w:type="dxa"/>
            <w:gridSpan w:val="4"/>
          </w:tcPr>
          <w:p w14:paraId="7F6B5613" w14:textId="77777777" w:rsidR="004C0A84" w:rsidRPr="00F34CF1" w:rsidRDefault="004C0A84" w:rsidP="004C0A84">
            <w:pPr>
              <w:jc w:val="both"/>
            </w:pPr>
            <w:r>
              <w:t>Zkouška</w:t>
            </w:r>
          </w:p>
        </w:tc>
        <w:tc>
          <w:tcPr>
            <w:tcW w:w="2156" w:type="dxa"/>
            <w:shd w:val="clear" w:color="auto" w:fill="F7CAAC"/>
          </w:tcPr>
          <w:p w14:paraId="53D21DC6" w14:textId="77777777" w:rsidR="004C0A84" w:rsidRPr="00F34CF1" w:rsidRDefault="004C0A84" w:rsidP="004C0A84">
            <w:pPr>
              <w:jc w:val="both"/>
              <w:rPr>
                <w:b/>
              </w:rPr>
            </w:pPr>
            <w:r w:rsidRPr="00F34CF1">
              <w:rPr>
                <w:b/>
              </w:rPr>
              <w:t>Forma výuky</w:t>
            </w:r>
          </w:p>
        </w:tc>
        <w:tc>
          <w:tcPr>
            <w:tcW w:w="1166" w:type="dxa"/>
            <w:gridSpan w:val="2"/>
          </w:tcPr>
          <w:p w14:paraId="3ECD0CF9" w14:textId="77777777" w:rsidR="004C0A84" w:rsidRPr="00F34CF1" w:rsidRDefault="004C0A84" w:rsidP="004C0A84">
            <w:pPr>
              <w:jc w:val="both"/>
            </w:pPr>
            <w:r>
              <w:t>seminář</w:t>
            </w:r>
          </w:p>
        </w:tc>
      </w:tr>
      <w:tr w:rsidR="004C0A84" w:rsidRPr="00F34CF1" w14:paraId="7ABA6FAC" w14:textId="77777777" w:rsidTr="00F674C2">
        <w:tc>
          <w:tcPr>
            <w:tcW w:w="3545" w:type="dxa"/>
            <w:shd w:val="clear" w:color="auto" w:fill="F7CAAC"/>
          </w:tcPr>
          <w:p w14:paraId="101DA92D" w14:textId="77777777" w:rsidR="004C0A84" w:rsidRPr="00F34CF1" w:rsidRDefault="004C0A84" w:rsidP="004C0A84">
            <w:pPr>
              <w:jc w:val="both"/>
              <w:rPr>
                <w:b/>
              </w:rPr>
            </w:pPr>
            <w:r w:rsidRPr="00F34CF1">
              <w:rPr>
                <w:b/>
              </w:rPr>
              <w:t>Forma způsobu ověření studijních výsledků a další požadavky na studenta</w:t>
            </w:r>
          </w:p>
        </w:tc>
        <w:tc>
          <w:tcPr>
            <w:tcW w:w="6520" w:type="dxa"/>
            <w:gridSpan w:val="7"/>
            <w:tcBorders>
              <w:bottom w:val="single" w:sz="4" w:space="0" w:color="auto"/>
            </w:tcBorders>
          </w:tcPr>
          <w:p w14:paraId="5CEFE894" w14:textId="77777777" w:rsidR="004C0A84" w:rsidRPr="00F34CF1" w:rsidRDefault="004C0A84" w:rsidP="004C0A84">
            <w:pPr>
              <w:jc w:val="both"/>
            </w:pPr>
            <w:r>
              <w:t xml:space="preserve">Prezentace a obhajoba výsledků práce na dizertačním projektu za daný ročník </w:t>
            </w:r>
          </w:p>
        </w:tc>
      </w:tr>
      <w:tr w:rsidR="004C0A84" w:rsidRPr="00F34CF1" w14:paraId="2E5EB827" w14:textId="77777777" w:rsidTr="00F674C2">
        <w:trPr>
          <w:trHeight w:val="197"/>
        </w:trPr>
        <w:tc>
          <w:tcPr>
            <w:tcW w:w="3545" w:type="dxa"/>
            <w:tcBorders>
              <w:top w:val="nil"/>
            </w:tcBorders>
            <w:shd w:val="clear" w:color="auto" w:fill="F7CAAC"/>
          </w:tcPr>
          <w:p w14:paraId="5D5B07A1" w14:textId="77777777" w:rsidR="004C0A84" w:rsidRPr="00F34CF1" w:rsidRDefault="004C0A84" w:rsidP="004C0A84">
            <w:pPr>
              <w:jc w:val="both"/>
              <w:rPr>
                <w:b/>
              </w:rPr>
            </w:pPr>
            <w:r w:rsidRPr="00F34CF1">
              <w:rPr>
                <w:b/>
              </w:rPr>
              <w:t>Garant předmětu</w:t>
            </w:r>
          </w:p>
        </w:tc>
        <w:tc>
          <w:tcPr>
            <w:tcW w:w="6520" w:type="dxa"/>
            <w:gridSpan w:val="7"/>
            <w:tcBorders>
              <w:top w:val="single" w:sz="4" w:space="0" w:color="auto"/>
            </w:tcBorders>
          </w:tcPr>
          <w:p w14:paraId="084085EE" w14:textId="77777777" w:rsidR="004C0A84" w:rsidRPr="00F34CF1" w:rsidRDefault="004C0A84" w:rsidP="004C0A84">
            <w:pPr>
              <w:jc w:val="both"/>
            </w:pPr>
            <w:r>
              <w:t>doc. Mgr. Radim Šíp, Ph.D.</w:t>
            </w:r>
          </w:p>
        </w:tc>
      </w:tr>
      <w:tr w:rsidR="004C0A84" w:rsidRPr="00F34CF1" w14:paraId="3C2CAF3B" w14:textId="77777777" w:rsidTr="00F674C2">
        <w:trPr>
          <w:trHeight w:val="243"/>
        </w:trPr>
        <w:tc>
          <w:tcPr>
            <w:tcW w:w="3545" w:type="dxa"/>
            <w:tcBorders>
              <w:top w:val="nil"/>
            </w:tcBorders>
            <w:shd w:val="clear" w:color="auto" w:fill="F7CAAC"/>
          </w:tcPr>
          <w:p w14:paraId="02CB8EF5" w14:textId="77777777" w:rsidR="004C0A84" w:rsidRPr="00F34CF1" w:rsidRDefault="004C0A84" w:rsidP="004C0A84">
            <w:pPr>
              <w:jc w:val="both"/>
              <w:rPr>
                <w:b/>
              </w:rPr>
            </w:pPr>
            <w:r w:rsidRPr="00F34CF1">
              <w:rPr>
                <w:b/>
              </w:rPr>
              <w:t>Zapojení garanta do výuky předmětu</w:t>
            </w:r>
          </w:p>
        </w:tc>
        <w:tc>
          <w:tcPr>
            <w:tcW w:w="6520" w:type="dxa"/>
            <w:gridSpan w:val="7"/>
            <w:tcBorders>
              <w:top w:val="nil"/>
            </w:tcBorders>
          </w:tcPr>
          <w:p w14:paraId="5637F7DD" w14:textId="752A6FDE" w:rsidR="004C0A84" w:rsidRPr="00F34CF1" w:rsidRDefault="004C0A84" w:rsidP="004C0A84">
            <w:pPr>
              <w:jc w:val="both"/>
            </w:pPr>
            <w:r w:rsidRPr="004C0A84">
              <w:t>70</w:t>
            </w:r>
            <w:r>
              <w:t xml:space="preserve"> %</w:t>
            </w:r>
          </w:p>
        </w:tc>
      </w:tr>
      <w:tr w:rsidR="004C0A84" w:rsidRPr="00F34CF1" w14:paraId="254E6D1E" w14:textId="77777777" w:rsidTr="00F674C2">
        <w:tc>
          <w:tcPr>
            <w:tcW w:w="3545" w:type="dxa"/>
            <w:shd w:val="clear" w:color="auto" w:fill="F7CAAC"/>
          </w:tcPr>
          <w:p w14:paraId="194B4207" w14:textId="77777777" w:rsidR="004C0A84" w:rsidRPr="00F34CF1" w:rsidRDefault="004C0A84" w:rsidP="004C0A84">
            <w:pPr>
              <w:jc w:val="both"/>
              <w:rPr>
                <w:b/>
              </w:rPr>
            </w:pPr>
            <w:r w:rsidRPr="00F34CF1">
              <w:rPr>
                <w:b/>
              </w:rPr>
              <w:t>Vyučující</w:t>
            </w:r>
          </w:p>
        </w:tc>
        <w:tc>
          <w:tcPr>
            <w:tcW w:w="6520" w:type="dxa"/>
            <w:gridSpan w:val="7"/>
            <w:tcBorders>
              <w:bottom w:val="nil"/>
            </w:tcBorders>
          </w:tcPr>
          <w:p w14:paraId="7730C6FA" w14:textId="77777777" w:rsidR="004C0A84" w:rsidRPr="00F34CF1" w:rsidRDefault="004C0A84" w:rsidP="004C0A84">
            <w:pPr>
              <w:jc w:val="both"/>
            </w:pPr>
          </w:p>
        </w:tc>
      </w:tr>
      <w:tr w:rsidR="004C0A84" w:rsidRPr="00F34CF1" w14:paraId="0428D8A7" w14:textId="77777777" w:rsidTr="00F674C2">
        <w:trPr>
          <w:trHeight w:val="272"/>
        </w:trPr>
        <w:tc>
          <w:tcPr>
            <w:tcW w:w="10065" w:type="dxa"/>
            <w:gridSpan w:val="8"/>
            <w:tcBorders>
              <w:top w:val="nil"/>
            </w:tcBorders>
          </w:tcPr>
          <w:p w14:paraId="4CBCDAF5" w14:textId="606A719E" w:rsidR="004C0A84" w:rsidRPr="00F34CF1" w:rsidRDefault="004C0A84" w:rsidP="004C0A84">
            <w:pPr>
              <w:jc w:val="both"/>
            </w:pPr>
            <w:r>
              <w:t>doc. Mgr. Radim Šíp, Ph.D. (</w:t>
            </w:r>
            <w:r w:rsidRPr="004C0A84">
              <w:t>70</w:t>
            </w:r>
            <w:r w:rsidR="00567240">
              <w:t xml:space="preserve"> </w:t>
            </w:r>
            <w:r>
              <w:t>%), Mgr. Ilona Kočvarová, Ph.D. (</w:t>
            </w:r>
            <w:r w:rsidR="003D5DBE">
              <w:t>30</w:t>
            </w:r>
            <w:r>
              <w:t xml:space="preserve"> %)</w:t>
            </w:r>
          </w:p>
        </w:tc>
      </w:tr>
      <w:tr w:rsidR="004C0A84" w:rsidRPr="00F34CF1" w14:paraId="3AF8F4D3" w14:textId="77777777" w:rsidTr="00F674C2">
        <w:tc>
          <w:tcPr>
            <w:tcW w:w="3545" w:type="dxa"/>
            <w:shd w:val="clear" w:color="auto" w:fill="F7CAAC"/>
          </w:tcPr>
          <w:p w14:paraId="2E0C2482" w14:textId="77777777" w:rsidR="004C0A84" w:rsidRPr="00F34CF1" w:rsidRDefault="004C0A84" w:rsidP="004C0A84">
            <w:pPr>
              <w:jc w:val="both"/>
              <w:rPr>
                <w:b/>
              </w:rPr>
            </w:pPr>
            <w:r w:rsidRPr="00F34CF1">
              <w:rPr>
                <w:b/>
              </w:rPr>
              <w:t>Stručná anotace předmětu</w:t>
            </w:r>
          </w:p>
        </w:tc>
        <w:tc>
          <w:tcPr>
            <w:tcW w:w="6520" w:type="dxa"/>
            <w:gridSpan w:val="7"/>
            <w:tcBorders>
              <w:bottom w:val="nil"/>
            </w:tcBorders>
          </w:tcPr>
          <w:p w14:paraId="22E15EA7" w14:textId="77777777" w:rsidR="004C0A84" w:rsidRPr="00F34CF1" w:rsidRDefault="004C0A84" w:rsidP="004C0A84">
            <w:pPr>
              <w:jc w:val="both"/>
            </w:pPr>
          </w:p>
        </w:tc>
      </w:tr>
      <w:tr w:rsidR="004C0A84" w:rsidRPr="003A5DDA" w14:paraId="7FA74E64" w14:textId="77777777" w:rsidTr="004C0A84">
        <w:trPr>
          <w:trHeight w:val="5659"/>
        </w:trPr>
        <w:tc>
          <w:tcPr>
            <w:tcW w:w="10065" w:type="dxa"/>
            <w:gridSpan w:val="8"/>
            <w:tcBorders>
              <w:top w:val="nil"/>
              <w:bottom w:val="single" w:sz="12" w:space="0" w:color="auto"/>
            </w:tcBorders>
          </w:tcPr>
          <w:p w14:paraId="7BD5196A" w14:textId="77777777" w:rsidR="004C0A84" w:rsidRDefault="004C0A84" w:rsidP="004C0A84">
            <w:r w:rsidRPr="00C01A6D">
              <w:rPr>
                <w:b/>
              </w:rPr>
              <w:t>Cí</w:t>
            </w:r>
            <w:r>
              <w:rPr>
                <w:b/>
              </w:rPr>
              <w:t>l</w:t>
            </w:r>
            <w:r w:rsidRPr="00C01A6D">
              <w:rPr>
                <w:b/>
              </w:rPr>
              <w:t xml:space="preserve"> předmětu:</w:t>
            </w:r>
            <w:r>
              <w:t xml:space="preserve"> </w:t>
            </w:r>
          </w:p>
          <w:p w14:paraId="74EBFC5C" w14:textId="35BCA6DE" w:rsidR="004C0A84" w:rsidRDefault="004C0A84" w:rsidP="004C0A84">
            <w:pPr>
              <w:jc w:val="both"/>
            </w:pPr>
            <w:r>
              <w:rPr>
                <w:i/>
              </w:rPr>
              <w:t xml:space="preserve">Obecný: </w:t>
            </w:r>
            <w:r>
              <w:t>Předmět vede studenty k pravidelné hloubkové reflexi jejich roční práce. Poskytuje jim a jejich školitelům příležitost ke zpětné vazbě širší odbornou komunitou. Na základě této vazby pomáhá identifikovat silná a slabá místa aktuálního stavu projektu. Zpětná vazba studenty dále orientuje ve výsledcích aktuálních výzkumů, které jsou po obsahové a metodologické stránce podstatné pro jejich dizertační práce.</w:t>
            </w:r>
          </w:p>
          <w:p w14:paraId="215A6BE4" w14:textId="77777777" w:rsidR="004C0A84" w:rsidRDefault="004C0A84" w:rsidP="004C0A84">
            <w:pPr>
              <w:jc w:val="both"/>
            </w:pPr>
          </w:p>
          <w:p w14:paraId="750B2F53" w14:textId="298C78C4" w:rsidR="004C0A84" w:rsidRDefault="004C0A84" w:rsidP="004C0A84">
            <w:pPr>
              <w:jc w:val="both"/>
            </w:pPr>
            <w:r>
              <w:rPr>
                <w:i/>
              </w:rPr>
              <w:t xml:space="preserve">Ročníkový cíl: </w:t>
            </w:r>
            <w:r>
              <w:t>Studenti druhého ročníku prezentují výzkumný design svého di</w:t>
            </w:r>
            <w:r w:rsidR="00783AF4">
              <w:t>z</w:t>
            </w:r>
            <w:r>
              <w:t>ertačního výzkumu tak, aby prokázali relevantnost vztahu mezi cíli práce, jeho teoretickou a výzkumnou částí, obhájili konceptualizaci výzkumného problému a výběr a kombinaci vhodných metodologických postupů.</w:t>
            </w:r>
          </w:p>
          <w:p w14:paraId="25F150FC" w14:textId="77777777" w:rsidR="004C0A84" w:rsidRDefault="004C0A84" w:rsidP="004C0A84">
            <w:pPr>
              <w:rPr>
                <w:b/>
              </w:rPr>
            </w:pPr>
          </w:p>
          <w:p w14:paraId="708D41BC" w14:textId="63A0ABF2" w:rsidR="004C0A84" w:rsidRDefault="004C0A84" w:rsidP="004C0A84">
            <w:pPr>
              <w:rPr>
                <w:b/>
              </w:rPr>
            </w:pPr>
            <w:r>
              <w:rPr>
                <w:b/>
              </w:rPr>
              <w:t>Požadavky:</w:t>
            </w:r>
          </w:p>
          <w:p w14:paraId="761FB68A" w14:textId="77777777" w:rsidR="004C0A84" w:rsidRDefault="004C0A84" w:rsidP="00630AC5">
            <w:pPr>
              <w:pStyle w:val="Odstavecseseznamem"/>
              <w:numPr>
                <w:ilvl w:val="0"/>
                <w:numId w:val="71"/>
              </w:numPr>
              <w:contextualSpacing w:val="0"/>
            </w:pPr>
            <w:r>
              <w:t>účast na pravidelných a příležitostných seminářích organizovaných v rámci předmětu;</w:t>
            </w:r>
          </w:p>
          <w:p w14:paraId="39AAC60B" w14:textId="77777777" w:rsidR="004C0A84" w:rsidRDefault="004C0A84" w:rsidP="00630AC5">
            <w:pPr>
              <w:pStyle w:val="Odstavecseseznamem"/>
              <w:numPr>
                <w:ilvl w:val="0"/>
                <w:numId w:val="71"/>
              </w:numPr>
              <w:contextualSpacing w:val="0"/>
            </w:pPr>
            <w:r>
              <w:t>příprava vlastní prezentace;</w:t>
            </w:r>
          </w:p>
          <w:p w14:paraId="677C5BDA" w14:textId="77777777" w:rsidR="004C0A84" w:rsidRPr="00C01A6D" w:rsidRDefault="004C0A84" w:rsidP="00630AC5">
            <w:pPr>
              <w:pStyle w:val="Odstavecseseznamem"/>
              <w:numPr>
                <w:ilvl w:val="0"/>
                <w:numId w:val="71"/>
              </w:numPr>
              <w:contextualSpacing w:val="0"/>
            </w:pPr>
            <w:r>
              <w:t>studium podkladů k jednotlivým prezentacím ostatních kolegů, poskytnutí peer-review na jejich vystoupení.</w:t>
            </w:r>
          </w:p>
          <w:p w14:paraId="0BAC14A5" w14:textId="77777777" w:rsidR="004C0A84" w:rsidRDefault="004C0A84" w:rsidP="004C0A84">
            <w:pPr>
              <w:jc w:val="both"/>
              <w:rPr>
                <w:b/>
                <w:caps/>
              </w:rPr>
            </w:pPr>
          </w:p>
          <w:p w14:paraId="0941601F" w14:textId="553920CC" w:rsidR="004C0A84" w:rsidRPr="008243EA" w:rsidRDefault="004C0A84" w:rsidP="004C0A84">
            <w:pPr>
              <w:jc w:val="both"/>
              <w:rPr>
                <w:b/>
                <w:caps/>
              </w:rPr>
            </w:pPr>
            <w:r w:rsidRPr="008243EA">
              <w:rPr>
                <w:b/>
                <w:caps/>
              </w:rPr>
              <w:t>Výsledky učení</w:t>
            </w:r>
          </w:p>
          <w:p w14:paraId="29CC1294" w14:textId="77777777" w:rsidR="004C0A84" w:rsidRDefault="004C0A84" w:rsidP="004C0A84">
            <w:pPr>
              <w:jc w:val="both"/>
              <w:rPr>
                <w:b/>
              </w:rPr>
            </w:pPr>
            <w:r>
              <w:rPr>
                <w:b/>
              </w:rPr>
              <w:t>Student zná</w:t>
            </w:r>
            <w:r w:rsidRPr="00EF7713">
              <w:rPr>
                <w:b/>
              </w:rPr>
              <w:t>:</w:t>
            </w:r>
          </w:p>
          <w:p w14:paraId="14F17D14" w14:textId="77777777" w:rsidR="004C0A84" w:rsidRDefault="004C0A84" w:rsidP="00630AC5">
            <w:pPr>
              <w:pStyle w:val="Odstavecseseznamem"/>
              <w:numPr>
                <w:ilvl w:val="0"/>
                <w:numId w:val="24"/>
              </w:numPr>
              <w:contextualSpacing w:val="0"/>
            </w:pPr>
            <w:r>
              <w:t>podstatu vztahu mezi dizertačním projektem a prezentace výsledků jeho aktuálního stavu;</w:t>
            </w:r>
          </w:p>
          <w:p w14:paraId="0F581C6B" w14:textId="77777777" w:rsidR="004C0A84" w:rsidRDefault="004C0A84" w:rsidP="00630AC5">
            <w:pPr>
              <w:pStyle w:val="Odstavecseseznamem"/>
              <w:numPr>
                <w:ilvl w:val="0"/>
                <w:numId w:val="24"/>
              </w:numPr>
              <w:contextualSpacing w:val="0"/>
            </w:pPr>
            <w:r>
              <w:t>zásady kvalitní prezentace;</w:t>
            </w:r>
          </w:p>
          <w:p w14:paraId="4246F888" w14:textId="77777777" w:rsidR="004C0A84" w:rsidRDefault="004C0A84" w:rsidP="00630AC5">
            <w:pPr>
              <w:pStyle w:val="Odstavecseseznamem"/>
              <w:numPr>
                <w:ilvl w:val="0"/>
                <w:numId w:val="24"/>
              </w:numPr>
              <w:contextualSpacing w:val="0"/>
            </w:pPr>
            <w:r>
              <w:t>způsoby komunikace s odborným publikem.</w:t>
            </w:r>
          </w:p>
          <w:p w14:paraId="37B95412" w14:textId="77777777" w:rsidR="004C0A84" w:rsidRDefault="004C0A84" w:rsidP="004C0A84">
            <w:pPr>
              <w:ind w:left="360"/>
            </w:pPr>
          </w:p>
          <w:p w14:paraId="5BDB0822" w14:textId="77777777" w:rsidR="004C0A84" w:rsidRDefault="004C0A84" w:rsidP="004C0A84">
            <w:pPr>
              <w:jc w:val="both"/>
              <w:rPr>
                <w:b/>
              </w:rPr>
            </w:pPr>
            <w:r>
              <w:rPr>
                <w:b/>
              </w:rPr>
              <w:t>Student umí</w:t>
            </w:r>
            <w:r w:rsidRPr="002353DA">
              <w:rPr>
                <w:b/>
              </w:rPr>
              <w:t>:</w:t>
            </w:r>
          </w:p>
          <w:p w14:paraId="7CD3F922" w14:textId="77777777" w:rsidR="004C0A84" w:rsidRDefault="004C0A84" w:rsidP="00630AC5">
            <w:pPr>
              <w:pStyle w:val="Odstavecseseznamem"/>
              <w:numPr>
                <w:ilvl w:val="0"/>
                <w:numId w:val="24"/>
              </w:numPr>
              <w:contextualSpacing w:val="0"/>
              <w:jc w:val="both"/>
            </w:pPr>
            <w:r>
              <w:t>reflektovat výsledky odborné práce;</w:t>
            </w:r>
          </w:p>
          <w:p w14:paraId="6B09860F" w14:textId="77777777" w:rsidR="004C0A84" w:rsidRDefault="004C0A84" w:rsidP="00630AC5">
            <w:pPr>
              <w:pStyle w:val="Odstavecseseznamem"/>
              <w:numPr>
                <w:ilvl w:val="0"/>
                <w:numId w:val="24"/>
              </w:numPr>
              <w:contextualSpacing w:val="0"/>
              <w:jc w:val="both"/>
            </w:pPr>
            <w:r>
              <w:t>analyzovat pozitiva a negativa stavu svého poznání;</w:t>
            </w:r>
          </w:p>
          <w:p w14:paraId="6768DF43" w14:textId="77777777" w:rsidR="004C0A84" w:rsidRDefault="004C0A84" w:rsidP="00630AC5">
            <w:pPr>
              <w:pStyle w:val="Odstavecseseznamem"/>
              <w:numPr>
                <w:ilvl w:val="0"/>
                <w:numId w:val="24"/>
              </w:numPr>
              <w:contextualSpacing w:val="0"/>
              <w:jc w:val="both"/>
            </w:pPr>
            <w:r>
              <w:t>připravit kvalitní prezentaci;</w:t>
            </w:r>
          </w:p>
          <w:p w14:paraId="7E939AD1" w14:textId="7F839045" w:rsidR="004C0A84" w:rsidRPr="00B739B6" w:rsidRDefault="004C0A84" w:rsidP="00630AC5">
            <w:pPr>
              <w:pStyle w:val="Odstavecseseznamem"/>
              <w:numPr>
                <w:ilvl w:val="0"/>
                <w:numId w:val="24"/>
              </w:numPr>
              <w:contextualSpacing w:val="0"/>
              <w:jc w:val="both"/>
            </w:pPr>
            <w:r>
              <w:t>obhájit výsledky své práce před odborným publikem.</w:t>
            </w:r>
          </w:p>
        </w:tc>
      </w:tr>
      <w:tr w:rsidR="004C0A84" w:rsidRPr="00F34CF1" w14:paraId="78B823E4" w14:textId="77777777" w:rsidTr="00F674C2">
        <w:trPr>
          <w:trHeight w:val="265"/>
        </w:trPr>
        <w:tc>
          <w:tcPr>
            <w:tcW w:w="3904" w:type="dxa"/>
            <w:gridSpan w:val="2"/>
            <w:tcBorders>
              <w:top w:val="nil"/>
            </w:tcBorders>
            <w:shd w:val="clear" w:color="auto" w:fill="F7CAAC"/>
          </w:tcPr>
          <w:p w14:paraId="507745F1" w14:textId="77777777" w:rsidR="004C0A84" w:rsidRPr="00F34CF1" w:rsidRDefault="004C0A84" w:rsidP="004C0A84">
            <w:pPr>
              <w:jc w:val="both"/>
            </w:pPr>
            <w:r w:rsidRPr="00F34CF1">
              <w:rPr>
                <w:b/>
              </w:rPr>
              <w:t>Studijní literatura a studijní pomůc</w:t>
            </w:r>
            <w:r w:rsidRPr="00EF0A8C">
              <w:rPr>
                <w:b/>
              </w:rPr>
              <w:t>ky</w:t>
            </w:r>
          </w:p>
        </w:tc>
        <w:tc>
          <w:tcPr>
            <w:tcW w:w="6161" w:type="dxa"/>
            <w:gridSpan w:val="6"/>
            <w:tcBorders>
              <w:top w:val="nil"/>
              <w:bottom w:val="nil"/>
            </w:tcBorders>
          </w:tcPr>
          <w:p w14:paraId="0AC312E2" w14:textId="77777777" w:rsidR="004C0A84" w:rsidRPr="00F34CF1" w:rsidRDefault="004C0A84" w:rsidP="004C0A84">
            <w:pPr>
              <w:jc w:val="both"/>
            </w:pPr>
          </w:p>
        </w:tc>
      </w:tr>
      <w:tr w:rsidR="004C0A84" w:rsidRPr="00F34CF1" w14:paraId="1A1D01A3" w14:textId="77777777" w:rsidTr="00F674C2">
        <w:trPr>
          <w:trHeight w:val="1497"/>
        </w:trPr>
        <w:tc>
          <w:tcPr>
            <w:tcW w:w="10065" w:type="dxa"/>
            <w:gridSpan w:val="8"/>
            <w:tcBorders>
              <w:top w:val="nil"/>
            </w:tcBorders>
          </w:tcPr>
          <w:p w14:paraId="4B45E015" w14:textId="77777777" w:rsidR="004C0A84" w:rsidRDefault="004C0A84" w:rsidP="004C0A84">
            <w:pPr>
              <w:ind w:left="510" w:hanging="510"/>
              <w:jc w:val="both"/>
            </w:pPr>
          </w:p>
          <w:p w14:paraId="52B26204" w14:textId="77777777" w:rsidR="004C0A84" w:rsidRDefault="004C0A84" w:rsidP="004C0A84">
            <w:pPr>
              <w:ind w:left="510" w:hanging="510"/>
              <w:jc w:val="both"/>
              <w:rPr>
                <w:b/>
              </w:rPr>
            </w:pPr>
            <w:r>
              <w:rPr>
                <w:b/>
              </w:rPr>
              <w:t>Základní:</w:t>
            </w:r>
          </w:p>
          <w:p w14:paraId="20670BDF" w14:textId="3BE6040B" w:rsidR="004C0A84" w:rsidRPr="00075A9F" w:rsidRDefault="004C0A84" w:rsidP="00630AC5">
            <w:pPr>
              <w:pStyle w:val="Odstavecseseznamem"/>
              <w:numPr>
                <w:ilvl w:val="0"/>
                <w:numId w:val="74"/>
              </w:numPr>
              <w:jc w:val="both"/>
            </w:pPr>
            <w:r>
              <w:t xml:space="preserve">Beins, B, C. (2012). </w:t>
            </w:r>
            <w:r w:rsidRPr="004C0A84">
              <w:rPr>
                <w:i/>
              </w:rPr>
              <w:t xml:space="preserve">Effective writing in Psychology: Papers, Posters, and Presentations. </w:t>
            </w:r>
            <w:r>
              <w:t>Oxford: Willey-Blackwell.</w:t>
            </w:r>
          </w:p>
          <w:p w14:paraId="2C3F2A60" w14:textId="0C099DC4" w:rsidR="004C0A84" w:rsidRDefault="004C0A84" w:rsidP="00630AC5">
            <w:pPr>
              <w:pStyle w:val="Odstavecseseznamem"/>
              <w:numPr>
                <w:ilvl w:val="0"/>
                <w:numId w:val="74"/>
              </w:numPr>
              <w:jc w:val="both"/>
            </w:pPr>
            <w:r w:rsidRPr="00075A9F">
              <w:t>Chan</w:t>
            </w:r>
            <w:r>
              <w:t>, J. F. (</w:t>
            </w:r>
            <w:r w:rsidR="007B2919">
              <w:t>2009</w:t>
            </w:r>
            <w:r>
              <w:t xml:space="preserve">). </w:t>
            </w:r>
            <w:r w:rsidRPr="004C0A84">
              <w:rPr>
                <w:i/>
              </w:rPr>
              <w:t xml:space="preserve">Presentation Success: How to Plan, Prepare, and Deliver Effective Presentation. </w:t>
            </w:r>
            <w:r>
              <w:t>AMA: Advanced Communication Design Inc.</w:t>
            </w:r>
          </w:p>
          <w:p w14:paraId="3EE96037" w14:textId="24E9CA1E" w:rsidR="004C0A84" w:rsidRPr="00F34CF1" w:rsidRDefault="004C0A84" w:rsidP="00630AC5">
            <w:pPr>
              <w:pStyle w:val="Odstavecseseznamem"/>
              <w:numPr>
                <w:ilvl w:val="0"/>
                <w:numId w:val="74"/>
              </w:numPr>
              <w:jc w:val="both"/>
            </w:pPr>
            <w:r>
              <w:t xml:space="preserve">Ledden, E (2018). </w:t>
            </w:r>
            <w:r w:rsidRPr="004C0A84">
              <w:rPr>
                <w:i/>
              </w:rPr>
              <w:t xml:space="preserve">Úspěšná prezentace. </w:t>
            </w:r>
            <w:r>
              <w:t>Praha: Grada.</w:t>
            </w:r>
          </w:p>
        </w:tc>
      </w:tr>
      <w:tr w:rsidR="004C0A84" w:rsidRPr="00F34CF1" w14:paraId="273F5A6F" w14:textId="77777777" w:rsidTr="00F674C2">
        <w:tc>
          <w:tcPr>
            <w:tcW w:w="10065" w:type="dxa"/>
            <w:gridSpan w:val="8"/>
            <w:tcBorders>
              <w:top w:val="single" w:sz="12" w:space="0" w:color="auto"/>
              <w:left w:val="single" w:sz="2" w:space="0" w:color="auto"/>
              <w:bottom w:val="single" w:sz="2" w:space="0" w:color="auto"/>
              <w:right w:val="single" w:sz="2" w:space="0" w:color="auto"/>
            </w:tcBorders>
            <w:shd w:val="clear" w:color="auto" w:fill="F7CAAC"/>
          </w:tcPr>
          <w:p w14:paraId="65D49404" w14:textId="77777777" w:rsidR="004C0A84" w:rsidRPr="00F34CF1" w:rsidRDefault="004C0A84" w:rsidP="004C0A84">
            <w:pPr>
              <w:jc w:val="center"/>
              <w:rPr>
                <w:b/>
              </w:rPr>
            </w:pPr>
            <w:r w:rsidRPr="00F34CF1">
              <w:rPr>
                <w:b/>
              </w:rPr>
              <w:t>Informace ke kombinované nebo distanční formě</w:t>
            </w:r>
          </w:p>
        </w:tc>
      </w:tr>
      <w:tr w:rsidR="004C0A84" w:rsidRPr="00F34CF1" w14:paraId="55BA2FFC" w14:textId="77777777" w:rsidTr="00F674C2">
        <w:tc>
          <w:tcPr>
            <w:tcW w:w="5038" w:type="dxa"/>
            <w:gridSpan w:val="3"/>
            <w:tcBorders>
              <w:top w:val="single" w:sz="2" w:space="0" w:color="auto"/>
            </w:tcBorders>
            <w:shd w:val="clear" w:color="auto" w:fill="F7CAAC"/>
          </w:tcPr>
          <w:p w14:paraId="447D2D44" w14:textId="77777777" w:rsidR="004C0A84" w:rsidRPr="00F34CF1" w:rsidRDefault="004C0A84" w:rsidP="004C0A84">
            <w:pPr>
              <w:jc w:val="both"/>
            </w:pPr>
            <w:r w:rsidRPr="00F34CF1">
              <w:rPr>
                <w:b/>
              </w:rPr>
              <w:t>Rozsah konzultací (soustředění)</w:t>
            </w:r>
          </w:p>
        </w:tc>
        <w:tc>
          <w:tcPr>
            <w:tcW w:w="889" w:type="dxa"/>
            <w:tcBorders>
              <w:top w:val="single" w:sz="2" w:space="0" w:color="auto"/>
            </w:tcBorders>
          </w:tcPr>
          <w:p w14:paraId="113E547C" w14:textId="77777777" w:rsidR="004C0A84" w:rsidRPr="00F34CF1" w:rsidRDefault="004C0A84" w:rsidP="004C0A84">
            <w:pPr>
              <w:jc w:val="both"/>
            </w:pPr>
            <w:r>
              <w:t>10</w:t>
            </w:r>
          </w:p>
        </w:tc>
        <w:tc>
          <w:tcPr>
            <w:tcW w:w="4138" w:type="dxa"/>
            <w:gridSpan w:val="4"/>
            <w:tcBorders>
              <w:top w:val="single" w:sz="2" w:space="0" w:color="auto"/>
            </w:tcBorders>
            <w:shd w:val="clear" w:color="auto" w:fill="F7CAAC"/>
          </w:tcPr>
          <w:p w14:paraId="1F3BD72A" w14:textId="77777777" w:rsidR="004C0A84" w:rsidRPr="00F34CF1" w:rsidRDefault="004C0A84" w:rsidP="004C0A84">
            <w:pPr>
              <w:jc w:val="both"/>
              <w:rPr>
                <w:b/>
              </w:rPr>
            </w:pPr>
            <w:r w:rsidRPr="00F34CF1">
              <w:rPr>
                <w:b/>
              </w:rPr>
              <w:t xml:space="preserve">hodin </w:t>
            </w:r>
          </w:p>
        </w:tc>
      </w:tr>
      <w:tr w:rsidR="004C0A84" w:rsidRPr="00F34CF1" w14:paraId="58E76702" w14:textId="77777777" w:rsidTr="00F674C2">
        <w:tc>
          <w:tcPr>
            <w:tcW w:w="10065" w:type="dxa"/>
            <w:gridSpan w:val="8"/>
            <w:shd w:val="clear" w:color="auto" w:fill="F7CAAC"/>
          </w:tcPr>
          <w:p w14:paraId="62CFCC8F" w14:textId="77777777" w:rsidR="004C0A84" w:rsidRPr="00F34CF1" w:rsidRDefault="004C0A84" w:rsidP="004C0A84">
            <w:pPr>
              <w:jc w:val="both"/>
              <w:rPr>
                <w:b/>
              </w:rPr>
            </w:pPr>
            <w:r w:rsidRPr="00F34CF1">
              <w:rPr>
                <w:b/>
              </w:rPr>
              <w:t>Informace o způsobu kontaktu s vyučujícím</w:t>
            </w:r>
          </w:p>
        </w:tc>
      </w:tr>
      <w:tr w:rsidR="004C0A84" w:rsidRPr="00F34CF1" w14:paraId="1DF77744" w14:textId="77777777" w:rsidTr="00F674C2">
        <w:trPr>
          <w:trHeight w:val="258"/>
        </w:trPr>
        <w:tc>
          <w:tcPr>
            <w:tcW w:w="10065" w:type="dxa"/>
            <w:gridSpan w:val="8"/>
          </w:tcPr>
          <w:p w14:paraId="4067A87E" w14:textId="77777777" w:rsidR="004C0A84" w:rsidRDefault="004C0A84" w:rsidP="004C0A84">
            <w:pPr>
              <w:jc w:val="both"/>
            </w:pPr>
            <w:r w:rsidRPr="0009374B">
              <w:t>DSP je v prezenční i kombinované formě totožný.</w:t>
            </w:r>
            <w:r>
              <w:t xml:space="preserve"> </w:t>
            </w:r>
          </w:p>
          <w:p w14:paraId="63B7D1C6" w14:textId="77777777" w:rsidR="004C0A84" w:rsidRDefault="004C0A84" w:rsidP="004C0A84">
            <w:pPr>
              <w:jc w:val="both"/>
            </w:pPr>
            <w:r>
              <w:t>Podle Vnitřního předpisu UTB má každý akademický pracovník stanoveny konzultační hodiny v rozsahu 2h týdně. Dále je možno komunikovat s vyučujícím prostřednictvím e-mailu nebo v rámci MS Office 365 (Teams), ve kterém probíhá synchronní výuka na dálku.</w:t>
            </w:r>
          </w:p>
        </w:tc>
      </w:tr>
    </w:tbl>
    <w:p w14:paraId="39A7397B" w14:textId="77777777" w:rsidR="004C0A84" w:rsidRDefault="004C0A84" w:rsidP="004C0A84">
      <w:pPr>
        <w:spacing w:after="160" w:line="259" w:lineRule="auto"/>
      </w:pPr>
    </w:p>
    <w:p w14:paraId="5F54EBFD" w14:textId="77777777" w:rsidR="004C0A84" w:rsidRDefault="004C0A84" w:rsidP="004C0A84">
      <w:pPr>
        <w:spacing w:after="160" w:line="259" w:lineRule="auto"/>
      </w:pPr>
    </w:p>
    <w:p w14:paraId="57EE2D9D" w14:textId="77777777" w:rsidR="004C0A84" w:rsidRDefault="004C0A84" w:rsidP="004C0A84">
      <w:pPr>
        <w:spacing w:after="160" w:line="259" w:lineRule="auto"/>
      </w:pPr>
    </w:p>
    <w:tbl>
      <w:tblPr>
        <w:tblW w:w="10065"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545"/>
        <w:gridCol w:w="359"/>
        <w:gridCol w:w="1134"/>
        <w:gridCol w:w="889"/>
        <w:gridCol w:w="816"/>
        <w:gridCol w:w="2156"/>
        <w:gridCol w:w="539"/>
        <w:gridCol w:w="627"/>
      </w:tblGrid>
      <w:tr w:rsidR="004C0A84" w:rsidRPr="00F34CF1" w14:paraId="26FB52A7" w14:textId="77777777" w:rsidTr="00F674C2">
        <w:tc>
          <w:tcPr>
            <w:tcW w:w="10065" w:type="dxa"/>
            <w:gridSpan w:val="8"/>
            <w:tcBorders>
              <w:bottom w:val="double" w:sz="4" w:space="0" w:color="auto"/>
            </w:tcBorders>
            <w:shd w:val="clear" w:color="auto" w:fill="BDD6EE"/>
          </w:tcPr>
          <w:p w14:paraId="68B29B43" w14:textId="77777777" w:rsidR="004C0A84" w:rsidRPr="00F34CF1" w:rsidRDefault="004C0A84" w:rsidP="00F674C2">
            <w:pPr>
              <w:jc w:val="both"/>
              <w:rPr>
                <w:b/>
                <w:sz w:val="28"/>
              </w:rPr>
            </w:pPr>
            <w:r w:rsidRPr="00F34CF1">
              <w:br w:type="page"/>
            </w:r>
            <w:r w:rsidRPr="00F34CF1">
              <w:rPr>
                <w:b/>
                <w:sz w:val="28"/>
              </w:rPr>
              <w:t>B-III – Charakteristika studijního předmětu</w:t>
            </w:r>
          </w:p>
        </w:tc>
      </w:tr>
      <w:tr w:rsidR="004C0A84" w:rsidRPr="00F34CF1" w14:paraId="192EC0AA" w14:textId="77777777" w:rsidTr="00F674C2">
        <w:tc>
          <w:tcPr>
            <w:tcW w:w="3545" w:type="dxa"/>
            <w:tcBorders>
              <w:top w:val="double" w:sz="4" w:space="0" w:color="auto"/>
            </w:tcBorders>
            <w:shd w:val="clear" w:color="auto" w:fill="F7CAAC"/>
          </w:tcPr>
          <w:p w14:paraId="129E8712" w14:textId="77777777" w:rsidR="004C0A84" w:rsidRPr="00F34CF1" w:rsidRDefault="004C0A84" w:rsidP="00F674C2">
            <w:pPr>
              <w:jc w:val="both"/>
              <w:rPr>
                <w:b/>
              </w:rPr>
            </w:pPr>
            <w:r w:rsidRPr="00F34CF1">
              <w:rPr>
                <w:b/>
              </w:rPr>
              <w:t>Název studijního předmětu</w:t>
            </w:r>
          </w:p>
        </w:tc>
        <w:tc>
          <w:tcPr>
            <w:tcW w:w="6520" w:type="dxa"/>
            <w:gridSpan w:val="7"/>
            <w:tcBorders>
              <w:top w:val="double" w:sz="4" w:space="0" w:color="auto"/>
            </w:tcBorders>
          </w:tcPr>
          <w:p w14:paraId="66B06C11" w14:textId="77777777" w:rsidR="004C0A84" w:rsidRPr="006315B2" w:rsidRDefault="004C0A84" w:rsidP="00F674C2">
            <w:pPr>
              <w:jc w:val="both"/>
              <w:rPr>
                <w:bCs/>
              </w:rPr>
            </w:pPr>
            <w:r>
              <w:rPr>
                <w:bCs/>
              </w:rPr>
              <w:t>Doktorský seminář III</w:t>
            </w:r>
          </w:p>
        </w:tc>
      </w:tr>
      <w:tr w:rsidR="004C0A84" w:rsidRPr="00F34CF1" w14:paraId="3A9BC771" w14:textId="77777777" w:rsidTr="00F674C2">
        <w:tc>
          <w:tcPr>
            <w:tcW w:w="3545" w:type="dxa"/>
            <w:shd w:val="clear" w:color="auto" w:fill="F7CAAC"/>
          </w:tcPr>
          <w:p w14:paraId="31A1F03B" w14:textId="77777777" w:rsidR="004C0A84" w:rsidRPr="00F34CF1" w:rsidRDefault="004C0A84" w:rsidP="00F674C2">
            <w:pPr>
              <w:jc w:val="both"/>
              <w:rPr>
                <w:b/>
              </w:rPr>
            </w:pPr>
            <w:r w:rsidRPr="00F34CF1">
              <w:rPr>
                <w:b/>
              </w:rPr>
              <w:t>Typ předmětu</w:t>
            </w:r>
          </w:p>
        </w:tc>
        <w:tc>
          <w:tcPr>
            <w:tcW w:w="3198" w:type="dxa"/>
            <w:gridSpan w:val="4"/>
          </w:tcPr>
          <w:p w14:paraId="2C89E34C" w14:textId="77777777" w:rsidR="004C0A84" w:rsidRPr="00F34CF1" w:rsidRDefault="004C0A84" w:rsidP="00F674C2">
            <w:pPr>
              <w:jc w:val="both"/>
            </w:pPr>
            <w:r>
              <w:t>Povinný</w:t>
            </w:r>
          </w:p>
        </w:tc>
        <w:tc>
          <w:tcPr>
            <w:tcW w:w="2695" w:type="dxa"/>
            <w:gridSpan w:val="2"/>
            <w:shd w:val="clear" w:color="auto" w:fill="F7CAAC"/>
          </w:tcPr>
          <w:p w14:paraId="40E1A89C" w14:textId="77777777" w:rsidR="004C0A84" w:rsidRPr="00F34CF1" w:rsidRDefault="004C0A84" w:rsidP="00F674C2">
            <w:pPr>
              <w:jc w:val="both"/>
            </w:pPr>
            <w:r w:rsidRPr="00F34CF1">
              <w:rPr>
                <w:b/>
              </w:rPr>
              <w:t>doporučený ročník / semestr</w:t>
            </w:r>
          </w:p>
        </w:tc>
        <w:tc>
          <w:tcPr>
            <w:tcW w:w="627" w:type="dxa"/>
          </w:tcPr>
          <w:p w14:paraId="2C0E45E2" w14:textId="57719D28" w:rsidR="004C0A84" w:rsidRPr="00F34CF1" w:rsidRDefault="004C0A84" w:rsidP="00F674C2">
            <w:pPr>
              <w:jc w:val="both"/>
            </w:pPr>
            <w:r>
              <w:t>3</w:t>
            </w:r>
            <w:r w:rsidR="00A74A36">
              <w:t>.</w:t>
            </w:r>
            <w:r>
              <w:t>/6</w:t>
            </w:r>
            <w:r w:rsidR="00A74A36">
              <w:t>.</w:t>
            </w:r>
          </w:p>
        </w:tc>
      </w:tr>
      <w:tr w:rsidR="004C0A84" w:rsidRPr="00F34CF1" w14:paraId="700085B6" w14:textId="77777777" w:rsidTr="00F674C2">
        <w:tc>
          <w:tcPr>
            <w:tcW w:w="3545" w:type="dxa"/>
            <w:shd w:val="clear" w:color="auto" w:fill="F7CAAC"/>
          </w:tcPr>
          <w:p w14:paraId="053F19D0" w14:textId="77777777" w:rsidR="004C0A84" w:rsidRPr="00F34CF1" w:rsidRDefault="004C0A84" w:rsidP="00F674C2">
            <w:pPr>
              <w:jc w:val="both"/>
              <w:rPr>
                <w:b/>
              </w:rPr>
            </w:pPr>
            <w:r w:rsidRPr="00F34CF1">
              <w:rPr>
                <w:b/>
              </w:rPr>
              <w:t>Rozsah studijního předmětu</w:t>
            </w:r>
          </w:p>
        </w:tc>
        <w:tc>
          <w:tcPr>
            <w:tcW w:w="1493" w:type="dxa"/>
            <w:gridSpan w:val="2"/>
          </w:tcPr>
          <w:p w14:paraId="60CDF948" w14:textId="397DE5B1" w:rsidR="004C0A84" w:rsidRPr="00F34CF1" w:rsidRDefault="00642C64" w:rsidP="00F674C2">
            <w:pPr>
              <w:jc w:val="both"/>
            </w:pPr>
            <w:r>
              <w:t>5</w:t>
            </w:r>
            <w:r w:rsidR="004C0A84">
              <w:t xml:space="preserve">s  </w:t>
            </w:r>
          </w:p>
        </w:tc>
        <w:tc>
          <w:tcPr>
            <w:tcW w:w="889" w:type="dxa"/>
            <w:shd w:val="clear" w:color="auto" w:fill="F7CAAC"/>
          </w:tcPr>
          <w:p w14:paraId="58E12C40" w14:textId="77777777" w:rsidR="004C0A84" w:rsidRPr="00F34CF1" w:rsidRDefault="004C0A84" w:rsidP="00F674C2">
            <w:pPr>
              <w:jc w:val="both"/>
              <w:rPr>
                <w:b/>
              </w:rPr>
            </w:pPr>
            <w:r w:rsidRPr="00F34CF1">
              <w:rPr>
                <w:b/>
              </w:rPr>
              <w:t xml:space="preserve">hod. </w:t>
            </w:r>
          </w:p>
        </w:tc>
        <w:tc>
          <w:tcPr>
            <w:tcW w:w="816" w:type="dxa"/>
          </w:tcPr>
          <w:p w14:paraId="516B7F12" w14:textId="2334EFF1" w:rsidR="004C0A84" w:rsidRPr="00F34CF1" w:rsidRDefault="004F208B" w:rsidP="00F674C2">
            <w:pPr>
              <w:jc w:val="both"/>
            </w:pPr>
            <w:r>
              <w:t>5</w:t>
            </w:r>
          </w:p>
        </w:tc>
        <w:tc>
          <w:tcPr>
            <w:tcW w:w="2156" w:type="dxa"/>
            <w:shd w:val="clear" w:color="auto" w:fill="F7CAAC"/>
          </w:tcPr>
          <w:p w14:paraId="23F6BDFE" w14:textId="77777777" w:rsidR="004C0A84" w:rsidRPr="00F34CF1" w:rsidRDefault="004C0A84" w:rsidP="00F674C2">
            <w:pPr>
              <w:jc w:val="both"/>
              <w:rPr>
                <w:b/>
              </w:rPr>
            </w:pPr>
            <w:r w:rsidRPr="00F34CF1">
              <w:rPr>
                <w:b/>
              </w:rPr>
              <w:t>kreditů</w:t>
            </w:r>
          </w:p>
        </w:tc>
        <w:tc>
          <w:tcPr>
            <w:tcW w:w="1166" w:type="dxa"/>
            <w:gridSpan w:val="2"/>
          </w:tcPr>
          <w:p w14:paraId="4BE374B1" w14:textId="77777777" w:rsidR="004C0A84" w:rsidRPr="00F34CF1" w:rsidRDefault="004C0A84" w:rsidP="00F674C2">
            <w:pPr>
              <w:jc w:val="both"/>
            </w:pPr>
          </w:p>
        </w:tc>
      </w:tr>
      <w:tr w:rsidR="004C0A84" w:rsidRPr="00F34CF1" w14:paraId="4C5D646E" w14:textId="77777777" w:rsidTr="00F674C2">
        <w:tc>
          <w:tcPr>
            <w:tcW w:w="3545" w:type="dxa"/>
            <w:shd w:val="clear" w:color="auto" w:fill="F7CAAC"/>
          </w:tcPr>
          <w:p w14:paraId="5F168808" w14:textId="77777777" w:rsidR="004C0A84" w:rsidRPr="00F34CF1" w:rsidRDefault="004C0A84" w:rsidP="00F674C2">
            <w:pPr>
              <w:jc w:val="both"/>
              <w:rPr>
                <w:b/>
              </w:rPr>
            </w:pPr>
            <w:r w:rsidRPr="00F34CF1">
              <w:rPr>
                <w:b/>
              </w:rPr>
              <w:t>Prerekvizity, korekvizity, ekvivalence</w:t>
            </w:r>
          </w:p>
        </w:tc>
        <w:tc>
          <w:tcPr>
            <w:tcW w:w="6520" w:type="dxa"/>
            <w:gridSpan w:val="7"/>
          </w:tcPr>
          <w:p w14:paraId="7E6D90EA" w14:textId="77777777" w:rsidR="004C0A84" w:rsidRPr="00F34CF1" w:rsidRDefault="004C0A84" w:rsidP="00F674C2">
            <w:pPr>
              <w:jc w:val="both"/>
            </w:pPr>
          </w:p>
        </w:tc>
      </w:tr>
      <w:tr w:rsidR="004C0A84" w:rsidRPr="00F34CF1" w14:paraId="225587B7" w14:textId="77777777" w:rsidTr="00F674C2">
        <w:tc>
          <w:tcPr>
            <w:tcW w:w="3545" w:type="dxa"/>
            <w:shd w:val="clear" w:color="auto" w:fill="F7CAAC"/>
          </w:tcPr>
          <w:p w14:paraId="35E2C0E1" w14:textId="77777777" w:rsidR="004C0A84" w:rsidRPr="00F34CF1" w:rsidRDefault="004C0A84" w:rsidP="00F674C2">
            <w:pPr>
              <w:jc w:val="both"/>
              <w:rPr>
                <w:b/>
              </w:rPr>
            </w:pPr>
            <w:r w:rsidRPr="00F34CF1">
              <w:rPr>
                <w:b/>
              </w:rPr>
              <w:t>Způsob ověření studijních výsledků</w:t>
            </w:r>
          </w:p>
        </w:tc>
        <w:tc>
          <w:tcPr>
            <w:tcW w:w="3198" w:type="dxa"/>
            <w:gridSpan w:val="4"/>
          </w:tcPr>
          <w:p w14:paraId="570E4750" w14:textId="77777777" w:rsidR="004C0A84" w:rsidRPr="00F34CF1" w:rsidRDefault="004C0A84" w:rsidP="00F674C2">
            <w:pPr>
              <w:jc w:val="both"/>
            </w:pPr>
            <w:r>
              <w:t>Zkouška</w:t>
            </w:r>
          </w:p>
        </w:tc>
        <w:tc>
          <w:tcPr>
            <w:tcW w:w="2156" w:type="dxa"/>
            <w:shd w:val="clear" w:color="auto" w:fill="F7CAAC"/>
          </w:tcPr>
          <w:p w14:paraId="59D29E27" w14:textId="77777777" w:rsidR="004C0A84" w:rsidRPr="00F34CF1" w:rsidRDefault="004C0A84" w:rsidP="00F674C2">
            <w:pPr>
              <w:jc w:val="both"/>
              <w:rPr>
                <w:b/>
              </w:rPr>
            </w:pPr>
            <w:r w:rsidRPr="00F34CF1">
              <w:rPr>
                <w:b/>
              </w:rPr>
              <w:t>Forma výuky</w:t>
            </w:r>
          </w:p>
        </w:tc>
        <w:tc>
          <w:tcPr>
            <w:tcW w:w="1166" w:type="dxa"/>
            <w:gridSpan w:val="2"/>
          </w:tcPr>
          <w:p w14:paraId="000A330F" w14:textId="77777777" w:rsidR="004C0A84" w:rsidRPr="00F34CF1" w:rsidRDefault="004C0A84" w:rsidP="00F674C2">
            <w:pPr>
              <w:jc w:val="both"/>
            </w:pPr>
            <w:r>
              <w:t>seminář</w:t>
            </w:r>
          </w:p>
        </w:tc>
      </w:tr>
      <w:tr w:rsidR="004C0A84" w:rsidRPr="00F34CF1" w14:paraId="44559300" w14:textId="77777777" w:rsidTr="00F674C2">
        <w:tc>
          <w:tcPr>
            <w:tcW w:w="3545" w:type="dxa"/>
            <w:shd w:val="clear" w:color="auto" w:fill="F7CAAC"/>
          </w:tcPr>
          <w:p w14:paraId="464432FA" w14:textId="77777777" w:rsidR="004C0A84" w:rsidRPr="00F34CF1" w:rsidRDefault="004C0A84" w:rsidP="00F674C2">
            <w:pPr>
              <w:jc w:val="both"/>
              <w:rPr>
                <w:b/>
              </w:rPr>
            </w:pPr>
            <w:r w:rsidRPr="00F34CF1">
              <w:rPr>
                <w:b/>
              </w:rPr>
              <w:t>Forma způsobu ověření studijních výsledků a další požadavky na studenta</w:t>
            </w:r>
          </w:p>
        </w:tc>
        <w:tc>
          <w:tcPr>
            <w:tcW w:w="6520" w:type="dxa"/>
            <w:gridSpan w:val="7"/>
            <w:tcBorders>
              <w:bottom w:val="single" w:sz="4" w:space="0" w:color="auto"/>
            </w:tcBorders>
          </w:tcPr>
          <w:p w14:paraId="41646A7A" w14:textId="77777777" w:rsidR="004C0A84" w:rsidRPr="00F34CF1" w:rsidRDefault="004C0A84" w:rsidP="00F674C2">
            <w:pPr>
              <w:jc w:val="both"/>
            </w:pPr>
            <w:r>
              <w:t xml:space="preserve">Prezentace a obhajoba výsledků práce na dizertačním projektu za daný ročník </w:t>
            </w:r>
          </w:p>
        </w:tc>
      </w:tr>
      <w:tr w:rsidR="004C0A84" w:rsidRPr="00F34CF1" w14:paraId="5AA0B9F7" w14:textId="77777777" w:rsidTr="00F674C2">
        <w:trPr>
          <w:trHeight w:val="197"/>
        </w:trPr>
        <w:tc>
          <w:tcPr>
            <w:tcW w:w="3545" w:type="dxa"/>
            <w:tcBorders>
              <w:top w:val="nil"/>
            </w:tcBorders>
            <w:shd w:val="clear" w:color="auto" w:fill="F7CAAC"/>
          </w:tcPr>
          <w:p w14:paraId="21F5482F" w14:textId="77777777" w:rsidR="004C0A84" w:rsidRPr="00F34CF1" w:rsidRDefault="004C0A84" w:rsidP="00F674C2">
            <w:pPr>
              <w:jc w:val="both"/>
              <w:rPr>
                <w:b/>
              </w:rPr>
            </w:pPr>
            <w:r w:rsidRPr="00F34CF1">
              <w:rPr>
                <w:b/>
              </w:rPr>
              <w:t>Garant předmětu</w:t>
            </w:r>
          </w:p>
        </w:tc>
        <w:tc>
          <w:tcPr>
            <w:tcW w:w="6520" w:type="dxa"/>
            <w:gridSpan w:val="7"/>
            <w:tcBorders>
              <w:top w:val="single" w:sz="4" w:space="0" w:color="auto"/>
            </w:tcBorders>
          </w:tcPr>
          <w:p w14:paraId="59DEFD1A" w14:textId="77777777" w:rsidR="004C0A84" w:rsidRPr="00F34CF1" w:rsidRDefault="004C0A84" w:rsidP="00F674C2">
            <w:pPr>
              <w:jc w:val="both"/>
            </w:pPr>
            <w:r>
              <w:t>doc. Mgr. Radim Šíp, Ph.D.</w:t>
            </w:r>
          </w:p>
        </w:tc>
      </w:tr>
      <w:tr w:rsidR="004C0A84" w:rsidRPr="00F34CF1" w14:paraId="494E7CE1" w14:textId="77777777" w:rsidTr="00F674C2">
        <w:trPr>
          <w:trHeight w:val="243"/>
        </w:trPr>
        <w:tc>
          <w:tcPr>
            <w:tcW w:w="3545" w:type="dxa"/>
            <w:tcBorders>
              <w:top w:val="nil"/>
            </w:tcBorders>
            <w:shd w:val="clear" w:color="auto" w:fill="F7CAAC"/>
          </w:tcPr>
          <w:p w14:paraId="630B2BAB" w14:textId="77777777" w:rsidR="004C0A84" w:rsidRPr="00F34CF1" w:rsidRDefault="004C0A84" w:rsidP="00F674C2">
            <w:pPr>
              <w:jc w:val="both"/>
              <w:rPr>
                <w:b/>
              </w:rPr>
            </w:pPr>
            <w:r w:rsidRPr="00F34CF1">
              <w:rPr>
                <w:b/>
              </w:rPr>
              <w:t>Zapojení garanta do výuky předmětu</w:t>
            </w:r>
          </w:p>
        </w:tc>
        <w:tc>
          <w:tcPr>
            <w:tcW w:w="6520" w:type="dxa"/>
            <w:gridSpan w:val="7"/>
            <w:tcBorders>
              <w:top w:val="nil"/>
            </w:tcBorders>
          </w:tcPr>
          <w:p w14:paraId="3E973163" w14:textId="218B1E78" w:rsidR="004C0A84" w:rsidRPr="00F34CF1" w:rsidRDefault="004C0A84" w:rsidP="00F674C2">
            <w:pPr>
              <w:jc w:val="both"/>
            </w:pPr>
            <w:r w:rsidRPr="004C0A84">
              <w:t xml:space="preserve">70 </w:t>
            </w:r>
            <w:r>
              <w:t>%</w:t>
            </w:r>
          </w:p>
        </w:tc>
      </w:tr>
      <w:tr w:rsidR="004C0A84" w:rsidRPr="00F34CF1" w14:paraId="1F4CEBD4" w14:textId="77777777" w:rsidTr="00F674C2">
        <w:tc>
          <w:tcPr>
            <w:tcW w:w="3545" w:type="dxa"/>
            <w:shd w:val="clear" w:color="auto" w:fill="F7CAAC"/>
          </w:tcPr>
          <w:p w14:paraId="63199C60" w14:textId="77777777" w:rsidR="004C0A84" w:rsidRPr="00F34CF1" w:rsidRDefault="004C0A84" w:rsidP="00F674C2">
            <w:pPr>
              <w:jc w:val="both"/>
              <w:rPr>
                <w:b/>
              </w:rPr>
            </w:pPr>
            <w:r w:rsidRPr="00F34CF1">
              <w:rPr>
                <w:b/>
              </w:rPr>
              <w:t>Vyučující</w:t>
            </w:r>
          </w:p>
        </w:tc>
        <w:tc>
          <w:tcPr>
            <w:tcW w:w="6520" w:type="dxa"/>
            <w:gridSpan w:val="7"/>
            <w:tcBorders>
              <w:bottom w:val="nil"/>
            </w:tcBorders>
          </w:tcPr>
          <w:p w14:paraId="68910A81" w14:textId="77777777" w:rsidR="004C0A84" w:rsidRPr="00F34CF1" w:rsidRDefault="004C0A84" w:rsidP="00F674C2">
            <w:pPr>
              <w:jc w:val="both"/>
            </w:pPr>
          </w:p>
        </w:tc>
      </w:tr>
      <w:tr w:rsidR="004C0A84" w:rsidRPr="00F34CF1" w14:paraId="49170A9F" w14:textId="77777777" w:rsidTr="00F674C2">
        <w:trPr>
          <w:trHeight w:val="272"/>
        </w:trPr>
        <w:tc>
          <w:tcPr>
            <w:tcW w:w="10065" w:type="dxa"/>
            <w:gridSpan w:val="8"/>
            <w:tcBorders>
              <w:top w:val="nil"/>
            </w:tcBorders>
          </w:tcPr>
          <w:p w14:paraId="64FFEC3F" w14:textId="56626F8A" w:rsidR="004C0A84" w:rsidRPr="00F34CF1" w:rsidRDefault="004C0A84" w:rsidP="00F674C2">
            <w:pPr>
              <w:jc w:val="both"/>
            </w:pPr>
            <w:r>
              <w:t>doc. Mgr. Radim Šíp, Ph.D</w:t>
            </w:r>
            <w:r w:rsidRPr="004C0A84">
              <w:t>. (70 %),</w:t>
            </w:r>
            <w:r>
              <w:t xml:space="preserve"> Mgr. Ilona Kočvarová, Ph.D. (</w:t>
            </w:r>
            <w:r w:rsidR="003D5DBE">
              <w:t>30</w:t>
            </w:r>
            <w:r>
              <w:t xml:space="preserve"> %)</w:t>
            </w:r>
          </w:p>
        </w:tc>
      </w:tr>
      <w:tr w:rsidR="004C0A84" w:rsidRPr="00F34CF1" w14:paraId="2FAFF7C7" w14:textId="77777777" w:rsidTr="00F674C2">
        <w:tc>
          <w:tcPr>
            <w:tcW w:w="3545" w:type="dxa"/>
            <w:shd w:val="clear" w:color="auto" w:fill="F7CAAC"/>
          </w:tcPr>
          <w:p w14:paraId="13FF5885" w14:textId="77777777" w:rsidR="004C0A84" w:rsidRPr="00F34CF1" w:rsidRDefault="004C0A84" w:rsidP="00F674C2">
            <w:pPr>
              <w:jc w:val="both"/>
              <w:rPr>
                <w:b/>
              </w:rPr>
            </w:pPr>
            <w:r w:rsidRPr="00F34CF1">
              <w:rPr>
                <w:b/>
              </w:rPr>
              <w:t>Stručná anotace předmětu</w:t>
            </w:r>
          </w:p>
        </w:tc>
        <w:tc>
          <w:tcPr>
            <w:tcW w:w="6520" w:type="dxa"/>
            <w:gridSpan w:val="7"/>
            <w:tcBorders>
              <w:bottom w:val="nil"/>
            </w:tcBorders>
          </w:tcPr>
          <w:p w14:paraId="45F3A93A" w14:textId="77777777" w:rsidR="004C0A84" w:rsidRPr="00F34CF1" w:rsidRDefault="004C0A84" w:rsidP="00F674C2">
            <w:pPr>
              <w:jc w:val="both"/>
            </w:pPr>
          </w:p>
        </w:tc>
      </w:tr>
      <w:tr w:rsidR="004C0A84" w:rsidRPr="003A5DDA" w14:paraId="4689A59F" w14:textId="77777777" w:rsidTr="004C0A84">
        <w:trPr>
          <w:trHeight w:val="5659"/>
        </w:trPr>
        <w:tc>
          <w:tcPr>
            <w:tcW w:w="10065" w:type="dxa"/>
            <w:gridSpan w:val="8"/>
            <w:tcBorders>
              <w:top w:val="nil"/>
              <w:bottom w:val="single" w:sz="12" w:space="0" w:color="auto"/>
            </w:tcBorders>
          </w:tcPr>
          <w:p w14:paraId="0CC161BE" w14:textId="77777777" w:rsidR="004C0A84" w:rsidRDefault="004C0A84" w:rsidP="004C0A84">
            <w:pPr>
              <w:jc w:val="both"/>
            </w:pPr>
            <w:r w:rsidRPr="00C01A6D">
              <w:rPr>
                <w:b/>
              </w:rPr>
              <w:t>Cí</w:t>
            </w:r>
            <w:r>
              <w:rPr>
                <w:b/>
              </w:rPr>
              <w:t>l</w:t>
            </w:r>
            <w:r w:rsidRPr="00C01A6D">
              <w:rPr>
                <w:b/>
              </w:rPr>
              <w:t xml:space="preserve"> předmětu:</w:t>
            </w:r>
            <w:r>
              <w:t xml:space="preserve"> </w:t>
            </w:r>
          </w:p>
          <w:p w14:paraId="3B62D871" w14:textId="1B867DF0" w:rsidR="004C0A84" w:rsidRDefault="004C0A84" w:rsidP="004C0A84">
            <w:pPr>
              <w:jc w:val="both"/>
            </w:pPr>
            <w:r>
              <w:rPr>
                <w:i/>
              </w:rPr>
              <w:t xml:space="preserve">Obecný: </w:t>
            </w:r>
            <w:r>
              <w:t>Předmět vede studenty k pravidelné hloubkové reflexi jejich roční práce. Poskytuje jim a jejich školitelům příležitost ke zpětné vazbě širší odbornou komunitou. Na základě této vazby pomáhá identifikovat silná a slabá místa aktuálního stavu projektu. Zpětná vazba studenty dále orientuje ve výsledcích aktuálních výzkumů, které jsou po obsahové a metodologické stránce podstatné pro jejich dizertační práce.</w:t>
            </w:r>
          </w:p>
          <w:p w14:paraId="119A2D5E" w14:textId="77777777" w:rsidR="004C0A84" w:rsidRDefault="004C0A84" w:rsidP="004C0A84">
            <w:pPr>
              <w:jc w:val="both"/>
            </w:pPr>
          </w:p>
          <w:p w14:paraId="22BE7CC3" w14:textId="3F53D5E6" w:rsidR="004C0A84" w:rsidRDefault="004C0A84" w:rsidP="004C0A84">
            <w:pPr>
              <w:jc w:val="both"/>
            </w:pPr>
            <w:r>
              <w:rPr>
                <w:i/>
              </w:rPr>
              <w:t xml:space="preserve">Ročníkový cíl: </w:t>
            </w:r>
            <w:r>
              <w:t>Studenti třetího ročníku prezentují ucelenou podobu teoretické části dizertační práce a podobu dílčích výsledků jejich výzkumu. V prezentaci reflektují postup sběru a analýzy dat, nastalé komplikace a způsoby jejich řešení. Na základě toho opětovně hodnotí vztah mezi cíli dizertační práce, současnou podobou teoretické části, konceptualizací problémů, výzkumným designem a prozatímními výsledky.</w:t>
            </w:r>
          </w:p>
          <w:p w14:paraId="0E41BA6A" w14:textId="77777777" w:rsidR="004C0A84" w:rsidRDefault="004C0A84" w:rsidP="004C0A84">
            <w:pPr>
              <w:jc w:val="both"/>
            </w:pPr>
          </w:p>
          <w:p w14:paraId="20A1FFA6" w14:textId="77777777" w:rsidR="004C0A84" w:rsidRDefault="004C0A84" w:rsidP="004C0A84">
            <w:pPr>
              <w:jc w:val="both"/>
              <w:rPr>
                <w:b/>
              </w:rPr>
            </w:pPr>
            <w:r>
              <w:rPr>
                <w:b/>
              </w:rPr>
              <w:t>Požadavky:</w:t>
            </w:r>
          </w:p>
          <w:p w14:paraId="01D9561B" w14:textId="77777777" w:rsidR="004C0A84" w:rsidRDefault="004C0A84" w:rsidP="00630AC5">
            <w:pPr>
              <w:pStyle w:val="Odstavecseseznamem"/>
              <w:numPr>
                <w:ilvl w:val="0"/>
                <w:numId w:val="71"/>
              </w:numPr>
              <w:jc w:val="both"/>
            </w:pPr>
            <w:r>
              <w:t>účast na pravidelných a příležitostných seminářích organizovaných v rámci předmětu;</w:t>
            </w:r>
          </w:p>
          <w:p w14:paraId="09C8FDC6" w14:textId="77777777" w:rsidR="004C0A84" w:rsidRDefault="004C0A84" w:rsidP="00630AC5">
            <w:pPr>
              <w:pStyle w:val="Odstavecseseznamem"/>
              <w:numPr>
                <w:ilvl w:val="0"/>
                <w:numId w:val="71"/>
              </w:numPr>
              <w:jc w:val="both"/>
            </w:pPr>
            <w:r>
              <w:t>příprava vlastní prezentace;</w:t>
            </w:r>
          </w:p>
          <w:p w14:paraId="7EBC5A59" w14:textId="77777777" w:rsidR="004C0A84" w:rsidRPr="00C01A6D" w:rsidRDefault="004C0A84" w:rsidP="00630AC5">
            <w:pPr>
              <w:pStyle w:val="Odstavecseseznamem"/>
              <w:numPr>
                <w:ilvl w:val="0"/>
                <w:numId w:val="71"/>
              </w:numPr>
              <w:jc w:val="both"/>
            </w:pPr>
            <w:r>
              <w:t>studium podkladů k jednotlivým prezentacím ostatních kolegů, poskytnutí peer-review na jejich vystoupení.</w:t>
            </w:r>
          </w:p>
          <w:p w14:paraId="1AE3177A" w14:textId="77777777" w:rsidR="004C0A84" w:rsidRDefault="004C0A84" w:rsidP="004C0A84">
            <w:pPr>
              <w:jc w:val="both"/>
              <w:rPr>
                <w:b/>
                <w:caps/>
              </w:rPr>
            </w:pPr>
          </w:p>
          <w:p w14:paraId="7CB4593E" w14:textId="77777777" w:rsidR="004C0A84" w:rsidRPr="008243EA" w:rsidRDefault="004C0A84" w:rsidP="004C0A84">
            <w:pPr>
              <w:jc w:val="both"/>
              <w:rPr>
                <w:b/>
                <w:caps/>
              </w:rPr>
            </w:pPr>
            <w:r w:rsidRPr="008243EA">
              <w:rPr>
                <w:b/>
                <w:caps/>
              </w:rPr>
              <w:t>Výsledky učení</w:t>
            </w:r>
          </w:p>
          <w:p w14:paraId="36F6FB0B" w14:textId="77777777" w:rsidR="004C0A84" w:rsidRDefault="004C0A84" w:rsidP="004C0A84">
            <w:pPr>
              <w:jc w:val="both"/>
              <w:rPr>
                <w:b/>
              </w:rPr>
            </w:pPr>
            <w:r>
              <w:rPr>
                <w:b/>
              </w:rPr>
              <w:t>Student zná</w:t>
            </w:r>
            <w:r w:rsidRPr="00EF7713">
              <w:rPr>
                <w:b/>
              </w:rPr>
              <w:t>:</w:t>
            </w:r>
          </w:p>
          <w:p w14:paraId="3C09A578" w14:textId="77777777" w:rsidR="004C0A84" w:rsidRDefault="004C0A84" w:rsidP="00630AC5">
            <w:pPr>
              <w:pStyle w:val="Odstavecseseznamem"/>
              <w:numPr>
                <w:ilvl w:val="0"/>
                <w:numId w:val="24"/>
              </w:numPr>
              <w:jc w:val="both"/>
            </w:pPr>
            <w:r>
              <w:t>podstatu vztahu mezi dizertačním projektem a prezentace výsledků jeho aktuálního stavu;</w:t>
            </w:r>
          </w:p>
          <w:p w14:paraId="591DC994" w14:textId="77777777" w:rsidR="004C0A84" w:rsidRDefault="004C0A84" w:rsidP="00630AC5">
            <w:pPr>
              <w:pStyle w:val="Odstavecseseznamem"/>
              <w:numPr>
                <w:ilvl w:val="0"/>
                <w:numId w:val="24"/>
              </w:numPr>
              <w:jc w:val="both"/>
            </w:pPr>
            <w:r>
              <w:t>zásady kvalitní prezentace;</w:t>
            </w:r>
          </w:p>
          <w:p w14:paraId="66CB1C90" w14:textId="77777777" w:rsidR="004C0A84" w:rsidRDefault="004C0A84" w:rsidP="00630AC5">
            <w:pPr>
              <w:pStyle w:val="Odstavecseseznamem"/>
              <w:numPr>
                <w:ilvl w:val="0"/>
                <w:numId w:val="24"/>
              </w:numPr>
              <w:jc w:val="both"/>
            </w:pPr>
            <w:r>
              <w:t>způsoby komunikace s odborným publikem.</w:t>
            </w:r>
          </w:p>
          <w:p w14:paraId="22CAFC49" w14:textId="77777777" w:rsidR="004C0A84" w:rsidRDefault="004C0A84" w:rsidP="004C0A84">
            <w:pPr>
              <w:jc w:val="both"/>
              <w:rPr>
                <w:b/>
              </w:rPr>
            </w:pPr>
            <w:r>
              <w:rPr>
                <w:b/>
              </w:rPr>
              <w:t>Student umí</w:t>
            </w:r>
            <w:r w:rsidRPr="002353DA">
              <w:rPr>
                <w:b/>
              </w:rPr>
              <w:t>:</w:t>
            </w:r>
          </w:p>
          <w:p w14:paraId="603D4DD1" w14:textId="77777777" w:rsidR="004C0A84" w:rsidRDefault="004C0A84" w:rsidP="00630AC5">
            <w:pPr>
              <w:pStyle w:val="Odstavecseseznamem"/>
              <w:numPr>
                <w:ilvl w:val="0"/>
                <w:numId w:val="24"/>
              </w:numPr>
              <w:jc w:val="both"/>
            </w:pPr>
            <w:r>
              <w:t>reflektovat výsledky odborné práce;</w:t>
            </w:r>
          </w:p>
          <w:p w14:paraId="2ADF27D7" w14:textId="77777777" w:rsidR="004C0A84" w:rsidRDefault="004C0A84" w:rsidP="00630AC5">
            <w:pPr>
              <w:pStyle w:val="Odstavecseseznamem"/>
              <w:numPr>
                <w:ilvl w:val="0"/>
                <w:numId w:val="24"/>
              </w:numPr>
              <w:jc w:val="both"/>
            </w:pPr>
            <w:r>
              <w:t>analyzovat pozitiva a negativa stavu svého poznání;</w:t>
            </w:r>
          </w:p>
          <w:p w14:paraId="4E081F92" w14:textId="77777777" w:rsidR="004C0A84" w:rsidRDefault="004C0A84" w:rsidP="00630AC5">
            <w:pPr>
              <w:pStyle w:val="Odstavecseseznamem"/>
              <w:numPr>
                <w:ilvl w:val="0"/>
                <w:numId w:val="24"/>
              </w:numPr>
              <w:jc w:val="both"/>
            </w:pPr>
            <w:r>
              <w:t>připravit kvalitní prezentaci;</w:t>
            </w:r>
          </w:p>
          <w:p w14:paraId="528EACD7" w14:textId="5E909025" w:rsidR="004C0A84" w:rsidRPr="00B739B6" w:rsidRDefault="004C0A84" w:rsidP="00630AC5">
            <w:pPr>
              <w:pStyle w:val="Odstavecseseznamem"/>
              <w:numPr>
                <w:ilvl w:val="0"/>
                <w:numId w:val="24"/>
              </w:numPr>
              <w:jc w:val="both"/>
            </w:pPr>
            <w:r>
              <w:t>obhájit výsledky své práce před odborným publikem.</w:t>
            </w:r>
          </w:p>
        </w:tc>
      </w:tr>
      <w:tr w:rsidR="004C0A84" w:rsidRPr="00F34CF1" w14:paraId="166B1167" w14:textId="77777777" w:rsidTr="00F674C2">
        <w:trPr>
          <w:trHeight w:val="265"/>
        </w:trPr>
        <w:tc>
          <w:tcPr>
            <w:tcW w:w="3904" w:type="dxa"/>
            <w:gridSpan w:val="2"/>
            <w:tcBorders>
              <w:top w:val="nil"/>
            </w:tcBorders>
            <w:shd w:val="clear" w:color="auto" w:fill="F7CAAC"/>
          </w:tcPr>
          <w:p w14:paraId="29A3A5B8" w14:textId="77777777" w:rsidR="004C0A84" w:rsidRPr="00F34CF1" w:rsidRDefault="004C0A84" w:rsidP="00F674C2">
            <w:pPr>
              <w:jc w:val="both"/>
            </w:pPr>
            <w:r w:rsidRPr="00F34CF1">
              <w:rPr>
                <w:b/>
              </w:rPr>
              <w:t>Studijní literatura a studijní pomůc</w:t>
            </w:r>
            <w:r w:rsidRPr="00EF0A8C">
              <w:rPr>
                <w:b/>
              </w:rPr>
              <w:t>ky</w:t>
            </w:r>
          </w:p>
        </w:tc>
        <w:tc>
          <w:tcPr>
            <w:tcW w:w="6161" w:type="dxa"/>
            <w:gridSpan w:val="6"/>
            <w:tcBorders>
              <w:top w:val="nil"/>
              <w:bottom w:val="nil"/>
            </w:tcBorders>
          </w:tcPr>
          <w:p w14:paraId="06195F56" w14:textId="77777777" w:rsidR="004C0A84" w:rsidRPr="00F34CF1" w:rsidRDefault="004C0A84" w:rsidP="00F674C2">
            <w:pPr>
              <w:jc w:val="both"/>
            </w:pPr>
          </w:p>
        </w:tc>
      </w:tr>
      <w:tr w:rsidR="004C0A84" w:rsidRPr="00F34CF1" w14:paraId="50B57D65" w14:textId="77777777" w:rsidTr="00F674C2">
        <w:trPr>
          <w:trHeight w:val="1497"/>
        </w:trPr>
        <w:tc>
          <w:tcPr>
            <w:tcW w:w="10065" w:type="dxa"/>
            <w:gridSpan w:val="8"/>
            <w:tcBorders>
              <w:top w:val="nil"/>
            </w:tcBorders>
          </w:tcPr>
          <w:p w14:paraId="79A8AC7A" w14:textId="77777777" w:rsidR="004C0A84" w:rsidRDefault="004C0A84" w:rsidP="00F674C2">
            <w:pPr>
              <w:ind w:left="510" w:hanging="510"/>
              <w:jc w:val="both"/>
              <w:rPr>
                <w:b/>
              </w:rPr>
            </w:pPr>
            <w:r>
              <w:rPr>
                <w:b/>
              </w:rPr>
              <w:t>Základní:</w:t>
            </w:r>
          </w:p>
          <w:p w14:paraId="56EDB5B0" w14:textId="3ED5CF12" w:rsidR="004C0A84" w:rsidRPr="00075A9F" w:rsidRDefault="004C0A84" w:rsidP="00630AC5">
            <w:pPr>
              <w:pStyle w:val="Odstavecseseznamem"/>
              <w:numPr>
                <w:ilvl w:val="0"/>
                <w:numId w:val="75"/>
              </w:numPr>
              <w:jc w:val="both"/>
            </w:pPr>
            <w:r>
              <w:t xml:space="preserve">Beins, B, C. (2012). </w:t>
            </w:r>
            <w:r w:rsidRPr="004C0A84">
              <w:rPr>
                <w:i/>
              </w:rPr>
              <w:t xml:space="preserve">Effective writing in Psychology: Papers, Posters, and Presentations. </w:t>
            </w:r>
            <w:r>
              <w:t>Oxford: Willey-Blackwell.</w:t>
            </w:r>
          </w:p>
          <w:p w14:paraId="785FF408" w14:textId="519173FA" w:rsidR="004C0A84" w:rsidRDefault="004C0A84" w:rsidP="00630AC5">
            <w:pPr>
              <w:pStyle w:val="Odstavecseseznamem"/>
              <w:numPr>
                <w:ilvl w:val="0"/>
                <w:numId w:val="75"/>
              </w:numPr>
              <w:jc w:val="both"/>
            </w:pPr>
            <w:r w:rsidRPr="00075A9F">
              <w:t>Chan</w:t>
            </w:r>
            <w:r>
              <w:t>, J. F. (</w:t>
            </w:r>
            <w:r w:rsidR="007B2919">
              <w:t>2009</w:t>
            </w:r>
            <w:r>
              <w:t xml:space="preserve">). </w:t>
            </w:r>
            <w:r w:rsidRPr="004C0A84">
              <w:rPr>
                <w:i/>
              </w:rPr>
              <w:t xml:space="preserve">Presentation Success: How to Plan, Prepare, and Deliver Effective Presentation. </w:t>
            </w:r>
            <w:r>
              <w:t>AMA: Advanced Communication Design Inc.</w:t>
            </w:r>
          </w:p>
          <w:p w14:paraId="146A651B" w14:textId="5C0B3A78" w:rsidR="004C0A84" w:rsidRPr="00F34CF1" w:rsidRDefault="004C0A84" w:rsidP="00630AC5">
            <w:pPr>
              <w:pStyle w:val="Odstavecseseznamem"/>
              <w:numPr>
                <w:ilvl w:val="0"/>
                <w:numId w:val="75"/>
              </w:numPr>
              <w:jc w:val="both"/>
            </w:pPr>
            <w:r>
              <w:t xml:space="preserve">Ledden, E (2018). </w:t>
            </w:r>
            <w:r w:rsidRPr="004C0A84">
              <w:rPr>
                <w:i/>
              </w:rPr>
              <w:t xml:space="preserve">Úspěšná prezentace. </w:t>
            </w:r>
            <w:r>
              <w:t>Praha: Grada.</w:t>
            </w:r>
          </w:p>
        </w:tc>
      </w:tr>
      <w:tr w:rsidR="004C0A84" w:rsidRPr="00F34CF1" w14:paraId="3DC8FE0F" w14:textId="77777777" w:rsidTr="00F674C2">
        <w:tc>
          <w:tcPr>
            <w:tcW w:w="10065" w:type="dxa"/>
            <w:gridSpan w:val="8"/>
            <w:tcBorders>
              <w:top w:val="single" w:sz="12" w:space="0" w:color="auto"/>
              <w:left w:val="single" w:sz="2" w:space="0" w:color="auto"/>
              <w:bottom w:val="single" w:sz="2" w:space="0" w:color="auto"/>
              <w:right w:val="single" w:sz="2" w:space="0" w:color="auto"/>
            </w:tcBorders>
            <w:shd w:val="clear" w:color="auto" w:fill="F7CAAC"/>
          </w:tcPr>
          <w:p w14:paraId="5D987B8F" w14:textId="77777777" w:rsidR="004C0A84" w:rsidRPr="00F34CF1" w:rsidRDefault="004C0A84" w:rsidP="00F674C2">
            <w:pPr>
              <w:jc w:val="center"/>
              <w:rPr>
                <w:b/>
              </w:rPr>
            </w:pPr>
            <w:r w:rsidRPr="00F34CF1">
              <w:rPr>
                <w:b/>
              </w:rPr>
              <w:t>Informace ke kombinované nebo distanční formě</w:t>
            </w:r>
          </w:p>
        </w:tc>
      </w:tr>
      <w:tr w:rsidR="004C0A84" w:rsidRPr="00F34CF1" w14:paraId="1DE2AA68" w14:textId="77777777" w:rsidTr="00F674C2">
        <w:tc>
          <w:tcPr>
            <w:tcW w:w="5038" w:type="dxa"/>
            <w:gridSpan w:val="3"/>
            <w:tcBorders>
              <w:top w:val="single" w:sz="2" w:space="0" w:color="auto"/>
            </w:tcBorders>
            <w:shd w:val="clear" w:color="auto" w:fill="F7CAAC"/>
          </w:tcPr>
          <w:p w14:paraId="62C74882" w14:textId="77777777" w:rsidR="004C0A84" w:rsidRPr="00F34CF1" w:rsidRDefault="004C0A84" w:rsidP="00F674C2">
            <w:pPr>
              <w:jc w:val="both"/>
            </w:pPr>
            <w:r w:rsidRPr="00F34CF1">
              <w:rPr>
                <w:b/>
              </w:rPr>
              <w:t>Rozsah konzultací (soustředění)</w:t>
            </w:r>
          </w:p>
        </w:tc>
        <w:tc>
          <w:tcPr>
            <w:tcW w:w="889" w:type="dxa"/>
            <w:tcBorders>
              <w:top w:val="single" w:sz="2" w:space="0" w:color="auto"/>
            </w:tcBorders>
          </w:tcPr>
          <w:p w14:paraId="123592DF" w14:textId="083A4781" w:rsidR="004C0A84" w:rsidRPr="00F34CF1" w:rsidRDefault="00642C64" w:rsidP="00F674C2">
            <w:pPr>
              <w:jc w:val="both"/>
            </w:pPr>
            <w:r>
              <w:t>5</w:t>
            </w:r>
          </w:p>
        </w:tc>
        <w:tc>
          <w:tcPr>
            <w:tcW w:w="4138" w:type="dxa"/>
            <w:gridSpan w:val="4"/>
            <w:tcBorders>
              <w:top w:val="single" w:sz="2" w:space="0" w:color="auto"/>
            </w:tcBorders>
            <w:shd w:val="clear" w:color="auto" w:fill="F7CAAC"/>
          </w:tcPr>
          <w:p w14:paraId="2C504137" w14:textId="77777777" w:rsidR="004C0A84" w:rsidRPr="00F34CF1" w:rsidRDefault="004C0A84" w:rsidP="00F674C2">
            <w:pPr>
              <w:jc w:val="both"/>
              <w:rPr>
                <w:b/>
              </w:rPr>
            </w:pPr>
            <w:r w:rsidRPr="00F34CF1">
              <w:rPr>
                <w:b/>
              </w:rPr>
              <w:t xml:space="preserve">hodin </w:t>
            </w:r>
          </w:p>
        </w:tc>
      </w:tr>
      <w:tr w:rsidR="004C0A84" w:rsidRPr="00F34CF1" w14:paraId="4EC610F4" w14:textId="77777777" w:rsidTr="00F674C2">
        <w:tc>
          <w:tcPr>
            <w:tcW w:w="10065" w:type="dxa"/>
            <w:gridSpan w:val="8"/>
            <w:shd w:val="clear" w:color="auto" w:fill="F7CAAC"/>
          </w:tcPr>
          <w:p w14:paraId="1BB01FF1" w14:textId="77777777" w:rsidR="004C0A84" w:rsidRPr="00F34CF1" w:rsidRDefault="004C0A84" w:rsidP="00F674C2">
            <w:pPr>
              <w:jc w:val="both"/>
              <w:rPr>
                <w:b/>
              </w:rPr>
            </w:pPr>
            <w:r w:rsidRPr="00F34CF1">
              <w:rPr>
                <w:b/>
              </w:rPr>
              <w:t>Informace o způsobu kontaktu s vyučujícím</w:t>
            </w:r>
          </w:p>
        </w:tc>
      </w:tr>
      <w:tr w:rsidR="004C0A84" w:rsidRPr="00F34CF1" w14:paraId="6E3D3F6C" w14:textId="77777777" w:rsidTr="00F674C2">
        <w:trPr>
          <w:trHeight w:val="258"/>
        </w:trPr>
        <w:tc>
          <w:tcPr>
            <w:tcW w:w="10065" w:type="dxa"/>
            <w:gridSpan w:val="8"/>
          </w:tcPr>
          <w:p w14:paraId="1F854785" w14:textId="77777777" w:rsidR="004C0A84" w:rsidRDefault="004C0A84" w:rsidP="00F674C2">
            <w:pPr>
              <w:jc w:val="both"/>
            </w:pPr>
            <w:r w:rsidRPr="0009374B">
              <w:t>DSP je v prezenční i kombinované formě totožný.</w:t>
            </w:r>
            <w:r>
              <w:t xml:space="preserve"> </w:t>
            </w:r>
          </w:p>
          <w:p w14:paraId="57157BDA" w14:textId="77777777" w:rsidR="004C0A84" w:rsidRDefault="004C0A84" w:rsidP="00F674C2">
            <w:pPr>
              <w:jc w:val="both"/>
            </w:pPr>
            <w:r>
              <w:t>Podle Vnitřního předpisu UTB má každý akademický pracovník stanoveny konzultační hodiny v rozsahu 2h týdně. Dále je možno komunikovat s vyučujícím prostřednictvím e-mailu nebo v rámci MS Office 365 (Teams), ve kterém probíhá synchronní výuka na dálku.</w:t>
            </w:r>
          </w:p>
        </w:tc>
      </w:tr>
    </w:tbl>
    <w:p w14:paraId="3EB6FB49" w14:textId="77777777" w:rsidR="004C0A84" w:rsidRDefault="004C0A84" w:rsidP="004C0A84">
      <w:pPr>
        <w:spacing w:after="160" w:line="259" w:lineRule="auto"/>
      </w:pPr>
    </w:p>
    <w:p w14:paraId="0CD2EC79" w14:textId="77777777" w:rsidR="004C0A84" w:rsidRDefault="004C0A84" w:rsidP="004C0A84">
      <w:pPr>
        <w:spacing w:after="160" w:line="259" w:lineRule="auto"/>
      </w:pPr>
    </w:p>
    <w:p w14:paraId="12C6A657" w14:textId="77777777" w:rsidR="004C0A84" w:rsidRDefault="004C0A84" w:rsidP="004C0A84">
      <w:pPr>
        <w:spacing w:after="160" w:line="259" w:lineRule="auto"/>
      </w:pPr>
    </w:p>
    <w:p w14:paraId="69E81CE9" w14:textId="77777777" w:rsidR="004C0A84" w:rsidRDefault="004C0A84" w:rsidP="004C0A84">
      <w:pPr>
        <w:spacing w:after="160" w:line="259" w:lineRule="auto"/>
      </w:pPr>
    </w:p>
    <w:tbl>
      <w:tblPr>
        <w:tblW w:w="10065"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545"/>
        <w:gridCol w:w="359"/>
        <w:gridCol w:w="1134"/>
        <w:gridCol w:w="889"/>
        <w:gridCol w:w="816"/>
        <w:gridCol w:w="2156"/>
        <w:gridCol w:w="539"/>
        <w:gridCol w:w="627"/>
      </w:tblGrid>
      <w:tr w:rsidR="004C0A84" w:rsidRPr="00F34CF1" w14:paraId="4417EADF" w14:textId="77777777" w:rsidTr="00F674C2">
        <w:tc>
          <w:tcPr>
            <w:tcW w:w="10065" w:type="dxa"/>
            <w:gridSpan w:val="8"/>
            <w:tcBorders>
              <w:bottom w:val="double" w:sz="4" w:space="0" w:color="auto"/>
            </w:tcBorders>
            <w:shd w:val="clear" w:color="auto" w:fill="BDD6EE"/>
          </w:tcPr>
          <w:p w14:paraId="3DD233BF" w14:textId="77777777" w:rsidR="004C0A84" w:rsidRPr="00F34CF1" w:rsidRDefault="004C0A84" w:rsidP="00F674C2">
            <w:pPr>
              <w:jc w:val="both"/>
              <w:rPr>
                <w:b/>
                <w:sz w:val="28"/>
              </w:rPr>
            </w:pPr>
            <w:r w:rsidRPr="00F34CF1">
              <w:br w:type="page"/>
            </w:r>
            <w:r w:rsidRPr="00F34CF1">
              <w:rPr>
                <w:b/>
                <w:sz w:val="28"/>
              </w:rPr>
              <w:t>B-III – Charakteristika studijního předmětu</w:t>
            </w:r>
          </w:p>
        </w:tc>
      </w:tr>
      <w:tr w:rsidR="004C0A84" w:rsidRPr="00F34CF1" w14:paraId="26AB42F2" w14:textId="77777777" w:rsidTr="00F674C2">
        <w:tc>
          <w:tcPr>
            <w:tcW w:w="3545" w:type="dxa"/>
            <w:tcBorders>
              <w:top w:val="double" w:sz="4" w:space="0" w:color="auto"/>
            </w:tcBorders>
            <w:shd w:val="clear" w:color="auto" w:fill="F7CAAC"/>
          </w:tcPr>
          <w:p w14:paraId="649A4799" w14:textId="77777777" w:rsidR="004C0A84" w:rsidRPr="00F34CF1" w:rsidRDefault="004C0A84" w:rsidP="00F674C2">
            <w:pPr>
              <w:jc w:val="both"/>
              <w:rPr>
                <w:b/>
              </w:rPr>
            </w:pPr>
            <w:r w:rsidRPr="00F34CF1">
              <w:rPr>
                <w:b/>
              </w:rPr>
              <w:t>Název studijního předmětu</w:t>
            </w:r>
          </w:p>
        </w:tc>
        <w:tc>
          <w:tcPr>
            <w:tcW w:w="6520" w:type="dxa"/>
            <w:gridSpan w:val="7"/>
            <w:tcBorders>
              <w:top w:val="double" w:sz="4" w:space="0" w:color="auto"/>
            </w:tcBorders>
          </w:tcPr>
          <w:p w14:paraId="0DB9A994" w14:textId="77777777" w:rsidR="004C0A84" w:rsidRPr="006315B2" w:rsidRDefault="004C0A84" w:rsidP="00F674C2">
            <w:pPr>
              <w:jc w:val="both"/>
              <w:rPr>
                <w:bCs/>
              </w:rPr>
            </w:pPr>
            <w:r>
              <w:rPr>
                <w:bCs/>
              </w:rPr>
              <w:t>Doktorský seminář IV</w:t>
            </w:r>
          </w:p>
        </w:tc>
      </w:tr>
      <w:tr w:rsidR="004C0A84" w:rsidRPr="00F34CF1" w14:paraId="7C120484" w14:textId="77777777" w:rsidTr="00F674C2">
        <w:tc>
          <w:tcPr>
            <w:tcW w:w="3545" w:type="dxa"/>
            <w:shd w:val="clear" w:color="auto" w:fill="F7CAAC"/>
          </w:tcPr>
          <w:p w14:paraId="13340FE4" w14:textId="77777777" w:rsidR="004C0A84" w:rsidRPr="00F34CF1" w:rsidRDefault="004C0A84" w:rsidP="00F674C2">
            <w:pPr>
              <w:jc w:val="both"/>
              <w:rPr>
                <w:b/>
              </w:rPr>
            </w:pPr>
            <w:r w:rsidRPr="00F34CF1">
              <w:rPr>
                <w:b/>
              </w:rPr>
              <w:t>Typ předmětu</w:t>
            </w:r>
          </w:p>
        </w:tc>
        <w:tc>
          <w:tcPr>
            <w:tcW w:w="3198" w:type="dxa"/>
            <w:gridSpan w:val="4"/>
          </w:tcPr>
          <w:p w14:paraId="4F52465D" w14:textId="77777777" w:rsidR="004C0A84" w:rsidRPr="00F34CF1" w:rsidRDefault="004C0A84" w:rsidP="00F674C2">
            <w:pPr>
              <w:jc w:val="both"/>
            </w:pPr>
            <w:r>
              <w:t>Povinný</w:t>
            </w:r>
          </w:p>
        </w:tc>
        <w:tc>
          <w:tcPr>
            <w:tcW w:w="2695" w:type="dxa"/>
            <w:gridSpan w:val="2"/>
            <w:shd w:val="clear" w:color="auto" w:fill="F7CAAC"/>
          </w:tcPr>
          <w:p w14:paraId="226241E4" w14:textId="77777777" w:rsidR="004C0A84" w:rsidRPr="00F34CF1" w:rsidRDefault="004C0A84" w:rsidP="00F674C2">
            <w:pPr>
              <w:jc w:val="both"/>
            </w:pPr>
            <w:r w:rsidRPr="00F34CF1">
              <w:rPr>
                <w:b/>
              </w:rPr>
              <w:t>doporučený ročník / semestr</w:t>
            </w:r>
          </w:p>
        </w:tc>
        <w:tc>
          <w:tcPr>
            <w:tcW w:w="627" w:type="dxa"/>
          </w:tcPr>
          <w:p w14:paraId="2E869515" w14:textId="6B0C5511" w:rsidR="004C0A84" w:rsidRPr="00F34CF1" w:rsidRDefault="004C0A84" w:rsidP="00F674C2">
            <w:pPr>
              <w:jc w:val="both"/>
            </w:pPr>
            <w:r>
              <w:t>4</w:t>
            </w:r>
            <w:r w:rsidR="00A74A36">
              <w:t>.</w:t>
            </w:r>
            <w:r>
              <w:t>/7</w:t>
            </w:r>
            <w:r w:rsidR="00A74A36">
              <w:t>.</w:t>
            </w:r>
          </w:p>
        </w:tc>
      </w:tr>
      <w:tr w:rsidR="004C0A84" w:rsidRPr="00F34CF1" w14:paraId="7FBA69FC" w14:textId="77777777" w:rsidTr="00F674C2">
        <w:tc>
          <w:tcPr>
            <w:tcW w:w="3545" w:type="dxa"/>
            <w:shd w:val="clear" w:color="auto" w:fill="F7CAAC"/>
          </w:tcPr>
          <w:p w14:paraId="5A443D81" w14:textId="77777777" w:rsidR="004C0A84" w:rsidRPr="00F34CF1" w:rsidRDefault="004C0A84" w:rsidP="00F674C2">
            <w:pPr>
              <w:jc w:val="both"/>
              <w:rPr>
                <w:b/>
              </w:rPr>
            </w:pPr>
            <w:r w:rsidRPr="00F34CF1">
              <w:rPr>
                <w:b/>
              </w:rPr>
              <w:t>Rozsah studijního předmětu</w:t>
            </w:r>
          </w:p>
        </w:tc>
        <w:tc>
          <w:tcPr>
            <w:tcW w:w="1493" w:type="dxa"/>
            <w:gridSpan w:val="2"/>
          </w:tcPr>
          <w:p w14:paraId="06F859F4" w14:textId="61B4DBED" w:rsidR="004C0A84" w:rsidRPr="00F34CF1" w:rsidRDefault="00642C64" w:rsidP="00F674C2">
            <w:pPr>
              <w:jc w:val="both"/>
            </w:pPr>
            <w:r>
              <w:t>5</w:t>
            </w:r>
            <w:r w:rsidR="004C0A84">
              <w:t xml:space="preserve">s  </w:t>
            </w:r>
          </w:p>
        </w:tc>
        <w:tc>
          <w:tcPr>
            <w:tcW w:w="889" w:type="dxa"/>
            <w:shd w:val="clear" w:color="auto" w:fill="F7CAAC"/>
          </w:tcPr>
          <w:p w14:paraId="009FA230" w14:textId="77777777" w:rsidR="004C0A84" w:rsidRPr="00F34CF1" w:rsidRDefault="004C0A84" w:rsidP="00F674C2">
            <w:pPr>
              <w:jc w:val="both"/>
              <w:rPr>
                <w:b/>
              </w:rPr>
            </w:pPr>
            <w:r w:rsidRPr="00F34CF1">
              <w:rPr>
                <w:b/>
              </w:rPr>
              <w:t xml:space="preserve">hod. </w:t>
            </w:r>
          </w:p>
        </w:tc>
        <w:tc>
          <w:tcPr>
            <w:tcW w:w="816" w:type="dxa"/>
          </w:tcPr>
          <w:p w14:paraId="071DB5ED" w14:textId="30AE2101" w:rsidR="004C0A84" w:rsidRPr="00F34CF1" w:rsidRDefault="004F208B" w:rsidP="00F674C2">
            <w:pPr>
              <w:jc w:val="both"/>
            </w:pPr>
            <w:r>
              <w:t>5</w:t>
            </w:r>
          </w:p>
        </w:tc>
        <w:tc>
          <w:tcPr>
            <w:tcW w:w="2156" w:type="dxa"/>
            <w:shd w:val="clear" w:color="auto" w:fill="F7CAAC"/>
          </w:tcPr>
          <w:p w14:paraId="19D8F834" w14:textId="77777777" w:rsidR="004C0A84" w:rsidRPr="00F34CF1" w:rsidRDefault="004C0A84" w:rsidP="00F674C2">
            <w:pPr>
              <w:jc w:val="both"/>
              <w:rPr>
                <w:b/>
              </w:rPr>
            </w:pPr>
            <w:r w:rsidRPr="00F34CF1">
              <w:rPr>
                <w:b/>
              </w:rPr>
              <w:t>kreditů</w:t>
            </w:r>
          </w:p>
        </w:tc>
        <w:tc>
          <w:tcPr>
            <w:tcW w:w="1166" w:type="dxa"/>
            <w:gridSpan w:val="2"/>
          </w:tcPr>
          <w:p w14:paraId="33B69D39" w14:textId="77777777" w:rsidR="004C0A84" w:rsidRPr="00F34CF1" w:rsidRDefault="004C0A84" w:rsidP="00F674C2">
            <w:pPr>
              <w:jc w:val="both"/>
            </w:pPr>
          </w:p>
        </w:tc>
      </w:tr>
      <w:tr w:rsidR="004C0A84" w:rsidRPr="00F34CF1" w14:paraId="78262D82" w14:textId="77777777" w:rsidTr="00F674C2">
        <w:tc>
          <w:tcPr>
            <w:tcW w:w="3545" w:type="dxa"/>
            <w:shd w:val="clear" w:color="auto" w:fill="F7CAAC"/>
          </w:tcPr>
          <w:p w14:paraId="2D80DBAD" w14:textId="77777777" w:rsidR="004C0A84" w:rsidRPr="00F34CF1" w:rsidRDefault="004C0A84" w:rsidP="00F674C2">
            <w:pPr>
              <w:jc w:val="both"/>
              <w:rPr>
                <w:b/>
              </w:rPr>
            </w:pPr>
            <w:r w:rsidRPr="00F34CF1">
              <w:rPr>
                <w:b/>
              </w:rPr>
              <w:t>Prerekvizity, korekvizity, ekvivalence</w:t>
            </w:r>
          </w:p>
        </w:tc>
        <w:tc>
          <w:tcPr>
            <w:tcW w:w="6520" w:type="dxa"/>
            <w:gridSpan w:val="7"/>
          </w:tcPr>
          <w:p w14:paraId="4378461A" w14:textId="77777777" w:rsidR="004C0A84" w:rsidRPr="00F34CF1" w:rsidRDefault="004C0A84" w:rsidP="00F674C2">
            <w:pPr>
              <w:jc w:val="both"/>
            </w:pPr>
          </w:p>
        </w:tc>
      </w:tr>
      <w:tr w:rsidR="004C0A84" w:rsidRPr="00F34CF1" w14:paraId="3D590066" w14:textId="77777777" w:rsidTr="00F674C2">
        <w:tc>
          <w:tcPr>
            <w:tcW w:w="3545" w:type="dxa"/>
            <w:shd w:val="clear" w:color="auto" w:fill="F7CAAC"/>
          </w:tcPr>
          <w:p w14:paraId="6BACBACD" w14:textId="77777777" w:rsidR="004C0A84" w:rsidRPr="00F34CF1" w:rsidRDefault="004C0A84" w:rsidP="00F674C2">
            <w:pPr>
              <w:jc w:val="both"/>
              <w:rPr>
                <w:b/>
              </w:rPr>
            </w:pPr>
            <w:r w:rsidRPr="00F34CF1">
              <w:rPr>
                <w:b/>
              </w:rPr>
              <w:t>Způsob ověření studijních výsledků</w:t>
            </w:r>
          </w:p>
        </w:tc>
        <w:tc>
          <w:tcPr>
            <w:tcW w:w="3198" w:type="dxa"/>
            <w:gridSpan w:val="4"/>
          </w:tcPr>
          <w:p w14:paraId="5C873DF0" w14:textId="77777777" w:rsidR="004C0A84" w:rsidRPr="00F34CF1" w:rsidRDefault="004C0A84" w:rsidP="00F674C2">
            <w:pPr>
              <w:jc w:val="both"/>
            </w:pPr>
            <w:r>
              <w:t>Zkouška</w:t>
            </w:r>
          </w:p>
        </w:tc>
        <w:tc>
          <w:tcPr>
            <w:tcW w:w="2156" w:type="dxa"/>
            <w:shd w:val="clear" w:color="auto" w:fill="F7CAAC"/>
          </w:tcPr>
          <w:p w14:paraId="4B5FF694" w14:textId="77777777" w:rsidR="004C0A84" w:rsidRPr="00F34CF1" w:rsidRDefault="004C0A84" w:rsidP="00F674C2">
            <w:pPr>
              <w:jc w:val="both"/>
              <w:rPr>
                <w:b/>
              </w:rPr>
            </w:pPr>
            <w:r w:rsidRPr="00F34CF1">
              <w:rPr>
                <w:b/>
              </w:rPr>
              <w:t>Forma výuky</w:t>
            </w:r>
          </w:p>
        </w:tc>
        <w:tc>
          <w:tcPr>
            <w:tcW w:w="1166" w:type="dxa"/>
            <w:gridSpan w:val="2"/>
          </w:tcPr>
          <w:p w14:paraId="3B83762A" w14:textId="77777777" w:rsidR="004C0A84" w:rsidRPr="00F34CF1" w:rsidRDefault="004C0A84" w:rsidP="00F674C2">
            <w:pPr>
              <w:jc w:val="both"/>
            </w:pPr>
            <w:r>
              <w:t>seminář</w:t>
            </w:r>
          </w:p>
        </w:tc>
      </w:tr>
      <w:tr w:rsidR="004C0A84" w:rsidRPr="00F34CF1" w14:paraId="56358BCA" w14:textId="77777777" w:rsidTr="00F674C2">
        <w:tc>
          <w:tcPr>
            <w:tcW w:w="3545" w:type="dxa"/>
            <w:shd w:val="clear" w:color="auto" w:fill="F7CAAC"/>
          </w:tcPr>
          <w:p w14:paraId="1A712C6A" w14:textId="77777777" w:rsidR="004C0A84" w:rsidRPr="00F34CF1" w:rsidRDefault="004C0A84" w:rsidP="00F674C2">
            <w:pPr>
              <w:jc w:val="both"/>
              <w:rPr>
                <w:b/>
              </w:rPr>
            </w:pPr>
            <w:r w:rsidRPr="00F34CF1">
              <w:rPr>
                <w:b/>
              </w:rPr>
              <w:t>Forma způsobu ověření studijních výsledků a další požadavky na studenta</w:t>
            </w:r>
          </w:p>
        </w:tc>
        <w:tc>
          <w:tcPr>
            <w:tcW w:w="6520" w:type="dxa"/>
            <w:gridSpan w:val="7"/>
            <w:tcBorders>
              <w:bottom w:val="single" w:sz="4" w:space="0" w:color="auto"/>
            </w:tcBorders>
          </w:tcPr>
          <w:p w14:paraId="02C18C71" w14:textId="77777777" w:rsidR="004C0A84" w:rsidRPr="00F34CF1" w:rsidRDefault="004C0A84" w:rsidP="00F674C2">
            <w:pPr>
              <w:jc w:val="both"/>
            </w:pPr>
            <w:r>
              <w:t xml:space="preserve">Prezentace a obhajoba výsledků práce na dizertačním projektu za daný ročník </w:t>
            </w:r>
          </w:p>
        </w:tc>
      </w:tr>
      <w:tr w:rsidR="004C0A84" w:rsidRPr="00F34CF1" w14:paraId="388D186D" w14:textId="77777777" w:rsidTr="00F674C2">
        <w:trPr>
          <w:trHeight w:val="197"/>
        </w:trPr>
        <w:tc>
          <w:tcPr>
            <w:tcW w:w="3545" w:type="dxa"/>
            <w:tcBorders>
              <w:top w:val="nil"/>
            </w:tcBorders>
            <w:shd w:val="clear" w:color="auto" w:fill="F7CAAC"/>
          </w:tcPr>
          <w:p w14:paraId="5F409BD3" w14:textId="77777777" w:rsidR="004C0A84" w:rsidRPr="00F34CF1" w:rsidRDefault="004C0A84" w:rsidP="00F674C2">
            <w:pPr>
              <w:jc w:val="both"/>
              <w:rPr>
                <w:b/>
              </w:rPr>
            </w:pPr>
            <w:r w:rsidRPr="00F34CF1">
              <w:rPr>
                <w:b/>
              </w:rPr>
              <w:t>Garant předmětu</w:t>
            </w:r>
          </w:p>
        </w:tc>
        <w:tc>
          <w:tcPr>
            <w:tcW w:w="6520" w:type="dxa"/>
            <w:gridSpan w:val="7"/>
            <w:tcBorders>
              <w:top w:val="single" w:sz="4" w:space="0" w:color="auto"/>
            </w:tcBorders>
          </w:tcPr>
          <w:p w14:paraId="4CA6DD85" w14:textId="77777777" w:rsidR="004C0A84" w:rsidRPr="00F34CF1" w:rsidRDefault="004C0A84" w:rsidP="00F674C2">
            <w:pPr>
              <w:jc w:val="both"/>
            </w:pPr>
            <w:r>
              <w:t>doc. Mgr. Radim Šíp, Ph.D.</w:t>
            </w:r>
          </w:p>
        </w:tc>
      </w:tr>
      <w:tr w:rsidR="004C0A84" w:rsidRPr="00F34CF1" w14:paraId="6A38350C" w14:textId="77777777" w:rsidTr="00F674C2">
        <w:trPr>
          <w:trHeight w:val="243"/>
        </w:trPr>
        <w:tc>
          <w:tcPr>
            <w:tcW w:w="3545" w:type="dxa"/>
            <w:tcBorders>
              <w:top w:val="nil"/>
            </w:tcBorders>
            <w:shd w:val="clear" w:color="auto" w:fill="F7CAAC"/>
          </w:tcPr>
          <w:p w14:paraId="17EED0A9" w14:textId="77777777" w:rsidR="004C0A84" w:rsidRPr="00F34CF1" w:rsidRDefault="004C0A84" w:rsidP="00F674C2">
            <w:pPr>
              <w:jc w:val="both"/>
              <w:rPr>
                <w:b/>
              </w:rPr>
            </w:pPr>
            <w:r w:rsidRPr="00F34CF1">
              <w:rPr>
                <w:b/>
              </w:rPr>
              <w:t>Zapojení garanta do výuky předmětu</w:t>
            </w:r>
          </w:p>
        </w:tc>
        <w:tc>
          <w:tcPr>
            <w:tcW w:w="6520" w:type="dxa"/>
            <w:gridSpan w:val="7"/>
            <w:tcBorders>
              <w:top w:val="nil"/>
            </w:tcBorders>
          </w:tcPr>
          <w:p w14:paraId="3FC7ACAD" w14:textId="4F08D974" w:rsidR="004C0A84" w:rsidRPr="00F34CF1" w:rsidRDefault="004C0A84" w:rsidP="00F674C2">
            <w:pPr>
              <w:jc w:val="both"/>
            </w:pPr>
            <w:r w:rsidRPr="004C0A84">
              <w:t>70</w:t>
            </w:r>
            <w:r>
              <w:t xml:space="preserve"> %</w:t>
            </w:r>
          </w:p>
        </w:tc>
      </w:tr>
      <w:tr w:rsidR="004C0A84" w:rsidRPr="00F34CF1" w14:paraId="3C2F0422" w14:textId="77777777" w:rsidTr="00F674C2">
        <w:tc>
          <w:tcPr>
            <w:tcW w:w="3545" w:type="dxa"/>
            <w:shd w:val="clear" w:color="auto" w:fill="F7CAAC"/>
          </w:tcPr>
          <w:p w14:paraId="09580326" w14:textId="77777777" w:rsidR="004C0A84" w:rsidRPr="00F34CF1" w:rsidRDefault="004C0A84" w:rsidP="00F674C2">
            <w:pPr>
              <w:jc w:val="both"/>
              <w:rPr>
                <w:b/>
              </w:rPr>
            </w:pPr>
            <w:r w:rsidRPr="00F34CF1">
              <w:rPr>
                <w:b/>
              </w:rPr>
              <w:t>Vyučující</w:t>
            </w:r>
          </w:p>
        </w:tc>
        <w:tc>
          <w:tcPr>
            <w:tcW w:w="6520" w:type="dxa"/>
            <w:gridSpan w:val="7"/>
            <w:tcBorders>
              <w:bottom w:val="nil"/>
            </w:tcBorders>
          </w:tcPr>
          <w:p w14:paraId="107D90F7" w14:textId="77777777" w:rsidR="004C0A84" w:rsidRPr="00F34CF1" w:rsidRDefault="004C0A84" w:rsidP="00F674C2">
            <w:pPr>
              <w:jc w:val="both"/>
            </w:pPr>
          </w:p>
        </w:tc>
      </w:tr>
      <w:tr w:rsidR="004C0A84" w:rsidRPr="00F34CF1" w14:paraId="0F5760F9" w14:textId="77777777" w:rsidTr="00F674C2">
        <w:trPr>
          <w:trHeight w:val="272"/>
        </w:trPr>
        <w:tc>
          <w:tcPr>
            <w:tcW w:w="10065" w:type="dxa"/>
            <w:gridSpan w:val="8"/>
            <w:tcBorders>
              <w:top w:val="nil"/>
            </w:tcBorders>
          </w:tcPr>
          <w:p w14:paraId="72BE733A" w14:textId="6545917D" w:rsidR="004C0A84" w:rsidRPr="00F34CF1" w:rsidRDefault="004C0A84" w:rsidP="00F674C2">
            <w:pPr>
              <w:jc w:val="both"/>
            </w:pPr>
            <w:r>
              <w:t>doc. Mgr. Radim Šíp, Ph.D. (</w:t>
            </w:r>
            <w:r w:rsidRPr="004C0A84">
              <w:t xml:space="preserve">70 </w:t>
            </w:r>
            <w:r>
              <w:t>%), Mgr. Ilona Kočvarová, Ph.D. (</w:t>
            </w:r>
            <w:r w:rsidR="003D5DBE">
              <w:t>30</w:t>
            </w:r>
            <w:r>
              <w:t xml:space="preserve"> %)</w:t>
            </w:r>
          </w:p>
        </w:tc>
      </w:tr>
      <w:tr w:rsidR="004C0A84" w:rsidRPr="00F34CF1" w14:paraId="60D5D5E8" w14:textId="77777777" w:rsidTr="00F674C2">
        <w:tc>
          <w:tcPr>
            <w:tcW w:w="3545" w:type="dxa"/>
            <w:shd w:val="clear" w:color="auto" w:fill="F7CAAC"/>
          </w:tcPr>
          <w:p w14:paraId="262FEF53" w14:textId="77777777" w:rsidR="004C0A84" w:rsidRPr="00F34CF1" w:rsidRDefault="004C0A84" w:rsidP="00F674C2">
            <w:pPr>
              <w:jc w:val="both"/>
              <w:rPr>
                <w:b/>
              </w:rPr>
            </w:pPr>
            <w:r w:rsidRPr="00F34CF1">
              <w:rPr>
                <w:b/>
              </w:rPr>
              <w:t>Stručná anotace předmětu</w:t>
            </w:r>
          </w:p>
        </w:tc>
        <w:tc>
          <w:tcPr>
            <w:tcW w:w="6520" w:type="dxa"/>
            <w:gridSpan w:val="7"/>
            <w:tcBorders>
              <w:bottom w:val="nil"/>
            </w:tcBorders>
          </w:tcPr>
          <w:p w14:paraId="17FD05D7" w14:textId="77777777" w:rsidR="004C0A84" w:rsidRPr="00F34CF1" w:rsidRDefault="004C0A84" w:rsidP="00F674C2">
            <w:pPr>
              <w:jc w:val="both"/>
            </w:pPr>
          </w:p>
        </w:tc>
      </w:tr>
      <w:tr w:rsidR="004C0A84" w:rsidRPr="003A5DDA" w14:paraId="3127C355" w14:textId="77777777" w:rsidTr="004C0A84">
        <w:trPr>
          <w:trHeight w:val="5522"/>
        </w:trPr>
        <w:tc>
          <w:tcPr>
            <w:tcW w:w="10065" w:type="dxa"/>
            <w:gridSpan w:val="8"/>
            <w:tcBorders>
              <w:top w:val="nil"/>
              <w:bottom w:val="single" w:sz="12" w:space="0" w:color="auto"/>
            </w:tcBorders>
          </w:tcPr>
          <w:p w14:paraId="067C0618" w14:textId="77777777" w:rsidR="004C0A84" w:rsidRDefault="004C0A84" w:rsidP="004C0A84">
            <w:r w:rsidRPr="00C01A6D">
              <w:rPr>
                <w:b/>
              </w:rPr>
              <w:t>Cí</w:t>
            </w:r>
            <w:r>
              <w:rPr>
                <w:b/>
              </w:rPr>
              <w:t>l</w:t>
            </w:r>
            <w:r w:rsidRPr="00C01A6D">
              <w:rPr>
                <w:b/>
              </w:rPr>
              <w:t xml:space="preserve"> předmětu:</w:t>
            </w:r>
            <w:r>
              <w:t xml:space="preserve"> </w:t>
            </w:r>
          </w:p>
          <w:p w14:paraId="7B3F370B" w14:textId="26805FDA" w:rsidR="004C0A84" w:rsidRDefault="004C0A84" w:rsidP="004C0A84">
            <w:pPr>
              <w:jc w:val="both"/>
            </w:pPr>
            <w:r>
              <w:rPr>
                <w:i/>
              </w:rPr>
              <w:t xml:space="preserve">Obecný: </w:t>
            </w:r>
            <w:r>
              <w:t>Předmět vede studenty k pravidelné hloubkové reflexi v poslední fázi dizertačního projektu. Poskytuje jim a jejich školitelům příležitost ke zpětné vazbě širší odbornou komunitou. Na základě této vazby pomáhá identifikovat silná a slabá místa aktuálního stavu projektu. Zpětná vazba studenty dále orientuje ve výsledcích aktuálních výzkumů, které jsou po obsahové a metodologické stránce podstatné pro jejich dizertační práce.</w:t>
            </w:r>
          </w:p>
          <w:p w14:paraId="13034D67" w14:textId="111A76FF" w:rsidR="004C0A84" w:rsidRDefault="004C0A84" w:rsidP="004C0A84">
            <w:pPr>
              <w:jc w:val="both"/>
            </w:pPr>
            <w:r>
              <w:rPr>
                <w:i/>
              </w:rPr>
              <w:t xml:space="preserve">Ročníkový cíl: </w:t>
            </w:r>
            <w:r>
              <w:t>Studenti čtvrtého ročníku na konci sedmého semestru předkládají celkové výsledky svého dizertačního projektu. Cílem jejich vystoupení je ve spolupráci se zkušební komisí a dalšími participanty semináře odhalit pozitiva a negativa současného stavu dizertace. Výsledky jejich prezentace a obhajoby poskytují podstatné informace a doporučení pro závěrečnou fázi přípravy dizertační práce a její konečné obhajoby.</w:t>
            </w:r>
          </w:p>
          <w:p w14:paraId="71235A87" w14:textId="0A993087" w:rsidR="004C0A84" w:rsidRDefault="004C0A84" w:rsidP="004C0A84">
            <w:pPr>
              <w:rPr>
                <w:b/>
              </w:rPr>
            </w:pPr>
            <w:r>
              <w:rPr>
                <w:b/>
              </w:rPr>
              <w:t xml:space="preserve">Požadavky: </w:t>
            </w:r>
          </w:p>
          <w:p w14:paraId="7454CE00" w14:textId="77777777" w:rsidR="004C0A84" w:rsidRDefault="004C0A84" w:rsidP="00630AC5">
            <w:pPr>
              <w:pStyle w:val="Odstavecseseznamem"/>
              <w:numPr>
                <w:ilvl w:val="0"/>
                <w:numId w:val="71"/>
              </w:numPr>
            </w:pPr>
            <w:r>
              <w:t>účast na pravidelných a příležitostných seminářích organizovaných v rámci předmětu;</w:t>
            </w:r>
          </w:p>
          <w:p w14:paraId="746FBD06" w14:textId="77777777" w:rsidR="004C0A84" w:rsidRDefault="004C0A84" w:rsidP="00630AC5">
            <w:pPr>
              <w:pStyle w:val="Odstavecseseznamem"/>
              <w:numPr>
                <w:ilvl w:val="0"/>
                <w:numId w:val="71"/>
              </w:numPr>
            </w:pPr>
            <w:r>
              <w:t>příprava vlastní prezentace;</w:t>
            </w:r>
          </w:p>
          <w:p w14:paraId="6B2C0462" w14:textId="4E71EF00" w:rsidR="004C0A84" w:rsidRPr="004C0A84" w:rsidRDefault="004C0A84" w:rsidP="00630AC5">
            <w:pPr>
              <w:pStyle w:val="Odstavecseseznamem"/>
              <w:numPr>
                <w:ilvl w:val="0"/>
                <w:numId w:val="71"/>
              </w:numPr>
            </w:pPr>
            <w:r>
              <w:t>studium podkladů k jednotlivým prezentacím ostatních kolegů, poskytnutí peer-review na jejich vystoupení</w:t>
            </w:r>
          </w:p>
          <w:p w14:paraId="12B11053" w14:textId="77777777" w:rsidR="004C0A84" w:rsidRDefault="004C0A84" w:rsidP="004C0A84">
            <w:pPr>
              <w:jc w:val="both"/>
              <w:rPr>
                <w:b/>
                <w:caps/>
              </w:rPr>
            </w:pPr>
          </w:p>
          <w:p w14:paraId="078A13EB" w14:textId="03EAB4B6" w:rsidR="004C0A84" w:rsidRPr="004C0A84" w:rsidRDefault="004C0A84" w:rsidP="004C0A84">
            <w:pPr>
              <w:jc w:val="both"/>
              <w:rPr>
                <w:b/>
                <w:caps/>
              </w:rPr>
            </w:pPr>
            <w:r w:rsidRPr="008243EA">
              <w:rPr>
                <w:b/>
                <w:caps/>
              </w:rPr>
              <w:t>Výsledky učení</w:t>
            </w:r>
          </w:p>
          <w:p w14:paraId="572AD3CB" w14:textId="77777777" w:rsidR="004C0A84" w:rsidRDefault="004C0A84" w:rsidP="004C0A84">
            <w:pPr>
              <w:jc w:val="both"/>
              <w:rPr>
                <w:b/>
              </w:rPr>
            </w:pPr>
            <w:r>
              <w:rPr>
                <w:b/>
              </w:rPr>
              <w:t>Student zná</w:t>
            </w:r>
            <w:r w:rsidRPr="00EF7713">
              <w:rPr>
                <w:b/>
              </w:rPr>
              <w:t>:</w:t>
            </w:r>
          </w:p>
          <w:p w14:paraId="210C0025" w14:textId="77777777" w:rsidR="004C0A84" w:rsidRDefault="004C0A84" w:rsidP="00630AC5">
            <w:pPr>
              <w:pStyle w:val="Odstavecseseznamem"/>
              <w:numPr>
                <w:ilvl w:val="0"/>
                <w:numId w:val="24"/>
              </w:numPr>
            </w:pPr>
            <w:r>
              <w:t>podstatu vztahu mezi dizertačním projektem a prezentace výsledků jeho aktuálního stavu;</w:t>
            </w:r>
          </w:p>
          <w:p w14:paraId="646E4668" w14:textId="77777777" w:rsidR="004C0A84" w:rsidRDefault="004C0A84" w:rsidP="00630AC5">
            <w:pPr>
              <w:pStyle w:val="Odstavecseseznamem"/>
              <w:numPr>
                <w:ilvl w:val="0"/>
                <w:numId w:val="24"/>
              </w:numPr>
            </w:pPr>
            <w:r>
              <w:t>zásady kvalitní prezentace;</w:t>
            </w:r>
          </w:p>
          <w:p w14:paraId="7590021B" w14:textId="77777777" w:rsidR="004C0A84" w:rsidRDefault="004C0A84" w:rsidP="00630AC5">
            <w:pPr>
              <w:pStyle w:val="Odstavecseseznamem"/>
              <w:numPr>
                <w:ilvl w:val="0"/>
                <w:numId w:val="24"/>
              </w:numPr>
            </w:pPr>
            <w:r>
              <w:t>způsoby komunikace s odborným publikem.</w:t>
            </w:r>
          </w:p>
          <w:p w14:paraId="16FC628B" w14:textId="77777777" w:rsidR="004C0A84" w:rsidRDefault="004C0A84" w:rsidP="004C0A84">
            <w:pPr>
              <w:jc w:val="both"/>
              <w:rPr>
                <w:b/>
              </w:rPr>
            </w:pPr>
            <w:r>
              <w:rPr>
                <w:b/>
              </w:rPr>
              <w:t>Student umí</w:t>
            </w:r>
            <w:r w:rsidRPr="002353DA">
              <w:rPr>
                <w:b/>
              </w:rPr>
              <w:t>:</w:t>
            </w:r>
          </w:p>
          <w:p w14:paraId="6B5D3A52" w14:textId="77777777" w:rsidR="004C0A84" w:rsidRDefault="004C0A84" w:rsidP="00630AC5">
            <w:pPr>
              <w:pStyle w:val="Odstavecseseznamem"/>
              <w:numPr>
                <w:ilvl w:val="0"/>
                <w:numId w:val="24"/>
              </w:numPr>
              <w:jc w:val="both"/>
            </w:pPr>
            <w:r>
              <w:t>reflektovat výsledky odborné práce;</w:t>
            </w:r>
          </w:p>
          <w:p w14:paraId="72935518" w14:textId="77777777" w:rsidR="004C0A84" w:rsidRDefault="004C0A84" w:rsidP="00630AC5">
            <w:pPr>
              <w:pStyle w:val="Odstavecseseznamem"/>
              <w:numPr>
                <w:ilvl w:val="0"/>
                <w:numId w:val="24"/>
              </w:numPr>
              <w:jc w:val="both"/>
            </w:pPr>
            <w:r>
              <w:t>analyzovat pozitiva a negativa stavu svého poznání;</w:t>
            </w:r>
          </w:p>
          <w:p w14:paraId="19347CEC" w14:textId="77777777" w:rsidR="004C0A84" w:rsidRDefault="004C0A84" w:rsidP="00630AC5">
            <w:pPr>
              <w:pStyle w:val="Odstavecseseznamem"/>
              <w:numPr>
                <w:ilvl w:val="0"/>
                <w:numId w:val="24"/>
              </w:numPr>
              <w:jc w:val="both"/>
            </w:pPr>
            <w:r>
              <w:t>připravit kvalitní prezentaci;</w:t>
            </w:r>
          </w:p>
          <w:p w14:paraId="532AEF36" w14:textId="07653230" w:rsidR="004C0A84" w:rsidRPr="00B739B6" w:rsidRDefault="004C0A84" w:rsidP="00630AC5">
            <w:pPr>
              <w:pStyle w:val="Odstavecseseznamem"/>
              <w:numPr>
                <w:ilvl w:val="0"/>
                <w:numId w:val="24"/>
              </w:numPr>
              <w:jc w:val="both"/>
            </w:pPr>
            <w:r>
              <w:t>obhájit výsledky své práce před odborným publikem.</w:t>
            </w:r>
          </w:p>
        </w:tc>
      </w:tr>
      <w:tr w:rsidR="004C0A84" w:rsidRPr="00F34CF1" w14:paraId="1465C6D9" w14:textId="77777777" w:rsidTr="00F674C2">
        <w:trPr>
          <w:trHeight w:val="265"/>
        </w:trPr>
        <w:tc>
          <w:tcPr>
            <w:tcW w:w="3904" w:type="dxa"/>
            <w:gridSpan w:val="2"/>
            <w:tcBorders>
              <w:top w:val="nil"/>
            </w:tcBorders>
            <w:shd w:val="clear" w:color="auto" w:fill="F7CAAC"/>
          </w:tcPr>
          <w:p w14:paraId="5D7D701D" w14:textId="77777777" w:rsidR="004C0A84" w:rsidRPr="00F34CF1" w:rsidRDefault="004C0A84" w:rsidP="00F674C2">
            <w:pPr>
              <w:jc w:val="both"/>
            </w:pPr>
            <w:r w:rsidRPr="00F34CF1">
              <w:rPr>
                <w:b/>
              </w:rPr>
              <w:t>Studijní literatura a studijní pomůc</w:t>
            </w:r>
            <w:r w:rsidRPr="00EF0A8C">
              <w:rPr>
                <w:b/>
              </w:rPr>
              <w:t>ky</w:t>
            </w:r>
          </w:p>
        </w:tc>
        <w:tc>
          <w:tcPr>
            <w:tcW w:w="6161" w:type="dxa"/>
            <w:gridSpan w:val="6"/>
            <w:tcBorders>
              <w:top w:val="nil"/>
              <w:bottom w:val="nil"/>
            </w:tcBorders>
          </w:tcPr>
          <w:p w14:paraId="3042F961" w14:textId="77777777" w:rsidR="004C0A84" w:rsidRPr="00F34CF1" w:rsidRDefault="004C0A84" w:rsidP="00F674C2">
            <w:pPr>
              <w:jc w:val="both"/>
            </w:pPr>
          </w:p>
        </w:tc>
      </w:tr>
      <w:tr w:rsidR="004C0A84" w:rsidRPr="00F34CF1" w14:paraId="1ECD6AFD" w14:textId="77777777" w:rsidTr="004C0A84">
        <w:trPr>
          <w:trHeight w:val="1482"/>
        </w:trPr>
        <w:tc>
          <w:tcPr>
            <w:tcW w:w="10065" w:type="dxa"/>
            <w:gridSpan w:val="8"/>
            <w:tcBorders>
              <w:top w:val="nil"/>
            </w:tcBorders>
          </w:tcPr>
          <w:p w14:paraId="11FAD5BA" w14:textId="77777777" w:rsidR="004C0A84" w:rsidRDefault="004C0A84" w:rsidP="00F674C2">
            <w:pPr>
              <w:ind w:left="510" w:hanging="510"/>
              <w:jc w:val="both"/>
              <w:rPr>
                <w:b/>
              </w:rPr>
            </w:pPr>
            <w:r>
              <w:rPr>
                <w:b/>
              </w:rPr>
              <w:t>Základní:</w:t>
            </w:r>
          </w:p>
          <w:p w14:paraId="5EE6055A" w14:textId="0507E8B7" w:rsidR="004C0A84" w:rsidRPr="00075A9F" w:rsidRDefault="004C0A84" w:rsidP="00630AC5">
            <w:pPr>
              <w:pStyle w:val="Odstavecseseznamem"/>
              <w:numPr>
                <w:ilvl w:val="0"/>
                <w:numId w:val="76"/>
              </w:numPr>
              <w:jc w:val="both"/>
            </w:pPr>
            <w:r>
              <w:t xml:space="preserve">Beins, B, C. (2012). </w:t>
            </w:r>
            <w:r w:rsidRPr="004C0A84">
              <w:rPr>
                <w:i/>
              </w:rPr>
              <w:t xml:space="preserve">Effective writing in Psychology: Papers, Posters, and Presentations. </w:t>
            </w:r>
            <w:r>
              <w:t>Oxford: Willey-Blackwell.</w:t>
            </w:r>
          </w:p>
          <w:p w14:paraId="39684428" w14:textId="14D21F20" w:rsidR="004C0A84" w:rsidRDefault="004C0A84" w:rsidP="00630AC5">
            <w:pPr>
              <w:pStyle w:val="Odstavecseseznamem"/>
              <w:numPr>
                <w:ilvl w:val="0"/>
                <w:numId w:val="76"/>
              </w:numPr>
              <w:jc w:val="both"/>
            </w:pPr>
            <w:r w:rsidRPr="00075A9F">
              <w:t>Chan</w:t>
            </w:r>
            <w:r>
              <w:t>, J. F. (</w:t>
            </w:r>
            <w:r w:rsidR="007B2919">
              <w:t>2009</w:t>
            </w:r>
            <w:r>
              <w:t xml:space="preserve">). </w:t>
            </w:r>
            <w:r w:rsidRPr="004C0A84">
              <w:rPr>
                <w:i/>
              </w:rPr>
              <w:t xml:space="preserve">Presentation Success: How to Plan, Prepare, and Deliver Effective Presentation. </w:t>
            </w:r>
            <w:r>
              <w:t>AMA: Advanced Communication Design Inc.</w:t>
            </w:r>
          </w:p>
          <w:p w14:paraId="57E8F35F" w14:textId="50C8A4B6" w:rsidR="004C0A84" w:rsidRPr="00F34CF1" w:rsidRDefault="004C0A84" w:rsidP="00630AC5">
            <w:pPr>
              <w:pStyle w:val="Odstavecseseznamem"/>
              <w:numPr>
                <w:ilvl w:val="0"/>
                <w:numId w:val="76"/>
              </w:numPr>
              <w:jc w:val="both"/>
            </w:pPr>
            <w:r>
              <w:t xml:space="preserve">Ledden, E (2018). </w:t>
            </w:r>
            <w:r w:rsidRPr="004C0A84">
              <w:rPr>
                <w:i/>
              </w:rPr>
              <w:t xml:space="preserve">Úspěšná prezentace. </w:t>
            </w:r>
            <w:r>
              <w:t>Praha: Grada.</w:t>
            </w:r>
          </w:p>
        </w:tc>
      </w:tr>
      <w:tr w:rsidR="004C0A84" w:rsidRPr="00F34CF1" w14:paraId="713392A3" w14:textId="77777777" w:rsidTr="00F674C2">
        <w:tc>
          <w:tcPr>
            <w:tcW w:w="10065" w:type="dxa"/>
            <w:gridSpan w:val="8"/>
            <w:tcBorders>
              <w:top w:val="single" w:sz="12" w:space="0" w:color="auto"/>
              <w:left w:val="single" w:sz="2" w:space="0" w:color="auto"/>
              <w:bottom w:val="single" w:sz="2" w:space="0" w:color="auto"/>
              <w:right w:val="single" w:sz="2" w:space="0" w:color="auto"/>
            </w:tcBorders>
            <w:shd w:val="clear" w:color="auto" w:fill="F7CAAC"/>
          </w:tcPr>
          <w:p w14:paraId="498E3FD4" w14:textId="77777777" w:rsidR="004C0A84" w:rsidRPr="00F34CF1" w:rsidRDefault="004C0A84" w:rsidP="00F674C2">
            <w:pPr>
              <w:jc w:val="center"/>
              <w:rPr>
                <w:b/>
              </w:rPr>
            </w:pPr>
            <w:r w:rsidRPr="00F34CF1">
              <w:rPr>
                <w:b/>
              </w:rPr>
              <w:t>Informace ke kombinované nebo distanční formě</w:t>
            </w:r>
          </w:p>
        </w:tc>
      </w:tr>
      <w:tr w:rsidR="004C0A84" w:rsidRPr="00F34CF1" w14:paraId="1EC9B5EE" w14:textId="77777777" w:rsidTr="00F674C2">
        <w:tc>
          <w:tcPr>
            <w:tcW w:w="5038" w:type="dxa"/>
            <w:gridSpan w:val="3"/>
            <w:tcBorders>
              <w:top w:val="single" w:sz="2" w:space="0" w:color="auto"/>
            </w:tcBorders>
            <w:shd w:val="clear" w:color="auto" w:fill="F7CAAC"/>
          </w:tcPr>
          <w:p w14:paraId="628D6342" w14:textId="77777777" w:rsidR="004C0A84" w:rsidRPr="00F34CF1" w:rsidRDefault="004C0A84" w:rsidP="00F674C2">
            <w:pPr>
              <w:jc w:val="both"/>
            </w:pPr>
            <w:r w:rsidRPr="00F34CF1">
              <w:rPr>
                <w:b/>
              </w:rPr>
              <w:t>Rozsah konzultací (soustředění)</w:t>
            </w:r>
          </w:p>
        </w:tc>
        <w:tc>
          <w:tcPr>
            <w:tcW w:w="889" w:type="dxa"/>
            <w:tcBorders>
              <w:top w:val="single" w:sz="2" w:space="0" w:color="auto"/>
            </w:tcBorders>
          </w:tcPr>
          <w:p w14:paraId="6525D87B" w14:textId="2FCF7309" w:rsidR="004C0A84" w:rsidRPr="00F34CF1" w:rsidRDefault="00642C64" w:rsidP="00F674C2">
            <w:pPr>
              <w:jc w:val="both"/>
            </w:pPr>
            <w:r>
              <w:t>5</w:t>
            </w:r>
          </w:p>
        </w:tc>
        <w:tc>
          <w:tcPr>
            <w:tcW w:w="4138" w:type="dxa"/>
            <w:gridSpan w:val="4"/>
            <w:tcBorders>
              <w:top w:val="single" w:sz="2" w:space="0" w:color="auto"/>
            </w:tcBorders>
            <w:shd w:val="clear" w:color="auto" w:fill="F7CAAC"/>
          </w:tcPr>
          <w:p w14:paraId="77EECA09" w14:textId="77777777" w:rsidR="004C0A84" w:rsidRPr="00F34CF1" w:rsidRDefault="004C0A84" w:rsidP="00F674C2">
            <w:pPr>
              <w:jc w:val="both"/>
              <w:rPr>
                <w:b/>
              </w:rPr>
            </w:pPr>
            <w:r w:rsidRPr="00F34CF1">
              <w:rPr>
                <w:b/>
              </w:rPr>
              <w:t xml:space="preserve">hodin </w:t>
            </w:r>
          </w:p>
        </w:tc>
      </w:tr>
      <w:tr w:rsidR="004C0A84" w:rsidRPr="00F34CF1" w14:paraId="4D9057D7" w14:textId="77777777" w:rsidTr="00F674C2">
        <w:tc>
          <w:tcPr>
            <w:tcW w:w="10065" w:type="dxa"/>
            <w:gridSpan w:val="8"/>
            <w:shd w:val="clear" w:color="auto" w:fill="F7CAAC"/>
          </w:tcPr>
          <w:p w14:paraId="3B552C46" w14:textId="77777777" w:rsidR="004C0A84" w:rsidRPr="00F34CF1" w:rsidRDefault="004C0A84" w:rsidP="00F674C2">
            <w:pPr>
              <w:jc w:val="both"/>
              <w:rPr>
                <w:b/>
              </w:rPr>
            </w:pPr>
            <w:r w:rsidRPr="00F34CF1">
              <w:rPr>
                <w:b/>
              </w:rPr>
              <w:t>Informace o způsobu kontaktu s vyučujícím</w:t>
            </w:r>
          </w:p>
        </w:tc>
      </w:tr>
      <w:tr w:rsidR="004C0A84" w:rsidRPr="00F34CF1" w14:paraId="421AE051" w14:textId="77777777" w:rsidTr="00F674C2">
        <w:trPr>
          <w:trHeight w:val="258"/>
        </w:trPr>
        <w:tc>
          <w:tcPr>
            <w:tcW w:w="10065" w:type="dxa"/>
            <w:gridSpan w:val="8"/>
          </w:tcPr>
          <w:p w14:paraId="3586A7DA" w14:textId="77777777" w:rsidR="004C0A84" w:rsidRDefault="004C0A84" w:rsidP="00F674C2">
            <w:pPr>
              <w:jc w:val="both"/>
            </w:pPr>
            <w:r w:rsidRPr="0009374B">
              <w:t>DSP je v prezenční i kombinované formě totožný.</w:t>
            </w:r>
            <w:r>
              <w:t xml:space="preserve"> </w:t>
            </w:r>
          </w:p>
          <w:p w14:paraId="09E21A62" w14:textId="77777777" w:rsidR="004C0A84" w:rsidRDefault="004C0A84" w:rsidP="00F674C2">
            <w:pPr>
              <w:jc w:val="both"/>
            </w:pPr>
            <w:r>
              <w:t>Podle Vnitřního předpisu UTB má každý akademický pracovník stanoveny konzultační hodiny v rozsahu 2h týdně. Dále je možno komunikovat s vyučujícím prostřednictvím e-mailu nebo v rámci MS Office 365 (Teams), ve kterém probíhá synchronní výuka na dálku.</w:t>
            </w:r>
          </w:p>
        </w:tc>
      </w:tr>
    </w:tbl>
    <w:p w14:paraId="1C1C5E8B" w14:textId="77777777" w:rsidR="004C0A84" w:rsidRDefault="004C0A84" w:rsidP="004C0A84">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316"/>
        <w:gridCol w:w="891"/>
      </w:tblGrid>
      <w:tr w:rsidR="00B77124" w14:paraId="18D32875" w14:textId="77777777" w:rsidTr="00B77124">
        <w:tc>
          <w:tcPr>
            <w:tcW w:w="9855" w:type="dxa"/>
            <w:gridSpan w:val="8"/>
            <w:tcBorders>
              <w:bottom w:val="double" w:sz="4" w:space="0" w:color="auto"/>
            </w:tcBorders>
            <w:shd w:val="clear" w:color="auto" w:fill="BDD6EE"/>
          </w:tcPr>
          <w:p w14:paraId="2FD1A5D2" w14:textId="77777777" w:rsidR="00B77124" w:rsidRDefault="00B77124" w:rsidP="00B77124">
            <w:pPr>
              <w:jc w:val="both"/>
              <w:rPr>
                <w:b/>
                <w:sz w:val="28"/>
              </w:rPr>
            </w:pPr>
            <w:r>
              <w:lastRenderedPageBreak/>
              <w:br w:type="page"/>
            </w:r>
            <w:r>
              <w:rPr>
                <w:b/>
                <w:sz w:val="28"/>
              </w:rPr>
              <w:t>B-III – Charakteristika studijního předmětu</w:t>
            </w:r>
          </w:p>
        </w:tc>
      </w:tr>
      <w:tr w:rsidR="00B77124" w14:paraId="28D2CB23" w14:textId="77777777" w:rsidTr="00B77124">
        <w:tc>
          <w:tcPr>
            <w:tcW w:w="3086" w:type="dxa"/>
            <w:tcBorders>
              <w:top w:val="double" w:sz="4" w:space="0" w:color="auto"/>
            </w:tcBorders>
            <w:shd w:val="clear" w:color="auto" w:fill="F7CAAC"/>
          </w:tcPr>
          <w:p w14:paraId="77C3C8B2" w14:textId="77777777" w:rsidR="00B77124" w:rsidRPr="00952B30" w:rsidRDefault="00B77124" w:rsidP="00B77124">
            <w:pPr>
              <w:rPr>
                <w:b/>
              </w:rPr>
            </w:pPr>
            <w:r w:rsidRPr="00952B30">
              <w:rPr>
                <w:b/>
              </w:rPr>
              <w:t>Název studijního předmětu</w:t>
            </w:r>
          </w:p>
        </w:tc>
        <w:tc>
          <w:tcPr>
            <w:tcW w:w="6769" w:type="dxa"/>
            <w:gridSpan w:val="7"/>
            <w:tcBorders>
              <w:top w:val="double" w:sz="4" w:space="0" w:color="auto"/>
            </w:tcBorders>
          </w:tcPr>
          <w:p w14:paraId="2CF75DB6" w14:textId="77777777" w:rsidR="00B77124" w:rsidRPr="00952B30" w:rsidRDefault="00B77124" w:rsidP="00B77124">
            <w:pPr>
              <w:jc w:val="both"/>
            </w:pPr>
            <w:r w:rsidRPr="00952B30">
              <w:t>Současné trendy ve výzkumu vzdělávání</w:t>
            </w:r>
          </w:p>
        </w:tc>
      </w:tr>
      <w:tr w:rsidR="00B77124" w14:paraId="083B8710" w14:textId="77777777" w:rsidTr="00B77124">
        <w:tc>
          <w:tcPr>
            <w:tcW w:w="3086" w:type="dxa"/>
            <w:shd w:val="clear" w:color="auto" w:fill="F7CAAC"/>
          </w:tcPr>
          <w:p w14:paraId="39C7C426" w14:textId="77777777" w:rsidR="00B77124" w:rsidRPr="00952B30" w:rsidRDefault="00B77124" w:rsidP="00B77124">
            <w:pPr>
              <w:rPr>
                <w:b/>
              </w:rPr>
            </w:pPr>
            <w:r w:rsidRPr="00952B30">
              <w:rPr>
                <w:b/>
              </w:rPr>
              <w:t>Typ předmětu</w:t>
            </w:r>
          </w:p>
        </w:tc>
        <w:tc>
          <w:tcPr>
            <w:tcW w:w="3406" w:type="dxa"/>
            <w:gridSpan w:val="4"/>
          </w:tcPr>
          <w:p w14:paraId="3FBCB5C1" w14:textId="77777777" w:rsidR="00B77124" w:rsidRPr="00952B30" w:rsidRDefault="00B77124" w:rsidP="00B77124">
            <w:pPr>
              <w:jc w:val="both"/>
            </w:pPr>
            <w:r>
              <w:t>P</w:t>
            </w:r>
            <w:r w:rsidRPr="00952B30">
              <w:t>ovinně volitelný</w:t>
            </w:r>
          </w:p>
        </w:tc>
        <w:tc>
          <w:tcPr>
            <w:tcW w:w="2472" w:type="dxa"/>
            <w:gridSpan w:val="2"/>
            <w:shd w:val="clear" w:color="auto" w:fill="F7CAAC"/>
          </w:tcPr>
          <w:p w14:paraId="45957FAF" w14:textId="77777777" w:rsidR="00B77124" w:rsidRPr="00952B30" w:rsidRDefault="00B77124" w:rsidP="00B77124">
            <w:pPr>
              <w:jc w:val="both"/>
            </w:pPr>
            <w:r w:rsidRPr="00952B30">
              <w:rPr>
                <w:b/>
              </w:rPr>
              <w:t>doporučený ročník / semestr</w:t>
            </w:r>
          </w:p>
        </w:tc>
        <w:tc>
          <w:tcPr>
            <w:tcW w:w="891" w:type="dxa"/>
          </w:tcPr>
          <w:p w14:paraId="13503CDC" w14:textId="53285EC4" w:rsidR="00B77124" w:rsidRPr="00952B30" w:rsidRDefault="00B77124" w:rsidP="00B77124">
            <w:pPr>
              <w:jc w:val="both"/>
            </w:pPr>
            <w:r>
              <w:t>2-3./3-6</w:t>
            </w:r>
            <w:r w:rsidR="00A74A36">
              <w:t>.</w:t>
            </w:r>
          </w:p>
        </w:tc>
      </w:tr>
      <w:tr w:rsidR="00B77124" w14:paraId="3EB74E71" w14:textId="77777777" w:rsidTr="00B77124">
        <w:tc>
          <w:tcPr>
            <w:tcW w:w="3086" w:type="dxa"/>
            <w:shd w:val="clear" w:color="auto" w:fill="F7CAAC"/>
          </w:tcPr>
          <w:p w14:paraId="6EB91AB2" w14:textId="77777777" w:rsidR="00B77124" w:rsidRPr="00952B30" w:rsidRDefault="00B77124" w:rsidP="00B77124">
            <w:pPr>
              <w:rPr>
                <w:b/>
              </w:rPr>
            </w:pPr>
            <w:r w:rsidRPr="00952B30">
              <w:rPr>
                <w:b/>
              </w:rPr>
              <w:t>Rozsah studijního předmětu</w:t>
            </w:r>
          </w:p>
        </w:tc>
        <w:tc>
          <w:tcPr>
            <w:tcW w:w="1701" w:type="dxa"/>
            <w:gridSpan w:val="2"/>
          </w:tcPr>
          <w:p w14:paraId="4E420D1C" w14:textId="77777777" w:rsidR="00B77124" w:rsidRPr="00952B30" w:rsidRDefault="00B77124" w:rsidP="00B77124">
            <w:pPr>
              <w:jc w:val="both"/>
              <w:rPr>
                <w:color w:val="000000" w:themeColor="text1"/>
              </w:rPr>
            </w:pPr>
            <w:r>
              <w:rPr>
                <w:color w:val="000000" w:themeColor="text1"/>
              </w:rPr>
              <w:t>15</w:t>
            </w:r>
            <w:r w:rsidRPr="00952B30">
              <w:rPr>
                <w:color w:val="000000" w:themeColor="text1"/>
              </w:rPr>
              <w:t xml:space="preserve"> p.</w:t>
            </w:r>
          </w:p>
        </w:tc>
        <w:tc>
          <w:tcPr>
            <w:tcW w:w="889" w:type="dxa"/>
            <w:shd w:val="clear" w:color="auto" w:fill="F7CAAC"/>
          </w:tcPr>
          <w:p w14:paraId="56FDBB1F" w14:textId="77777777" w:rsidR="00B77124" w:rsidRPr="00952B30" w:rsidRDefault="00B77124" w:rsidP="00B77124">
            <w:pPr>
              <w:jc w:val="both"/>
              <w:rPr>
                <w:b/>
                <w:color w:val="000000" w:themeColor="text1"/>
              </w:rPr>
            </w:pPr>
            <w:r w:rsidRPr="00952B30">
              <w:rPr>
                <w:b/>
                <w:color w:val="000000" w:themeColor="text1"/>
              </w:rPr>
              <w:t xml:space="preserve">hod. </w:t>
            </w:r>
          </w:p>
        </w:tc>
        <w:tc>
          <w:tcPr>
            <w:tcW w:w="816" w:type="dxa"/>
          </w:tcPr>
          <w:p w14:paraId="5F0066D5" w14:textId="77777777" w:rsidR="00B77124" w:rsidRPr="00952B30" w:rsidRDefault="00B77124" w:rsidP="00B77124">
            <w:pPr>
              <w:jc w:val="both"/>
              <w:rPr>
                <w:color w:val="000000" w:themeColor="text1"/>
              </w:rPr>
            </w:pPr>
            <w:r>
              <w:rPr>
                <w:color w:val="000000" w:themeColor="text1"/>
              </w:rPr>
              <w:t>15</w:t>
            </w:r>
          </w:p>
        </w:tc>
        <w:tc>
          <w:tcPr>
            <w:tcW w:w="2156" w:type="dxa"/>
            <w:shd w:val="clear" w:color="auto" w:fill="F7CAAC"/>
          </w:tcPr>
          <w:p w14:paraId="2D75D9AA" w14:textId="77777777" w:rsidR="00B77124" w:rsidRPr="00952B30" w:rsidRDefault="00B77124" w:rsidP="00B77124">
            <w:pPr>
              <w:jc w:val="both"/>
              <w:rPr>
                <w:b/>
                <w:color w:val="000000" w:themeColor="text1"/>
              </w:rPr>
            </w:pPr>
            <w:r w:rsidRPr="00952B30">
              <w:rPr>
                <w:b/>
                <w:color w:val="000000" w:themeColor="text1"/>
              </w:rPr>
              <w:t>kreditů</w:t>
            </w:r>
          </w:p>
        </w:tc>
        <w:tc>
          <w:tcPr>
            <w:tcW w:w="1207" w:type="dxa"/>
            <w:gridSpan w:val="2"/>
          </w:tcPr>
          <w:p w14:paraId="1D2C11E5" w14:textId="77777777" w:rsidR="00B77124" w:rsidRPr="00952B30" w:rsidRDefault="00B77124" w:rsidP="00B77124">
            <w:pPr>
              <w:jc w:val="both"/>
              <w:rPr>
                <w:color w:val="000000" w:themeColor="text1"/>
              </w:rPr>
            </w:pPr>
          </w:p>
        </w:tc>
      </w:tr>
      <w:tr w:rsidR="00B77124" w14:paraId="14F819CE" w14:textId="77777777" w:rsidTr="00B77124">
        <w:tc>
          <w:tcPr>
            <w:tcW w:w="3086" w:type="dxa"/>
            <w:shd w:val="clear" w:color="auto" w:fill="F7CAAC"/>
          </w:tcPr>
          <w:p w14:paraId="19490D22" w14:textId="77777777" w:rsidR="00B77124" w:rsidRPr="00952B30" w:rsidRDefault="00B77124" w:rsidP="00B77124">
            <w:pPr>
              <w:rPr>
                <w:b/>
              </w:rPr>
            </w:pPr>
            <w:r w:rsidRPr="00952B30">
              <w:rPr>
                <w:b/>
              </w:rPr>
              <w:t>Prerekvizity, korekvizity, ekvivalence</w:t>
            </w:r>
          </w:p>
        </w:tc>
        <w:tc>
          <w:tcPr>
            <w:tcW w:w="6769" w:type="dxa"/>
            <w:gridSpan w:val="7"/>
          </w:tcPr>
          <w:p w14:paraId="2289A127" w14:textId="77777777" w:rsidR="00B77124" w:rsidRPr="00952B30" w:rsidRDefault="00B77124" w:rsidP="00B77124">
            <w:pPr>
              <w:jc w:val="both"/>
              <w:rPr>
                <w:color w:val="000000" w:themeColor="text1"/>
              </w:rPr>
            </w:pPr>
          </w:p>
        </w:tc>
      </w:tr>
      <w:tr w:rsidR="00B77124" w14:paraId="75F4FB55" w14:textId="77777777" w:rsidTr="00B77124">
        <w:tc>
          <w:tcPr>
            <w:tcW w:w="3086" w:type="dxa"/>
            <w:shd w:val="clear" w:color="auto" w:fill="F7CAAC"/>
          </w:tcPr>
          <w:p w14:paraId="0D02B600" w14:textId="77777777" w:rsidR="00B77124" w:rsidRPr="00952B30" w:rsidRDefault="00B77124" w:rsidP="00B77124">
            <w:pPr>
              <w:rPr>
                <w:b/>
              </w:rPr>
            </w:pPr>
            <w:r w:rsidRPr="00952B30">
              <w:rPr>
                <w:b/>
              </w:rPr>
              <w:t>Způsob ověření studijních výsledků</w:t>
            </w:r>
          </w:p>
        </w:tc>
        <w:tc>
          <w:tcPr>
            <w:tcW w:w="3406" w:type="dxa"/>
            <w:gridSpan w:val="4"/>
          </w:tcPr>
          <w:p w14:paraId="3C0CE063" w14:textId="77777777" w:rsidR="00B77124" w:rsidRPr="00952B30" w:rsidRDefault="00B77124" w:rsidP="00B77124">
            <w:pPr>
              <w:jc w:val="both"/>
              <w:rPr>
                <w:color w:val="000000" w:themeColor="text1"/>
              </w:rPr>
            </w:pPr>
            <w:r w:rsidRPr="00952B30">
              <w:rPr>
                <w:color w:val="000000" w:themeColor="text1"/>
              </w:rPr>
              <w:t>Zkouška</w:t>
            </w:r>
          </w:p>
        </w:tc>
        <w:tc>
          <w:tcPr>
            <w:tcW w:w="2156" w:type="dxa"/>
            <w:shd w:val="clear" w:color="auto" w:fill="F7CAAC"/>
          </w:tcPr>
          <w:p w14:paraId="55090D41" w14:textId="77777777" w:rsidR="00B77124" w:rsidRPr="00952B30" w:rsidRDefault="00B77124" w:rsidP="00B77124">
            <w:pPr>
              <w:jc w:val="both"/>
              <w:rPr>
                <w:b/>
                <w:color w:val="000000" w:themeColor="text1"/>
              </w:rPr>
            </w:pPr>
            <w:r w:rsidRPr="00952B30">
              <w:rPr>
                <w:b/>
                <w:color w:val="000000" w:themeColor="text1"/>
              </w:rPr>
              <w:t>Forma výuky</w:t>
            </w:r>
          </w:p>
        </w:tc>
        <w:tc>
          <w:tcPr>
            <w:tcW w:w="1207" w:type="dxa"/>
            <w:gridSpan w:val="2"/>
          </w:tcPr>
          <w:p w14:paraId="574E67E7" w14:textId="77777777" w:rsidR="00B77124" w:rsidRPr="00952B30" w:rsidRDefault="00B77124" w:rsidP="00B77124">
            <w:pPr>
              <w:jc w:val="both"/>
              <w:rPr>
                <w:color w:val="000000" w:themeColor="text1"/>
              </w:rPr>
            </w:pPr>
            <w:r w:rsidRPr="00952B30">
              <w:rPr>
                <w:color w:val="000000" w:themeColor="text1"/>
              </w:rPr>
              <w:t>Přednáška</w:t>
            </w:r>
          </w:p>
        </w:tc>
      </w:tr>
      <w:tr w:rsidR="00B77124" w14:paraId="2CCFBBA4" w14:textId="77777777" w:rsidTr="00B77124">
        <w:tc>
          <w:tcPr>
            <w:tcW w:w="3086" w:type="dxa"/>
            <w:shd w:val="clear" w:color="auto" w:fill="F7CAAC"/>
          </w:tcPr>
          <w:p w14:paraId="525AD3BB" w14:textId="77777777" w:rsidR="00B77124" w:rsidRPr="00952B30" w:rsidRDefault="00B77124" w:rsidP="00B77124">
            <w:pPr>
              <w:jc w:val="both"/>
              <w:rPr>
                <w:b/>
              </w:rPr>
            </w:pPr>
            <w:r w:rsidRPr="00952B30">
              <w:rPr>
                <w:b/>
              </w:rPr>
              <w:t>Forma způsobu ověření studijních výsledků a další požadavky na studenta</w:t>
            </w:r>
          </w:p>
        </w:tc>
        <w:tc>
          <w:tcPr>
            <w:tcW w:w="6769" w:type="dxa"/>
            <w:gridSpan w:val="7"/>
            <w:tcBorders>
              <w:bottom w:val="nil"/>
            </w:tcBorders>
          </w:tcPr>
          <w:p w14:paraId="01797D7C" w14:textId="77777777" w:rsidR="00B77124" w:rsidRPr="00952B30" w:rsidRDefault="00B77124" w:rsidP="00B77124">
            <w:pPr>
              <w:jc w:val="both"/>
              <w:rPr>
                <w:color w:val="000000" w:themeColor="text1"/>
              </w:rPr>
            </w:pPr>
            <w:r w:rsidRPr="00952B30">
              <w:rPr>
                <w:rFonts w:eastAsia="Calibri"/>
                <w:color w:val="000000" w:themeColor="text1"/>
              </w:rPr>
              <w:t>Zpracování písemné práce, její obhajoba při ústní zkoušce. Ústní zkouška.</w:t>
            </w:r>
          </w:p>
        </w:tc>
      </w:tr>
      <w:tr w:rsidR="00B77124" w14:paraId="1312BFD4" w14:textId="77777777" w:rsidTr="00B77124">
        <w:trPr>
          <w:trHeight w:val="70"/>
        </w:trPr>
        <w:tc>
          <w:tcPr>
            <w:tcW w:w="9855" w:type="dxa"/>
            <w:gridSpan w:val="8"/>
            <w:tcBorders>
              <w:top w:val="nil"/>
            </w:tcBorders>
          </w:tcPr>
          <w:p w14:paraId="385E41E5" w14:textId="77777777" w:rsidR="00B77124" w:rsidRPr="00952B30" w:rsidRDefault="00B77124" w:rsidP="00B77124">
            <w:pPr>
              <w:jc w:val="both"/>
            </w:pPr>
          </w:p>
        </w:tc>
      </w:tr>
      <w:tr w:rsidR="00B77124" w14:paraId="4021E09C" w14:textId="77777777" w:rsidTr="00B77124">
        <w:trPr>
          <w:trHeight w:val="197"/>
        </w:trPr>
        <w:tc>
          <w:tcPr>
            <w:tcW w:w="3086" w:type="dxa"/>
            <w:tcBorders>
              <w:top w:val="nil"/>
            </w:tcBorders>
            <w:shd w:val="clear" w:color="auto" w:fill="F7CAAC"/>
          </w:tcPr>
          <w:p w14:paraId="5155EAB3" w14:textId="77777777" w:rsidR="00B77124" w:rsidRPr="00952B30" w:rsidRDefault="00B77124" w:rsidP="00B77124">
            <w:pPr>
              <w:jc w:val="both"/>
              <w:rPr>
                <w:b/>
              </w:rPr>
            </w:pPr>
            <w:r w:rsidRPr="00952B30">
              <w:rPr>
                <w:b/>
              </w:rPr>
              <w:t>Garant předmětu</w:t>
            </w:r>
          </w:p>
        </w:tc>
        <w:tc>
          <w:tcPr>
            <w:tcW w:w="6769" w:type="dxa"/>
            <w:gridSpan w:val="7"/>
            <w:tcBorders>
              <w:top w:val="nil"/>
            </w:tcBorders>
          </w:tcPr>
          <w:p w14:paraId="6819C831" w14:textId="77777777" w:rsidR="00B77124" w:rsidRPr="00952B30" w:rsidRDefault="00B77124" w:rsidP="00B77124">
            <w:pPr>
              <w:jc w:val="both"/>
            </w:pPr>
            <w:r w:rsidRPr="00952B30">
              <w:t>doc. Mgr. Jan Kalenda, PhD.</w:t>
            </w:r>
          </w:p>
        </w:tc>
      </w:tr>
      <w:tr w:rsidR="00B77124" w14:paraId="4DC3BECF" w14:textId="77777777" w:rsidTr="00B77124">
        <w:trPr>
          <w:trHeight w:val="243"/>
        </w:trPr>
        <w:tc>
          <w:tcPr>
            <w:tcW w:w="3086" w:type="dxa"/>
            <w:tcBorders>
              <w:top w:val="nil"/>
            </w:tcBorders>
            <w:shd w:val="clear" w:color="auto" w:fill="F7CAAC"/>
          </w:tcPr>
          <w:p w14:paraId="6EB28E38" w14:textId="77777777" w:rsidR="00B77124" w:rsidRPr="00952B30" w:rsidRDefault="00B77124" w:rsidP="00B77124">
            <w:pPr>
              <w:jc w:val="both"/>
              <w:rPr>
                <w:b/>
              </w:rPr>
            </w:pPr>
            <w:r w:rsidRPr="00952B30">
              <w:rPr>
                <w:b/>
              </w:rPr>
              <w:t>Zapojení garanta do výuky předmětu</w:t>
            </w:r>
          </w:p>
        </w:tc>
        <w:tc>
          <w:tcPr>
            <w:tcW w:w="6769" w:type="dxa"/>
            <w:gridSpan w:val="7"/>
            <w:tcBorders>
              <w:top w:val="nil"/>
            </w:tcBorders>
          </w:tcPr>
          <w:p w14:paraId="5306FA78" w14:textId="77777777" w:rsidR="00B77124" w:rsidRPr="00952B30" w:rsidRDefault="00B77124" w:rsidP="00B77124">
            <w:pPr>
              <w:jc w:val="both"/>
            </w:pPr>
            <w:r>
              <w:t>100 %</w:t>
            </w:r>
          </w:p>
        </w:tc>
      </w:tr>
      <w:tr w:rsidR="00B77124" w14:paraId="6F4CF807" w14:textId="77777777" w:rsidTr="00B77124">
        <w:tc>
          <w:tcPr>
            <w:tcW w:w="3086" w:type="dxa"/>
            <w:shd w:val="clear" w:color="auto" w:fill="F7CAAC"/>
          </w:tcPr>
          <w:p w14:paraId="697BF6A5" w14:textId="77777777" w:rsidR="00B77124" w:rsidRPr="00952B30" w:rsidRDefault="00B77124" w:rsidP="00B77124">
            <w:pPr>
              <w:jc w:val="both"/>
              <w:rPr>
                <w:b/>
              </w:rPr>
            </w:pPr>
            <w:r w:rsidRPr="00952B30">
              <w:rPr>
                <w:b/>
              </w:rPr>
              <w:t>Vyučující</w:t>
            </w:r>
          </w:p>
        </w:tc>
        <w:tc>
          <w:tcPr>
            <w:tcW w:w="6769" w:type="dxa"/>
            <w:gridSpan w:val="7"/>
            <w:tcBorders>
              <w:bottom w:val="nil"/>
            </w:tcBorders>
          </w:tcPr>
          <w:p w14:paraId="53B203EA" w14:textId="77777777" w:rsidR="00B77124" w:rsidRPr="00952B30" w:rsidRDefault="00B77124" w:rsidP="00B77124">
            <w:pPr>
              <w:jc w:val="both"/>
            </w:pPr>
          </w:p>
        </w:tc>
      </w:tr>
      <w:tr w:rsidR="00B77124" w14:paraId="438705A7" w14:textId="77777777" w:rsidTr="00B77124">
        <w:trPr>
          <w:trHeight w:val="114"/>
        </w:trPr>
        <w:tc>
          <w:tcPr>
            <w:tcW w:w="9855" w:type="dxa"/>
            <w:gridSpan w:val="8"/>
            <w:tcBorders>
              <w:top w:val="nil"/>
            </w:tcBorders>
          </w:tcPr>
          <w:p w14:paraId="76D42471" w14:textId="77777777" w:rsidR="00B77124" w:rsidRPr="00952B30" w:rsidRDefault="00B77124" w:rsidP="00B77124">
            <w:pPr>
              <w:jc w:val="both"/>
            </w:pPr>
            <w:r w:rsidRPr="00952B30">
              <w:t>doc. Mgr. Jan Kalenda, PhD.</w:t>
            </w:r>
          </w:p>
        </w:tc>
      </w:tr>
      <w:tr w:rsidR="00B77124" w14:paraId="34BE8440" w14:textId="77777777" w:rsidTr="00B77124">
        <w:tc>
          <w:tcPr>
            <w:tcW w:w="3086" w:type="dxa"/>
            <w:shd w:val="clear" w:color="auto" w:fill="F7CAAC"/>
          </w:tcPr>
          <w:p w14:paraId="2DF0A239" w14:textId="77777777" w:rsidR="00B77124" w:rsidRPr="00952B30" w:rsidRDefault="00B77124" w:rsidP="00B77124">
            <w:pPr>
              <w:jc w:val="both"/>
              <w:rPr>
                <w:b/>
              </w:rPr>
            </w:pPr>
            <w:r w:rsidRPr="00952B30">
              <w:rPr>
                <w:b/>
              </w:rPr>
              <w:t>Stručná anotace předmětu</w:t>
            </w:r>
          </w:p>
        </w:tc>
        <w:tc>
          <w:tcPr>
            <w:tcW w:w="6769" w:type="dxa"/>
            <w:gridSpan w:val="7"/>
            <w:tcBorders>
              <w:bottom w:val="nil"/>
            </w:tcBorders>
          </w:tcPr>
          <w:p w14:paraId="038C3449" w14:textId="77777777" w:rsidR="00B77124" w:rsidRPr="00952B30" w:rsidRDefault="00B77124" w:rsidP="00B77124">
            <w:pPr>
              <w:jc w:val="both"/>
            </w:pPr>
          </w:p>
        </w:tc>
      </w:tr>
      <w:tr w:rsidR="00B77124" w14:paraId="6A34B34B" w14:textId="77777777" w:rsidTr="00B77124">
        <w:trPr>
          <w:trHeight w:val="3246"/>
        </w:trPr>
        <w:tc>
          <w:tcPr>
            <w:tcW w:w="9855" w:type="dxa"/>
            <w:gridSpan w:val="8"/>
            <w:tcBorders>
              <w:top w:val="nil"/>
              <w:bottom w:val="single" w:sz="12" w:space="0" w:color="auto"/>
            </w:tcBorders>
          </w:tcPr>
          <w:p w14:paraId="0BE459C7" w14:textId="77777777" w:rsidR="00B77124" w:rsidRPr="00952B30" w:rsidRDefault="00B77124" w:rsidP="00B77124">
            <w:pPr>
              <w:tabs>
                <w:tab w:val="left" w:pos="328"/>
              </w:tabs>
              <w:jc w:val="both"/>
              <w:rPr>
                <w:b/>
              </w:rPr>
            </w:pPr>
            <w:r w:rsidRPr="00952B30">
              <w:rPr>
                <w:b/>
              </w:rPr>
              <w:t>Cíl předmětu:</w:t>
            </w:r>
          </w:p>
          <w:p w14:paraId="5254E88E" w14:textId="77777777" w:rsidR="00B77124" w:rsidRPr="00952B30" w:rsidRDefault="00B77124" w:rsidP="00B77124">
            <w:pPr>
              <w:tabs>
                <w:tab w:val="left" w:pos="328"/>
              </w:tabs>
              <w:jc w:val="both"/>
            </w:pPr>
            <w:r w:rsidRPr="00952B30">
              <w:t>Záměrem předmětu je poskytnout účastníkům poznatky o současných trendech v</w:t>
            </w:r>
            <w:r>
              <w:t>e výzkumu vzdělávání</w:t>
            </w:r>
            <w:r w:rsidRPr="00952B30">
              <w:t xml:space="preserve">, které jsou intenzivně diskutovány a používány v zahraničí. V tomto ohledu si předmět klade za cíl prostřednictvím přednášek předat posluchačům znalosti o </w:t>
            </w:r>
            <w:r>
              <w:t>(1</w:t>
            </w:r>
            <w:r w:rsidRPr="00952B30">
              <w:t xml:space="preserve">) tématech současných teoretických debat, </w:t>
            </w:r>
            <w:r>
              <w:t>(2</w:t>
            </w:r>
            <w:r w:rsidRPr="00952B30">
              <w:t xml:space="preserve">) nových klíčových teoriích </w:t>
            </w:r>
            <w:r>
              <w:t>a (3</w:t>
            </w:r>
            <w:r w:rsidRPr="00952B30">
              <w:t xml:space="preserve">) představitelích sociální pedagogiky. Přednášky se především zaměří na současná hlavní témata teoretického zájmu sociální pedagogiky </w:t>
            </w:r>
            <w:r>
              <w:t>–</w:t>
            </w:r>
            <w:r w:rsidRPr="00952B30">
              <w:t xml:space="preserve"> vliv</w:t>
            </w:r>
            <w:r>
              <w:t xml:space="preserve"> </w:t>
            </w:r>
            <w:r w:rsidRPr="00952B30">
              <w:t>postmoderní kultury, společnosti a globalizace na výchovu, socializaci a utváření identit, stejně jako na konceptualizaci procesu informálního učení/socializace a osvojování si hodnot. Souběžně s tím pak bude kurz. klást důraz na využití těchto znalostí v rámci přípravy projektů dizertačních prací studentů.</w:t>
            </w:r>
          </w:p>
          <w:p w14:paraId="1E6A7172" w14:textId="77777777" w:rsidR="00B77124" w:rsidRPr="00952B30" w:rsidRDefault="00B77124" w:rsidP="00B77124">
            <w:pPr>
              <w:tabs>
                <w:tab w:val="left" w:pos="328"/>
              </w:tabs>
              <w:jc w:val="both"/>
            </w:pPr>
          </w:p>
          <w:p w14:paraId="748EDE6E" w14:textId="77777777" w:rsidR="00B77124" w:rsidRPr="00952B30" w:rsidRDefault="00B77124" w:rsidP="00B77124">
            <w:pPr>
              <w:rPr>
                <w:b/>
              </w:rPr>
            </w:pPr>
            <w:r w:rsidRPr="00952B30">
              <w:rPr>
                <w:b/>
              </w:rPr>
              <w:t xml:space="preserve">Předpoklady: </w:t>
            </w:r>
          </w:p>
          <w:p w14:paraId="27F80EC2" w14:textId="77777777" w:rsidR="00B77124" w:rsidRPr="00952B30" w:rsidRDefault="00B77124" w:rsidP="00630AC5">
            <w:pPr>
              <w:pStyle w:val="Odstavecseseznamem"/>
              <w:numPr>
                <w:ilvl w:val="0"/>
                <w:numId w:val="63"/>
              </w:numPr>
              <w:spacing w:after="160"/>
              <w:rPr>
                <w:shd w:val="clear" w:color="auto" w:fill="FFFFFF"/>
              </w:rPr>
            </w:pPr>
            <w:r w:rsidRPr="00952B30">
              <w:rPr>
                <w:shd w:val="clear" w:color="auto" w:fill="FFFFFF"/>
              </w:rPr>
              <w:t xml:space="preserve">Studenti mají základní znalosti z oblasti filosofie vědy, obecné pedagogiky, sociálních věd a pokročilé znalosti z teorie </w:t>
            </w:r>
            <w:r>
              <w:rPr>
                <w:shd w:val="clear" w:color="auto" w:fill="FFFFFF"/>
              </w:rPr>
              <w:t>sociální pedagogiky</w:t>
            </w:r>
            <w:r w:rsidRPr="00952B30">
              <w:rPr>
                <w:shd w:val="clear" w:color="auto" w:fill="FFFFFF"/>
              </w:rPr>
              <w:t xml:space="preserve">, včetně povědomí o jejich roli v základním a aplikovaném výzkumu. </w:t>
            </w:r>
          </w:p>
          <w:p w14:paraId="725AF86C" w14:textId="77777777" w:rsidR="00B77124" w:rsidRPr="00952B30" w:rsidRDefault="00B77124" w:rsidP="00630AC5">
            <w:pPr>
              <w:pStyle w:val="Odstavecseseznamem"/>
              <w:numPr>
                <w:ilvl w:val="0"/>
                <w:numId w:val="63"/>
              </w:numPr>
              <w:spacing w:after="160"/>
              <w:rPr>
                <w:shd w:val="clear" w:color="auto" w:fill="FFFFFF"/>
              </w:rPr>
            </w:pPr>
            <w:r w:rsidRPr="00952B30">
              <w:rPr>
                <w:shd w:val="clear" w:color="auto" w:fill="FFFFFF"/>
              </w:rPr>
              <w:t xml:space="preserve">Znají základní teoretické přístupy, které se v sociální pedagogice a společenských vědách aplikují v podlesních třech dekádách. </w:t>
            </w:r>
          </w:p>
          <w:p w14:paraId="26F9402C" w14:textId="77777777" w:rsidR="00B77124" w:rsidRPr="00952B30" w:rsidRDefault="00B77124" w:rsidP="00630AC5">
            <w:pPr>
              <w:pStyle w:val="Odstavecseseznamem"/>
              <w:numPr>
                <w:ilvl w:val="0"/>
                <w:numId w:val="63"/>
              </w:numPr>
              <w:spacing w:after="160"/>
              <w:rPr>
                <w:shd w:val="clear" w:color="auto" w:fill="FFFFFF"/>
              </w:rPr>
            </w:pPr>
            <w:r w:rsidRPr="00952B30">
              <w:rPr>
                <w:shd w:val="clear" w:color="auto" w:fill="FFFFFF"/>
              </w:rPr>
              <w:t>Umí jednotlivé teorie sociální pedagogiky zařadit mezi klíčová paradigmata sociálních věd a mezi skupiny teorií sociální pedagogiky.</w:t>
            </w:r>
          </w:p>
          <w:p w14:paraId="431F920E" w14:textId="77777777" w:rsidR="00B77124" w:rsidRPr="00952B30" w:rsidRDefault="00B77124" w:rsidP="00630AC5">
            <w:pPr>
              <w:pStyle w:val="Odstavecseseznamem"/>
              <w:numPr>
                <w:ilvl w:val="0"/>
                <w:numId w:val="63"/>
              </w:numPr>
              <w:spacing w:after="160"/>
              <w:rPr>
                <w:shd w:val="clear" w:color="auto" w:fill="FFFFFF"/>
              </w:rPr>
            </w:pPr>
            <w:r w:rsidRPr="00952B30">
              <w:rPr>
                <w:shd w:val="clear" w:color="auto" w:fill="FFFFFF"/>
              </w:rPr>
              <w:t>V rámci jednotlivých teorií pak umí identifikovat klíčové pojmy a koncepty.</w:t>
            </w:r>
          </w:p>
          <w:p w14:paraId="2D32F429" w14:textId="77777777" w:rsidR="00B77124" w:rsidRPr="00952B30" w:rsidRDefault="00B77124" w:rsidP="00B77124">
            <w:pPr>
              <w:rPr>
                <w:b/>
                <w:shd w:val="clear" w:color="auto" w:fill="FFFFFF"/>
              </w:rPr>
            </w:pPr>
            <w:r w:rsidRPr="00952B30">
              <w:rPr>
                <w:b/>
                <w:shd w:val="clear" w:color="auto" w:fill="FFFFFF"/>
              </w:rPr>
              <w:t>Požadavky na studenta:</w:t>
            </w:r>
          </w:p>
          <w:p w14:paraId="16CD90E7" w14:textId="77777777" w:rsidR="00B77124" w:rsidRPr="001346C6" w:rsidRDefault="00B77124" w:rsidP="00630AC5">
            <w:pPr>
              <w:pStyle w:val="Odstavecseseznamem"/>
              <w:numPr>
                <w:ilvl w:val="0"/>
                <w:numId w:val="64"/>
              </w:numPr>
              <w:rPr>
                <w:shd w:val="clear" w:color="auto" w:fill="FFFFFF"/>
              </w:rPr>
            </w:pPr>
            <w:r w:rsidRPr="001346C6">
              <w:rPr>
                <w:shd w:val="clear" w:color="auto" w:fill="FFFFFF"/>
              </w:rPr>
              <w:t>Podmínkou přistoupení k ústní zkoušce je:</w:t>
            </w:r>
            <w:r w:rsidRPr="00952B30">
              <w:br/>
            </w:r>
            <w:r w:rsidRPr="001346C6">
              <w:rPr>
                <w:shd w:val="clear" w:color="auto" w:fill="FFFFFF"/>
              </w:rPr>
              <w:t>1. 80% účast na přednáškách,</w:t>
            </w:r>
          </w:p>
          <w:p w14:paraId="673CB6BF" w14:textId="77777777" w:rsidR="00B77124" w:rsidRPr="001346C6" w:rsidRDefault="00B77124" w:rsidP="00630AC5">
            <w:pPr>
              <w:pStyle w:val="Odstavecseseznamem"/>
              <w:numPr>
                <w:ilvl w:val="0"/>
                <w:numId w:val="64"/>
              </w:numPr>
              <w:rPr>
                <w:shd w:val="clear" w:color="auto" w:fill="FFFFFF"/>
              </w:rPr>
            </w:pPr>
            <w:r w:rsidRPr="00952B30">
              <w:t xml:space="preserve">Zpracování písemné práce o rozsahu 5-8 normostran, v níž student konceptualizuje a kriticky diskutuje předmět svého bádání prostřednictvím současných teorií sociální pedagogiky.  </w:t>
            </w:r>
          </w:p>
          <w:p w14:paraId="1F3BAC82" w14:textId="77777777" w:rsidR="00B77124" w:rsidRPr="001346C6" w:rsidRDefault="00B77124" w:rsidP="00B77124">
            <w:pPr>
              <w:rPr>
                <w:shd w:val="clear" w:color="auto" w:fill="FFFFFF"/>
              </w:rPr>
            </w:pPr>
            <w:r w:rsidRPr="001346C6">
              <w:rPr>
                <w:shd w:val="clear" w:color="auto" w:fill="FFFFFF"/>
              </w:rPr>
              <w:t>Zkouška proběhne ústní formou, která ověří osvojené teoretické poznatky a znalosti z oblasti současných trendů ve výzkumu vzdělávání. Zkouška se skládá z obhajoby písemné práce (viz výše), k níž je vedena diskuse nad zvoleným teoretickým přístupem. Pro zpracování písemné práce využije student základní a doporučenou literaturu ke kurzu.</w:t>
            </w:r>
          </w:p>
          <w:p w14:paraId="4F55B903" w14:textId="77777777" w:rsidR="00B77124" w:rsidRPr="00952B30" w:rsidRDefault="00B77124" w:rsidP="00B77124">
            <w:pPr>
              <w:rPr>
                <w:shd w:val="clear" w:color="auto" w:fill="FFFFFF"/>
              </w:rPr>
            </w:pPr>
          </w:p>
          <w:p w14:paraId="26A7945D" w14:textId="77777777" w:rsidR="00B77124" w:rsidRPr="00952B30" w:rsidRDefault="00B77124" w:rsidP="00B77124">
            <w:pPr>
              <w:tabs>
                <w:tab w:val="left" w:pos="328"/>
              </w:tabs>
              <w:jc w:val="both"/>
              <w:rPr>
                <w:b/>
              </w:rPr>
            </w:pPr>
            <w:r w:rsidRPr="00952B30">
              <w:rPr>
                <w:b/>
              </w:rPr>
              <w:t>Tematické okruhy:</w:t>
            </w:r>
          </w:p>
          <w:p w14:paraId="05F37953" w14:textId="77777777" w:rsidR="00B77124" w:rsidRPr="00952B30" w:rsidRDefault="00B77124" w:rsidP="00630AC5">
            <w:pPr>
              <w:pStyle w:val="Odstavecseseznamem"/>
              <w:numPr>
                <w:ilvl w:val="0"/>
                <w:numId w:val="5"/>
              </w:numPr>
              <w:tabs>
                <w:tab w:val="left" w:pos="328"/>
              </w:tabs>
              <w:spacing w:after="160"/>
              <w:jc w:val="both"/>
            </w:pPr>
            <w:r w:rsidRPr="00952B30">
              <w:t xml:space="preserve">Současné trendy ve společenskovědním výzkumu a teoriích sociální pedagogiky (Illeris, Wilkins &amp; Olmedo). </w:t>
            </w:r>
          </w:p>
          <w:p w14:paraId="688207D8" w14:textId="77777777" w:rsidR="00B77124" w:rsidRPr="00952B30" w:rsidRDefault="00B77124" w:rsidP="00630AC5">
            <w:pPr>
              <w:pStyle w:val="Odstavecseseznamem"/>
              <w:numPr>
                <w:ilvl w:val="0"/>
                <w:numId w:val="5"/>
              </w:numPr>
              <w:tabs>
                <w:tab w:val="left" w:pos="328"/>
              </w:tabs>
              <w:spacing w:after="160"/>
              <w:jc w:val="both"/>
            </w:pPr>
            <w:r w:rsidRPr="00952B30">
              <w:t>Principy stavby teorií a jejich role ve společenskovědním výzkumu (Swedberg).</w:t>
            </w:r>
          </w:p>
          <w:p w14:paraId="5F73C721" w14:textId="77777777" w:rsidR="00B77124" w:rsidRPr="00952B30" w:rsidRDefault="00B77124" w:rsidP="00630AC5">
            <w:pPr>
              <w:pStyle w:val="Odstavecseseznamem"/>
              <w:numPr>
                <w:ilvl w:val="0"/>
                <w:numId w:val="5"/>
              </w:numPr>
              <w:tabs>
                <w:tab w:val="left" w:pos="328"/>
              </w:tabs>
              <w:spacing w:after="160"/>
              <w:jc w:val="both"/>
            </w:pPr>
            <w:r w:rsidRPr="00952B30">
              <w:t>Postmoderní teorie vzdělávání a učení (</w:t>
            </w:r>
            <w:r w:rsidRPr="00952B30">
              <w:rPr>
                <w:rFonts w:eastAsiaTheme="minorHAnsi"/>
              </w:rPr>
              <w:t>Usher &amp; Edwards).</w:t>
            </w:r>
          </w:p>
          <w:p w14:paraId="77AB18C6" w14:textId="77777777" w:rsidR="00B77124" w:rsidRPr="00952B30" w:rsidRDefault="00B77124" w:rsidP="00630AC5">
            <w:pPr>
              <w:pStyle w:val="Odstavecseseznamem"/>
              <w:numPr>
                <w:ilvl w:val="0"/>
                <w:numId w:val="5"/>
              </w:numPr>
              <w:tabs>
                <w:tab w:val="left" w:pos="328"/>
              </w:tabs>
              <w:spacing w:after="160"/>
              <w:jc w:val="both"/>
            </w:pPr>
            <w:r w:rsidRPr="00952B30">
              <w:t>Nový institutucionalismus (Scott, Greenwood).</w:t>
            </w:r>
          </w:p>
          <w:p w14:paraId="79E25152" w14:textId="77777777" w:rsidR="00B77124" w:rsidRPr="00952B30" w:rsidRDefault="00B77124" w:rsidP="00630AC5">
            <w:pPr>
              <w:pStyle w:val="Odstavecseseznamem"/>
              <w:numPr>
                <w:ilvl w:val="0"/>
                <w:numId w:val="5"/>
              </w:numPr>
              <w:tabs>
                <w:tab w:val="left" w:pos="328"/>
              </w:tabs>
              <w:spacing w:after="160"/>
              <w:jc w:val="both"/>
            </w:pPr>
            <w:r w:rsidRPr="00952B30">
              <w:t>Současné kritické teorie vzdělávání a učení (Freire, Torres).</w:t>
            </w:r>
          </w:p>
          <w:p w14:paraId="7A56BE7B" w14:textId="77777777" w:rsidR="00B77124" w:rsidRPr="00952B30" w:rsidRDefault="00B77124" w:rsidP="00630AC5">
            <w:pPr>
              <w:pStyle w:val="Odstavecseseznamem"/>
              <w:numPr>
                <w:ilvl w:val="0"/>
                <w:numId w:val="5"/>
              </w:numPr>
              <w:tabs>
                <w:tab w:val="left" w:pos="328"/>
              </w:tabs>
              <w:spacing w:after="160"/>
              <w:jc w:val="both"/>
            </w:pPr>
            <w:r w:rsidRPr="00952B30">
              <w:t>Teorie transformativního učení (Mezirow).</w:t>
            </w:r>
          </w:p>
          <w:p w14:paraId="6CD67316" w14:textId="77777777" w:rsidR="00B77124" w:rsidRPr="00952B30" w:rsidRDefault="00B77124" w:rsidP="00630AC5">
            <w:pPr>
              <w:pStyle w:val="Odstavecseseznamem"/>
              <w:numPr>
                <w:ilvl w:val="0"/>
                <w:numId w:val="5"/>
              </w:numPr>
              <w:tabs>
                <w:tab w:val="left" w:pos="328"/>
              </w:tabs>
              <w:spacing w:after="160"/>
              <w:jc w:val="both"/>
            </w:pPr>
            <w:r w:rsidRPr="00952B30">
              <w:t>Teorie univerzálních kulturních hodnot (Schwartz).</w:t>
            </w:r>
          </w:p>
          <w:p w14:paraId="7A09FD50" w14:textId="77777777" w:rsidR="00B77124" w:rsidRPr="00952B30" w:rsidRDefault="00B77124" w:rsidP="00630AC5">
            <w:pPr>
              <w:pStyle w:val="Odstavecseseznamem"/>
              <w:numPr>
                <w:ilvl w:val="0"/>
                <w:numId w:val="5"/>
              </w:numPr>
              <w:tabs>
                <w:tab w:val="left" w:pos="328"/>
              </w:tabs>
              <w:spacing w:after="160"/>
              <w:jc w:val="both"/>
            </w:pPr>
            <w:r w:rsidRPr="00952B30">
              <w:t>Neurověda a sociální pedagogika (Colvin, De Vos).</w:t>
            </w:r>
          </w:p>
          <w:p w14:paraId="6C47DCAC" w14:textId="77777777" w:rsidR="00B77124" w:rsidRPr="00952B30" w:rsidRDefault="00B77124" w:rsidP="00630AC5">
            <w:pPr>
              <w:pStyle w:val="Odstavecseseznamem"/>
              <w:numPr>
                <w:ilvl w:val="0"/>
                <w:numId w:val="5"/>
              </w:numPr>
              <w:tabs>
                <w:tab w:val="left" w:pos="328"/>
              </w:tabs>
              <w:spacing w:after="160"/>
              <w:jc w:val="both"/>
            </w:pPr>
            <w:r w:rsidRPr="00952B30">
              <w:t>Tekuté vzdělávání a tekutá pedagogika (</w:t>
            </w:r>
            <w:r w:rsidRPr="00952B30">
              <w:rPr>
                <w:rFonts w:eastAsiaTheme="minorHAnsi"/>
              </w:rPr>
              <w:t>Oxenham; Green &amp; Gary).</w:t>
            </w:r>
          </w:p>
          <w:p w14:paraId="1BE9A102" w14:textId="77777777" w:rsidR="00B77124" w:rsidRPr="007426B8" w:rsidRDefault="00B77124" w:rsidP="00630AC5">
            <w:pPr>
              <w:pStyle w:val="Odstavecseseznamem"/>
              <w:numPr>
                <w:ilvl w:val="0"/>
                <w:numId w:val="5"/>
              </w:numPr>
              <w:tabs>
                <w:tab w:val="left" w:pos="328"/>
              </w:tabs>
              <w:spacing w:after="160"/>
              <w:jc w:val="both"/>
            </w:pPr>
            <w:r w:rsidRPr="00952B30">
              <w:t>Teorie globalizace (Green &amp; Lingard).</w:t>
            </w:r>
          </w:p>
          <w:p w14:paraId="4DB3D344" w14:textId="77777777" w:rsidR="00E25611" w:rsidRDefault="00E25611" w:rsidP="00B77124">
            <w:pPr>
              <w:rPr>
                <w:b/>
                <w:caps/>
              </w:rPr>
            </w:pPr>
          </w:p>
          <w:p w14:paraId="0F8F57B3" w14:textId="77777777" w:rsidR="00E25611" w:rsidRDefault="00E25611" w:rsidP="00B77124">
            <w:pPr>
              <w:rPr>
                <w:b/>
                <w:caps/>
              </w:rPr>
            </w:pPr>
          </w:p>
          <w:p w14:paraId="6CD27A34" w14:textId="06BCAEEC" w:rsidR="00B77124" w:rsidRPr="007C117E" w:rsidRDefault="00B77124" w:rsidP="00B77124">
            <w:pPr>
              <w:rPr>
                <w:b/>
                <w:caps/>
              </w:rPr>
            </w:pPr>
            <w:r w:rsidRPr="007C117E">
              <w:rPr>
                <w:b/>
                <w:caps/>
              </w:rPr>
              <w:lastRenderedPageBreak/>
              <w:t xml:space="preserve">Výsledky učení: </w:t>
            </w:r>
          </w:p>
          <w:p w14:paraId="61A70ABC" w14:textId="77777777" w:rsidR="00B77124" w:rsidRPr="001674A8" w:rsidRDefault="00B77124" w:rsidP="00B77124">
            <w:pPr>
              <w:rPr>
                <w:b/>
              </w:rPr>
            </w:pPr>
            <w:r w:rsidRPr="001674A8">
              <w:rPr>
                <w:b/>
                <w:shd w:val="clear" w:color="auto" w:fill="FFFFFF"/>
              </w:rPr>
              <w:t>Student zná:</w:t>
            </w:r>
          </w:p>
          <w:p w14:paraId="6053B339" w14:textId="77777777" w:rsidR="00B77124" w:rsidRPr="00952B30" w:rsidRDefault="00B77124" w:rsidP="00630AC5">
            <w:pPr>
              <w:pStyle w:val="Odstavecseseznamem"/>
              <w:numPr>
                <w:ilvl w:val="0"/>
                <w:numId w:val="33"/>
              </w:numPr>
              <w:spacing w:after="160"/>
            </w:pPr>
            <w:r w:rsidRPr="00952B30">
              <w:rPr>
                <w:shd w:val="clear" w:color="auto" w:fill="FFFFFF"/>
              </w:rPr>
              <w:t>principy konstruování společenskovědních teorií a jejich využití ve výzkumu,</w:t>
            </w:r>
          </w:p>
          <w:p w14:paraId="060F8540" w14:textId="77777777" w:rsidR="00B77124" w:rsidRPr="00952B30" w:rsidRDefault="00B77124" w:rsidP="00630AC5">
            <w:pPr>
              <w:pStyle w:val="Odstavecseseznamem"/>
              <w:numPr>
                <w:ilvl w:val="0"/>
                <w:numId w:val="33"/>
              </w:numPr>
              <w:spacing w:after="160"/>
            </w:pPr>
            <w:r w:rsidRPr="00952B30">
              <w:t>současné trendy v přístup ke zkoumání vlivu sociálního a kulturního prostředí na výchovu a učení,</w:t>
            </w:r>
          </w:p>
          <w:p w14:paraId="1C779F2D" w14:textId="77777777" w:rsidR="00B77124" w:rsidRPr="00952B30" w:rsidRDefault="00B77124" w:rsidP="00630AC5">
            <w:pPr>
              <w:pStyle w:val="Odstavecseseznamem"/>
              <w:numPr>
                <w:ilvl w:val="0"/>
                <w:numId w:val="33"/>
              </w:numPr>
              <w:spacing w:after="160"/>
            </w:pPr>
            <w:r w:rsidRPr="00952B30">
              <w:t>klíčové teoretické debaty týkající se uchopení předmětu pedagogiky,</w:t>
            </w:r>
          </w:p>
          <w:p w14:paraId="34223A4B" w14:textId="77777777" w:rsidR="00B77124" w:rsidRPr="00952B30" w:rsidRDefault="00B77124" w:rsidP="00630AC5">
            <w:pPr>
              <w:pStyle w:val="Odstavecseseznamem"/>
              <w:numPr>
                <w:ilvl w:val="0"/>
                <w:numId w:val="33"/>
              </w:numPr>
              <w:spacing w:after="160"/>
              <w:rPr>
                <w:shd w:val="clear" w:color="auto" w:fill="FFFFFF"/>
              </w:rPr>
            </w:pPr>
            <w:r w:rsidRPr="00952B30">
              <w:rPr>
                <w:shd w:val="clear" w:color="auto" w:fill="FFFFFF"/>
              </w:rPr>
              <w:t>jednotlivé koncepce a jejich představitele zaměřené na teoretizování vztahu výchovy/učení a sociálních vztahů, identity, institucí, identity, inkluze, globalizace a socializace</w:t>
            </w:r>
          </w:p>
          <w:p w14:paraId="20232AE3" w14:textId="77777777" w:rsidR="00B77124" w:rsidRPr="00952B30" w:rsidRDefault="00B77124" w:rsidP="00B77124">
            <w:r w:rsidRPr="00952B30">
              <w:rPr>
                <w:b/>
                <w:shd w:val="clear" w:color="auto" w:fill="FFFFFF"/>
              </w:rPr>
              <w:t>Student umí:</w:t>
            </w:r>
          </w:p>
          <w:p w14:paraId="0030FF90" w14:textId="77777777" w:rsidR="00B77124" w:rsidRPr="00952B30" w:rsidRDefault="00B77124" w:rsidP="00630AC5">
            <w:pPr>
              <w:pStyle w:val="Odstavecseseznamem"/>
              <w:numPr>
                <w:ilvl w:val="0"/>
                <w:numId w:val="33"/>
              </w:numPr>
              <w:spacing w:after="160"/>
              <w:rPr>
                <w:shd w:val="clear" w:color="auto" w:fill="FFFFFF"/>
              </w:rPr>
            </w:pPr>
            <w:r w:rsidRPr="00952B30">
              <w:rPr>
                <w:shd w:val="clear" w:color="auto" w:fill="FFFFFF"/>
              </w:rPr>
              <w:t xml:space="preserve">orientovat se současných teoretických přístupech, které se váží k předmětu zájmu pedagogiky, </w:t>
            </w:r>
          </w:p>
          <w:p w14:paraId="72C8FA85" w14:textId="77777777" w:rsidR="00B77124" w:rsidRPr="00952B30" w:rsidRDefault="00B77124" w:rsidP="00630AC5">
            <w:pPr>
              <w:pStyle w:val="Odstavecseseznamem"/>
              <w:numPr>
                <w:ilvl w:val="0"/>
                <w:numId w:val="33"/>
              </w:numPr>
              <w:spacing w:after="160"/>
              <w:rPr>
                <w:shd w:val="clear" w:color="auto" w:fill="FFFFFF"/>
              </w:rPr>
            </w:pPr>
            <w:r w:rsidRPr="00952B30">
              <w:rPr>
                <w:shd w:val="clear" w:color="auto" w:fill="FFFFFF"/>
              </w:rPr>
              <w:t>zvolit vhodnou teorii jako rámec pro svého bádání v oblasti pedagogiky,</w:t>
            </w:r>
          </w:p>
          <w:p w14:paraId="233FBDE6" w14:textId="77777777" w:rsidR="00B77124" w:rsidRPr="00952B30" w:rsidRDefault="00B77124" w:rsidP="00630AC5">
            <w:pPr>
              <w:pStyle w:val="Odstavecseseznamem"/>
              <w:numPr>
                <w:ilvl w:val="0"/>
                <w:numId w:val="33"/>
              </w:numPr>
              <w:spacing w:after="160"/>
              <w:rPr>
                <w:shd w:val="clear" w:color="auto" w:fill="FFFFFF"/>
              </w:rPr>
            </w:pPr>
            <w:r w:rsidRPr="00952B30">
              <w:rPr>
                <w:shd w:val="clear" w:color="auto" w:fill="FFFFFF"/>
              </w:rPr>
              <w:t>kriticky zhodnotit heuritistické přednosti a limity jednotlivých teorií,</w:t>
            </w:r>
          </w:p>
          <w:p w14:paraId="5F64F2E6" w14:textId="77777777" w:rsidR="00B77124" w:rsidRPr="00952B30" w:rsidRDefault="00B77124" w:rsidP="00630AC5">
            <w:pPr>
              <w:pStyle w:val="Odstavecseseznamem"/>
              <w:numPr>
                <w:ilvl w:val="0"/>
                <w:numId w:val="33"/>
              </w:numPr>
              <w:spacing w:after="160"/>
              <w:rPr>
                <w:shd w:val="clear" w:color="auto" w:fill="FFFFFF"/>
              </w:rPr>
            </w:pPr>
            <w:r w:rsidRPr="00952B30">
              <w:rPr>
                <w:shd w:val="clear" w:color="auto" w:fill="FFFFFF"/>
              </w:rPr>
              <w:t xml:space="preserve">rozumět ontologickým předpokladům jednotlivých teorií, </w:t>
            </w:r>
          </w:p>
          <w:p w14:paraId="3EC7534C" w14:textId="77777777" w:rsidR="00B77124" w:rsidRPr="00952B30" w:rsidRDefault="00B77124" w:rsidP="00630AC5">
            <w:pPr>
              <w:pStyle w:val="Odstavecseseznamem"/>
              <w:numPr>
                <w:ilvl w:val="0"/>
                <w:numId w:val="33"/>
              </w:numPr>
              <w:spacing w:after="160"/>
              <w:rPr>
                <w:shd w:val="clear" w:color="auto" w:fill="FFFFFF"/>
              </w:rPr>
            </w:pPr>
            <w:r w:rsidRPr="00952B30">
              <w:rPr>
                <w:shd w:val="clear" w:color="auto" w:fill="FFFFFF"/>
              </w:rPr>
              <w:t>dekonstruovat jednotlivé teorie na dílčí součásti: pojmy, koncepce, vztahy a mechanismy,</w:t>
            </w:r>
          </w:p>
          <w:p w14:paraId="7FD35A1B" w14:textId="77777777" w:rsidR="00B77124" w:rsidRPr="00952B30" w:rsidRDefault="00B77124" w:rsidP="00630AC5">
            <w:pPr>
              <w:pStyle w:val="Odstavecseseznamem"/>
              <w:numPr>
                <w:ilvl w:val="0"/>
                <w:numId w:val="33"/>
              </w:numPr>
              <w:spacing w:after="160"/>
              <w:rPr>
                <w:shd w:val="clear" w:color="auto" w:fill="FFFFFF"/>
              </w:rPr>
            </w:pPr>
            <w:r w:rsidRPr="00952B30">
              <w:rPr>
                <w:shd w:val="clear" w:color="auto" w:fill="FFFFFF"/>
              </w:rPr>
              <w:t>Posoudit možnost doplnění jednotlivých teorií svými poznatky a rozumět přínosu své vědecké práce k teorii pedagogiky.</w:t>
            </w:r>
          </w:p>
        </w:tc>
      </w:tr>
      <w:tr w:rsidR="00B77124" w14:paraId="067F7CAB" w14:textId="77777777" w:rsidTr="00B77124">
        <w:trPr>
          <w:trHeight w:val="265"/>
        </w:trPr>
        <w:tc>
          <w:tcPr>
            <w:tcW w:w="3653" w:type="dxa"/>
            <w:gridSpan w:val="2"/>
            <w:tcBorders>
              <w:top w:val="nil"/>
            </w:tcBorders>
            <w:shd w:val="clear" w:color="auto" w:fill="F7CAAC"/>
          </w:tcPr>
          <w:p w14:paraId="02CF3D42" w14:textId="77777777" w:rsidR="00B77124" w:rsidRPr="00952B30" w:rsidRDefault="00B77124" w:rsidP="00B77124">
            <w:pPr>
              <w:jc w:val="both"/>
            </w:pPr>
            <w:r w:rsidRPr="00952B30">
              <w:rPr>
                <w:b/>
              </w:rPr>
              <w:lastRenderedPageBreak/>
              <w:t>Studijní literatura a studijní pomůcky</w:t>
            </w:r>
          </w:p>
        </w:tc>
        <w:tc>
          <w:tcPr>
            <w:tcW w:w="6202" w:type="dxa"/>
            <w:gridSpan w:val="6"/>
            <w:tcBorders>
              <w:top w:val="nil"/>
              <w:bottom w:val="nil"/>
            </w:tcBorders>
          </w:tcPr>
          <w:p w14:paraId="636DCDDD" w14:textId="77777777" w:rsidR="00B77124" w:rsidRPr="00952B30" w:rsidRDefault="00B77124" w:rsidP="00B77124">
            <w:pPr>
              <w:jc w:val="both"/>
            </w:pPr>
          </w:p>
        </w:tc>
      </w:tr>
      <w:tr w:rsidR="00B77124" w14:paraId="12DCD39C" w14:textId="77777777" w:rsidTr="00B77124">
        <w:trPr>
          <w:trHeight w:val="1497"/>
        </w:trPr>
        <w:tc>
          <w:tcPr>
            <w:tcW w:w="9855" w:type="dxa"/>
            <w:gridSpan w:val="8"/>
            <w:tcBorders>
              <w:top w:val="nil"/>
            </w:tcBorders>
          </w:tcPr>
          <w:p w14:paraId="63DE6D62" w14:textId="77777777" w:rsidR="00B77124" w:rsidRPr="00952B30" w:rsidRDefault="00B77124" w:rsidP="00B77124">
            <w:pPr>
              <w:ind w:left="510" w:hanging="510"/>
              <w:jc w:val="both"/>
              <w:rPr>
                <w:b/>
              </w:rPr>
            </w:pPr>
            <w:r w:rsidRPr="00952B30">
              <w:rPr>
                <w:b/>
              </w:rPr>
              <w:t>Základní:</w:t>
            </w:r>
          </w:p>
          <w:p w14:paraId="67172A75" w14:textId="4A589EB4" w:rsidR="00B77124" w:rsidRPr="00CA54E0" w:rsidRDefault="00B77124" w:rsidP="00630AC5">
            <w:pPr>
              <w:pStyle w:val="Odstavecseseznamem"/>
              <w:numPr>
                <w:ilvl w:val="0"/>
                <w:numId w:val="34"/>
              </w:numPr>
              <w:autoSpaceDE w:val="0"/>
              <w:autoSpaceDN w:val="0"/>
              <w:adjustRightInd w:val="0"/>
              <w:rPr>
                <w:rFonts w:eastAsiaTheme="minorHAnsi"/>
                <w:i/>
                <w:lang w:val="en-US"/>
              </w:rPr>
            </w:pPr>
            <w:r w:rsidRPr="00CA54E0">
              <w:rPr>
                <w:rFonts w:eastAsiaTheme="minorHAnsi"/>
                <w:lang w:val="en-US"/>
              </w:rPr>
              <w:t xml:space="preserve">Greenwood, R., Oliver, C., Sahlin, K., &amp; Suddaby, R. (2008). </w:t>
            </w:r>
            <w:r w:rsidRPr="00CA54E0">
              <w:rPr>
                <w:rFonts w:eastAsiaTheme="minorHAnsi"/>
                <w:i/>
                <w:lang w:val="en-US"/>
              </w:rPr>
              <w:t>The Sage handbook of organizational institutionalism</w:t>
            </w:r>
            <w:r w:rsidRPr="00CA54E0">
              <w:rPr>
                <w:rFonts w:eastAsiaTheme="minorHAnsi"/>
                <w:lang w:val="en-US"/>
              </w:rPr>
              <w:t>. Los Angeles: S</w:t>
            </w:r>
            <w:r w:rsidR="00642C64">
              <w:rPr>
                <w:rFonts w:eastAsiaTheme="minorHAnsi"/>
                <w:lang w:val="en-US"/>
              </w:rPr>
              <w:t>AGE</w:t>
            </w:r>
            <w:r w:rsidRPr="00CA54E0">
              <w:rPr>
                <w:rFonts w:eastAsiaTheme="minorHAnsi"/>
                <w:lang w:val="en-US"/>
              </w:rPr>
              <w:t>.</w:t>
            </w:r>
          </w:p>
          <w:p w14:paraId="7EC4ACE2" w14:textId="77777777" w:rsidR="00B77124" w:rsidRPr="00CA54E0" w:rsidRDefault="00B77124" w:rsidP="00630AC5">
            <w:pPr>
              <w:pStyle w:val="Odstavecseseznamem"/>
              <w:numPr>
                <w:ilvl w:val="0"/>
                <w:numId w:val="34"/>
              </w:numPr>
              <w:jc w:val="both"/>
              <w:rPr>
                <w:lang w:val="en-US"/>
              </w:rPr>
            </w:pPr>
            <w:r w:rsidRPr="00CA54E0">
              <w:rPr>
                <w:lang w:val="en-US"/>
              </w:rPr>
              <w:t xml:space="preserve">Illeris, K. (2018). </w:t>
            </w:r>
            <w:r w:rsidRPr="00CA54E0">
              <w:rPr>
                <w:i/>
                <w:lang w:val="en-US"/>
              </w:rPr>
              <w:t>Contemporary Theories of Learning</w:t>
            </w:r>
            <w:r w:rsidRPr="00CA54E0">
              <w:rPr>
                <w:lang w:val="en-US"/>
              </w:rPr>
              <w:t>. London: Routledge.</w:t>
            </w:r>
          </w:p>
          <w:p w14:paraId="5A2946E5" w14:textId="77777777" w:rsidR="00B77124" w:rsidRPr="00CA54E0" w:rsidRDefault="00B77124" w:rsidP="00630AC5">
            <w:pPr>
              <w:pStyle w:val="Odstavecseseznamem"/>
              <w:numPr>
                <w:ilvl w:val="0"/>
                <w:numId w:val="34"/>
              </w:numPr>
              <w:jc w:val="both"/>
              <w:rPr>
                <w:lang w:val="en-US"/>
              </w:rPr>
            </w:pPr>
            <w:r w:rsidRPr="00CA54E0">
              <w:rPr>
                <w:rFonts w:eastAsiaTheme="minorHAnsi"/>
                <w:lang w:val="en-US"/>
              </w:rPr>
              <w:t xml:space="preserve">Jackson, P. W. (2012). </w:t>
            </w:r>
            <w:r w:rsidRPr="00CA54E0">
              <w:rPr>
                <w:rFonts w:eastAsiaTheme="minorHAnsi"/>
                <w:i/>
                <w:iCs/>
                <w:lang w:val="en-US"/>
              </w:rPr>
              <w:t xml:space="preserve">What is education? </w:t>
            </w:r>
            <w:r w:rsidRPr="00CA54E0">
              <w:rPr>
                <w:rFonts w:eastAsiaTheme="minorHAnsi"/>
                <w:lang w:val="en-US"/>
              </w:rPr>
              <w:t>Chicago: University of Chicago Press.</w:t>
            </w:r>
          </w:p>
          <w:p w14:paraId="7C91B580" w14:textId="7A58FD0B" w:rsidR="00B77124" w:rsidRPr="00CA54E0" w:rsidRDefault="00B77124" w:rsidP="00630AC5">
            <w:pPr>
              <w:pStyle w:val="Odstavecseseznamem"/>
              <w:numPr>
                <w:ilvl w:val="0"/>
                <w:numId w:val="34"/>
              </w:numPr>
              <w:jc w:val="both"/>
              <w:rPr>
                <w:lang w:val="en-US"/>
              </w:rPr>
            </w:pPr>
            <w:r w:rsidRPr="00CA54E0">
              <w:rPr>
                <w:lang w:val="en-US"/>
              </w:rPr>
              <w:t xml:space="preserve">Swedberg, R. (2014). </w:t>
            </w:r>
            <w:r w:rsidRPr="00CA54E0">
              <w:rPr>
                <w:i/>
                <w:lang w:val="en-US"/>
              </w:rPr>
              <w:t>Theorizing in Social Science. The Context of Discovery</w:t>
            </w:r>
            <w:r w:rsidR="00642C64">
              <w:rPr>
                <w:lang w:val="en-US"/>
              </w:rPr>
              <w:t>. S</w:t>
            </w:r>
            <w:r w:rsidRPr="00CA54E0">
              <w:rPr>
                <w:lang w:val="en-US"/>
              </w:rPr>
              <w:t xml:space="preserve">tanford: Stanford University Press. </w:t>
            </w:r>
          </w:p>
          <w:p w14:paraId="7CECE86E" w14:textId="77777777" w:rsidR="00B77124" w:rsidRPr="00CA54E0" w:rsidRDefault="00B77124" w:rsidP="00630AC5">
            <w:pPr>
              <w:pStyle w:val="Odstavecseseznamem"/>
              <w:numPr>
                <w:ilvl w:val="0"/>
                <w:numId w:val="34"/>
              </w:numPr>
              <w:jc w:val="both"/>
              <w:rPr>
                <w:lang w:val="en-US"/>
              </w:rPr>
            </w:pPr>
            <w:r w:rsidRPr="00CA54E0">
              <w:rPr>
                <w:lang w:val="en-US"/>
              </w:rPr>
              <w:t xml:space="preserve">Tennant, M. (2020). </w:t>
            </w:r>
            <w:r w:rsidRPr="00CA54E0">
              <w:rPr>
                <w:i/>
                <w:lang w:val="en-US"/>
              </w:rPr>
              <w:t>Psychology and Adult Learning. The role of Theory in Informative Practice</w:t>
            </w:r>
            <w:r w:rsidRPr="00CA54E0">
              <w:rPr>
                <w:lang w:val="en-US"/>
              </w:rPr>
              <w:t>. London: Routledge.</w:t>
            </w:r>
          </w:p>
          <w:p w14:paraId="279DCAC2" w14:textId="77777777" w:rsidR="00B77124" w:rsidRPr="00CA54E0" w:rsidRDefault="00B77124" w:rsidP="00630AC5">
            <w:pPr>
              <w:pStyle w:val="Odstavecseseznamem"/>
              <w:numPr>
                <w:ilvl w:val="0"/>
                <w:numId w:val="34"/>
              </w:numPr>
              <w:jc w:val="both"/>
              <w:rPr>
                <w:lang w:val="en-US"/>
              </w:rPr>
            </w:pPr>
            <w:r w:rsidRPr="00CA54E0">
              <w:rPr>
                <w:rFonts w:eastAsiaTheme="minorHAnsi"/>
                <w:lang w:val="en-US"/>
              </w:rPr>
              <w:t xml:space="preserve">Usher, R., &amp; Edwards, R. (2018). </w:t>
            </w:r>
            <w:r w:rsidRPr="00CA54E0">
              <w:rPr>
                <w:rFonts w:eastAsiaTheme="minorHAnsi"/>
                <w:i/>
                <w:iCs/>
                <w:lang w:val="en-US"/>
              </w:rPr>
              <w:t>Postmodernism and education</w:t>
            </w:r>
            <w:r w:rsidRPr="00CA54E0">
              <w:rPr>
                <w:rFonts w:eastAsiaTheme="minorHAnsi"/>
                <w:lang w:val="en-US"/>
              </w:rPr>
              <w:t>. New York: Routledge.</w:t>
            </w:r>
          </w:p>
          <w:p w14:paraId="6B78459F" w14:textId="77777777" w:rsidR="00B77124" w:rsidRPr="00952B30" w:rsidRDefault="00B77124" w:rsidP="00B77124">
            <w:pPr>
              <w:ind w:left="567" w:hanging="567"/>
              <w:jc w:val="both"/>
              <w:rPr>
                <w:b/>
              </w:rPr>
            </w:pPr>
            <w:r w:rsidRPr="00952B30">
              <w:rPr>
                <w:b/>
              </w:rPr>
              <w:t>Doporučená:</w:t>
            </w:r>
          </w:p>
          <w:p w14:paraId="0013DA1B" w14:textId="77777777" w:rsidR="00B77124" w:rsidRPr="00CA54E0" w:rsidRDefault="00B77124" w:rsidP="00630AC5">
            <w:pPr>
              <w:pStyle w:val="Odstavecseseznamem"/>
              <w:numPr>
                <w:ilvl w:val="0"/>
                <w:numId w:val="35"/>
              </w:numPr>
              <w:jc w:val="both"/>
              <w:rPr>
                <w:lang w:val="en-US"/>
              </w:rPr>
            </w:pPr>
            <w:r w:rsidRPr="00CA54E0">
              <w:rPr>
                <w:lang w:val="en-US"/>
              </w:rPr>
              <w:t xml:space="preserve">Colvin, R. (2016). Optimizing, generalizing and integrating educational practice using neuroscience. </w:t>
            </w:r>
            <w:r w:rsidRPr="00CA54E0">
              <w:rPr>
                <w:i/>
                <w:lang w:val="en-US"/>
              </w:rPr>
              <w:t>Science and Learning</w:t>
            </w:r>
            <w:r w:rsidRPr="00CA54E0">
              <w:rPr>
                <w:lang w:val="en-US"/>
              </w:rPr>
              <w:t>, 1(1): 16012.</w:t>
            </w:r>
          </w:p>
          <w:p w14:paraId="14A2DC4F" w14:textId="77777777" w:rsidR="00B77124" w:rsidRPr="00CA54E0" w:rsidRDefault="00B77124" w:rsidP="00630AC5">
            <w:pPr>
              <w:pStyle w:val="Odstavecseseznamem"/>
              <w:numPr>
                <w:ilvl w:val="0"/>
                <w:numId w:val="35"/>
              </w:numPr>
              <w:jc w:val="both"/>
              <w:rPr>
                <w:lang w:val="en-US"/>
              </w:rPr>
            </w:pPr>
            <w:r w:rsidRPr="00CA54E0">
              <w:rPr>
                <w:lang w:val="en-US"/>
              </w:rPr>
              <w:t xml:space="preserve">De Vos, J. (2016). The death and resurrection of (psy)critique: the case of neuroeducation. </w:t>
            </w:r>
            <w:r w:rsidRPr="00CA54E0">
              <w:rPr>
                <w:i/>
                <w:lang w:val="en-US"/>
              </w:rPr>
              <w:t>Foundation of Science, 21</w:t>
            </w:r>
            <w:r w:rsidRPr="00CA54E0">
              <w:rPr>
                <w:lang w:val="en-US"/>
              </w:rPr>
              <w:t xml:space="preserve">(1): 129–145. </w:t>
            </w:r>
          </w:p>
          <w:p w14:paraId="46EA7367" w14:textId="77777777" w:rsidR="00B77124" w:rsidRPr="00CA54E0" w:rsidRDefault="00B77124" w:rsidP="00630AC5">
            <w:pPr>
              <w:pStyle w:val="Odstavecseseznamem"/>
              <w:numPr>
                <w:ilvl w:val="0"/>
                <w:numId w:val="35"/>
              </w:numPr>
              <w:jc w:val="both"/>
              <w:rPr>
                <w:lang w:val="en-US"/>
              </w:rPr>
            </w:pPr>
            <w:r w:rsidRPr="00CA54E0">
              <w:rPr>
                <w:rFonts w:eastAsiaTheme="minorHAnsi"/>
                <w:lang w:val="en-US"/>
              </w:rPr>
              <w:t xml:space="preserve">Green, L., &amp; Gary, K. (2016). Pedagogy for a liquid time. </w:t>
            </w:r>
            <w:r w:rsidRPr="00CA54E0">
              <w:rPr>
                <w:rFonts w:eastAsiaTheme="minorHAnsi"/>
                <w:i/>
                <w:iCs/>
                <w:lang w:val="en-US"/>
              </w:rPr>
              <w:t>Studies in Philosophy of Education, 35</w:t>
            </w:r>
            <w:r w:rsidRPr="00CA54E0">
              <w:rPr>
                <w:rFonts w:eastAsiaTheme="minorHAnsi"/>
                <w:iCs/>
                <w:lang w:val="en-US"/>
              </w:rPr>
              <w:t>(1)</w:t>
            </w:r>
            <w:r w:rsidRPr="00CA54E0">
              <w:rPr>
                <w:rFonts w:eastAsiaTheme="minorHAnsi"/>
                <w:lang w:val="en-US"/>
              </w:rPr>
              <w:t>, 47–62.</w:t>
            </w:r>
          </w:p>
          <w:p w14:paraId="2B5A2076" w14:textId="77777777" w:rsidR="00B77124" w:rsidRPr="00CA54E0" w:rsidRDefault="00B77124" w:rsidP="00630AC5">
            <w:pPr>
              <w:pStyle w:val="Odstavecseseznamem"/>
              <w:numPr>
                <w:ilvl w:val="0"/>
                <w:numId w:val="35"/>
              </w:numPr>
              <w:autoSpaceDE w:val="0"/>
              <w:autoSpaceDN w:val="0"/>
              <w:adjustRightInd w:val="0"/>
              <w:rPr>
                <w:rFonts w:eastAsiaTheme="minorHAnsi"/>
                <w:lang w:val="en-US"/>
              </w:rPr>
            </w:pPr>
            <w:r w:rsidRPr="00CA54E0">
              <w:rPr>
                <w:rFonts w:eastAsiaTheme="minorHAnsi"/>
                <w:lang w:val="en-US"/>
              </w:rPr>
              <w:t xml:space="preserve">Mezirow, J. (2003). Transformative learning as discourse. </w:t>
            </w:r>
            <w:r w:rsidRPr="00CA54E0">
              <w:rPr>
                <w:rFonts w:eastAsiaTheme="minorHAnsi"/>
                <w:i/>
                <w:iCs/>
                <w:lang w:val="en-US"/>
              </w:rPr>
              <w:t>Journal of Transformative Education, 1</w:t>
            </w:r>
            <w:r w:rsidRPr="00CA54E0">
              <w:rPr>
                <w:rFonts w:eastAsiaTheme="minorHAnsi"/>
                <w:iCs/>
                <w:lang w:val="en-US"/>
              </w:rPr>
              <w:t>(1),</w:t>
            </w:r>
            <w:r w:rsidRPr="00CA54E0">
              <w:rPr>
                <w:rFonts w:eastAsiaTheme="minorHAnsi"/>
                <w:i/>
                <w:iCs/>
                <w:lang w:val="en-US"/>
              </w:rPr>
              <w:t xml:space="preserve"> </w:t>
            </w:r>
            <w:r w:rsidRPr="00CA54E0">
              <w:rPr>
                <w:rFonts w:eastAsiaTheme="minorHAnsi"/>
                <w:lang w:val="en-US"/>
              </w:rPr>
              <w:t>58–63.</w:t>
            </w:r>
          </w:p>
          <w:p w14:paraId="3B9C21AA" w14:textId="688B5D6D" w:rsidR="00B77124" w:rsidRPr="00CA54E0" w:rsidDel="007B2919" w:rsidRDefault="00B77124" w:rsidP="00630AC5">
            <w:pPr>
              <w:pStyle w:val="Odstavecseseznamem"/>
              <w:numPr>
                <w:ilvl w:val="0"/>
                <w:numId w:val="35"/>
              </w:numPr>
              <w:autoSpaceDE w:val="0"/>
              <w:autoSpaceDN w:val="0"/>
              <w:adjustRightInd w:val="0"/>
              <w:jc w:val="both"/>
              <w:rPr>
                <w:del w:id="48" w:author="Jan Kalenda" w:date="2023-03-15T02:31:00Z"/>
                <w:lang w:val="en-US"/>
              </w:rPr>
            </w:pPr>
            <w:del w:id="49" w:author="Jan Kalenda" w:date="2023-03-15T02:31:00Z">
              <w:r w:rsidRPr="00CA54E0" w:rsidDel="007B2919">
                <w:rPr>
                  <w:rFonts w:eastAsiaTheme="minorHAnsi"/>
                  <w:lang w:val="en-US"/>
                </w:rPr>
                <w:delText xml:space="preserve">Morrow, R. A., &amp; Torres, C. A. (1995). </w:delText>
              </w:r>
              <w:r w:rsidRPr="00CA54E0" w:rsidDel="007B2919">
                <w:rPr>
                  <w:rFonts w:eastAsiaTheme="minorHAnsi"/>
                  <w:i/>
                  <w:iCs/>
                  <w:lang w:val="en-US"/>
                </w:rPr>
                <w:delText>Social theory and education: A critique of theories of social and cultural reproduction</w:delText>
              </w:r>
              <w:r w:rsidRPr="00CA54E0" w:rsidDel="007B2919">
                <w:rPr>
                  <w:rFonts w:eastAsiaTheme="minorHAnsi"/>
                  <w:lang w:val="en-US"/>
                </w:rPr>
                <w:delText>. Albany: State University of New York Press.</w:delText>
              </w:r>
            </w:del>
          </w:p>
          <w:p w14:paraId="6FC44594" w14:textId="77777777" w:rsidR="00B77124" w:rsidRPr="00CA54E0" w:rsidRDefault="00B77124" w:rsidP="00630AC5">
            <w:pPr>
              <w:pStyle w:val="Odstavecseseznamem"/>
              <w:numPr>
                <w:ilvl w:val="0"/>
                <w:numId w:val="35"/>
              </w:numPr>
              <w:jc w:val="both"/>
              <w:rPr>
                <w:rFonts w:eastAsiaTheme="minorHAnsi"/>
                <w:lang w:val="en-US"/>
              </w:rPr>
            </w:pPr>
            <w:r w:rsidRPr="00CA54E0">
              <w:rPr>
                <w:rFonts w:eastAsiaTheme="minorHAnsi"/>
                <w:lang w:val="en-US"/>
              </w:rPr>
              <w:t xml:space="preserve">Oxenham, M. (2013). </w:t>
            </w:r>
            <w:r w:rsidRPr="00CA54E0">
              <w:rPr>
                <w:rFonts w:eastAsiaTheme="minorHAnsi"/>
                <w:i/>
                <w:iCs/>
                <w:lang w:val="en-US"/>
              </w:rPr>
              <w:t>Higher education in liquid modernity</w:t>
            </w:r>
            <w:r w:rsidRPr="00CA54E0">
              <w:rPr>
                <w:rFonts w:eastAsiaTheme="minorHAnsi"/>
                <w:lang w:val="en-US"/>
              </w:rPr>
              <w:t>. New York: Routledge</w:t>
            </w:r>
          </w:p>
          <w:p w14:paraId="57AE4243" w14:textId="77777777" w:rsidR="00B77124" w:rsidRPr="00CA54E0" w:rsidRDefault="00B77124" w:rsidP="00630AC5">
            <w:pPr>
              <w:pStyle w:val="Odstavecseseznamem"/>
              <w:numPr>
                <w:ilvl w:val="0"/>
                <w:numId w:val="35"/>
              </w:numPr>
              <w:autoSpaceDE w:val="0"/>
              <w:autoSpaceDN w:val="0"/>
              <w:adjustRightInd w:val="0"/>
              <w:rPr>
                <w:rFonts w:eastAsiaTheme="minorHAnsi"/>
                <w:lang w:val="en-US"/>
              </w:rPr>
            </w:pPr>
            <w:r w:rsidRPr="00CA54E0">
              <w:rPr>
                <w:rFonts w:eastAsiaTheme="minorHAnsi"/>
                <w:lang w:val="en-US"/>
              </w:rPr>
              <w:t xml:space="preserve">Sarid, A. (2018) A theory of education. </w:t>
            </w:r>
            <w:r w:rsidRPr="00CA54E0">
              <w:rPr>
                <w:rFonts w:eastAsiaTheme="minorHAnsi"/>
                <w:i/>
                <w:lang w:val="en-US"/>
              </w:rPr>
              <w:t>Cambridge Journal of Education</w:t>
            </w:r>
            <w:r w:rsidRPr="00CA54E0">
              <w:rPr>
                <w:rFonts w:eastAsiaTheme="minorHAnsi"/>
                <w:lang w:val="en-US"/>
              </w:rPr>
              <w:t>, 48(4), 479-494.</w:t>
            </w:r>
          </w:p>
          <w:p w14:paraId="5330FC26" w14:textId="77777777" w:rsidR="00B77124" w:rsidRPr="00CA54E0" w:rsidRDefault="00B77124" w:rsidP="00630AC5">
            <w:pPr>
              <w:pStyle w:val="Odstavecseseznamem"/>
              <w:numPr>
                <w:ilvl w:val="0"/>
                <w:numId w:val="35"/>
              </w:numPr>
              <w:autoSpaceDE w:val="0"/>
              <w:autoSpaceDN w:val="0"/>
              <w:adjustRightInd w:val="0"/>
              <w:rPr>
                <w:b/>
                <w:lang w:val="en-US"/>
              </w:rPr>
            </w:pPr>
            <w:r w:rsidRPr="00CA54E0">
              <w:rPr>
                <w:rFonts w:eastAsiaTheme="minorHAnsi"/>
                <w:lang w:val="en-US"/>
              </w:rPr>
              <w:t xml:space="preserve">Scott, W. R. (2012). </w:t>
            </w:r>
            <w:r w:rsidRPr="00CA54E0">
              <w:rPr>
                <w:rFonts w:eastAsiaTheme="minorHAnsi"/>
                <w:i/>
                <w:lang w:val="en-US"/>
              </w:rPr>
              <w:t>Organizations: Rational, natural, and open systems</w:t>
            </w:r>
            <w:r w:rsidRPr="00CA54E0">
              <w:rPr>
                <w:rFonts w:eastAsiaTheme="minorHAnsi"/>
                <w:lang w:val="en-US"/>
              </w:rPr>
              <w:t xml:space="preserve"> (6th ed.). Englewood Cliffs, NJ: Prentice-Hall.</w:t>
            </w:r>
          </w:p>
          <w:p w14:paraId="194628A8" w14:textId="77777777" w:rsidR="00B77124" w:rsidRPr="00CA54E0" w:rsidRDefault="00B77124" w:rsidP="00630AC5">
            <w:pPr>
              <w:pStyle w:val="Odstavecseseznamem"/>
              <w:numPr>
                <w:ilvl w:val="0"/>
                <w:numId w:val="35"/>
              </w:numPr>
              <w:autoSpaceDE w:val="0"/>
              <w:autoSpaceDN w:val="0"/>
              <w:adjustRightInd w:val="0"/>
              <w:jc w:val="both"/>
              <w:rPr>
                <w:lang w:val="en-US"/>
              </w:rPr>
            </w:pPr>
            <w:r w:rsidRPr="00CA54E0">
              <w:rPr>
                <w:rFonts w:eastAsiaTheme="minorHAnsi"/>
                <w:lang w:val="en-US"/>
              </w:rPr>
              <w:t xml:space="preserve">Schwartz, S. H. (2012). An overview of the Schwartz theory of basic values. </w:t>
            </w:r>
            <w:r w:rsidRPr="00CA54E0">
              <w:rPr>
                <w:rFonts w:eastAsiaTheme="minorHAnsi"/>
                <w:i/>
                <w:iCs/>
                <w:lang w:val="en-US"/>
              </w:rPr>
              <w:t>Online Readings in Psychology and Culture</w:t>
            </w:r>
            <w:r w:rsidRPr="00CA54E0">
              <w:rPr>
                <w:rFonts w:eastAsiaTheme="minorHAnsi"/>
                <w:lang w:val="en-US"/>
              </w:rPr>
              <w:t xml:space="preserve">, </w:t>
            </w:r>
            <w:r w:rsidRPr="00CA54E0">
              <w:rPr>
                <w:rFonts w:eastAsiaTheme="minorHAnsi"/>
                <w:i/>
                <w:iCs/>
                <w:lang w:val="en-US"/>
              </w:rPr>
              <w:t>2</w:t>
            </w:r>
            <w:r w:rsidRPr="00CA54E0">
              <w:rPr>
                <w:rFonts w:eastAsiaTheme="minorHAnsi"/>
                <w:lang w:val="en-US"/>
              </w:rPr>
              <w:t>(1).</w:t>
            </w:r>
          </w:p>
          <w:p w14:paraId="33926942" w14:textId="77777777" w:rsidR="00B77124" w:rsidRPr="001674A8" w:rsidRDefault="00B77124" w:rsidP="00630AC5">
            <w:pPr>
              <w:pStyle w:val="Odstavecseseznamem"/>
              <w:numPr>
                <w:ilvl w:val="0"/>
                <w:numId w:val="35"/>
              </w:numPr>
              <w:jc w:val="both"/>
            </w:pPr>
            <w:r w:rsidRPr="00CA54E0">
              <w:rPr>
                <w:lang w:val="en-US"/>
              </w:rPr>
              <w:t xml:space="preserve">Wilkins, A. &amp; Olmedo, A. (2018). </w:t>
            </w:r>
            <w:r w:rsidRPr="00CA54E0">
              <w:rPr>
                <w:i/>
                <w:lang w:val="en-US"/>
              </w:rPr>
              <w:t>Social Theory and Methodology in Education Research</w:t>
            </w:r>
            <w:r w:rsidRPr="00CA54E0">
              <w:rPr>
                <w:lang w:val="en-US"/>
              </w:rPr>
              <w:t>. London: Bloomsbury</w:t>
            </w:r>
            <w:r w:rsidRPr="001674A8">
              <w:t>.</w:t>
            </w:r>
          </w:p>
        </w:tc>
      </w:tr>
      <w:tr w:rsidR="00B77124" w14:paraId="15CFF82B" w14:textId="77777777" w:rsidTr="00B77124">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3CAEB7DA" w14:textId="77777777" w:rsidR="00B77124" w:rsidRDefault="00B77124" w:rsidP="00B77124">
            <w:pPr>
              <w:jc w:val="center"/>
              <w:rPr>
                <w:b/>
              </w:rPr>
            </w:pPr>
            <w:r>
              <w:rPr>
                <w:b/>
              </w:rPr>
              <w:t>Informace ke kombinované nebo distanční formě</w:t>
            </w:r>
          </w:p>
        </w:tc>
      </w:tr>
      <w:tr w:rsidR="00B77124" w14:paraId="44CF9F60" w14:textId="77777777" w:rsidTr="00B77124">
        <w:tc>
          <w:tcPr>
            <w:tcW w:w="4787" w:type="dxa"/>
            <w:gridSpan w:val="3"/>
            <w:tcBorders>
              <w:top w:val="single" w:sz="2" w:space="0" w:color="auto"/>
            </w:tcBorders>
            <w:shd w:val="clear" w:color="auto" w:fill="F7CAAC"/>
          </w:tcPr>
          <w:p w14:paraId="66705885" w14:textId="77777777" w:rsidR="00B77124" w:rsidRDefault="00B77124" w:rsidP="00B77124">
            <w:pPr>
              <w:jc w:val="both"/>
            </w:pPr>
            <w:r>
              <w:rPr>
                <w:b/>
              </w:rPr>
              <w:t>Rozsah konzultací (soustředění)</w:t>
            </w:r>
          </w:p>
        </w:tc>
        <w:tc>
          <w:tcPr>
            <w:tcW w:w="889" w:type="dxa"/>
            <w:tcBorders>
              <w:top w:val="single" w:sz="2" w:space="0" w:color="auto"/>
            </w:tcBorders>
          </w:tcPr>
          <w:p w14:paraId="7F00CA6B" w14:textId="77777777" w:rsidR="00B77124" w:rsidRDefault="00B77124" w:rsidP="00B77124">
            <w:pPr>
              <w:jc w:val="both"/>
            </w:pPr>
            <w:r>
              <w:t>15</w:t>
            </w:r>
          </w:p>
        </w:tc>
        <w:tc>
          <w:tcPr>
            <w:tcW w:w="4179" w:type="dxa"/>
            <w:gridSpan w:val="4"/>
            <w:tcBorders>
              <w:top w:val="single" w:sz="2" w:space="0" w:color="auto"/>
            </w:tcBorders>
            <w:shd w:val="clear" w:color="auto" w:fill="F7CAAC"/>
          </w:tcPr>
          <w:p w14:paraId="5C625E7C" w14:textId="77777777" w:rsidR="00B77124" w:rsidRDefault="00B77124" w:rsidP="00B77124">
            <w:pPr>
              <w:jc w:val="both"/>
              <w:rPr>
                <w:b/>
              </w:rPr>
            </w:pPr>
            <w:r>
              <w:rPr>
                <w:b/>
              </w:rPr>
              <w:t xml:space="preserve">hodin </w:t>
            </w:r>
          </w:p>
        </w:tc>
      </w:tr>
      <w:tr w:rsidR="00B77124" w14:paraId="709AF2CB" w14:textId="77777777" w:rsidTr="00B77124">
        <w:tc>
          <w:tcPr>
            <w:tcW w:w="9855" w:type="dxa"/>
            <w:gridSpan w:val="8"/>
            <w:shd w:val="clear" w:color="auto" w:fill="F7CAAC"/>
          </w:tcPr>
          <w:p w14:paraId="6C220807" w14:textId="77777777" w:rsidR="00B77124" w:rsidRDefault="00B77124" w:rsidP="00B77124">
            <w:pPr>
              <w:jc w:val="both"/>
              <w:rPr>
                <w:b/>
              </w:rPr>
            </w:pPr>
            <w:r>
              <w:rPr>
                <w:b/>
              </w:rPr>
              <w:t>Informace o způsobu kontaktu s vyučujícím</w:t>
            </w:r>
          </w:p>
        </w:tc>
      </w:tr>
      <w:tr w:rsidR="00B77124" w14:paraId="488CD8A0" w14:textId="77777777" w:rsidTr="00B77124">
        <w:trPr>
          <w:trHeight w:val="283"/>
        </w:trPr>
        <w:tc>
          <w:tcPr>
            <w:tcW w:w="9855" w:type="dxa"/>
            <w:gridSpan w:val="8"/>
          </w:tcPr>
          <w:p w14:paraId="03615880" w14:textId="77777777" w:rsidR="00B77124" w:rsidRDefault="00B77124" w:rsidP="00B77124">
            <w:r w:rsidRPr="00517A95">
              <w:t>DSP je v prezenční i kombinované formě totožný.</w:t>
            </w:r>
            <w:r>
              <w:br/>
              <w:t>Podle Vnitřního předpisu UTB má každý akademický pracovník stanoveny konzultační hodiny v rozsahu 2h týdně. Dále je možno komunikovat s vyučujícím prostřednictvím e-mailu nebo v rámci MS Office 365 (Teams), ve kterém probíhá synchronní výuka na dálku.</w:t>
            </w:r>
          </w:p>
        </w:tc>
      </w:tr>
    </w:tbl>
    <w:p w14:paraId="5E5F5FD2" w14:textId="77777777" w:rsidR="00B77124" w:rsidRDefault="00B77124" w:rsidP="00B77124"/>
    <w:p w14:paraId="0BEBD222" w14:textId="77777777" w:rsidR="00B77124" w:rsidRDefault="00B77124" w:rsidP="00B77124">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200"/>
        <w:gridCol w:w="709"/>
        <w:gridCol w:w="930"/>
        <w:gridCol w:w="2156"/>
        <w:gridCol w:w="316"/>
        <w:gridCol w:w="891"/>
      </w:tblGrid>
      <w:tr w:rsidR="00B77124" w14:paraId="3BF6B528" w14:textId="77777777" w:rsidTr="00B77124">
        <w:tc>
          <w:tcPr>
            <w:tcW w:w="9855" w:type="dxa"/>
            <w:gridSpan w:val="8"/>
            <w:tcBorders>
              <w:bottom w:val="double" w:sz="4" w:space="0" w:color="auto"/>
            </w:tcBorders>
            <w:shd w:val="clear" w:color="auto" w:fill="BDD6EE"/>
          </w:tcPr>
          <w:p w14:paraId="70E929D5" w14:textId="77777777" w:rsidR="00B77124" w:rsidRDefault="00B77124" w:rsidP="00B77124">
            <w:pPr>
              <w:jc w:val="both"/>
              <w:rPr>
                <w:b/>
                <w:sz w:val="28"/>
              </w:rPr>
            </w:pPr>
            <w:r>
              <w:lastRenderedPageBreak/>
              <w:br w:type="page"/>
            </w:r>
            <w:r>
              <w:rPr>
                <w:b/>
                <w:sz w:val="28"/>
              </w:rPr>
              <w:t>B-III – Charakteristika studijního předmětu</w:t>
            </w:r>
          </w:p>
        </w:tc>
      </w:tr>
      <w:tr w:rsidR="00B77124" w14:paraId="72EE7630" w14:textId="77777777" w:rsidTr="00B77124">
        <w:tc>
          <w:tcPr>
            <w:tcW w:w="3086" w:type="dxa"/>
            <w:tcBorders>
              <w:top w:val="double" w:sz="4" w:space="0" w:color="auto"/>
            </w:tcBorders>
            <w:shd w:val="clear" w:color="auto" w:fill="F7CAAC"/>
          </w:tcPr>
          <w:p w14:paraId="0290A537" w14:textId="77777777" w:rsidR="00B77124" w:rsidRDefault="00B77124" w:rsidP="00B77124">
            <w:pPr>
              <w:jc w:val="both"/>
              <w:rPr>
                <w:b/>
              </w:rPr>
            </w:pPr>
            <w:r>
              <w:rPr>
                <w:b/>
              </w:rPr>
              <w:t>Název studijního předmětu</w:t>
            </w:r>
          </w:p>
        </w:tc>
        <w:tc>
          <w:tcPr>
            <w:tcW w:w="6769" w:type="dxa"/>
            <w:gridSpan w:val="7"/>
            <w:tcBorders>
              <w:top w:val="double" w:sz="4" w:space="0" w:color="auto"/>
            </w:tcBorders>
          </w:tcPr>
          <w:p w14:paraId="021ECEC1" w14:textId="77777777" w:rsidR="00B77124" w:rsidRPr="00EA1A65" w:rsidRDefault="00B77124" w:rsidP="00B77124">
            <w:pPr>
              <w:jc w:val="both"/>
              <w:rPr>
                <w:b/>
                <w:bCs/>
              </w:rPr>
            </w:pPr>
            <w:r w:rsidRPr="00EA1A65">
              <w:rPr>
                <w:b/>
                <w:bCs/>
              </w:rPr>
              <w:t>Sociální pedagogika</w:t>
            </w:r>
          </w:p>
        </w:tc>
      </w:tr>
      <w:tr w:rsidR="00B77124" w14:paraId="76740708" w14:textId="77777777" w:rsidTr="00B77124">
        <w:tc>
          <w:tcPr>
            <w:tcW w:w="3086" w:type="dxa"/>
            <w:shd w:val="clear" w:color="auto" w:fill="F7CAAC"/>
          </w:tcPr>
          <w:p w14:paraId="4139097E" w14:textId="77777777" w:rsidR="00B77124" w:rsidRDefault="00B77124" w:rsidP="00B77124">
            <w:pPr>
              <w:jc w:val="both"/>
              <w:rPr>
                <w:b/>
              </w:rPr>
            </w:pPr>
            <w:r>
              <w:rPr>
                <w:b/>
              </w:rPr>
              <w:t>Typ předmětu</w:t>
            </w:r>
          </w:p>
        </w:tc>
        <w:tc>
          <w:tcPr>
            <w:tcW w:w="3406" w:type="dxa"/>
            <w:gridSpan w:val="4"/>
          </w:tcPr>
          <w:p w14:paraId="442DF4EC" w14:textId="77777777" w:rsidR="00B77124" w:rsidRDefault="00B77124" w:rsidP="00B77124">
            <w:pPr>
              <w:jc w:val="both"/>
            </w:pPr>
            <w:r w:rsidRPr="00EA1A65">
              <w:t>Povinně volitelný</w:t>
            </w:r>
          </w:p>
        </w:tc>
        <w:tc>
          <w:tcPr>
            <w:tcW w:w="2472" w:type="dxa"/>
            <w:gridSpan w:val="2"/>
            <w:shd w:val="clear" w:color="auto" w:fill="F7CAAC"/>
          </w:tcPr>
          <w:p w14:paraId="3219ECE2" w14:textId="77777777" w:rsidR="00B77124" w:rsidRDefault="00B77124" w:rsidP="00B77124">
            <w:pPr>
              <w:jc w:val="both"/>
            </w:pPr>
            <w:r>
              <w:rPr>
                <w:b/>
              </w:rPr>
              <w:t>doporučený ročník / semestr</w:t>
            </w:r>
          </w:p>
        </w:tc>
        <w:tc>
          <w:tcPr>
            <w:tcW w:w="891" w:type="dxa"/>
          </w:tcPr>
          <w:p w14:paraId="27A16A34" w14:textId="4EC86D21" w:rsidR="00B77124" w:rsidRDefault="00B77124" w:rsidP="00B77124">
            <w:pPr>
              <w:jc w:val="both"/>
            </w:pPr>
            <w:r>
              <w:t>2-3./3-6</w:t>
            </w:r>
            <w:r w:rsidR="00A74A36">
              <w:t>.</w:t>
            </w:r>
          </w:p>
        </w:tc>
      </w:tr>
      <w:tr w:rsidR="00B77124" w14:paraId="02033897" w14:textId="77777777" w:rsidTr="00B77124">
        <w:tc>
          <w:tcPr>
            <w:tcW w:w="3086" w:type="dxa"/>
            <w:shd w:val="clear" w:color="auto" w:fill="F7CAAC"/>
          </w:tcPr>
          <w:p w14:paraId="5C3EBC4F" w14:textId="77777777" w:rsidR="00B77124" w:rsidRDefault="00B77124" w:rsidP="00B77124">
            <w:pPr>
              <w:jc w:val="both"/>
              <w:rPr>
                <w:b/>
              </w:rPr>
            </w:pPr>
            <w:r>
              <w:rPr>
                <w:b/>
              </w:rPr>
              <w:t>Rozsah studijního předmětu</w:t>
            </w:r>
          </w:p>
        </w:tc>
        <w:tc>
          <w:tcPr>
            <w:tcW w:w="1767" w:type="dxa"/>
            <w:gridSpan w:val="2"/>
          </w:tcPr>
          <w:p w14:paraId="6DCB0D05" w14:textId="405555B9" w:rsidR="00B77124" w:rsidRPr="00B309A7" w:rsidRDefault="00B77124" w:rsidP="00642C64">
            <w:pPr>
              <w:tabs>
                <w:tab w:val="center" w:pos="813"/>
              </w:tabs>
              <w:jc w:val="both"/>
            </w:pPr>
            <w:r>
              <w:t>1</w:t>
            </w:r>
            <w:r w:rsidR="00642C64">
              <w:t>5</w:t>
            </w:r>
            <w:r w:rsidR="00991776">
              <w:t>p</w:t>
            </w:r>
          </w:p>
        </w:tc>
        <w:tc>
          <w:tcPr>
            <w:tcW w:w="709" w:type="dxa"/>
            <w:shd w:val="clear" w:color="auto" w:fill="F7CAAC"/>
          </w:tcPr>
          <w:p w14:paraId="21BF6F5B" w14:textId="77777777" w:rsidR="00B77124" w:rsidRPr="00B309A7" w:rsidRDefault="00B77124" w:rsidP="00B77124">
            <w:pPr>
              <w:jc w:val="both"/>
              <w:rPr>
                <w:b/>
              </w:rPr>
            </w:pPr>
            <w:r w:rsidRPr="00B309A7">
              <w:rPr>
                <w:b/>
              </w:rPr>
              <w:t xml:space="preserve">hod. </w:t>
            </w:r>
          </w:p>
        </w:tc>
        <w:tc>
          <w:tcPr>
            <w:tcW w:w="930" w:type="dxa"/>
          </w:tcPr>
          <w:p w14:paraId="481FB752" w14:textId="408E5DB8" w:rsidR="00B77124" w:rsidRPr="00B309A7" w:rsidRDefault="004F208B" w:rsidP="00B77124">
            <w:pPr>
              <w:jc w:val="both"/>
            </w:pPr>
            <w:r>
              <w:t>15</w:t>
            </w:r>
          </w:p>
        </w:tc>
        <w:tc>
          <w:tcPr>
            <w:tcW w:w="2156" w:type="dxa"/>
            <w:shd w:val="clear" w:color="auto" w:fill="F7CAAC"/>
          </w:tcPr>
          <w:p w14:paraId="03C8A6A6" w14:textId="77777777" w:rsidR="00B77124" w:rsidRDefault="00B77124" w:rsidP="00B77124">
            <w:pPr>
              <w:jc w:val="both"/>
              <w:rPr>
                <w:b/>
              </w:rPr>
            </w:pPr>
            <w:r>
              <w:rPr>
                <w:b/>
              </w:rPr>
              <w:t>kreditů</w:t>
            </w:r>
          </w:p>
        </w:tc>
        <w:tc>
          <w:tcPr>
            <w:tcW w:w="1207" w:type="dxa"/>
            <w:gridSpan w:val="2"/>
          </w:tcPr>
          <w:p w14:paraId="43ADEA53" w14:textId="77777777" w:rsidR="00B77124" w:rsidRDefault="00B77124" w:rsidP="00B77124">
            <w:pPr>
              <w:jc w:val="both"/>
            </w:pPr>
          </w:p>
        </w:tc>
      </w:tr>
      <w:tr w:rsidR="00B77124" w14:paraId="27C11A0D" w14:textId="77777777" w:rsidTr="00B77124">
        <w:tc>
          <w:tcPr>
            <w:tcW w:w="3086" w:type="dxa"/>
            <w:shd w:val="clear" w:color="auto" w:fill="F7CAAC"/>
          </w:tcPr>
          <w:p w14:paraId="509EA271" w14:textId="77777777" w:rsidR="00B77124" w:rsidRDefault="00B77124" w:rsidP="00B77124">
            <w:pPr>
              <w:jc w:val="both"/>
              <w:rPr>
                <w:b/>
                <w:sz w:val="22"/>
              </w:rPr>
            </w:pPr>
            <w:r>
              <w:rPr>
                <w:b/>
              </w:rPr>
              <w:t>Prerekvizity, korekvizity, ekvivalence</w:t>
            </w:r>
          </w:p>
        </w:tc>
        <w:tc>
          <w:tcPr>
            <w:tcW w:w="6769" w:type="dxa"/>
            <w:gridSpan w:val="7"/>
          </w:tcPr>
          <w:p w14:paraId="70CA9B9F" w14:textId="77777777" w:rsidR="00B77124" w:rsidRDefault="00B77124" w:rsidP="00B77124">
            <w:pPr>
              <w:jc w:val="both"/>
            </w:pPr>
          </w:p>
        </w:tc>
      </w:tr>
      <w:tr w:rsidR="00B77124" w14:paraId="542F9DCE" w14:textId="77777777" w:rsidTr="00B77124">
        <w:tc>
          <w:tcPr>
            <w:tcW w:w="3086" w:type="dxa"/>
            <w:shd w:val="clear" w:color="auto" w:fill="F7CAAC"/>
          </w:tcPr>
          <w:p w14:paraId="36111ECB" w14:textId="77777777" w:rsidR="00B77124" w:rsidRDefault="00B77124" w:rsidP="00B77124">
            <w:pPr>
              <w:jc w:val="both"/>
              <w:rPr>
                <w:b/>
              </w:rPr>
            </w:pPr>
            <w:r>
              <w:rPr>
                <w:b/>
              </w:rPr>
              <w:t>Způsob ověření studijních výsledků</w:t>
            </w:r>
          </w:p>
        </w:tc>
        <w:tc>
          <w:tcPr>
            <w:tcW w:w="3406" w:type="dxa"/>
            <w:gridSpan w:val="4"/>
          </w:tcPr>
          <w:p w14:paraId="49D722D1" w14:textId="77777777" w:rsidR="00B77124" w:rsidRDefault="00B77124" w:rsidP="00B77124">
            <w:pPr>
              <w:jc w:val="both"/>
            </w:pPr>
            <w:r>
              <w:t>Zkouška</w:t>
            </w:r>
          </w:p>
        </w:tc>
        <w:tc>
          <w:tcPr>
            <w:tcW w:w="2156" w:type="dxa"/>
            <w:shd w:val="clear" w:color="auto" w:fill="F7CAAC"/>
          </w:tcPr>
          <w:p w14:paraId="5D5F9A4B" w14:textId="77777777" w:rsidR="00B77124" w:rsidRDefault="00B77124" w:rsidP="00B77124">
            <w:pPr>
              <w:jc w:val="both"/>
              <w:rPr>
                <w:b/>
              </w:rPr>
            </w:pPr>
            <w:r>
              <w:rPr>
                <w:b/>
              </w:rPr>
              <w:t>Forma výuky</w:t>
            </w:r>
          </w:p>
        </w:tc>
        <w:tc>
          <w:tcPr>
            <w:tcW w:w="1207" w:type="dxa"/>
            <w:gridSpan w:val="2"/>
          </w:tcPr>
          <w:p w14:paraId="37AF1E71" w14:textId="1DDC1375" w:rsidR="00B77124" w:rsidRDefault="00783AF4" w:rsidP="00B77124">
            <w:pPr>
              <w:jc w:val="both"/>
            </w:pPr>
            <w:r>
              <w:t>Přednáška</w:t>
            </w:r>
          </w:p>
        </w:tc>
      </w:tr>
      <w:tr w:rsidR="00B77124" w14:paraId="21B257D3" w14:textId="77777777" w:rsidTr="00B77124">
        <w:tc>
          <w:tcPr>
            <w:tcW w:w="3086" w:type="dxa"/>
            <w:shd w:val="clear" w:color="auto" w:fill="F7CAAC"/>
          </w:tcPr>
          <w:p w14:paraId="41C5CFFD" w14:textId="77777777" w:rsidR="00B77124" w:rsidRDefault="00B77124" w:rsidP="00B77124">
            <w:pPr>
              <w:jc w:val="both"/>
              <w:rPr>
                <w:b/>
              </w:rPr>
            </w:pPr>
            <w:r>
              <w:rPr>
                <w:b/>
              </w:rPr>
              <w:t>Forma způsobu ověření studijních výsledků a další požadavky na studenta</w:t>
            </w:r>
          </w:p>
        </w:tc>
        <w:tc>
          <w:tcPr>
            <w:tcW w:w="6769" w:type="dxa"/>
            <w:gridSpan w:val="7"/>
            <w:tcBorders>
              <w:bottom w:val="nil"/>
            </w:tcBorders>
          </w:tcPr>
          <w:p w14:paraId="5CC8E2D1" w14:textId="2E469B5E" w:rsidR="00B77124" w:rsidRDefault="00B77124" w:rsidP="00B77124">
            <w:pPr>
              <w:jc w:val="both"/>
            </w:pPr>
            <w:r>
              <w:t xml:space="preserve">Rozbor a řešení samostatně formulovaného sociálně pedagogického problému zvoleného v jednom z pěti okruhů tematické osnovy předmětu s oporou o relevantní výběr z doporučené literatury– ústní </w:t>
            </w:r>
            <w:r w:rsidR="00783AF4">
              <w:t>zkouška</w:t>
            </w:r>
            <w:r>
              <w:t>.</w:t>
            </w:r>
          </w:p>
        </w:tc>
      </w:tr>
      <w:tr w:rsidR="00B77124" w14:paraId="19D4B76B" w14:textId="77777777" w:rsidTr="00B77124">
        <w:trPr>
          <w:trHeight w:val="96"/>
        </w:trPr>
        <w:tc>
          <w:tcPr>
            <w:tcW w:w="9855" w:type="dxa"/>
            <w:gridSpan w:val="8"/>
            <w:tcBorders>
              <w:top w:val="nil"/>
            </w:tcBorders>
          </w:tcPr>
          <w:p w14:paraId="51E002B5" w14:textId="77777777" w:rsidR="00B77124" w:rsidRDefault="00B77124" w:rsidP="00B77124">
            <w:pPr>
              <w:jc w:val="both"/>
            </w:pPr>
          </w:p>
        </w:tc>
      </w:tr>
      <w:tr w:rsidR="00B77124" w14:paraId="521F77E9" w14:textId="77777777" w:rsidTr="00B77124">
        <w:trPr>
          <w:trHeight w:val="197"/>
        </w:trPr>
        <w:tc>
          <w:tcPr>
            <w:tcW w:w="3086" w:type="dxa"/>
            <w:tcBorders>
              <w:top w:val="nil"/>
            </w:tcBorders>
            <w:shd w:val="clear" w:color="auto" w:fill="F7CAAC"/>
          </w:tcPr>
          <w:p w14:paraId="108D394C" w14:textId="77777777" w:rsidR="00B77124" w:rsidRDefault="00B77124" w:rsidP="00B77124">
            <w:pPr>
              <w:jc w:val="both"/>
              <w:rPr>
                <w:b/>
              </w:rPr>
            </w:pPr>
            <w:r>
              <w:rPr>
                <w:b/>
              </w:rPr>
              <w:t>Garant předmětu</w:t>
            </w:r>
          </w:p>
        </w:tc>
        <w:tc>
          <w:tcPr>
            <w:tcW w:w="6769" w:type="dxa"/>
            <w:gridSpan w:val="7"/>
            <w:tcBorders>
              <w:top w:val="nil"/>
            </w:tcBorders>
          </w:tcPr>
          <w:p w14:paraId="496B56CE" w14:textId="77777777" w:rsidR="002C5DD6" w:rsidRDefault="002C5DD6" w:rsidP="002C5DD6">
            <w:pPr>
              <w:jc w:val="both"/>
              <w:rPr>
                <w:ins w:id="50" w:author="Jan Kalenda" w:date="2023-03-22T17:12:00Z"/>
              </w:rPr>
            </w:pPr>
            <w:ins w:id="51" w:author="Jan Kalenda" w:date="2023-03-22T17:12:00Z">
              <w:r>
                <w:t>doc. Mgr.</w:t>
              </w:r>
              <w:r w:rsidRPr="00204EDD">
                <w:t xml:space="preserve"> </w:t>
              </w:r>
              <w:r>
                <w:t>Radim Šíp</w:t>
              </w:r>
              <w:r w:rsidRPr="00204EDD">
                <w:t xml:space="preserve">, </w:t>
              </w:r>
              <w:r>
                <w:t>Ph.D</w:t>
              </w:r>
              <w:r w:rsidRPr="00204EDD">
                <w:t>.</w:t>
              </w:r>
            </w:ins>
          </w:p>
          <w:p w14:paraId="14DBDFA5" w14:textId="57E00D4E" w:rsidR="00B77124" w:rsidRDefault="00B77124" w:rsidP="00B77124">
            <w:pPr>
              <w:jc w:val="both"/>
            </w:pPr>
            <w:del w:id="52" w:author="Jan Kalenda" w:date="2023-03-22T17:12:00Z">
              <w:r w:rsidDel="002C5DD6">
                <w:delText>doc. PhDr. Jitka Lorenzová, Ph.D.</w:delText>
              </w:r>
            </w:del>
          </w:p>
        </w:tc>
      </w:tr>
      <w:tr w:rsidR="00B77124" w14:paraId="769E59F7" w14:textId="77777777" w:rsidTr="00B77124">
        <w:trPr>
          <w:trHeight w:val="243"/>
        </w:trPr>
        <w:tc>
          <w:tcPr>
            <w:tcW w:w="3086" w:type="dxa"/>
            <w:tcBorders>
              <w:top w:val="nil"/>
            </w:tcBorders>
            <w:shd w:val="clear" w:color="auto" w:fill="F7CAAC"/>
          </w:tcPr>
          <w:p w14:paraId="1C47FD9D" w14:textId="77777777" w:rsidR="00B77124" w:rsidRDefault="00B77124" w:rsidP="00B77124">
            <w:pPr>
              <w:jc w:val="both"/>
              <w:rPr>
                <w:b/>
              </w:rPr>
            </w:pPr>
            <w:r>
              <w:rPr>
                <w:b/>
              </w:rPr>
              <w:t>Zapojení garanta do výuky předmětu</w:t>
            </w:r>
          </w:p>
        </w:tc>
        <w:tc>
          <w:tcPr>
            <w:tcW w:w="6769" w:type="dxa"/>
            <w:gridSpan w:val="7"/>
            <w:tcBorders>
              <w:top w:val="nil"/>
            </w:tcBorders>
          </w:tcPr>
          <w:p w14:paraId="10D92CF4" w14:textId="77777777" w:rsidR="00B77124" w:rsidRDefault="00B77124" w:rsidP="00B77124">
            <w:pPr>
              <w:jc w:val="both"/>
            </w:pPr>
            <w:r>
              <w:t>100 %</w:t>
            </w:r>
          </w:p>
        </w:tc>
      </w:tr>
      <w:tr w:rsidR="00B77124" w14:paraId="7BF0E202" w14:textId="77777777" w:rsidTr="00B77124">
        <w:tc>
          <w:tcPr>
            <w:tcW w:w="3086" w:type="dxa"/>
            <w:shd w:val="clear" w:color="auto" w:fill="F7CAAC"/>
          </w:tcPr>
          <w:p w14:paraId="33EE43F4" w14:textId="77777777" w:rsidR="00B77124" w:rsidRDefault="00B77124" w:rsidP="00B77124">
            <w:pPr>
              <w:jc w:val="both"/>
              <w:rPr>
                <w:b/>
              </w:rPr>
            </w:pPr>
            <w:r>
              <w:rPr>
                <w:b/>
              </w:rPr>
              <w:t>Vyučující</w:t>
            </w:r>
          </w:p>
        </w:tc>
        <w:tc>
          <w:tcPr>
            <w:tcW w:w="6769" w:type="dxa"/>
            <w:gridSpan w:val="7"/>
            <w:tcBorders>
              <w:bottom w:val="nil"/>
            </w:tcBorders>
          </w:tcPr>
          <w:p w14:paraId="56B1BEC8" w14:textId="2E81B6F1" w:rsidR="00B77124" w:rsidRDefault="00B77124" w:rsidP="00B77124">
            <w:pPr>
              <w:jc w:val="both"/>
            </w:pPr>
          </w:p>
        </w:tc>
      </w:tr>
      <w:tr w:rsidR="00B77124" w14:paraId="2C73D3C8" w14:textId="77777777" w:rsidTr="00B77124">
        <w:trPr>
          <w:trHeight w:val="96"/>
        </w:trPr>
        <w:tc>
          <w:tcPr>
            <w:tcW w:w="9855" w:type="dxa"/>
            <w:gridSpan w:val="8"/>
            <w:tcBorders>
              <w:top w:val="nil"/>
            </w:tcBorders>
          </w:tcPr>
          <w:p w14:paraId="631B6162" w14:textId="08327E55" w:rsidR="00B77124" w:rsidRDefault="00642C64" w:rsidP="00B77124">
            <w:pPr>
              <w:jc w:val="both"/>
            </w:pPr>
            <w:del w:id="53" w:author="Jan Kalenda" w:date="2023-03-26T16:58:00Z">
              <w:r w:rsidDel="00F776BE">
                <w:delText>doc. PhDr. Jitka Lorenzová, Ph.D</w:delText>
              </w:r>
            </w:del>
            <w:r>
              <w:t>.</w:t>
            </w:r>
          </w:p>
        </w:tc>
      </w:tr>
      <w:tr w:rsidR="00B77124" w14:paraId="4DAB27F9" w14:textId="77777777" w:rsidTr="00B77124">
        <w:tc>
          <w:tcPr>
            <w:tcW w:w="3086" w:type="dxa"/>
            <w:shd w:val="clear" w:color="auto" w:fill="F7CAAC"/>
          </w:tcPr>
          <w:p w14:paraId="729057B3" w14:textId="77777777" w:rsidR="00B77124" w:rsidRDefault="00B77124" w:rsidP="00B77124">
            <w:pPr>
              <w:jc w:val="both"/>
              <w:rPr>
                <w:b/>
              </w:rPr>
            </w:pPr>
            <w:r>
              <w:rPr>
                <w:b/>
              </w:rPr>
              <w:t>Stručná anotace předmětu</w:t>
            </w:r>
          </w:p>
        </w:tc>
        <w:tc>
          <w:tcPr>
            <w:tcW w:w="6769" w:type="dxa"/>
            <w:gridSpan w:val="7"/>
            <w:tcBorders>
              <w:bottom w:val="nil"/>
            </w:tcBorders>
          </w:tcPr>
          <w:p w14:paraId="26816923" w14:textId="77777777" w:rsidR="00B77124" w:rsidRDefault="00B77124" w:rsidP="00B77124">
            <w:pPr>
              <w:jc w:val="both"/>
            </w:pPr>
          </w:p>
        </w:tc>
      </w:tr>
      <w:tr w:rsidR="00B77124" w14:paraId="37E9E21D" w14:textId="77777777" w:rsidTr="00B77124">
        <w:trPr>
          <w:trHeight w:val="3938"/>
        </w:trPr>
        <w:tc>
          <w:tcPr>
            <w:tcW w:w="9855" w:type="dxa"/>
            <w:gridSpan w:val="8"/>
            <w:tcBorders>
              <w:top w:val="nil"/>
              <w:bottom w:val="single" w:sz="12" w:space="0" w:color="auto"/>
            </w:tcBorders>
          </w:tcPr>
          <w:p w14:paraId="3A296781" w14:textId="77777777" w:rsidR="00B77124" w:rsidRDefault="00B77124" w:rsidP="00B77124">
            <w:r w:rsidRPr="00850AD7">
              <w:t xml:space="preserve">Cílem předmětu je rozšířit </w:t>
            </w:r>
            <w:r>
              <w:t xml:space="preserve">u studentů a studentek doktorského studijního programu pedagogiky vědecké </w:t>
            </w:r>
            <w:r w:rsidRPr="00850AD7">
              <w:t>poznání oboru sociální pedagogika v historických i současných epistemologických a metodologických souvislostech.</w:t>
            </w:r>
          </w:p>
          <w:p w14:paraId="617496DA" w14:textId="77777777" w:rsidR="00B77124" w:rsidRPr="00850AD7" w:rsidRDefault="00B77124" w:rsidP="00B77124"/>
          <w:p w14:paraId="50CC24FA" w14:textId="77777777" w:rsidR="00B77124" w:rsidRPr="00850AD7" w:rsidRDefault="00B77124" w:rsidP="00B77124">
            <w:r w:rsidRPr="00850AD7">
              <w:t>Osnova předmětu:</w:t>
            </w:r>
          </w:p>
          <w:p w14:paraId="42B3675B" w14:textId="77777777" w:rsidR="00B77124" w:rsidRPr="00753483" w:rsidRDefault="00B77124" w:rsidP="00630AC5">
            <w:pPr>
              <w:pStyle w:val="Odstavecseseznamem"/>
              <w:numPr>
                <w:ilvl w:val="1"/>
                <w:numId w:val="6"/>
              </w:numPr>
              <w:spacing w:after="160" w:line="259" w:lineRule="auto"/>
            </w:pPr>
            <w:r w:rsidRPr="00753483">
              <w:t xml:space="preserve">Individuální versus sociální pedagogika? Idealisticko-filozofické a biologicko-evoluční zdůvodnění sociální pedagogiky jako obecné výchovné teorie: otevření otázky po epistemologické, hodnotové a občansko-politické dimenzi sociální pedagogiky (Mager, Natorp, Bergemann, Ortega, Radlinská). </w:t>
            </w:r>
          </w:p>
          <w:p w14:paraId="7790F468" w14:textId="77777777" w:rsidR="00B77124" w:rsidRPr="00753483" w:rsidRDefault="00B77124" w:rsidP="00630AC5">
            <w:pPr>
              <w:pStyle w:val="Odstavecseseznamem"/>
              <w:numPr>
                <w:ilvl w:val="1"/>
                <w:numId w:val="6"/>
              </w:numPr>
              <w:spacing w:after="160" w:line="259" w:lineRule="auto"/>
            </w:pPr>
            <w:r w:rsidRPr="00753483">
              <w:t xml:space="preserve">Sociální pedagogika jako teorie a praxe životní pomoci dětem a mladým lidem: </w:t>
            </w:r>
            <w:r>
              <w:t>Z</w:t>
            </w:r>
            <w:r w:rsidRPr="00753483">
              <w:t xml:space="preserve">formování holistického paradigmatu sociálně výchovné práce (Pestalozzi, Bosco, </w:t>
            </w:r>
            <w:r w:rsidRPr="005A6505">
              <w:rPr>
                <w:rStyle w:val="Zdraznn"/>
                <w:i w:val="0"/>
              </w:rPr>
              <w:t>Bäumerová</w:t>
            </w:r>
            <w:r w:rsidRPr="00753483">
              <w:rPr>
                <w:rStyle w:val="Zdraznn"/>
              </w:rPr>
              <w:t xml:space="preserve">, </w:t>
            </w:r>
            <w:r w:rsidRPr="00753483">
              <w:t>Nohl,</w:t>
            </w:r>
            <w:r w:rsidRPr="00753483">
              <w:rPr>
                <w:rFonts w:eastAsia="Times-Italic"/>
                <w:i/>
                <w:iCs/>
              </w:rPr>
              <w:t xml:space="preserve"> </w:t>
            </w:r>
            <w:r w:rsidRPr="00753483">
              <w:rPr>
                <w:rFonts w:eastAsia="Times-Italic"/>
              </w:rPr>
              <w:t>Böhnisch, Specht, Eichsteller, Holthoff</w:t>
            </w:r>
            <w:r w:rsidRPr="00753483">
              <w:t>)</w:t>
            </w:r>
            <w:r>
              <w:t>.</w:t>
            </w:r>
          </w:p>
          <w:p w14:paraId="0EFD3EA2" w14:textId="77777777" w:rsidR="00B77124" w:rsidRPr="00753483" w:rsidRDefault="00B77124" w:rsidP="00630AC5">
            <w:pPr>
              <w:pStyle w:val="Odstavecseseznamem"/>
              <w:numPr>
                <w:ilvl w:val="1"/>
                <w:numId w:val="6"/>
              </w:numPr>
              <w:spacing w:after="160" w:line="259" w:lineRule="auto"/>
            </w:pPr>
            <w:r w:rsidRPr="00753483">
              <w:t xml:space="preserve">Kritické paradigma sociální pedagogiky, lidská práva </w:t>
            </w:r>
            <w:r>
              <w:t>a</w:t>
            </w:r>
            <w:r w:rsidRPr="00753483">
              <w:t xml:space="preserve"> sociální pedagogika: </w:t>
            </w:r>
            <w:r>
              <w:t>O</w:t>
            </w:r>
            <w:r w:rsidRPr="00753483">
              <w:t xml:space="preserve">d reaktivního modelu sociální pedagogiky ke kritické hermeneutice, pedagogice osvobození a orientaci na </w:t>
            </w:r>
            <w:r>
              <w:t xml:space="preserve">životní situace </w:t>
            </w:r>
            <w:r w:rsidRPr="00753483">
              <w:t>– (Mollenhauer, Freire, Thiersch, Schugurensky, Hämäläinen</w:t>
            </w:r>
            <w:r>
              <w:t xml:space="preserve">, Specht, </w:t>
            </w:r>
            <w:r w:rsidRPr="00091A30">
              <w:rPr>
                <w:color w:val="000000"/>
              </w:rPr>
              <w:t>Böhnisch</w:t>
            </w:r>
            <w:r w:rsidRPr="00753483">
              <w:t>).</w:t>
            </w:r>
          </w:p>
          <w:p w14:paraId="24588247" w14:textId="77777777" w:rsidR="00B77124" w:rsidRPr="00753483" w:rsidRDefault="00B77124" w:rsidP="00630AC5">
            <w:pPr>
              <w:pStyle w:val="Odstavecseseznamem"/>
              <w:numPr>
                <w:ilvl w:val="1"/>
                <w:numId w:val="6"/>
              </w:numPr>
              <w:spacing w:after="160" w:line="259" w:lineRule="auto"/>
            </w:pPr>
            <w:r w:rsidRPr="00753483">
              <w:t xml:space="preserve">Reflektivní, transverzální a interdisciplinární dimenze sociální pedagogiky; problém multiparadigmatičnosti a hledání společného jádra (Nohl, Thiersch, Hämäläinen, Caride, Úcar, </w:t>
            </w:r>
            <w:r w:rsidRPr="00753483">
              <w:rPr>
                <w:rFonts w:eastAsia="MinionPro-It"/>
              </w:rPr>
              <w:t>Marynowicz-Hetka</w:t>
            </w:r>
            <w:r w:rsidRPr="00753483">
              <w:t>).</w:t>
            </w:r>
          </w:p>
          <w:p w14:paraId="728AA4D2" w14:textId="77777777" w:rsidR="00B77124" w:rsidRDefault="00B77124" w:rsidP="00630AC5">
            <w:pPr>
              <w:pStyle w:val="Odstavecseseznamem"/>
              <w:numPr>
                <w:ilvl w:val="1"/>
                <w:numId w:val="6"/>
              </w:numPr>
              <w:spacing w:after="160" w:line="259" w:lineRule="auto"/>
            </w:pPr>
            <w:r w:rsidRPr="00753483">
              <w:t>Vývoj vztahů sociální pedagogiky a sociální práce (Baumerová, Nohl, Mollenhauer, Bohnisch, Thiersh, Papenkort)</w:t>
            </w:r>
            <w:r>
              <w:t xml:space="preserve">, </w:t>
            </w:r>
            <w:r w:rsidRPr="00753483">
              <w:t xml:space="preserve">přebírání sociálně pedagogického přístupu v současné sociální práci (Německo – Mollenhauer, Bohnisch, Thiersch; Finsko – Hamalainen; </w:t>
            </w:r>
            <w:r>
              <w:t xml:space="preserve">Rusko – Romm; </w:t>
            </w:r>
            <w:r w:rsidRPr="00753483">
              <w:t>Velká Británie – Petrie, Morgan</w:t>
            </w:r>
            <w:r>
              <w:t>;</w:t>
            </w:r>
            <w:r w:rsidRPr="00753483">
              <w:t xml:space="preserve"> ČR – Navrátil &amp; Navrátilová</w:t>
            </w:r>
            <w:r>
              <w:t>;</w:t>
            </w:r>
            <w:r w:rsidRPr="00753483">
              <w:t xml:space="preserve"> Polsko – </w:t>
            </w:r>
            <w:r w:rsidRPr="00753483">
              <w:rPr>
                <w:rFonts w:eastAsia="MinionPro-Regular"/>
              </w:rPr>
              <w:t>Marynowicz-Hetka</w:t>
            </w:r>
            <w:r w:rsidRPr="00753483">
              <w:t>).</w:t>
            </w:r>
          </w:p>
          <w:p w14:paraId="4BE213FC" w14:textId="77777777" w:rsidR="00B77124" w:rsidRPr="007426B8" w:rsidRDefault="00B77124" w:rsidP="00B77124">
            <w:pPr>
              <w:rPr>
                <w:b/>
                <w:caps/>
              </w:rPr>
            </w:pPr>
            <w:r w:rsidRPr="007426B8">
              <w:rPr>
                <w:b/>
                <w:caps/>
              </w:rPr>
              <w:t xml:space="preserve">Výsledky učení: </w:t>
            </w:r>
          </w:p>
          <w:p w14:paraId="3B258297" w14:textId="77777777" w:rsidR="00B77124" w:rsidRPr="007426B8" w:rsidRDefault="00B77124" w:rsidP="00B77124">
            <w:pPr>
              <w:rPr>
                <w:b/>
                <w:shd w:val="clear" w:color="auto" w:fill="FFFFFF"/>
              </w:rPr>
            </w:pPr>
            <w:r w:rsidRPr="007426B8">
              <w:rPr>
                <w:b/>
                <w:shd w:val="clear" w:color="auto" w:fill="FFFFFF"/>
              </w:rPr>
              <w:t>Student zná:</w:t>
            </w:r>
          </w:p>
          <w:p w14:paraId="290F9EBE" w14:textId="77777777" w:rsidR="00B77124" w:rsidRPr="007426B8" w:rsidRDefault="00B77124" w:rsidP="00630AC5">
            <w:pPr>
              <w:pStyle w:val="Odstavecseseznamem"/>
              <w:numPr>
                <w:ilvl w:val="0"/>
                <w:numId w:val="67"/>
              </w:numPr>
            </w:pPr>
            <w:r w:rsidRPr="007426B8">
              <w:t>různá teoretická pojetí sociální pedagogiky,</w:t>
            </w:r>
          </w:p>
          <w:p w14:paraId="5749A83A" w14:textId="77777777" w:rsidR="00B77124" w:rsidRPr="007426B8" w:rsidRDefault="00B77124" w:rsidP="00630AC5">
            <w:pPr>
              <w:pStyle w:val="Odstavecseseznamem"/>
              <w:numPr>
                <w:ilvl w:val="0"/>
                <w:numId w:val="67"/>
              </w:numPr>
            </w:pPr>
            <w:r w:rsidRPr="007426B8">
              <w:t>současné trendy při výzkumu sociální pedagogiky,</w:t>
            </w:r>
          </w:p>
          <w:p w14:paraId="3FC7A4AB" w14:textId="77777777" w:rsidR="00B77124" w:rsidRPr="007426B8" w:rsidRDefault="00B77124" w:rsidP="00630AC5">
            <w:pPr>
              <w:pStyle w:val="Odstavecseseznamem"/>
              <w:numPr>
                <w:ilvl w:val="0"/>
                <w:numId w:val="67"/>
              </w:numPr>
            </w:pPr>
            <w:r w:rsidRPr="007426B8">
              <w:t>soudobé diskuse o vazbě sociální pedagogiky a sociální práce,</w:t>
            </w:r>
          </w:p>
          <w:p w14:paraId="690507AA" w14:textId="77777777" w:rsidR="00B77124" w:rsidRPr="007426B8" w:rsidRDefault="00B77124" w:rsidP="00630AC5">
            <w:pPr>
              <w:pStyle w:val="Odstavecseseznamem"/>
              <w:numPr>
                <w:ilvl w:val="0"/>
                <w:numId w:val="67"/>
              </w:numPr>
            </w:pPr>
            <w:r w:rsidRPr="007426B8">
              <w:t>klíčové koncepty a teorie z oblasti sociální pedagogiky,</w:t>
            </w:r>
          </w:p>
          <w:p w14:paraId="0103F2E8" w14:textId="77777777" w:rsidR="00B77124" w:rsidRPr="007426B8" w:rsidRDefault="00B77124" w:rsidP="00B77124">
            <w:pPr>
              <w:rPr>
                <w:b/>
              </w:rPr>
            </w:pPr>
            <w:r w:rsidRPr="007426B8">
              <w:rPr>
                <w:b/>
              </w:rPr>
              <w:t>Student umí:</w:t>
            </w:r>
          </w:p>
          <w:p w14:paraId="0F8A6236" w14:textId="77777777" w:rsidR="00B77124" w:rsidRPr="007426B8" w:rsidRDefault="00B77124" w:rsidP="00630AC5">
            <w:pPr>
              <w:pStyle w:val="Odstavecseseznamem"/>
              <w:numPr>
                <w:ilvl w:val="0"/>
                <w:numId w:val="33"/>
              </w:numPr>
              <w:spacing w:after="160"/>
              <w:rPr>
                <w:shd w:val="clear" w:color="auto" w:fill="FFFFFF"/>
              </w:rPr>
            </w:pPr>
            <w:r w:rsidRPr="007426B8">
              <w:rPr>
                <w:shd w:val="clear" w:color="auto" w:fill="FFFFFF"/>
              </w:rPr>
              <w:t xml:space="preserve">orientovat se současných teoretických přístupech sociální pedagogiky, </w:t>
            </w:r>
          </w:p>
          <w:p w14:paraId="4AE66060" w14:textId="77777777" w:rsidR="00B77124" w:rsidRPr="007426B8" w:rsidRDefault="00B77124" w:rsidP="00630AC5">
            <w:pPr>
              <w:pStyle w:val="Odstavecseseznamem"/>
              <w:numPr>
                <w:ilvl w:val="0"/>
                <w:numId w:val="33"/>
              </w:numPr>
              <w:spacing w:after="160"/>
              <w:rPr>
                <w:shd w:val="clear" w:color="auto" w:fill="FFFFFF"/>
              </w:rPr>
            </w:pPr>
            <w:r w:rsidRPr="007426B8">
              <w:rPr>
                <w:shd w:val="clear" w:color="auto" w:fill="FFFFFF"/>
              </w:rPr>
              <w:t>zvolit vhodnou přístup ze sociální pedagogiky pro účely svého dizertačního výzkumu,</w:t>
            </w:r>
          </w:p>
          <w:p w14:paraId="030C0F0B" w14:textId="77777777" w:rsidR="00B77124" w:rsidRPr="007426B8" w:rsidRDefault="00B77124" w:rsidP="00630AC5">
            <w:pPr>
              <w:pStyle w:val="Odstavecseseznamem"/>
              <w:numPr>
                <w:ilvl w:val="0"/>
                <w:numId w:val="33"/>
              </w:numPr>
              <w:spacing w:after="160"/>
              <w:rPr>
                <w:shd w:val="clear" w:color="auto" w:fill="FFFFFF"/>
              </w:rPr>
            </w:pPr>
            <w:r w:rsidRPr="007426B8">
              <w:rPr>
                <w:shd w:val="clear" w:color="auto" w:fill="FFFFFF"/>
              </w:rPr>
              <w:t>kriticky zhodnotit heuritistické přednosti a limity jednotlivých sociálně pedagogických přístupů,</w:t>
            </w:r>
          </w:p>
          <w:p w14:paraId="00A9D1CC" w14:textId="77777777" w:rsidR="00B77124" w:rsidRPr="007426B8" w:rsidRDefault="00B77124" w:rsidP="00630AC5">
            <w:pPr>
              <w:pStyle w:val="Odstavecseseznamem"/>
              <w:numPr>
                <w:ilvl w:val="0"/>
                <w:numId w:val="33"/>
              </w:numPr>
              <w:spacing w:after="160"/>
              <w:rPr>
                <w:shd w:val="clear" w:color="auto" w:fill="FFFFFF"/>
              </w:rPr>
            </w:pPr>
            <w:r w:rsidRPr="007426B8">
              <w:rPr>
                <w:shd w:val="clear" w:color="auto" w:fill="FFFFFF"/>
              </w:rPr>
              <w:t xml:space="preserve">rozumět předpokladům jednotlivých teorií, </w:t>
            </w:r>
          </w:p>
          <w:p w14:paraId="0DE22674" w14:textId="77777777" w:rsidR="00B77124" w:rsidRPr="007426B8" w:rsidRDefault="00B77124" w:rsidP="00630AC5">
            <w:pPr>
              <w:pStyle w:val="Odstavecseseznamem"/>
              <w:numPr>
                <w:ilvl w:val="0"/>
                <w:numId w:val="33"/>
              </w:numPr>
              <w:spacing w:after="160"/>
              <w:rPr>
                <w:shd w:val="clear" w:color="auto" w:fill="FFFFFF"/>
              </w:rPr>
            </w:pPr>
            <w:r w:rsidRPr="007426B8">
              <w:rPr>
                <w:shd w:val="clear" w:color="auto" w:fill="FFFFFF"/>
              </w:rPr>
              <w:t>dekonstruovat jednotlivé teorie na dílčí součásti: pojmy, koncepce, vztahy a mechanismy</w:t>
            </w:r>
            <w:r>
              <w:rPr>
                <w:shd w:val="clear" w:color="auto" w:fill="FFFFFF"/>
              </w:rPr>
              <w:t>.</w:t>
            </w:r>
          </w:p>
        </w:tc>
      </w:tr>
      <w:tr w:rsidR="00B77124" w14:paraId="684DB4FC" w14:textId="77777777" w:rsidTr="00B77124">
        <w:trPr>
          <w:trHeight w:val="265"/>
        </w:trPr>
        <w:tc>
          <w:tcPr>
            <w:tcW w:w="3653" w:type="dxa"/>
            <w:gridSpan w:val="2"/>
            <w:tcBorders>
              <w:top w:val="nil"/>
            </w:tcBorders>
            <w:shd w:val="clear" w:color="auto" w:fill="F7CAAC"/>
          </w:tcPr>
          <w:p w14:paraId="22943F2C" w14:textId="77777777" w:rsidR="00B77124" w:rsidRDefault="00B77124" w:rsidP="00B77124">
            <w:pPr>
              <w:jc w:val="both"/>
            </w:pPr>
            <w:r>
              <w:rPr>
                <w:b/>
              </w:rPr>
              <w:t>Studijní literatura a studijní pomůcky</w:t>
            </w:r>
          </w:p>
        </w:tc>
        <w:tc>
          <w:tcPr>
            <w:tcW w:w="6202" w:type="dxa"/>
            <w:gridSpan w:val="6"/>
            <w:tcBorders>
              <w:top w:val="nil"/>
              <w:bottom w:val="nil"/>
            </w:tcBorders>
          </w:tcPr>
          <w:p w14:paraId="2C482F5C" w14:textId="77777777" w:rsidR="00B77124" w:rsidRDefault="00B77124" w:rsidP="00B77124">
            <w:pPr>
              <w:jc w:val="both"/>
            </w:pPr>
          </w:p>
        </w:tc>
      </w:tr>
      <w:tr w:rsidR="00B77124" w14:paraId="3DBB2D83" w14:textId="77777777" w:rsidTr="00B77124">
        <w:trPr>
          <w:trHeight w:val="836"/>
        </w:trPr>
        <w:tc>
          <w:tcPr>
            <w:tcW w:w="9855" w:type="dxa"/>
            <w:gridSpan w:val="8"/>
            <w:tcBorders>
              <w:top w:val="nil"/>
            </w:tcBorders>
          </w:tcPr>
          <w:p w14:paraId="08251C37" w14:textId="0FA9BF76" w:rsidR="00B77124" w:rsidRPr="00EE10A3" w:rsidRDefault="00B77124" w:rsidP="00630AC5">
            <w:pPr>
              <w:pStyle w:val="Odstavecseseznamem"/>
              <w:numPr>
                <w:ilvl w:val="0"/>
                <w:numId w:val="36"/>
              </w:numPr>
              <w:rPr>
                <w:rStyle w:val="markedcontent"/>
              </w:rPr>
            </w:pPr>
            <w:r w:rsidRPr="00EE10A3">
              <w:rPr>
                <w:rStyle w:val="markedcontent"/>
              </w:rPr>
              <w:t xml:space="preserve">Bakošová, Z. (2008). </w:t>
            </w:r>
            <w:r w:rsidRPr="00CA54E0">
              <w:rPr>
                <w:rStyle w:val="markedcontent"/>
                <w:i/>
                <w:iCs/>
              </w:rPr>
              <w:t>Sociálna pedagogika ako životná pomoc</w:t>
            </w:r>
            <w:r w:rsidRPr="00EE10A3">
              <w:rPr>
                <w:rStyle w:val="markedcontent"/>
              </w:rPr>
              <w:t xml:space="preserve">. Bratislava: Public </w:t>
            </w:r>
            <w:r w:rsidR="00642C64">
              <w:rPr>
                <w:rStyle w:val="markedcontent"/>
              </w:rPr>
              <w:t>P</w:t>
            </w:r>
            <w:r w:rsidRPr="00EE10A3">
              <w:rPr>
                <w:rStyle w:val="markedcontent"/>
              </w:rPr>
              <w:t>romotion</w:t>
            </w:r>
            <w:r w:rsidR="00642C64">
              <w:rPr>
                <w:rStyle w:val="markedcontent"/>
              </w:rPr>
              <w:t>.</w:t>
            </w:r>
          </w:p>
          <w:p w14:paraId="12B81657" w14:textId="77777777" w:rsidR="00B77124" w:rsidRPr="00EE10A3" w:rsidRDefault="00B77124" w:rsidP="00630AC5">
            <w:pPr>
              <w:pStyle w:val="Odstavecseseznamem"/>
              <w:numPr>
                <w:ilvl w:val="0"/>
                <w:numId w:val="36"/>
              </w:numPr>
              <w:rPr>
                <w:rStyle w:val="markedcontent"/>
              </w:rPr>
            </w:pPr>
            <w:r w:rsidRPr="00EE10A3">
              <w:rPr>
                <w:rStyle w:val="markedcontent"/>
              </w:rPr>
              <w:t xml:space="preserve">Hroncová, J., Niklová, M., Hanesová, D., &amp; Dulovics, M. (2020). </w:t>
            </w:r>
            <w:r w:rsidRPr="00CA54E0">
              <w:rPr>
                <w:rStyle w:val="markedcontent"/>
                <w:i/>
                <w:iCs/>
              </w:rPr>
              <w:t>Sociálna pedagogika na Slovensku a v zahraničí – teoretická reflexia a prax</w:t>
            </w:r>
            <w:r w:rsidRPr="00EE10A3">
              <w:rPr>
                <w:rStyle w:val="markedcontent"/>
              </w:rPr>
              <w:t>. Banská Bystrica: Belianum.</w:t>
            </w:r>
          </w:p>
          <w:p w14:paraId="3B3DCF76" w14:textId="77777777" w:rsidR="00B77124" w:rsidRDefault="00B77124" w:rsidP="00630AC5">
            <w:pPr>
              <w:pStyle w:val="Odstavecseseznamem"/>
              <w:numPr>
                <w:ilvl w:val="0"/>
                <w:numId w:val="36"/>
              </w:numPr>
            </w:pPr>
            <w:r w:rsidRPr="00EE10A3">
              <w:lastRenderedPageBreak/>
              <w:t xml:space="preserve">Hämäläinen J (2015) Defining social pedagogy: historical, theoretical and practical considerations. </w:t>
            </w:r>
            <w:r w:rsidRPr="00EE10A3">
              <w:rPr>
                <w:rStyle w:val="Zdraznn"/>
              </w:rPr>
              <w:t>British Journal of Social Work</w:t>
            </w:r>
            <w:r w:rsidRPr="00EE10A3">
              <w:t xml:space="preserve"> 45, 3, 1022–1038</w:t>
            </w:r>
            <w:r>
              <w:t>.</w:t>
            </w:r>
          </w:p>
          <w:p w14:paraId="4D4CC320" w14:textId="5CE5F25F" w:rsidR="00B77124" w:rsidRDefault="00B77124" w:rsidP="00630AC5">
            <w:pPr>
              <w:pStyle w:val="Odstavecseseznamem"/>
              <w:numPr>
                <w:ilvl w:val="0"/>
                <w:numId w:val="36"/>
              </w:numPr>
            </w:pPr>
            <w:r>
              <w:t xml:space="preserve">Charfe, L. &amp; Gardner, A. (2019). </w:t>
            </w:r>
            <w:r w:rsidRPr="00991776">
              <w:rPr>
                <w:i/>
              </w:rPr>
              <w:t>Social pedagogy and social work</w:t>
            </w:r>
            <w:r>
              <w:t>. London: S</w:t>
            </w:r>
            <w:r w:rsidR="00991776">
              <w:t>AGE.</w:t>
            </w:r>
          </w:p>
          <w:p w14:paraId="14E673A0" w14:textId="7C90212A" w:rsidR="00B77124" w:rsidRPr="00CA54E0" w:rsidRDefault="00B77124" w:rsidP="00630AC5">
            <w:pPr>
              <w:pStyle w:val="Odstavecseseznamem"/>
              <w:numPr>
                <w:ilvl w:val="0"/>
                <w:numId w:val="36"/>
              </w:numPr>
              <w:rPr>
                <w:rFonts w:eastAsia="Calibri"/>
                <w:color w:val="000000"/>
              </w:rPr>
            </w:pPr>
            <w:r w:rsidRPr="00CA54E0">
              <w:rPr>
                <w:rFonts w:eastAsia="Calibri"/>
                <w:color w:val="000000"/>
              </w:rPr>
              <w:t>Kornbeck, J., &amp; Rosendal Jensen, N. (2009)</w:t>
            </w:r>
            <w:r w:rsidR="00991776">
              <w:rPr>
                <w:rFonts w:eastAsia="Calibri"/>
                <w:color w:val="000000"/>
              </w:rPr>
              <w:t>.</w:t>
            </w:r>
            <w:r w:rsidRPr="00CA54E0">
              <w:rPr>
                <w:rFonts w:eastAsia="Calibri"/>
                <w:color w:val="000000"/>
              </w:rPr>
              <w:t xml:space="preserve"> </w:t>
            </w:r>
            <w:r w:rsidRPr="00991776">
              <w:rPr>
                <w:rFonts w:eastAsia="Calibri-Italic"/>
                <w:iCs/>
                <w:color w:val="000000"/>
              </w:rPr>
              <w:t xml:space="preserve">The diversity of Social Pedagogy in </w:t>
            </w:r>
            <w:r w:rsidRPr="00991776">
              <w:t>Europe</w:t>
            </w:r>
            <w:r w:rsidRPr="00EE10A3">
              <w:t xml:space="preserve">. </w:t>
            </w:r>
            <w:r w:rsidRPr="00CA54E0">
              <w:rPr>
                <w:i/>
                <w:iCs/>
              </w:rPr>
              <w:t xml:space="preserve">Studies in Comparative Social Pedagogies and International Social Work and </w:t>
            </w:r>
            <w:r w:rsidRPr="00CA54E0">
              <w:rPr>
                <w:rFonts w:eastAsia="Calibri-Italic"/>
                <w:i/>
                <w:iCs/>
                <w:color w:val="000000"/>
              </w:rPr>
              <w:t xml:space="preserve">Social Policy, Vol. VII </w:t>
            </w:r>
            <w:r w:rsidRPr="00CA54E0">
              <w:rPr>
                <w:rFonts w:eastAsia="Calibri-Italic"/>
                <w:color w:val="000000"/>
              </w:rPr>
              <w:t>(</w:t>
            </w:r>
            <w:r w:rsidRPr="00CA54E0">
              <w:rPr>
                <w:rFonts w:eastAsia="Calibri"/>
                <w:color w:val="000000"/>
              </w:rPr>
              <w:t>169‐189). Bremen: Europäischer Hochchulverlag.</w:t>
            </w:r>
          </w:p>
          <w:p w14:paraId="44045236" w14:textId="77777777" w:rsidR="00B77124" w:rsidRPr="00EE10A3" w:rsidRDefault="00B77124" w:rsidP="00630AC5">
            <w:pPr>
              <w:pStyle w:val="Odstavecseseznamem"/>
              <w:numPr>
                <w:ilvl w:val="0"/>
                <w:numId w:val="36"/>
              </w:numPr>
            </w:pPr>
            <w:r w:rsidRPr="00EE10A3">
              <w:t xml:space="preserve">Papenkort, U. (2006). Co znamená „sociální pedagogika“v Německu? </w:t>
            </w:r>
            <w:r w:rsidRPr="00CA54E0">
              <w:rPr>
                <w:i/>
                <w:iCs/>
              </w:rPr>
              <w:t>Sociální práce/Sociálna práca,</w:t>
            </w:r>
            <w:r w:rsidRPr="00EE10A3">
              <w:t xml:space="preserve"> č. 3., 102-109.</w:t>
            </w:r>
          </w:p>
          <w:p w14:paraId="74D2A9FF" w14:textId="77777777" w:rsidR="00B77124" w:rsidRPr="00CA54E0" w:rsidRDefault="00B77124" w:rsidP="00630AC5">
            <w:pPr>
              <w:pStyle w:val="Odstavecseseznamem"/>
              <w:numPr>
                <w:ilvl w:val="0"/>
                <w:numId w:val="36"/>
              </w:numPr>
              <w:rPr>
                <w:rFonts w:eastAsia="Garamond"/>
                <w:color w:val="000000"/>
              </w:rPr>
            </w:pPr>
            <w:r w:rsidRPr="00CA54E0">
              <w:rPr>
                <w:rFonts w:eastAsia="Garamond"/>
                <w:color w:val="000000"/>
              </w:rPr>
              <w:t xml:space="preserve">Petrie, P. (2013). Social Pedagogy in the UK: Gaining a firm foothold? </w:t>
            </w:r>
            <w:r w:rsidRPr="00CA54E0">
              <w:rPr>
                <w:rFonts w:eastAsia="Garamond"/>
                <w:i/>
                <w:iCs/>
                <w:color w:val="000000"/>
              </w:rPr>
              <w:t>Education Policy Analysis Archives</w:t>
            </w:r>
            <w:r w:rsidRPr="00CA54E0">
              <w:rPr>
                <w:rFonts w:eastAsia="Garamond"/>
                <w:color w:val="000000"/>
              </w:rPr>
              <w:t xml:space="preserve"> </w:t>
            </w:r>
            <w:r w:rsidRPr="00CA54E0">
              <w:rPr>
                <w:rFonts w:eastAsia="TimesNewRomanPSMT"/>
                <w:color w:val="000000"/>
              </w:rPr>
              <w:t>[online].</w:t>
            </w:r>
            <w:r w:rsidRPr="00CA54E0">
              <w:rPr>
                <w:rFonts w:eastAsia="Garamond"/>
                <w:i/>
                <w:iCs/>
                <w:color w:val="000000"/>
              </w:rPr>
              <w:t xml:space="preserve"> 21</w:t>
            </w:r>
            <w:r w:rsidRPr="00CA54E0">
              <w:rPr>
                <w:rFonts w:eastAsia="Garamond"/>
                <w:color w:val="000000"/>
              </w:rPr>
              <w:t xml:space="preserve">(37) </w:t>
            </w:r>
            <w:r w:rsidRPr="00CA54E0">
              <w:rPr>
                <w:rFonts w:eastAsia="TimesNewRomanPSMT"/>
                <w:color w:val="000000"/>
              </w:rPr>
              <w:t>[cit. 2007-06-13]</w:t>
            </w:r>
            <w:r w:rsidRPr="00CA54E0">
              <w:rPr>
                <w:rFonts w:eastAsia="Garamond"/>
                <w:color w:val="000000"/>
              </w:rPr>
              <w:t xml:space="preserve">. Dostupné </w:t>
            </w:r>
            <w:r>
              <w:rPr>
                <w:rFonts w:eastAsia="Garamond"/>
                <w:color w:val="000000"/>
              </w:rPr>
              <w:t>z</w:t>
            </w:r>
            <w:r w:rsidRPr="00CA54E0">
              <w:rPr>
                <w:rFonts w:eastAsia="Garamond"/>
                <w:color w:val="000000"/>
              </w:rPr>
              <w:t xml:space="preserve">: http://epaa.asu.edu/ojs/article/view/1339 </w:t>
            </w:r>
          </w:p>
          <w:p w14:paraId="50D0874F" w14:textId="77777777" w:rsidR="00B77124" w:rsidRPr="00EE10A3" w:rsidRDefault="00B77124" w:rsidP="00630AC5">
            <w:pPr>
              <w:pStyle w:val="Odstavecseseznamem"/>
              <w:numPr>
                <w:ilvl w:val="0"/>
                <w:numId w:val="36"/>
              </w:numPr>
            </w:pPr>
            <w:r w:rsidRPr="00CA54E0">
              <w:rPr>
                <w:rFonts w:eastAsia="Garamond"/>
                <w:color w:val="000000"/>
              </w:rPr>
              <w:t xml:space="preserve">Potměšilová, P. a kol. (2013). </w:t>
            </w:r>
            <w:r w:rsidRPr="00CA54E0">
              <w:rPr>
                <w:rFonts w:eastAsia="Garamond"/>
                <w:i/>
                <w:iCs/>
                <w:color w:val="000000"/>
              </w:rPr>
              <w:t xml:space="preserve">Sociální pedagogika v teorii a praxi. </w:t>
            </w:r>
            <w:r w:rsidRPr="00CA54E0">
              <w:rPr>
                <w:rFonts w:eastAsia="Garamond"/>
                <w:color w:val="000000"/>
              </w:rPr>
              <w:t>Olomouc: Univerzita Palackého Olomouc.</w:t>
            </w:r>
          </w:p>
          <w:p w14:paraId="6AE3BC49" w14:textId="77777777" w:rsidR="00B77124" w:rsidRDefault="00B77124" w:rsidP="00630AC5">
            <w:pPr>
              <w:pStyle w:val="Odstavecseseznamem"/>
              <w:numPr>
                <w:ilvl w:val="0"/>
                <w:numId w:val="37"/>
              </w:numPr>
            </w:pPr>
            <w:r w:rsidRPr="00CA54E0">
              <w:rPr>
                <w:rFonts w:eastAsia="Cambria"/>
                <w:color w:val="000000"/>
              </w:rPr>
              <w:t xml:space="preserve">Storø, J. (2013). </w:t>
            </w:r>
            <w:r w:rsidRPr="00991776">
              <w:rPr>
                <w:i/>
              </w:rPr>
              <w:t>Practical social pedagogy: Theories, values and tools for working with children and young people</w:t>
            </w:r>
            <w:r>
              <w:t xml:space="preserve">. Bristol: The Policy Press. </w:t>
            </w:r>
          </w:p>
        </w:tc>
      </w:tr>
      <w:tr w:rsidR="00B77124" w14:paraId="02DCD754" w14:textId="77777777" w:rsidTr="00B77124">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50CDD122" w14:textId="77777777" w:rsidR="00B77124" w:rsidRDefault="00B77124" w:rsidP="00B77124">
            <w:pPr>
              <w:jc w:val="center"/>
              <w:rPr>
                <w:b/>
              </w:rPr>
            </w:pPr>
            <w:r>
              <w:rPr>
                <w:b/>
              </w:rPr>
              <w:lastRenderedPageBreak/>
              <w:t>Informace ke kombinované nebo distanční formě</w:t>
            </w:r>
          </w:p>
        </w:tc>
      </w:tr>
      <w:tr w:rsidR="00B77124" w14:paraId="36903F20" w14:textId="77777777" w:rsidTr="00B77124">
        <w:tc>
          <w:tcPr>
            <w:tcW w:w="4853" w:type="dxa"/>
            <w:gridSpan w:val="3"/>
            <w:tcBorders>
              <w:top w:val="single" w:sz="2" w:space="0" w:color="auto"/>
            </w:tcBorders>
            <w:shd w:val="clear" w:color="auto" w:fill="F7CAAC"/>
          </w:tcPr>
          <w:p w14:paraId="6D3D5A0D" w14:textId="77777777" w:rsidR="00B77124" w:rsidRDefault="00B77124" w:rsidP="00B77124">
            <w:pPr>
              <w:jc w:val="both"/>
            </w:pPr>
            <w:r>
              <w:rPr>
                <w:b/>
              </w:rPr>
              <w:t>Rozsah konzultací (soustředění)</w:t>
            </w:r>
          </w:p>
        </w:tc>
        <w:tc>
          <w:tcPr>
            <w:tcW w:w="709" w:type="dxa"/>
            <w:tcBorders>
              <w:top w:val="single" w:sz="2" w:space="0" w:color="auto"/>
            </w:tcBorders>
          </w:tcPr>
          <w:p w14:paraId="65B488D4" w14:textId="77777777" w:rsidR="00B77124" w:rsidRDefault="00B77124" w:rsidP="00B77124">
            <w:pPr>
              <w:jc w:val="both"/>
            </w:pPr>
            <w:r w:rsidRPr="00CA54E0">
              <w:t>1</w:t>
            </w:r>
            <w:r>
              <w:t>5</w:t>
            </w:r>
          </w:p>
        </w:tc>
        <w:tc>
          <w:tcPr>
            <w:tcW w:w="4293" w:type="dxa"/>
            <w:gridSpan w:val="4"/>
            <w:tcBorders>
              <w:top w:val="single" w:sz="2" w:space="0" w:color="auto"/>
            </w:tcBorders>
            <w:shd w:val="clear" w:color="auto" w:fill="F7CAAC"/>
          </w:tcPr>
          <w:p w14:paraId="59F21158" w14:textId="77777777" w:rsidR="00B77124" w:rsidRDefault="00B77124" w:rsidP="00B77124">
            <w:pPr>
              <w:jc w:val="both"/>
              <w:rPr>
                <w:b/>
              </w:rPr>
            </w:pPr>
            <w:r>
              <w:rPr>
                <w:b/>
              </w:rPr>
              <w:t xml:space="preserve">hodin </w:t>
            </w:r>
          </w:p>
        </w:tc>
      </w:tr>
      <w:tr w:rsidR="00B77124" w14:paraId="657F5243" w14:textId="77777777" w:rsidTr="00B77124">
        <w:tc>
          <w:tcPr>
            <w:tcW w:w="9855" w:type="dxa"/>
            <w:gridSpan w:val="8"/>
            <w:shd w:val="clear" w:color="auto" w:fill="F7CAAC"/>
          </w:tcPr>
          <w:p w14:paraId="56D28684" w14:textId="77777777" w:rsidR="00B77124" w:rsidRDefault="00B77124" w:rsidP="00B77124">
            <w:pPr>
              <w:jc w:val="both"/>
              <w:rPr>
                <w:b/>
              </w:rPr>
            </w:pPr>
            <w:r>
              <w:rPr>
                <w:b/>
              </w:rPr>
              <w:t>Informace o způsobu kontaktu s vyučujícím</w:t>
            </w:r>
          </w:p>
        </w:tc>
      </w:tr>
      <w:tr w:rsidR="00B77124" w14:paraId="3B3BB8A7" w14:textId="77777777" w:rsidTr="00B77124">
        <w:trPr>
          <w:trHeight w:val="687"/>
        </w:trPr>
        <w:tc>
          <w:tcPr>
            <w:tcW w:w="9855" w:type="dxa"/>
            <w:gridSpan w:val="8"/>
          </w:tcPr>
          <w:p w14:paraId="6083CC26" w14:textId="77777777" w:rsidR="00B77124" w:rsidRDefault="00B77124" w:rsidP="00B77124">
            <w:r w:rsidRPr="00517A95">
              <w:t>DSP je v prezenční i kombinované formě totožný.</w:t>
            </w:r>
            <w:r>
              <w:br/>
              <w:t>Podle Vnitřního předpisu UTB má každý akademický pracovník stanoveny konzultační hodiny v rozsahu 2h týdně. Dále je možno komunikovat s vyučujícím prostřednictvím e-mailu nebo v rámci MS Office 365 (Teams), ve kterém probíhá synchronní výuka na dálku.</w:t>
            </w:r>
          </w:p>
        </w:tc>
      </w:tr>
    </w:tbl>
    <w:p w14:paraId="7D27B941" w14:textId="77777777" w:rsidR="00B77124" w:rsidRDefault="00B77124" w:rsidP="00B77124"/>
    <w:p w14:paraId="77FAE39A" w14:textId="77777777" w:rsidR="00B77124" w:rsidRDefault="00B77124" w:rsidP="00B77124"/>
    <w:p w14:paraId="6EFA87D9" w14:textId="77777777" w:rsidR="00B77124" w:rsidRDefault="00B77124" w:rsidP="00B77124"/>
    <w:p w14:paraId="1C3A883F" w14:textId="77777777" w:rsidR="00B77124" w:rsidRDefault="00B77124" w:rsidP="00B77124">
      <w:pPr>
        <w:spacing w:after="160" w:line="259" w:lineRule="auto"/>
      </w:pPr>
      <w:r>
        <w:br w:type="page"/>
      </w:r>
    </w:p>
    <w:tbl>
      <w:tblPr>
        <w:tblW w:w="10065"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545"/>
        <w:gridCol w:w="359"/>
        <w:gridCol w:w="1134"/>
        <w:gridCol w:w="889"/>
        <w:gridCol w:w="816"/>
        <w:gridCol w:w="2046"/>
        <w:gridCol w:w="142"/>
        <w:gridCol w:w="1134"/>
      </w:tblGrid>
      <w:tr w:rsidR="00B77124" w:rsidRPr="00F34CF1" w14:paraId="1345242F" w14:textId="77777777" w:rsidTr="00B77124">
        <w:tc>
          <w:tcPr>
            <w:tcW w:w="10065" w:type="dxa"/>
            <w:gridSpan w:val="8"/>
            <w:tcBorders>
              <w:bottom w:val="double" w:sz="4" w:space="0" w:color="auto"/>
            </w:tcBorders>
            <w:shd w:val="clear" w:color="auto" w:fill="BDD6EE"/>
          </w:tcPr>
          <w:p w14:paraId="0C898878" w14:textId="77777777" w:rsidR="00B77124" w:rsidRPr="00F34CF1" w:rsidRDefault="00B77124" w:rsidP="00B77124">
            <w:pPr>
              <w:jc w:val="both"/>
              <w:rPr>
                <w:b/>
                <w:sz w:val="28"/>
              </w:rPr>
            </w:pPr>
            <w:r w:rsidRPr="00F34CF1">
              <w:lastRenderedPageBreak/>
              <w:br w:type="page"/>
            </w:r>
            <w:r w:rsidRPr="00F34CF1">
              <w:rPr>
                <w:b/>
                <w:sz w:val="28"/>
              </w:rPr>
              <w:t>B-III – Charakteristika studijního předmětu</w:t>
            </w:r>
          </w:p>
        </w:tc>
      </w:tr>
      <w:tr w:rsidR="00B77124" w:rsidRPr="00F34CF1" w14:paraId="4D8D926F" w14:textId="77777777" w:rsidTr="00B77124">
        <w:tc>
          <w:tcPr>
            <w:tcW w:w="3545" w:type="dxa"/>
            <w:tcBorders>
              <w:top w:val="double" w:sz="4" w:space="0" w:color="auto"/>
            </w:tcBorders>
            <w:shd w:val="clear" w:color="auto" w:fill="F7CAAC"/>
          </w:tcPr>
          <w:p w14:paraId="5E89E894" w14:textId="77777777" w:rsidR="00B77124" w:rsidRPr="00F34CF1" w:rsidRDefault="00B77124" w:rsidP="00B77124">
            <w:pPr>
              <w:jc w:val="both"/>
              <w:rPr>
                <w:b/>
              </w:rPr>
            </w:pPr>
            <w:r w:rsidRPr="00F34CF1">
              <w:rPr>
                <w:b/>
              </w:rPr>
              <w:t>Název studijního předmětu</w:t>
            </w:r>
          </w:p>
        </w:tc>
        <w:tc>
          <w:tcPr>
            <w:tcW w:w="6520" w:type="dxa"/>
            <w:gridSpan w:val="7"/>
            <w:tcBorders>
              <w:top w:val="double" w:sz="4" w:space="0" w:color="auto"/>
            </w:tcBorders>
          </w:tcPr>
          <w:p w14:paraId="6BAC56DF" w14:textId="77777777" w:rsidR="00B77124" w:rsidRPr="00F34CF1" w:rsidRDefault="00B77124" w:rsidP="00B77124">
            <w:pPr>
              <w:jc w:val="both"/>
              <w:rPr>
                <w:b/>
                <w:bCs/>
              </w:rPr>
            </w:pPr>
            <w:r>
              <w:rPr>
                <w:b/>
                <w:bCs/>
              </w:rPr>
              <w:t>Pedagogika volného času</w:t>
            </w:r>
          </w:p>
        </w:tc>
      </w:tr>
      <w:tr w:rsidR="00B77124" w:rsidRPr="00F34CF1" w14:paraId="395964BC" w14:textId="77777777" w:rsidTr="00B77124">
        <w:tc>
          <w:tcPr>
            <w:tcW w:w="3545" w:type="dxa"/>
            <w:shd w:val="clear" w:color="auto" w:fill="F7CAAC"/>
          </w:tcPr>
          <w:p w14:paraId="4B379C0B" w14:textId="77777777" w:rsidR="00B77124" w:rsidRPr="00F34CF1" w:rsidRDefault="00B77124" w:rsidP="00B77124">
            <w:pPr>
              <w:jc w:val="both"/>
              <w:rPr>
                <w:b/>
              </w:rPr>
            </w:pPr>
            <w:r w:rsidRPr="00F34CF1">
              <w:rPr>
                <w:b/>
              </w:rPr>
              <w:t>Typ předmětu</w:t>
            </w:r>
          </w:p>
        </w:tc>
        <w:tc>
          <w:tcPr>
            <w:tcW w:w="3198" w:type="dxa"/>
            <w:gridSpan w:val="4"/>
          </w:tcPr>
          <w:p w14:paraId="2F6A252B" w14:textId="77777777" w:rsidR="00B77124" w:rsidRPr="00F34CF1" w:rsidRDefault="00B77124" w:rsidP="00B77124">
            <w:pPr>
              <w:jc w:val="both"/>
            </w:pPr>
            <w:r>
              <w:t>Povinně volitelný</w:t>
            </w:r>
          </w:p>
        </w:tc>
        <w:tc>
          <w:tcPr>
            <w:tcW w:w="2188" w:type="dxa"/>
            <w:gridSpan w:val="2"/>
            <w:shd w:val="clear" w:color="auto" w:fill="F7CAAC"/>
          </w:tcPr>
          <w:p w14:paraId="1620ADED" w14:textId="77777777" w:rsidR="00B77124" w:rsidRPr="00F34CF1" w:rsidRDefault="00B77124" w:rsidP="00B77124">
            <w:pPr>
              <w:jc w:val="both"/>
            </w:pPr>
            <w:r w:rsidRPr="00F34CF1">
              <w:rPr>
                <w:b/>
              </w:rPr>
              <w:t>doporučený ročník / semestr</w:t>
            </w:r>
          </w:p>
        </w:tc>
        <w:tc>
          <w:tcPr>
            <w:tcW w:w="1134" w:type="dxa"/>
          </w:tcPr>
          <w:p w14:paraId="7EBD25A0" w14:textId="7A0F625A" w:rsidR="00B77124" w:rsidRPr="00F34CF1" w:rsidRDefault="00B77124" w:rsidP="00B77124">
            <w:pPr>
              <w:jc w:val="both"/>
            </w:pPr>
            <w:r>
              <w:t>2-3./3-6</w:t>
            </w:r>
            <w:r w:rsidR="00A74A36">
              <w:t>.</w:t>
            </w:r>
          </w:p>
        </w:tc>
      </w:tr>
      <w:tr w:rsidR="00B77124" w:rsidRPr="00F34CF1" w14:paraId="7588AE83" w14:textId="77777777" w:rsidTr="00B77124">
        <w:tc>
          <w:tcPr>
            <w:tcW w:w="3545" w:type="dxa"/>
            <w:shd w:val="clear" w:color="auto" w:fill="F7CAAC"/>
          </w:tcPr>
          <w:p w14:paraId="357A52A5" w14:textId="77777777" w:rsidR="00B77124" w:rsidRPr="00F34CF1" w:rsidRDefault="00B77124" w:rsidP="00B77124">
            <w:pPr>
              <w:jc w:val="both"/>
              <w:rPr>
                <w:b/>
              </w:rPr>
            </w:pPr>
            <w:r w:rsidRPr="00F34CF1">
              <w:rPr>
                <w:b/>
              </w:rPr>
              <w:t>Rozsah studijního předmětu</w:t>
            </w:r>
          </w:p>
        </w:tc>
        <w:tc>
          <w:tcPr>
            <w:tcW w:w="1493" w:type="dxa"/>
            <w:gridSpan w:val="2"/>
          </w:tcPr>
          <w:p w14:paraId="30C14F52" w14:textId="77777777" w:rsidR="00B77124" w:rsidRPr="00F34CF1" w:rsidRDefault="00B77124" w:rsidP="00B77124">
            <w:pPr>
              <w:jc w:val="both"/>
            </w:pPr>
            <w:r>
              <w:t>8 p. + 7 s.</w:t>
            </w:r>
          </w:p>
        </w:tc>
        <w:tc>
          <w:tcPr>
            <w:tcW w:w="889" w:type="dxa"/>
            <w:shd w:val="clear" w:color="auto" w:fill="F7CAAC"/>
          </w:tcPr>
          <w:p w14:paraId="030CCC4B" w14:textId="77777777" w:rsidR="00B77124" w:rsidRPr="00F34CF1" w:rsidRDefault="00B77124" w:rsidP="00B77124">
            <w:pPr>
              <w:jc w:val="both"/>
              <w:rPr>
                <w:b/>
              </w:rPr>
            </w:pPr>
            <w:r w:rsidRPr="00F34CF1">
              <w:rPr>
                <w:b/>
              </w:rPr>
              <w:t xml:space="preserve">hod. </w:t>
            </w:r>
          </w:p>
        </w:tc>
        <w:tc>
          <w:tcPr>
            <w:tcW w:w="816" w:type="dxa"/>
          </w:tcPr>
          <w:p w14:paraId="1D060202" w14:textId="77777777" w:rsidR="00B77124" w:rsidRPr="00F34CF1" w:rsidRDefault="00B77124" w:rsidP="00B77124">
            <w:pPr>
              <w:jc w:val="both"/>
            </w:pPr>
            <w:r>
              <w:t>15</w:t>
            </w:r>
          </w:p>
        </w:tc>
        <w:tc>
          <w:tcPr>
            <w:tcW w:w="2046" w:type="dxa"/>
            <w:shd w:val="clear" w:color="auto" w:fill="F7CAAC"/>
          </w:tcPr>
          <w:p w14:paraId="0A87D961" w14:textId="77777777" w:rsidR="00B77124" w:rsidRPr="00F34CF1" w:rsidRDefault="00B77124" w:rsidP="00B77124">
            <w:pPr>
              <w:jc w:val="both"/>
              <w:rPr>
                <w:b/>
              </w:rPr>
            </w:pPr>
            <w:r w:rsidRPr="00F34CF1">
              <w:rPr>
                <w:b/>
              </w:rPr>
              <w:t>kreditů</w:t>
            </w:r>
          </w:p>
        </w:tc>
        <w:tc>
          <w:tcPr>
            <w:tcW w:w="1276" w:type="dxa"/>
            <w:gridSpan w:val="2"/>
          </w:tcPr>
          <w:p w14:paraId="18AB0FC5" w14:textId="77777777" w:rsidR="00B77124" w:rsidRPr="00F34CF1" w:rsidRDefault="00B77124" w:rsidP="00B77124">
            <w:pPr>
              <w:jc w:val="both"/>
            </w:pPr>
          </w:p>
        </w:tc>
      </w:tr>
      <w:tr w:rsidR="00B77124" w:rsidRPr="00F34CF1" w14:paraId="262B6661" w14:textId="77777777" w:rsidTr="00B77124">
        <w:tc>
          <w:tcPr>
            <w:tcW w:w="3545" w:type="dxa"/>
            <w:shd w:val="clear" w:color="auto" w:fill="F7CAAC"/>
          </w:tcPr>
          <w:p w14:paraId="179BCF67" w14:textId="77777777" w:rsidR="00B77124" w:rsidRPr="00F34CF1" w:rsidRDefault="00B77124" w:rsidP="00B77124">
            <w:pPr>
              <w:jc w:val="both"/>
              <w:rPr>
                <w:b/>
              </w:rPr>
            </w:pPr>
            <w:r w:rsidRPr="00F34CF1">
              <w:rPr>
                <w:b/>
              </w:rPr>
              <w:t>Prerekvizity, korekvizity, ekvivalence</w:t>
            </w:r>
          </w:p>
        </w:tc>
        <w:tc>
          <w:tcPr>
            <w:tcW w:w="6520" w:type="dxa"/>
            <w:gridSpan w:val="7"/>
          </w:tcPr>
          <w:p w14:paraId="4F7066FA" w14:textId="77777777" w:rsidR="00B77124" w:rsidRPr="00F34CF1" w:rsidRDefault="00B77124" w:rsidP="00B77124">
            <w:pPr>
              <w:jc w:val="both"/>
            </w:pPr>
          </w:p>
        </w:tc>
      </w:tr>
      <w:tr w:rsidR="00B77124" w:rsidRPr="00F34CF1" w14:paraId="6E099ED3" w14:textId="77777777" w:rsidTr="00B77124">
        <w:tc>
          <w:tcPr>
            <w:tcW w:w="3545" w:type="dxa"/>
            <w:shd w:val="clear" w:color="auto" w:fill="F7CAAC"/>
          </w:tcPr>
          <w:p w14:paraId="6A035DBE" w14:textId="77777777" w:rsidR="00B77124" w:rsidRPr="00F34CF1" w:rsidRDefault="00B77124" w:rsidP="00B77124">
            <w:pPr>
              <w:jc w:val="both"/>
              <w:rPr>
                <w:b/>
              </w:rPr>
            </w:pPr>
            <w:r w:rsidRPr="00F34CF1">
              <w:rPr>
                <w:b/>
              </w:rPr>
              <w:t>Způsob ověření studijních výsledků</w:t>
            </w:r>
          </w:p>
        </w:tc>
        <w:tc>
          <w:tcPr>
            <w:tcW w:w="3198" w:type="dxa"/>
            <w:gridSpan w:val="4"/>
          </w:tcPr>
          <w:p w14:paraId="1E303F4E" w14:textId="77777777" w:rsidR="00B77124" w:rsidRPr="00F34CF1" w:rsidRDefault="00B77124" w:rsidP="00B77124">
            <w:pPr>
              <w:jc w:val="both"/>
            </w:pPr>
            <w:r>
              <w:t>zkouška</w:t>
            </w:r>
          </w:p>
        </w:tc>
        <w:tc>
          <w:tcPr>
            <w:tcW w:w="2046" w:type="dxa"/>
            <w:shd w:val="clear" w:color="auto" w:fill="F7CAAC"/>
          </w:tcPr>
          <w:p w14:paraId="3BF961C9" w14:textId="77777777" w:rsidR="00B77124" w:rsidRPr="00F34CF1" w:rsidRDefault="00B77124" w:rsidP="00B77124">
            <w:pPr>
              <w:jc w:val="both"/>
              <w:rPr>
                <w:b/>
              </w:rPr>
            </w:pPr>
            <w:r w:rsidRPr="00F34CF1">
              <w:rPr>
                <w:b/>
              </w:rPr>
              <w:t>Forma výuky</w:t>
            </w:r>
          </w:p>
        </w:tc>
        <w:tc>
          <w:tcPr>
            <w:tcW w:w="1276" w:type="dxa"/>
            <w:gridSpan w:val="2"/>
          </w:tcPr>
          <w:p w14:paraId="69293CAD" w14:textId="64E84985" w:rsidR="00B77124" w:rsidRPr="00F34CF1" w:rsidRDefault="00783AF4" w:rsidP="00B77124">
            <w:pPr>
              <w:jc w:val="both"/>
            </w:pPr>
            <w:r>
              <w:t>přednáška, seminář</w:t>
            </w:r>
          </w:p>
        </w:tc>
      </w:tr>
      <w:tr w:rsidR="00B77124" w:rsidRPr="00F34CF1" w14:paraId="345159E4" w14:textId="77777777" w:rsidTr="00B77124">
        <w:tc>
          <w:tcPr>
            <w:tcW w:w="3545" w:type="dxa"/>
            <w:shd w:val="clear" w:color="auto" w:fill="F7CAAC"/>
          </w:tcPr>
          <w:p w14:paraId="021EE6AA" w14:textId="77777777" w:rsidR="00B77124" w:rsidRPr="00F34CF1" w:rsidRDefault="00B77124" w:rsidP="00B77124">
            <w:pPr>
              <w:jc w:val="both"/>
              <w:rPr>
                <w:b/>
              </w:rPr>
            </w:pPr>
            <w:r w:rsidRPr="00F34CF1">
              <w:rPr>
                <w:b/>
              </w:rPr>
              <w:t>Forma způsobu ověření studijních výsledků a další požadavky na studenta</w:t>
            </w:r>
          </w:p>
        </w:tc>
        <w:tc>
          <w:tcPr>
            <w:tcW w:w="6520" w:type="dxa"/>
            <w:gridSpan w:val="7"/>
            <w:tcBorders>
              <w:bottom w:val="single" w:sz="4" w:space="0" w:color="auto"/>
            </w:tcBorders>
          </w:tcPr>
          <w:p w14:paraId="7683AB59" w14:textId="77777777" w:rsidR="00B77124" w:rsidRPr="00F34CF1" w:rsidRDefault="00B77124" w:rsidP="00B77124">
            <w:pPr>
              <w:jc w:val="both"/>
            </w:pPr>
            <w:r w:rsidRPr="008F3875">
              <w:t xml:space="preserve">Zpracování </w:t>
            </w:r>
            <w:r>
              <w:t>textu určeného k publikaci v odborném časopise (zaměření: pedagogické využití volného/disponibilního času)</w:t>
            </w:r>
          </w:p>
        </w:tc>
      </w:tr>
      <w:tr w:rsidR="00B77124" w:rsidRPr="00F34CF1" w14:paraId="373A5AC8" w14:textId="77777777" w:rsidTr="00B77124">
        <w:trPr>
          <w:trHeight w:val="197"/>
        </w:trPr>
        <w:tc>
          <w:tcPr>
            <w:tcW w:w="3545" w:type="dxa"/>
            <w:tcBorders>
              <w:top w:val="nil"/>
            </w:tcBorders>
            <w:shd w:val="clear" w:color="auto" w:fill="F7CAAC"/>
          </w:tcPr>
          <w:p w14:paraId="2FF2413E" w14:textId="77777777" w:rsidR="00B77124" w:rsidRPr="00F34CF1" w:rsidRDefault="00B77124" w:rsidP="00B77124">
            <w:pPr>
              <w:jc w:val="both"/>
              <w:rPr>
                <w:b/>
              </w:rPr>
            </w:pPr>
            <w:r w:rsidRPr="00F34CF1">
              <w:rPr>
                <w:b/>
              </w:rPr>
              <w:t>Garant předmětu</w:t>
            </w:r>
          </w:p>
        </w:tc>
        <w:tc>
          <w:tcPr>
            <w:tcW w:w="6520" w:type="dxa"/>
            <w:gridSpan w:val="7"/>
            <w:tcBorders>
              <w:top w:val="single" w:sz="4" w:space="0" w:color="auto"/>
            </w:tcBorders>
          </w:tcPr>
          <w:p w14:paraId="7BBDB0F3" w14:textId="77777777" w:rsidR="00B77124" w:rsidRPr="00F34CF1" w:rsidRDefault="00B77124" w:rsidP="00B77124">
            <w:pPr>
              <w:jc w:val="both"/>
            </w:pPr>
            <w:r>
              <w:t>prof. PhDr. Ivo Jirásek, Ph.D.</w:t>
            </w:r>
          </w:p>
        </w:tc>
      </w:tr>
      <w:tr w:rsidR="00B77124" w:rsidRPr="00F34CF1" w14:paraId="53D9C2B4" w14:textId="77777777" w:rsidTr="00B77124">
        <w:trPr>
          <w:trHeight w:val="243"/>
        </w:trPr>
        <w:tc>
          <w:tcPr>
            <w:tcW w:w="3545" w:type="dxa"/>
            <w:tcBorders>
              <w:top w:val="nil"/>
            </w:tcBorders>
            <w:shd w:val="clear" w:color="auto" w:fill="F7CAAC"/>
          </w:tcPr>
          <w:p w14:paraId="54B971EA" w14:textId="77777777" w:rsidR="00B77124" w:rsidRPr="00F34CF1" w:rsidRDefault="00B77124" w:rsidP="00B77124">
            <w:pPr>
              <w:jc w:val="both"/>
              <w:rPr>
                <w:b/>
              </w:rPr>
            </w:pPr>
            <w:r w:rsidRPr="00F34CF1">
              <w:rPr>
                <w:b/>
              </w:rPr>
              <w:t>Zapojení garanta do výuky předmětu</w:t>
            </w:r>
          </w:p>
        </w:tc>
        <w:tc>
          <w:tcPr>
            <w:tcW w:w="6520" w:type="dxa"/>
            <w:gridSpan w:val="7"/>
            <w:tcBorders>
              <w:top w:val="nil"/>
            </w:tcBorders>
          </w:tcPr>
          <w:p w14:paraId="6953EDE1" w14:textId="0E52AEEE" w:rsidR="00B77124" w:rsidRPr="00F34CF1" w:rsidRDefault="00783AF4" w:rsidP="00B77124">
            <w:pPr>
              <w:jc w:val="both"/>
            </w:pPr>
            <w:r>
              <w:t>100 %</w:t>
            </w:r>
          </w:p>
        </w:tc>
      </w:tr>
      <w:tr w:rsidR="00B77124" w:rsidRPr="00F34CF1" w14:paraId="34AA11C8" w14:textId="77777777" w:rsidTr="00B77124">
        <w:tc>
          <w:tcPr>
            <w:tcW w:w="3545" w:type="dxa"/>
            <w:shd w:val="clear" w:color="auto" w:fill="F7CAAC"/>
          </w:tcPr>
          <w:p w14:paraId="640F57CB" w14:textId="77777777" w:rsidR="00B77124" w:rsidRPr="00F34CF1" w:rsidRDefault="00B77124" w:rsidP="00B77124">
            <w:pPr>
              <w:jc w:val="both"/>
              <w:rPr>
                <w:b/>
              </w:rPr>
            </w:pPr>
            <w:r w:rsidRPr="00F34CF1">
              <w:rPr>
                <w:b/>
              </w:rPr>
              <w:t>Vyučující</w:t>
            </w:r>
          </w:p>
        </w:tc>
        <w:tc>
          <w:tcPr>
            <w:tcW w:w="6520" w:type="dxa"/>
            <w:gridSpan w:val="7"/>
            <w:tcBorders>
              <w:bottom w:val="nil"/>
            </w:tcBorders>
          </w:tcPr>
          <w:p w14:paraId="3BA7EFDF" w14:textId="77777777" w:rsidR="00B77124" w:rsidRPr="00F34CF1" w:rsidRDefault="00B77124" w:rsidP="00B77124">
            <w:pPr>
              <w:jc w:val="both"/>
            </w:pPr>
          </w:p>
        </w:tc>
      </w:tr>
      <w:tr w:rsidR="00B77124" w:rsidRPr="00F34CF1" w14:paraId="6C5BB7E4" w14:textId="77777777" w:rsidTr="00B77124">
        <w:trPr>
          <w:trHeight w:val="272"/>
        </w:trPr>
        <w:tc>
          <w:tcPr>
            <w:tcW w:w="10065" w:type="dxa"/>
            <w:gridSpan w:val="8"/>
            <w:tcBorders>
              <w:top w:val="nil"/>
            </w:tcBorders>
          </w:tcPr>
          <w:p w14:paraId="7B790257" w14:textId="77777777" w:rsidR="00B77124" w:rsidRPr="00F34CF1" w:rsidRDefault="00B77124" w:rsidP="00B77124">
            <w:pPr>
              <w:jc w:val="both"/>
            </w:pPr>
            <w:r>
              <w:t>prof. PhDr. Ivo Jirásek, Ph.D.</w:t>
            </w:r>
          </w:p>
        </w:tc>
      </w:tr>
      <w:tr w:rsidR="00B77124" w:rsidRPr="00F34CF1" w14:paraId="302BD646" w14:textId="77777777" w:rsidTr="00B77124">
        <w:tc>
          <w:tcPr>
            <w:tcW w:w="3545" w:type="dxa"/>
            <w:shd w:val="clear" w:color="auto" w:fill="F7CAAC"/>
          </w:tcPr>
          <w:p w14:paraId="15AAA270" w14:textId="77777777" w:rsidR="00B77124" w:rsidRPr="00F34CF1" w:rsidRDefault="00B77124" w:rsidP="00B77124">
            <w:pPr>
              <w:jc w:val="both"/>
              <w:rPr>
                <w:b/>
              </w:rPr>
            </w:pPr>
            <w:r w:rsidRPr="00F34CF1">
              <w:rPr>
                <w:b/>
              </w:rPr>
              <w:t>Stručná anotace předmětu</w:t>
            </w:r>
          </w:p>
        </w:tc>
        <w:tc>
          <w:tcPr>
            <w:tcW w:w="6520" w:type="dxa"/>
            <w:gridSpan w:val="7"/>
            <w:tcBorders>
              <w:bottom w:val="nil"/>
            </w:tcBorders>
          </w:tcPr>
          <w:p w14:paraId="4E2658DC" w14:textId="77777777" w:rsidR="00B77124" w:rsidRPr="00F34CF1" w:rsidRDefault="00B77124" w:rsidP="00B77124">
            <w:pPr>
              <w:jc w:val="both"/>
            </w:pPr>
          </w:p>
        </w:tc>
      </w:tr>
      <w:tr w:rsidR="00B77124" w:rsidRPr="003A5DDA" w14:paraId="6EAC05AD" w14:textId="77777777" w:rsidTr="00B77124">
        <w:trPr>
          <w:trHeight w:val="1545"/>
        </w:trPr>
        <w:tc>
          <w:tcPr>
            <w:tcW w:w="10065" w:type="dxa"/>
            <w:gridSpan w:val="8"/>
            <w:tcBorders>
              <w:top w:val="nil"/>
              <w:bottom w:val="single" w:sz="12" w:space="0" w:color="auto"/>
            </w:tcBorders>
          </w:tcPr>
          <w:p w14:paraId="1CC819EB" w14:textId="77777777" w:rsidR="00B77124" w:rsidRDefault="00B77124" w:rsidP="00B77124">
            <w:r>
              <w:rPr>
                <w:b/>
              </w:rPr>
              <w:t xml:space="preserve">Cíl předmětu: </w:t>
            </w:r>
          </w:p>
          <w:p w14:paraId="439701B8" w14:textId="77777777" w:rsidR="00B77124" w:rsidRDefault="00B77124" w:rsidP="00B77124">
            <w:pPr>
              <w:jc w:val="both"/>
            </w:pPr>
            <w:r>
              <w:t>Umožnit studentům individuální profilaci v zaměření studia na vybrané aspekty pedagogického vytěžení volného času (leisure) a ucelené zpracování odborné literatury s výstupem v podobě článku určeného k publikaci v recenzovaném periodiku. Předmět umožní interdisciplinární přístupy v porozumění vybraným pedagogickým fenoménům s přesahem zejména do filosofie a psychologie. Student by měl adekvátně reagovat rovněž na soudobé diskuse propojování formálního a neformálního vzdělávání.</w:t>
            </w:r>
          </w:p>
          <w:p w14:paraId="1329D646" w14:textId="77777777" w:rsidR="00B77124" w:rsidRDefault="00B77124" w:rsidP="00B77124"/>
          <w:p w14:paraId="470DFA85" w14:textId="77777777" w:rsidR="00B77124" w:rsidRDefault="00B77124" w:rsidP="00B77124">
            <w:r>
              <w:rPr>
                <w:b/>
              </w:rPr>
              <w:t>Požadavky na studenta:</w:t>
            </w:r>
          </w:p>
          <w:p w14:paraId="7E5097E7" w14:textId="77777777" w:rsidR="00B77124" w:rsidRDefault="00B77124" w:rsidP="00630AC5">
            <w:pPr>
              <w:pStyle w:val="Odstavecseseznamem"/>
              <w:numPr>
                <w:ilvl w:val="0"/>
                <w:numId w:val="68"/>
              </w:numPr>
            </w:pPr>
            <w:r>
              <w:t xml:space="preserve">konzultace k výběru a konkretizaci tematického zaměření </w:t>
            </w:r>
          </w:p>
          <w:p w14:paraId="74E08614" w14:textId="77777777" w:rsidR="00B77124" w:rsidRDefault="00B77124" w:rsidP="00630AC5">
            <w:pPr>
              <w:pStyle w:val="Odstavecseseznamem"/>
              <w:numPr>
                <w:ilvl w:val="0"/>
                <w:numId w:val="68"/>
              </w:numPr>
            </w:pPr>
            <w:r>
              <w:t>konzultace k volbě odborných zdrojů ke studiu</w:t>
            </w:r>
          </w:p>
          <w:p w14:paraId="6484B58F" w14:textId="77777777" w:rsidR="00B77124" w:rsidRDefault="00B77124" w:rsidP="00630AC5">
            <w:pPr>
              <w:pStyle w:val="Odstavecseseznamem"/>
              <w:numPr>
                <w:ilvl w:val="0"/>
                <w:numId w:val="68"/>
              </w:numPr>
            </w:pPr>
            <w:r>
              <w:t>konzultace k postupným fázím tvorby textu</w:t>
            </w:r>
          </w:p>
          <w:p w14:paraId="5236185F" w14:textId="77777777" w:rsidR="00B77124" w:rsidRPr="00A967A0" w:rsidRDefault="00B77124" w:rsidP="00630AC5">
            <w:pPr>
              <w:pStyle w:val="Odstavecseseznamem"/>
              <w:numPr>
                <w:ilvl w:val="0"/>
                <w:numId w:val="68"/>
              </w:numPr>
            </w:pPr>
            <w:r>
              <w:t>závěrečné zhodnocení finální podoby studie</w:t>
            </w:r>
          </w:p>
          <w:p w14:paraId="0051E429" w14:textId="77777777" w:rsidR="00B77124" w:rsidRPr="00263AF0" w:rsidRDefault="00B77124" w:rsidP="00B77124">
            <w:pPr>
              <w:rPr>
                <w:b/>
              </w:rPr>
            </w:pPr>
            <w:r>
              <w:rPr>
                <w:b/>
              </w:rPr>
              <w:t>Tematické okruhy:</w:t>
            </w:r>
          </w:p>
          <w:p w14:paraId="60AA9EBB" w14:textId="77777777" w:rsidR="00B77124" w:rsidRDefault="00B77124" w:rsidP="00630AC5">
            <w:pPr>
              <w:pStyle w:val="Odstavecseseznamem"/>
              <w:numPr>
                <w:ilvl w:val="0"/>
                <w:numId w:val="68"/>
              </w:numPr>
              <w:spacing w:after="160"/>
            </w:pPr>
            <w:r>
              <w:t>Čas, časovost lidské existence, volný/disponibilní čas (leisure) a jeho pedagogické uchopení (Jirásek)</w:t>
            </w:r>
          </w:p>
          <w:p w14:paraId="0C9861BA" w14:textId="77777777" w:rsidR="00B77124" w:rsidRDefault="00B77124" w:rsidP="00630AC5">
            <w:pPr>
              <w:pStyle w:val="Odstavecseseznamem"/>
              <w:numPr>
                <w:ilvl w:val="0"/>
                <w:numId w:val="68"/>
              </w:numPr>
              <w:spacing w:after="160"/>
            </w:pPr>
            <w:r>
              <w:t>Klíčové přístupy, myslitelé a projevy porozumění leisure (Blackshaw)</w:t>
            </w:r>
          </w:p>
          <w:p w14:paraId="4CE9CCC0" w14:textId="77777777" w:rsidR="00B77124" w:rsidRDefault="00B77124" w:rsidP="00630AC5">
            <w:pPr>
              <w:pStyle w:val="Odstavecseseznamem"/>
              <w:numPr>
                <w:ilvl w:val="0"/>
                <w:numId w:val="68"/>
              </w:numPr>
              <w:spacing w:after="160"/>
            </w:pPr>
            <w:r>
              <w:t xml:space="preserve">Filosofie, modus prožitku a přírodní prostředí v PVČ (Parry </w:t>
            </w:r>
            <w:r w:rsidRPr="00E209E6">
              <w:rPr>
                <w:noProof/>
              </w:rPr>
              <w:t>&amp;</w:t>
            </w:r>
            <w:r>
              <w:rPr>
                <w:noProof/>
              </w:rPr>
              <w:t xml:space="preserve"> Allison)</w:t>
            </w:r>
          </w:p>
          <w:p w14:paraId="4060B3B9" w14:textId="77777777" w:rsidR="00B77124" w:rsidRDefault="00B77124" w:rsidP="00630AC5">
            <w:pPr>
              <w:pStyle w:val="Odstavecseseznamem"/>
              <w:numPr>
                <w:ilvl w:val="0"/>
                <w:numId w:val="68"/>
              </w:numPr>
              <w:spacing w:after="160"/>
            </w:pPr>
            <w:r>
              <w:rPr>
                <w:noProof/>
              </w:rPr>
              <w:t>Dobrovolnictví jako pedagogický přístup v PVČ (Stebbins)</w:t>
            </w:r>
          </w:p>
          <w:p w14:paraId="58DB8F1B" w14:textId="77777777" w:rsidR="00B77124" w:rsidRDefault="00B77124" w:rsidP="00630AC5">
            <w:pPr>
              <w:pStyle w:val="Odstavecseseznamem"/>
              <w:numPr>
                <w:ilvl w:val="0"/>
                <w:numId w:val="68"/>
              </w:numPr>
              <w:spacing w:after="160"/>
            </w:pPr>
            <w:r>
              <w:t>Výchova v přírodě (outdoor education), zážitková pedagogika (experiential education) (Gilbertson)</w:t>
            </w:r>
          </w:p>
          <w:p w14:paraId="7A0DE2E9" w14:textId="77777777" w:rsidR="00B77124" w:rsidRDefault="00B77124" w:rsidP="00630AC5">
            <w:pPr>
              <w:pStyle w:val="Odstavecseseznamem"/>
              <w:numPr>
                <w:ilvl w:val="0"/>
                <w:numId w:val="68"/>
              </w:numPr>
              <w:spacing w:after="160"/>
            </w:pPr>
            <w:r>
              <w:t>Výzkumné uchopení volného času dětí a mládeže v ČR (Hamřík, Kaplánek)</w:t>
            </w:r>
          </w:p>
          <w:p w14:paraId="01C6F843" w14:textId="77777777" w:rsidR="00B77124" w:rsidRPr="00CA54E0" w:rsidRDefault="00B77124" w:rsidP="00B77124">
            <w:pPr>
              <w:rPr>
                <w:caps/>
              </w:rPr>
            </w:pPr>
            <w:r w:rsidRPr="00CA54E0">
              <w:rPr>
                <w:b/>
                <w:caps/>
              </w:rPr>
              <w:t>Výsledky učení:</w:t>
            </w:r>
          </w:p>
          <w:p w14:paraId="492EE04E" w14:textId="77777777" w:rsidR="00B77124" w:rsidRDefault="00B77124" w:rsidP="00B77124">
            <w:r w:rsidRPr="009E2505">
              <w:rPr>
                <w:b/>
              </w:rPr>
              <w:t>Student zná</w:t>
            </w:r>
            <w:r>
              <w:rPr>
                <w:b/>
              </w:rPr>
              <w:t>:</w:t>
            </w:r>
          </w:p>
          <w:p w14:paraId="265FF27F" w14:textId="77777777" w:rsidR="00B77124" w:rsidRDefault="00B77124" w:rsidP="00630AC5">
            <w:pPr>
              <w:pStyle w:val="Odstavecseseznamem"/>
              <w:numPr>
                <w:ilvl w:val="0"/>
                <w:numId w:val="68"/>
              </w:numPr>
            </w:pPr>
            <w:r>
              <w:t>možnosti pedagogického vytěžení volného/disponibilního času (leisure),</w:t>
            </w:r>
          </w:p>
          <w:p w14:paraId="49E6BAAB" w14:textId="77777777" w:rsidR="00B77124" w:rsidRDefault="00B77124" w:rsidP="00630AC5">
            <w:pPr>
              <w:pStyle w:val="Odstavecseseznamem"/>
              <w:numPr>
                <w:ilvl w:val="0"/>
                <w:numId w:val="68"/>
              </w:numPr>
            </w:pPr>
            <w:r>
              <w:t>současné trendy při výzkumu volného času dětí a mládeže,</w:t>
            </w:r>
          </w:p>
          <w:p w14:paraId="3394055E" w14:textId="77777777" w:rsidR="00B77124" w:rsidRDefault="00B77124" w:rsidP="00630AC5">
            <w:pPr>
              <w:pStyle w:val="Odstavecseseznamem"/>
              <w:numPr>
                <w:ilvl w:val="0"/>
                <w:numId w:val="68"/>
              </w:numPr>
            </w:pPr>
            <w:r>
              <w:t>soudobé diskuse o vazbě formálního a neformálního vzdělávání,</w:t>
            </w:r>
          </w:p>
          <w:p w14:paraId="509EB96B" w14:textId="77777777" w:rsidR="00B77124" w:rsidRDefault="00B77124" w:rsidP="00630AC5">
            <w:pPr>
              <w:pStyle w:val="Odstavecseseznamem"/>
              <w:numPr>
                <w:ilvl w:val="0"/>
                <w:numId w:val="68"/>
              </w:numPr>
            </w:pPr>
            <w:r>
              <w:t>klíčové pedagogické koncepty a teorie (outdoor, adventure, experiential education).</w:t>
            </w:r>
          </w:p>
          <w:p w14:paraId="743C28A4" w14:textId="77777777" w:rsidR="00B77124" w:rsidRDefault="00B77124" w:rsidP="00B77124">
            <w:pPr>
              <w:rPr>
                <w:b/>
              </w:rPr>
            </w:pPr>
            <w:r>
              <w:rPr>
                <w:b/>
              </w:rPr>
              <w:t>Student umí:</w:t>
            </w:r>
          </w:p>
          <w:p w14:paraId="42F01590" w14:textId="77777777" w:rsidR="00B77124" w:rsidRDefault="00B77124" w:rsidP="00630AC5">
            <w:pPr>
              <w:pStyle w:val="Odstavecseseznamem"/>
              <w:numPr>
                <w:ilvl w:val="0"/>
                <w:numId w:val="68"/>
              </w:numPr>
            </w:pPr>
            <w:r>
              <w:t>stanovit výzkumné téma v oblasti PVČ,</w:t>
            </w:r>
          </w:p>
          <w:p w14:paraId="0F780411" w14:textId="77777777" w:rsidR="00B77124" w:rsidRDefault="00B77124" w:rsidP="00630AC5">
            <w:pPr>
              <w:pStyle w:val="Odstavecseseznamem"/>
              <w:numPr>
                <w:ilvl w:val="0"/>
                <w:numId w:val="68"/>
              </w:numPr>
            </w:pPr>
            <w:r>
              <w:t>pracovat s odbornými elektronickými zdroji,</w:t>
            </w:r>
          </w:p>
          <w:p w14:paraId="0A40AFFC" w14:textId="77777777" w:rsidR="00B77124" w:rsidRPr="009E2505" w:rsidRDefault="00B77124" w:rsidP="00630AC5">
            <w:pPr>
              <w:pStyle w:val="Odstavecseseznamem"/>
              <w:numPr>
                <w:ilvl w:val="0"/>
                <w:numId w:val="68"/>
              </w:numPr>
            </w:pPr>
            <w:r>
              <w:t>zvolit vhodné teoretické zázemí pro vlastní bádání v oblasti PVČ.</w:t>
            </w:r>
          </w:p>
        </w:tc>
      </w:tr>
      <w:tr w:rsidR="00B77124" w:rsidRPr="00F34CF1" w14:paraId="3305F1F5" w14:textId="77777777" w:rsidTr="00B77124">
        <w:trPr>
          <w:trHeight w:val="265"/>
        </w:trPr>
        <w:tc>
          <w:tcPr>
            <w:tcW w:w="3904" w:type="dxa"/>
            <w:gridSpan w:val="2"/>
            <w:tcBorders>
              <w:top w:val="nil"/>
            </w:tcBorders>
            <w:shd w:val="clear" w:color="auto" w:fill="F7CAAC"/>
          </w:tcPr>
          <w:p w14:paraId="5862A15A" w14:textId="77777777" w:rsidR="00B77124" w:rsidRPr="00F34CF1" w:rsidRDefault="00B77124" w:rsidP="00B77124">
            <w:pPr>
              <w:jc w:val="both"/>
            </w:pPr>
            <w:r w:rsidRPr="00F34CF1">
              <w:rPr>
                <w:b/>
              </w:rPr>
              <w:t>Studijní literatura a studijní pomůc</w:t>
            </w:r>
            <w:r w:rsidRPr="00EF0A8C">
              <w:rPr>
                <w:b/>
              </w:rPr>
              <w:t>ky</w:t>
            </w:r>
          </w:p>
        </w:tc>
        <w:tc>
          <w:tcPr>
            <w:tcW w:w="6161" w:type="dxa"/>
            <w:gridSpan w:val="6"/>
            <w:tcBorders>
              <w:top w:val="nil"/>
              <w:bottom w:val="nil"/>
            </w:tcBorders>
          </w:tcPr>
          <w:p w14:paraId="5AD4DBED" w14:textId="77777777" w:rsidR="00B77124" w:rsidRPr="00F34CF1" w:rsidRDefault="00B77124" w:rsidP="00B77124">
            <w:pPr>
              <w:jc w:val="both"/>
            </w:pPr>
          </w:p>
        </w:tc>
      </w:tr>
      <w:tr w:rsidR="00B77124" w:rsidRPr="00F34CF1" w14:paraId="66602D33" w14:textId="77777777" w:rsidTr="00B77124">
        <w:trPr>
          <w:trHeight w:val="1497"/>
        </w:trPr>
        <w:tc>
          <w:tcPr>
            <w:tcW w:w="10065" w:type="dxa"/>
            <w:gridSpan w:val="8"/>
            <w:tcBorders>
              <w:top w:val="nil"/>
            </w:tcBorders>
          </w:tcPr>
          <w:p w14:paraId="06201C33" w14:textId="77777777" w:rsidR="00B77124" w:rsidRDefault="00B77124" w:rsidP="00B77124">
            <w:pPr>
              <w:ind w:left="510" w:hanging="510"/>
              <w:jc w:val="both"/>
              <w:rPr>
                <w:b/>
              </w:rPr>
            </w:pPr>
            <w:r>
              <w:rPr>
                <w:b/>
              </w:rPr>
              <w:t>Základní:</w:t>
            </w:r>
          </w:p>
          <w:p w14:paraId="18E67BFD" w14:textId="7C6E68AD" w:rsidR="00B77124" w:rsidRPr="00E36443" w:rsidRDefault="00B77124" w:rsidP="00630AC5">
            <w:pPr>
              <w:pStyle w:val="EndNoteBibliography"/>
              <w:numPr>
                <w:ilvl w:val="0"/>
                <w:numId w:val="37"/>
              </w:numPr>
              <w:spacing w:after="0"/>
              <w:rPr>
                <w:rFonts w:ascii="Times New Roman" w:hAnsi="Times New Roman" w:cs="Times New Roman"/>
                <w:sz w:val="20"/>
                <w:szCs w:val="20"/>
              </w:rPr>
            </w:pPr>
            <w:r w:rsidRPr="00E36443">
              <w:rPr>
                <w:rFonts w:ascii="Times New Roman" w:hAnsi="Times New Roman" w:cs="Times New Roman"/>
                <w:sz w:val="20"/>
                <w:szCs w:val="20"/>
              </w:rPr>
              <w:t xml:space="preserve">Blackshaw, T. (Ed.) (2013). </w:t>
            </w:r>
            <w:r w:rsidRPr="00E36443">
              <w:rPr>
                <w:rFonts w:ascii="Times New Roman" w:hAnsi="Times New Roman" w:cs="Times New Roman"/>
                <w:i/>
                <w:sz w:val="20"/>
                <w:szCs w:val="20"/>
              </w:rPr>
              <w:t>Routledge handbook of leisure studies</w:t>
            </w:r>
            <w:r w:rsidRPr="00E36443">
              <w:rPr>
                <w:rFonts w:ascii="Times New Roman" w:hAnsi="Times New Roman" w:cs="Times New Roman"/>
                <w:sz w:val="20"/>
                <w:szCs w:val="20"/>
              </w:rPr>
              <w:t>. London: Routledge.</w:t>
            </w:r>
          </w:p>
          <w:p w14:paraId="5D2F59DF" w14:textId="5DF9D33B" w:rsidR="00B77124" w:rsidRPr="00E36443" w:rsidRDefault="00B77124" w:rsidP="00630AC5">
            <w:pPr>
              <w:pStyle w:val="EndNoteBibliography"/>
              <w:numPr>
                <w:ilvl w:val="0"/>
                <w:numId w:val="37"/>
              </w:numPr>
              <w:spacing w:after="0"/>
              <w:rPr>
                <w:rFonts w:ascii="Times New Roman" w:hAnsi="Times New Roman" w:cs="Times New Roman"/>
                <w:sz w:val="20"/>
                <w:szCs w:val="20"/>
              </w:rPr>
            </w:pPr>
            <w:r w:rsidRPr="00E36443">
              <w:rPr>
                <w:rFonts w:ascii="Times New Roman" w:hAnsi="Times New Roman" w:cs="Times New Roman"/>
                <w:sz w:val="20"/>
                <w:szCs w:val="20"/>
              </w:rPr>
              <w:t xml:space="preserve">Gilbertson, K. (2006). </w:t>
            </w:r>
            <w:r w:rsidRPr="00E36443">
              <w:rPr>
                <w:rFonts w:ascii="Times New Roman" w:hAnsi="Times New Roman" w:cs="Times New Roman"/>
                <w:i/>
                <w:sz w:val="20"/>
                <w:szCs w:val="20"/>
              </w:rPr>
              <w:t>Outdoor education: Methods and strategies</w:t>
            </w:r>
            <w:r w:rsidRPr="00E36443">
              <w:rPr>
                <w:rFonts w:ascii="Times New Roman" w:hAnsi="Times New Roman" w:cs="Times New Roman"/>
                <w:sz w:val="20"/>
                <w:szCs w:val="20"/>
              </w:rPr>
              <w:t>. Champain</w:t>
            </w:r>
            <w:r w:rsidR="00991776">
              <w:rPr>
                <w:rFonts w:ascii="Times New Roman" w:hAnsi="Times New Roman" w:cs="Times New Roman"/>
                <w:sz w:val="20"/>
                <w:szCs w:val="20"/>
              </w:rPr>
              <w:t>:</w:t>
            </w:r>
            <w:r w:rsidRPr="00E36443">
              <w:rPr>
                <w:rFonts w:ascii="Times New Roman" w:hAnsi="Times New Roman" w:cs="Times New Roman"/>
                <w:sz w:val="20"/>
                <w:szCs w:val="20"/>
              </w:rPr>
              <w:t xml:space="preserve"> Human Kinetics.</w:t>
            </w:r>
          </w:p>
          <w:p w14:paraId="7C97AC5B" w14:textId="77777777" w:rsidR="00B77124" w:rsidRPr="00E36443" w:rsidRDefault="00B77124" w:rsidP="00630AC5">
            <w:pPr>
              <w:pStyle w:val="EndNoteBibliography"/>
              <w:numPr>
                <w:ilvl w:val="0"/>
                <w:numId w:val="37"/>
              </w:numPr>
              <w:spacing w:after="0"/>
              <w:rPr>
                <w:rFonts w:ascii="Times New Roman" w:hAnsi="Times New Roman" w:cs="Times New Roman"/>
                <w:sz w:val="20"/>
                <w:szCs w:val="20"/>
              </w:rPr>
            </w:pPr>
            <w:r w:rsidRPr="00E36443">
              <w:rPr>
                <w:rFonts w:ascii="Times New Roman" w:hAnsi="Times New Roman" w:cs="Times New Roman"/>
                <w:sz w:val="20"/>
                <w:szCs w:val="20"/>
              </w:rPr>
              <w:t xml:space="preserve">Hamřík, Z. (2022). </w:t>
            </w:r>
            <w:r w:rsidRPr="00E36443">
              <w:rPr>
                <w:rFonts w:ascii="Times New Roman" w:hAnsi="Times New Roman" w:cs="Times New Roman"/>
                <w:i/>
                <w:sz w:val="20"/>
                <w:szCs w:val="20"/>
              </w:rPr>
              <w:t>Volný čas dětí a mládeže: Zábava, odpočinek a příležitost pro rozvoj</w:t>
            </w:r>
            <w:r w:rsidRPr="00E36443">
              <w:rPr>
                <w:rFonts w:ascii="Times New Roman" w:hAnsi="Times New Roman" w:cs="Times New Roman"/>
                <w:sz w:val="20"/>
                <w:szCs w:val="20"/>
              </w:rPr>
              <w:t>. Olomouc: Univerzita Palackého.</w:t>
            </w:r>
          </w:p>
          <w:p w14:paraId="61BC11EC" w14:textId="77777777" w:rsidR="00B77124" w:rsidRPr="00E36443" w:rsidRDefault="00B77124" w:rsidP="00630AC5">
            <w:pPr>
              <w:pStyle w:val="EndNoteBibliography"/>
              <w:numPr>
                <w:ilvl w:val="0"/>
                <w:numId w:val="37"/>
              </w:numPr>
              <w:spacing w:after="0"/>
              <w:rPr>
                <w:rFonts w:ascii="Times New Roman" w:hAnsi="Times New Roman" w:cs="Times New Roman"/>
                <w:sz w:val="20"/>
                <w:szCs w:val="20"/>
              </w:rPr>
            </w:pPr>
            <w:r w:rsidRPr="00E36443">
              <w:rPr>
                <w:rFonts w:ascii="Times New Roman" w:hAnsi="Times New Roman" w:cs="Times New Roman"/>
                <w:sz w:val="20"/>
                <w:szCs w:val="20"/>
              </w:rPr>
              <w:t xml:space="preserve">Jirásek, I. (2019). </w:t>
            </w:r>
            <w:r w:rsidRPr="00E36443">
              <w:rPr>
                <w:rFonts w:ascii="Times New Roman" w:hAnsi="Times New Roman" w:cs="Times New Roman"/>
                <w:i/>
                <w:sz w:val="20"/>
                <w:szCs w:val="20"/>
              </w:rPr>
              <w:t>Zážitková pedagogika: Teorie holistické výchovy (v přírodě a volném čase)</w:t>
            </w:r>
            <w:r w:rsidRPr="00E36443">
              <w:rPr>
                <w:rFonts w:ascii="Times New Roman" w:hAnsi="Times New Roman" w:cs="Times New Roman"/>
                <w:sz w:val="20"/>
                <w:szCs w:val="20"/>
              </w:rPr>
              <w:t>. Praha: Portál.</w:t>
            </w:r>
          </w:p>
          <w:p w14:paraId="0708761C" w14:textId="77777777" w:rsidR="00B77124" w:rsidRPr="00E36443" w:rsidRDefault="00B77124" w:rsidP="00630AC5">
            <w:pPr>
              <w:pStyle w:val="EndNoteBibliography"/>
              <w:numPr>
                <w:ilvl w:val="0"/>
                <w:numId w:val="37"/>
              </w:numPr>
              <w:spacing w:after="0"/>
              <w:rPr>
                <w:rFonts w:ascii="Times New Roman" w:hAnsi="Times New Roman" w:cs="Times New Roman"/>
                <w:sz w:val="20"/>
                <w:szCs w:val="20"/>
              </w:rPr>
            </w:pPr>
            <w:r w:rsidRPr="00E36443">
              <w:rPr>
                <w:rFonts w:ascii="Times New Roman" w:hAnsi="Times New Roman" w:cs="Times New Roman"/>
                <w:sz w:val="20"/>
                <w:szCs w:val="20"/>
              </w:rPr>
              <w:t xml:space="preserve">Kaplánek, M. (Ed.) (2022). </w:t>
            </w:r>
            <w:r w:rsidRPr="00E36443">
              <w:rPr>
                <w:rFonts w:ascii="Times New Roman" w:hAnsi="Times New Roman" w:cs="Times New Roman"/>
                <w:i/>
                <w:sz w:val="20"/>
                <w:szCs w:val="20"/>
              </w:rPr>
              <w:t>Volný čas dětí staršího školního věku: Vybrané výsledky výzkumu volného času a životního stylu dětí ve věku 11-15 let a jejich využití v pedagogice</w:t>
            </w:r>
            <w:r w:rsidRPr="00E36443">
              <w:rPr>
                <w:rFonts w:ascii="Times New Roman" w:hAnsi="Times New Roman" w:cs="Times New Roman"/>
                <w:sz w:val="20"/>
                <w:szCs w:val="20"/>
              </w:rPr>
              <w:t>. České Budějovice: Nakladatelství Jihočeské univerzity v Českých Budějovicích.</w:t>
            </w:r>
          </w:p>
          <w:p w14:paraId="6AA7CECF" w14:textId="7502BAF2" w:rsidR="00B77124" w:rsidRPr="00E36443" w:rsidRDefault="00B77124" w:rsidP="00630AC5">
            <w:pPr>
              <w:pStyle w:val="EndNoteBibliography"/>
              <w:numPr>
                <w:ilvl w:val="0"/>
                <w:numId w:val="37"/>
              </w:numPr>
              <w:spacing w:after="0"/>
              <w:rPr>
                <w:rFonts w:ascii="Times New Roman" w:hAnsi="Times New Roman" w:cs="Times New Roman"/>
                <w:sz w:val="20"/>
                <w:szCs w:val="20"/>
              </w:rPr>
            </w:pPr>
            <w:r w:rsidRPr="00E36443">
              <w:rPr>
                <w:rFonts w:ascii="Times New Roman" w:hAnsi="Times New Roman" w:cs="Times New Roman"/>
                <w:sz w:val="20"/>
                <w:szCs w:val="20"/>
              </w:rPr>
              <w:t xml:space="preserve">Parry, J., &amp; Allison, P. (Eds.). (2020). </w:t>
            </w:r>
            <w:r w:rsidRPr="00E36443">
              <w:rPr>
                <w:rFonts w:ascii="Times New Roman" w:hAnsi="Times New Roman" w:cs="Times New Roman"/>
                <w:i/>
                <w:sz w:val="20"/>
                <w:szCs w:val="20"/>
              </w:rPr>
              <w:t>Experiential Learning and Outdoor Education: Traditions of Practice and Philosophical Perspective</w:t>
            </w:r>
            <w:r w:rsidRPr="00E36443">
              <w:rPr>
                <w:rFonts w:ascii="Times New Roman" w:hAnsi="Times New Roman" w:cs="Times New Roman"/>
                <w:sz w:val="20"/>
                <w:szCs w:val="20"/>
              </w:rPr>
              <w:t>. Abingdon</w:t>
            </w:r>
            <w:r w:rsidR="00991776">
              <w:rPr>
                <w:rFonts w:ascii="Times New Roman" w:hAnsi="Times New Roman" w:cs="Times New Roman"/>
                <w:sz w:val="20"/>
                <w:szCs w:val="20"/>
              </w:rPr>
              <w:t>:</w:t>
            </w:r>
            <w:r w:rsidRPr="00E36443">
              <w:rPr>
                <w:rFonts w:ascii="Times New Roman" w:hAnsi="Times New Roman" w:cs="Times New Roman"/>
                <w:sz w:val="20"/>
                <w:szCs w:val="20"/>
              </w:rPr>
              <w:t xml:space="preserve"> Routledge.</w:t>
            </w:r>
          </w:p>
          <w:p w14:paraId="42B5D5B5" w14:textId="3CA5FE03" w:rsidR="00B77124" w:rsidRPr="007B2919" w:rsidRDefault="00B77124" w:rsidP="00630AC5">
            <w:pPr>
              <w:pStyle w:val="EndNoteBibliography"/>
              <w:numPr>
                <w:ilvl w:val="0"/>
                <w:numId w:val="37"/>
              </w:numPr>
              <w:rPr>
                <w:rFonts w:ascii="Times New Roman" w:hAnsi="Times New Roman" w:cs="Times New Roman"/>
                <w:sz w:val="20"/>
                <w:szCs w:val="20"/>
              </w:rPr>
            </w:pPr>
            <w:r w:rsidRPr="007B2919">
              <w:rPr>
                <w:rFonts w:ascii="Times New Roman" w:hAnsi="Times New Roman" w:cs="Times New Roman"/>
                <w:sz w:val="20"/>
                <w:szCs w:val="20"/>
                <w:lang w:val="de-DE"/>
              </w:rPr>
              <w:lastRenderedPageBreak/>
              <w:t xml:space="preserve">Stebbins, R. A., &amp; Graham, M. (Eds.). </w:t>
            </w:r>
            <w:r w:rsidRPr="007B2919">
              <w:rPr>
                <w:rFonts w:ascii="Times New Roman" w:hAnsi="Times New Roman" w:cs="Times New Roman"/>
                <w:sz w:val="20"/>
                <w:szCs w:val="20"/>
              </w:rPr>
              <w:t xml:space="preserve">(2004). </w:t>
            </w:r>
            <w:r w:rsidRPr="007B2919">
              <w:rPr>
                <w:rFonts w:ascii="Times New Roman" w:hAnsi="Times New Roman" w:cs="Times New Roman"/>
                <w:i/>
                <w:sz w:val="20"/>
                <w:szCs w:val="20"/>
              </w:rPr>
              <w:t>Volunteering as leisure/leisure as volunteering: An international assessment</w:t>
            </w:r>
            <w:r w:rsidRPr="007B2919">
              <w:rPr>
                <w:rFonts w:ascii="Times New Roman" w:hAnsi="Times New Roman" w:cs="Times New Roman"/>
                <w:sz w:val="20"/>
                <w:szCs w:val="20"/>
              </w:rPr>
              <w:t xml:space="preserve">. </w:t>
            </w:r>
            <w:r w:rsidR="00991776" w:rsidRPr="007B2919">
              <w:rPr>
                <w:rFonts w:ascii="Times New Roman" w:hAnsi="Times New Roman" w:cs="Times New Roman"/>
                <w:sz w:val="20"/>
                <w:szCs w:val="20"/>
              </w:rPr>
              <w:t>C</w:t>
            </w:r>
            <w:r w:rsidRPr="007B2919">
              <w:rPr>
                <w:rFonts w:ascii="Times New Roman" w:hAnsi="Times New Roman" w:cs="Times New Roman"/>
                <w:sz w:val="20"/>
                <w:szCs w:val="20"/>
              </w:rPr>
              <w:t>ambridge: CABI Publishing.</w:t>
            </w:r>
          </w:p>
          <w:p w14:paraId="54D459EB" w14:textId="77777777" w:rsidR="00B77124" w:rsidRDefault="00B77124" w:rsidP="00B77124">
            <w:pPr>
              <w:ind w:left="510" w:hanging="510"/>
              <w:jc w:val="both"/>
              <w:rPr>
                <w:b/>
              </w:rPr>
            </w:pPr>
            <w:r>
              <w:rPr>
                <w:b/>
              </w:rPr>
              <w:t>Doporučená:</w:t>
            </w:r>
          </w:p>
          <w:p w14:paraId="718A6C0D" w14:textId="520220E0" w:rsidR="00B77124" w:rsidRPr="008F3875" w:rsidRDefault="00B77124" w:rsidP="00630AC5">
            <w:pPr>
              <w:pStyle w:val="Odstavecseseznamem"/>
              <w:numPr>
                <w:ilvl w:val="0"/>
                <w:numId w:val="38"/>
              </w:numPr>
            </w:pPr>
            <w:r w:rsidRPr="008F3875">
              <w:t>odborn</w:t>
            </w:r>
            <w:r>
              <w:t>é texty zaměřené na téma specifikované při konzultaci, dohledatelné</w:t>
            </w:r>
            <w:r w:rsidRPr="008F3875">
              <w:t xml:space="preserve"> v elektronických databázích zprostředkovaných Knihovnou UTB: </w:t>
            </w:r>
            <w:hyperlink r:id="rId18" w:history="1">
              <w:r w:rsidRPr="002F568D">
                <w:rPr>
                  <w:rStyle w:val="Hypertextovodkaz"/>
                </w:rPr>
                <w:t>https://vufind.katalog.k.utb.cz/Content/list-of-databases</w:t>
              </w:r>
            </w:hyperlink>
            <w:r>
              <w:t xml:space="preserve"> </w:t>
            </w:r>
          </w:p>
        </w:tc>
      </w:tr>
      <w:tr w:rsidR="00B77124" w:rsidRPr="00F34CF1" w14:paraId="757DDA78" w14:textId="77777777" w:rsidTr="00B77124">
        <w:tc>
          <w:tcPr>
            <w:tcW w:w="10065" w:type="dxa"/>
            <w:gridSpan w:val="8"/>
            <w:tcBorders>
              <w:top w:val="single" w:sz="12" w:space="0" w:color="auto"/>
              <w:left w:val="single" w:sz="2" w:space="0" w:color="auto"/>
              <w:bottom w:val="single" w:sz="2" w:space="0" w:color="auto"/>
              <w:right w:val="single" w:sz="2" w:space="0" w:color="auto"/>
            </w:tcBorders>
            <w:shd w:val="clear" w:color="auto" w:fill="F7CAAC"/>
          </w:tcPr>
          <w:p w14:paraId="12B2EEBF" w14:textId="77777777" w:rsidR="00B77124" w:rsidRPr="00F34CF1" w:rsidRDefault="00B77124" w:rsidP="00B77124">
            <w:pPr>
              <w:jc w:val="center"/>
              <w:rPr>
                <w:b/>
              </w:rPr>
            </w:pPr>
            <w:r w:rsidRPr="00F34CF1">
              <w:rPr>
                <w:b/>
              </w:rPr>
              <w:lastRenderedPageBreak/>
              <w:t>Informace ke kombinované nebo distanční formě</w:t>
            </w:r>
          </w:p>
        </w:tc>
      </w:tr>
      <w:tr w:rsidR="00B77124" w:rsidRPr="00F34CF1" w14:paraId="6DE53399" w14:textId="77777777" w:rsidTr="00B77124">
        <w:tc>
          <w:tcPr>
            <w:tcW w:w="5038" w:type="dxa"/>
            <w:gridSpan w:val="3"/>
            <w:tcBorders>
              <w:top w:val="single" w:sz="2" w:space="0" w:color="auto"/>
            </w:tcBorders>
            <w:shd w:val="clear" w:color="auto" w:fill="F7CAAC"/>
          </w:tcPr>
          <w:p w14:paraId="78331990" w14:textId="77777777" w:rsidR="00B77124" w:rsidRPr="00F34CF1" w:rsidRDefault="00B77124" w:rsidP="00B77124">
            <w:pPr>
              <w:jc w:val="both"/>
            </w:pPr>
            <w:r w:rsidRPr="00F34CF1">
              <w:rPr>
                <w:b/>
              </w:rPr>
              <w:t>Rozsah konzultací (soustředění)</w:t>
            </w:r>
          </w:p>
        </w:tc>
        <w:tc>
          <w:tcPr>
            <w:tcW w:w="889" w:type="dxa"/>
            <w:tcBorders>
              <w:top w:val="single" w:sz="2" w:space="0" w:color="auto"/>
            </w:tcBorders>
          </w:tcPr>
          <w:p w14:paraId="5B689FC6" w14:textId="77777777" w:rsidR="00B77124" w:rsidRPr="00F34CF1" w:rsidRDefault="00B77124" w:rsidP="00B77124">
            <w:pPr>
              <w:jc w:val="both"/>
            </w:pPr>
            <w:r>
              <w:t>15</w:t>
            </w:r>
          </w:p>
        </w:tc>
        <w:tc>
          <w:tcPr>
            <w:tcW w:w="4138" w:type="dxa"/>
            <w:gridSpan w:val="4"/>
            <w:tcBorders>
              <w:top w:val="single" w:sz="2" w:space="0" w:color="auto"/>
            </w:tcBorders>
            <w:shd w:val="clear" w:color="auto" w:fill="F7CAAC"/>
          </w:tcPr>
          <w:p w14:paraId="57C64F83" w14:textId="77777777" w:rsidR="00B77124" w:rsidRPr="00F34CF1" w:rsidRDefault="00B77124" w:rsidP="00B77124">
            <w:pPr>
              <w:jc w:val="both"/>
              <w:rPr>
                <w:b/>
              </w:rPr>
            </w:pPr>
            <w:r w:rsidRPr="00F34CF1">
              <w:rPr>
                <w:b/>
              </w:rPr>
              <w:t xml:space="preserve">hodin </w:t>
            </w:r>
          </w:p>
        </w:tc>
      </w:tr>
      <w:tr w:rsidR="00B77124" w:rsidRPr="00F34CF1" w14:paraId="5519C1C5" w14:textId="77777777" w:rsidTr="00B77124">
        <w:tc>
          <w:tcPr>
            <w:tcW w:w="10065" w:type="dxa"/>
            <w:gridSpan w:val="8"/>
            <w:shd w:val="clear" w:color="auto" w:fill="F7CAAC"/>
          </w:tcPr>
          <w:p w14:paraId="0CF95AB6" w14:textId="1680769E" w:rsidR="00B77124" w:rsidRPr="00F34CF1" w:rsidRDefault="00B77124" w:rsidP="00B77124">
            <w:pPr>
              <w:jc w:val="both"/>
              <w:rPr>
                <w:b/>
              </w:rPr>
            </w:pPr>
            <w:r w:rsidRPr="00F34CF1">
              <w:rPr>
                <w:b/>
              </w:rPr>
              <w:t>Informace o způsobu kontaktu s</w:t>
            </w:r>
            <w:r w:rsidR="00991776">
              <w:rPr>
                <w:b/>
              </w:rPr>
              <w:t> </w:t>
            </w:r>
            <w:r w:rsidRPr="00F34CF1">
              <w:rPr>
                <w:b/>
              </w:rPr>
              <w:t>vyučujícím</w:t>
            </w:r>
          </w:p>
        </w:tc>
      </w:tr>
      <w:tr w:rsidR="00B77124" w:rsidRPr="00F34CF1" w14:paraId="1A7DEEDB" w14:textId="77777777" w:rsidTr="00B77124">
        <w:trPr>
          <w:trHeight w:val="258"/>
        </w:trPr>
        <w:tc>
          <w:tcPr>
            <w:tcW w:w="10065" w:type="dxa"/>
            <w:gridSpan w:val="8"/>
          </w:tcPr>
          <w:p w14:paraId="582B919C" w14:textId="77777777" w:rsidR="00B77124" w:rsidRDefault="00B77124" w:rsidP="00B77124">
            <w:r w:rsidRPr="00517A95">
              <w:t>DSP je v prezenční i kombinované formě totožný.</w:t>
            </w:r>
            <w:r>
              <w:br/>
              <w:t>Podle Vnitřního předpisu UTB má každý akademický pracovník stanoveny konzultační hodiny v rozsahu 2h týdně. Dále je možno komunikovat s vyučujícím prostřednictvím e-mailu nebo v rámci MS Office 365 (Teams), ve kterém probíhá synchronní výuka na dálku.</w:t>
            </w:r>
          </w:p>
        </w:tc>
      </w:tr>
    </w:tbl>
    <w:p w14:paraId="6C411196" w14:textId="77777777" w:rsidR="00B77124" w:rsidRDefault="00B77124" w:rsidP="00B77124"/>
    <w:p w14:paraId="174C9304" w14:textId="77777777" w:rsidR="00B77124" w:rsidRDefault="00B77124" w:rsidP="00B77124">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32"/>
        <w:gridCol w:w="1175"/>
      </w:tblGrid>
      <w:tr w:rsidR="00B77124" w14:paraId="6CB957AD" w14:textId="77777777" w:rsidTr="00B77124">
        <w:tc>
          <w:tcPr>
            <w:tcW w:w="9855" w:type="dxa"/>
            <w:gridSpan w:val="8"/>
            <w:tcBorders>
              <w:bottom w:val="double" w:sz="4" w:space="0" w:color="auto"/>
            </w:tcBorders>
            <w:shd w:val="clear" w:color="auto" w:fill="B8CCE4" w:themeFill="accent1" w:themeFillTint="66"/>
          </w:tcPr>
          <w:p w14:paraId="6FB0CD1A" w14:textId="77777777" w:rsidR="00B77124" w:rsidRDefault="00B77124" w:rsidP="00B77124">
            <w:pPr>
              <w:jc w:val="both"/>
              <w:rPr>
                <w:b/>
                <w:sz w:val="28"/>
              </w:rPr>
            </w:pPr>
            <w:bookmarkStart w:id="54" w:name="_Hlk129811295"/>
            <w:r>
              <w:lastRenderedPageBreak/>
              <w:t>C</w:t>
            </w:r>
          </w:p>
        </w:tc>
      </w:tr>
      <w:tr w:rsidR="00B77124" w14:paraId="3C6655A3" w14:textId="77777777" w:rsidTr="00B77124">
        <w:tc>
          <w:tcPr>
            <w:tcW w:w="3086" w:type="dxa"/>
            <w:tcBorders>
              <w:top w:val="double" w:sz="4" w:space="0" w:color="auto"/>
            </w:tcBorders>
            <w:shd w:val="clear" w:color="auto" w:fill="FBD4B4" w:themeFill="accent6" w:themeFillTint="66"/>
          </w:tcPr>
          <w:p w14:paraId="1D658428" w14:textId="77777777" w:rsidR="00B77124" w:rsidRDefault="00B77124" w:rsidP="00B77124">
            <w:pPr>
              <w:rPr>
                <w:b/>
              </w:rPr>
            </w:pPr>
            <w:r>
              <w:rPr>
                <w:b/>
              </w:rPr>
              <w:t>Název studijního předmětu</w:t>
            </w:r>
          </w:p>
        </w:tc>
        <w:tc>
          <w:tcPr>
            <w:tcW w:w="6769" w:type="dxa"/>
            <w:gridSpan w:val="7"/>
            <w:tcBorders>
              <w:top w:val="double" w:sz="4" w:space="0" w:color="auto"/>
            </w:tcBorders>
          </w:tcPr>
          <w:p w14:paraId="5A8BB331" w14:textId="77777777" w:rsidR="00B77124" w:rsidRDefault="00B77124" w:rsidP="00B77124">
            <w:pPr>
              <w:jc w:val="both"/>
            </w:pPr>
            <w:r>
              <w:t>Školní pedagogika</w:t>
            </w:r>
          </w:p>
        </w:tc>
      </w:tr>
      <w:tr w:rsidR="00B77124" w14:paraId="6FA5F99F" w14:textId="77777777" w:rsidTr="00B77124">
        <w:tc>
          <w:tcPr>
            <w:tcW w:w="3086" w:type="dxa"/>
            <w:shd w:val="clear" w:color="auto" w:fill="FBD4B4" w:themeFill="accent6" w:themeFillTint="66"/>
          </w:tcPr>
          <w:p w14:paraId="3CF02B34" w14:textId="77777777" w:rsidR="00B77124" w:rsidRDefault="00B77124" w:rsidP="00B77124">
            <w:pPr>
              <w:rPr>
                <w:b/>
              </w:rPr>
            </w:pPr>
            <w:r>
              <w:rPr>
                <w:b/>
              </w:rPr>
              <w:t>Typ předmětu</w:t>
            </w:r>
          </w:p>
        </w:tc>
        <w:tc>
          <w:tcPr>
            <w:tcW w:w="3406" w:type="dxa"/>
            <w:gridSpan w:val="4"/>
          </w:tcPr>
          <w:p w14:paraId="64B62D53" w14:textId="77777777" w:rsidR="00B77124" w:rsidRDefault="00B77124" w:rsidP="00B77124">
            <w:pPr>
              <w:jc w:val="both"/>
            </w:pPr>
            <w:r>
              <w:t>Povinně volitelný</w:t>
            </w:r>
          </w:p>
        </w:tc>
        <w:tc>
          <w:tcPr>
            <w:tcW w:w="2188" w:type="dxa"/>
            <w:gridSpan w:val="2"/>
            <w:shd w:val="clear" w:color="auto" w:fill="FBD4B4" w:themeFill="accent6" w:themeFillTint="66"/>
          </w:tcPr>
          <w:p w14:paraId="3BF5B546" w14:textId="77777777" w:rsidR="00B77124" w:rsidRDefault="00B77124" w:rsidP="00B77124">
            <w:r>
              <w:rPr>
                <w:b/>
              </w:rPr>
              <w:t>doporučený ročník / semestr</w:t>
            </w:r>
          </w:p>
        </w:tc>
        <w:tc>
          <w:tcPr>
            <w:tcW w:w="1175" w:type="dxa"/>
          </w:tcPr>
          <w:p w14:paraId="5C381C63" w14:textId="3B3D0EF5" w:rsidR="00B77124" w:rsidRDefault="00B77124" w:rsidP="00B77124">
            <w:pPr>
              <w:jc w:val="both"/>
            </w:pPr>
            <w:r>
              <w:t>2-3./3-6</w:t>
            </w:r>
            <w:r w:rsidR="00A74A36">
              <w:t>.</w:t>
            </w:r>
          </w:p>
        </w:tc>
      </w:tr>
      <w:tr w:rsidR="00B77124" w14:paraId="48BEAA2A" w14:textId="77777777" w:rsidTr="00B77124">
        <w:tc>
          <w:tcPr>
            <w:tcW w:w="3086" w:type="dxa"/>
            <w:shd w:val="clear" w:color="auto" w:fill="FBD4B4" w:themeFill="accent6" w:themeFillTint="66"/>
          </w:tcPr>
          <w:p w14:paraId="4D664C09" w14:textId="77777777" w:rsidR="00B77124" w:rsidRDefault="00B77124" w:rsidP="00B77124">
            <w:pPr>
              <w:rPr>
                <w:b/>
              </w:rPr>
            </w:pPr>
            <w:r>
              <w:rPr>
                <w:b/>
              </w:rPr>
              <w:t>Rozsah studijního předmětu</w:t>
            </w:r>
          </w:p>
        </w:tc>
        <w:tc>
          <w:tcPr>
            <w:tcW w:w="1701" w:type="dxa"/>
            <w:gridSpan w:val="2"/>
          </w:tcPr>
          <w:p w14:paraId="687FD819" w14:textId="407CF948" w:rsidR="00B77124" w:rsidRDefault="00B77124" w:rsidP="00B77124">
            <w:pPr>
              <w:jc w:val="both"/>
            </w:pPr>
            <w:r>
              <w:t>15</w:t>
            </w:r>
            <w:r w:rsidR="00991776">
              <w:t>p</w:t>
            </w:r>
          </w:p>
        </w:tc>
        <w:tc>
          <w:tcPr>
            <w:tcW w:w="889" w:type="dxa"/>
            <w:shd w:val="clear" w:color="auto" w:fill="FBD4B4" w:themeFill="accent6" w:themeFillTint="66"/>
          </w:tcPr>
          <w:p w14:paraId="0B922754" w14:textId="77777777" w:rsidR="00B77124" w:rsidRDefault="00B77124" w:rsidP="00B77124">
            <w:pPr>
              <w:jc w:val="both"/>
              <w:rPr>
                <w:b/>
              </w:rPr>
            </w:pPr>
            <w:r>
              <w:rPr>
                <w:b/>
              </w:rPr>
              <w:t xml:space="preserve">hod. </w:t>
            </w:r>
          </w:p>
        </w:tc>
        <w:tc>
          <w:tcPr>
            <w:tcW w:w="816" w:type="dxa"/>
          </w:tcPr>
          <w:p w14:paraId="00FB78BE" w14:textId="768589E0" w:rsidR="00B77124" w:rsidRDefault="004F208B" w:rsidP="00B77124">
            <w:pPr>
              <w:jc w:val="both"/>
            </w:pPr>
            <w:r>
              <w:t>15</w:t>
            </w:r>
          </w:p>
        </w:tc>
        <w:tc>
          <w:tcPr>
            <w:tcW w:w="2156" w:type="dxa"/>
            <w:shd w:val="clear" w:color="auto" w:fill="FBD4B4" w:themeFill="accent6" w:themeFillTint="66"/>
          </w:tcPr>
          <w:p w14:paraId="4A53BF7B" w14:textId="77777777" w:rsidR="00B77124" w:rsidRDefault="00B77124" w:rsidP="00B77124">
            <w:pPr>
              <w:jc w:val="both"/>
              <w:rPr>
                <w:b/>
              </w:rPr>
            </w:pPr>
            <w:r>
              <w:rPr>
                <w:b/>
              </w:rPr>
              <w:t>kreditů</w:t>
            </w:r>
          </w:p>
        </w:tc>
        <w:tc>
          <w:tcPr>
            <w:tcW w:w="1207" w:type="dxa"/>
            <w:gridSpan w:val="2"/>
          </w:tcPr>
          <w:p w14:paraId="09E59CD7" w14:textId="77777777" w:rsidR="00B77124" w:rsidRDefault="00B77124" w:rsidP="00B77124">
            <w:pPr>
              <w:jc w:val="both"/>
            </w:pPr>
          </w:p>
        </w:tc>
      </w:tr>
      <w:tr w:rsidR="00B77124" w14:paraId="460F4BCC" w14:textId="77777777" w:rsidTr="00B77124">
        <w:tc>
          <w:tcPr>
            <w:tcW w:w="3086" w:type="dxa"/>
            <w:shd w:val="clear" w:color="auto" w:fill="FBD4B4" w:themeFill="accent6" w:themeFillTint="66"/>
          </w:tcPr>
          <w:p w14:paraId="5592E0BA" w14:textId="77777777" w:rsidR="00B77124" w:rsidRDefault="00B77124" w:rsidP="00B77124">
            <w:pPr>
              <w:rPr>
                <w:b/>
                <w:sz w:val="22"/>
              </w:rPr>
            </w:pPr>
            <w:r>
              <w:rPr>
                <w:b/>
              </w:rPr>
              <w:t>Prerekvizity, korekvizity, ekvivalence</w:t>
            </w:r>
          </w:p>
        </w:tc>
        <w:tc>
          <w:tcPr>
            <w:tcW w:w="6769" w:type="dxa"/>
            <w:gridSpan w:val="7"/>
          </w:tcPr>
          <w:p w14:paraId="7EC426BE" w14:textId="77777777" w:rsidR="00B77124" w:rsidRDefault="00B77124" w:rsidP="00B77124">
            <w:pPr>
              <w:jc w:val="both"/>
            </w:pPr>
          </w:p>
        </w:tc>
      </w:tr>
      <w:tr w:rsidR="00B77124" w14:paraId="55996EFE" w14:textId="77777777" w:rsidTr="00B77124">
        <w:tc>
          <w:tcPr>
            <w:tcW w:w="3086" w:type="dxa"/>
            <w:shd w:val="clear" w:color="auto" w:fill="FBD4B4" w:themeFill="accent6" w:themeFillTint="66"/>
          </w:tcPr>
          <w:p w14:paraId="53DBA5DA" w14:textId="77777777" w:rsidR="00B77124" w:rsidRDefault="00B77124" w:rsidP="00B77124">
            <w:pPr>
              <w:rPr>
                <w:b/>
              </w:rPr>
            </w:pPr>
            <w:r>
              <w:rPr>
                <w:b/>
              </w:rPr>
              <w:t>Způsob ověření studijních výsledků</w:t>
            </w:r>
          </w:p>
        </w:tc>
        <w:tc>
          <w:tcPr>
            <w:tcW w:w="3406" w:type="dxa"/>
            <w:gridSpan w:val="4"/>
          </w:tcPr>
          <w:p w14:paraId="2C7686BF" w14:textId="6A2FA294" w:rsidR="00B77124" w:rsidRDefault="00991776" w:rsidP="00B77124">
            <w:pPr>
              <w:jc w:val="both"/>
            </w:pPr>
            <w:r>
              <w:t>Z</w:t>
            </w:r>
            <w:r w:rsidR="00B77124">
              <w:t>kouška</w:t>
            </w:r>
          </w:p>
        </w:tc>
        <w:tc>
          <w:tcPr>
            <w:tcW w:w="2156" w:type="dxa"/>
            <w:shd w:val="clear" w:color="auto" w:fill="FBD4B4" w:themeFill="accent6" w:themeFillTint="66"/>
          </w:tcPr>
          <w:p w14:paraId="5A1C0C1A" w14:textId="77777777" w:rsidR="00B77124" w:rsidRDefault="00B77124" w:rsidP="00B77124">
            <w:pPr>
              <w:jc w:val="both"/>
              <w:rPr>
                <w:b/>
              </w:rPr>
            </w:pPr>
            <w:r>
              <w:rPr>
                <w:b/>
              </w:rPr>
              <w:t>Forma výuky</w:t>
            </w:r>
          </w:p>
        </w:tc>
        <w:tc>
          <w:tcPr>
            <w:tcW w:w="1207" w:type="dxa"/>
            <w:gridSpan w:val="2"/>
          </w:tcPr>
          <w:p w14:paraId="01091C90" w14:textId="77777777" w:rsidR="00B77124" w:rsidRDefault="00B77124" w:rsidP="00B77124">
            <w:pPr>
              <w:jc w:val="both"/>
            </w:pPr>
            <w:r>
              <w:t>přednáška</w:t>
            </w:r>
          </w:p>
        </w:tc>
      </w:tr>
      <w:tr w:rsidR="00B77124" w14:paraId="7AC40DEE" w14:textId="77777777" w:rsidTr="00B77124">
        <w:tc>
          <w:tcPr>
            <w:tcW w:w="3086" w:type="dxa"/>
            <w:shd w:val="clear" w:color="auto" w:fill="FBD4B4" w:themeFill="accent6" w:themeFillTint="66"/>
          </w:tcPr>
          <w:p w14:paraId="7A43E654" w14:textId="77777777" w:rsidR="00B77124" w:rsidRDefault="00B77124" w:rsidP="00B77124">
            <w:pPr>
              <w:rPr>
                <w:b/>
              </w:rPr>
            </w:pPr>
            <w:r>
              <w:rPr>
                <w:b/>
              </w:rPr>
              <w:t>Forma způsobu ověření studijních výsledků a další požadavky na studenta</w:t>
            </w:r>
          </w:p>
        </w:tc>
        <w:tc>
          <w:tcPr>
            <w:tcW w:w="6769" w:type="dxa"/>
            <w:gridSpan w:val="7"/>
            <w:tcBorders>
              <w:bottom w:val="nil"/>
            </w:tcBorders>
          </w:tcPr>
          <w:p w14:paraId="19E82AF1" w14:textId="6832866B" w:rsidR="00B77124" w:rsidRDefault="00B77124" w:rsidP="00B77124">
            <w:pPr>
              <w:jc w:val="both"/>
            </w:pPr>
            <w:r w:rsidRPr="00635D2B">
              <w:rPr>
                <w:rFonts w:eastAsia="Calibri"/>
              </w:rPr>
              <w:t>Zpracování seminární práce, a to dle možností v návaznosti na metodologickou část připravované di</w:t>
            </w:r>
            <w:r w:rsidR="00783AF4">
              <w:rPr>
                <w:rFonts w:eastAsia="Calibri"/>
              </w:rPr>
              <w:t>z</w:t>
            </w:r>
            <w:r w:rsidRPr="00635D2B">
              <w:rPr>
                <w:rFonts w:eastAsia="Calibri"/>
              </w:rPr>
              <w:t>ertační práce, její obhajoba při ústní zkoušce.</w:t>
            </w:r>
          </w:p>
        </w:tc>
      </w:tr>
      <w:tr w:rsidR="00B77124" w14:paraId="065887F5" w14:textId="77777777" w:rsidTr="00B77124">
        <w:trPr>
          <w:trHeight w:val="206"/>
        </w:trPr>
        <w:tc>
          <w:tcPr>
            <w:tcW w:w="9855" w:type="dxa"/>
            <w:gridSpan w:val="8"/>
            <w:tcBorders>
              <w:top w:val="nil"/>
            </w:tcBorders>
          </w:tcPr>
          <w:p w14:paraId="4E574E02" w14:textId="77777777" w:rsidR="00B77124" w:rsidRDefault="00B77124" w:rsidP="00B77124"/>
        </w:tc>
      </w:tr>
      <w:tr w:rsidR="00B77124" w14:paraId="040B9142" w14:textId="77777777" w:rsidTr="00B77124">
        <w:trPr>
          <w:trHeight w:val="197"/>
        </w:trPr>
        <w:tc>
          <w:tcPr>
            <w:tcW w:w="3086" w:type="dxa"/>
            <w:tcBorders>
              <w:top w:val="nil"/>
            </w:tcBorders>
            <w:shd w:val="clear" w:color="auto" w:fill="FBD4B4" w:themeFill="accent6" w:themeFillTint="66"/>
          </w:tcPr>
          <w:p w14:paraId="0D6484B2" w14:textId="77777777" w:rsidR="00B77124" w:rsidRDefault="00B77124" w:rsidP="00B77124">
            <w:pPr>
              <w:rPr>
                <w:b/>
              </w:rPr>
            </w:pPr>
            <w:r>
              <w:rPr>
                <w:b/>
              </w:rPr>
              <w:t>Garant předmětu</w:t>
            </w:r>
          </w:p>
        </w:tc>
        <w:tc>
          <w:tcPr>
            <w:tcW w:w="6769" w:type="dxa"/>
            <w:gridSpan w:val="7"/>
            <w:tcBorders>
              <w:top w:val="nil"/>
            </w:tcBorders>
          </w:tcPr>
          <w:p w14:paraId="6443471A" w14:textId="77777777" w:rsidR="00B77124" w:rsidRDefault="00B77124" w:rsidP="00B77124">
            <w:pPr>
              <w:jc w:val="both"/>
            </w:pPr>
            <w:r w:rsidRPr="004C4E33">
              <w:t xml:space="preserve">doc. PhDr. </w:t>
            </w:r>
            <w:r>
              <w:t>Marcela</w:t>
            </w:r>
            <w:r w:rsidRPr="004C4E33">
              <w:t xml:space="preserve"> Janík</w:t>
            </w:r>
            <w:r>
              <w:t>ová</w:t>
            </w:r>
            <w:r w:rsidRPr="004C4E33">
              <w:t>, Ph.D.</w:t>
            </w:r>
          </w:p>
        </w:tc>
      </w:tr>
      <w:tr w:rsidR="00B77124" w14:paraId="075419E3" w14:textId="77777777" w:rsidTr="00B77124">
        <w:trPr>
          <w:trHeight w:val="243"/>
        </w:trPr>
        <w:tc>
          <w:tcPr>
            <w:tcW w:w="3086" w:type="dxa"/>
            <w:tcBorders>
              <w:top w:val="nil"/>
            </w:tcBorders>
            <w:shd w:val="clear" w:color="auto" w:fill="FBD4B4" w:themeFill="accent6" w:themeFillTint="66"/>
          </w:tcPr>
          <w:p w14:paraId="4AD0382A" w14:textId="77777777" w:rsidR="00B77124" w:rsidRDefault="00B77124" w:rsidP="00B77124">
            <w:pPr>
              <w:rPr>
                <w:b/>
              </w:rPr>
            </w:pPr>
            <w:r>
              <w:rPr>
                <w:b/>
              </w:rPr>
              <w:t>Zapojení garanta do výuky předmětu</w:t>
            </w:r>
          </w:p>
        </w:tc>
        <w:tc>
          <w:tcPr>
            <w:tcW w:w="6769" w:type="dxa"/>
            <w:gridSpan w:val="7"/>
            <w:tcBorders>
              <w:top w:val="nil"/>
            </w:tcBorders>
          </w:tcPr>
          <w:p w14:paraId="31077D06" w14:textId="77777777" w:rsidR="00B77124" w:rsidRDefault="00B77124" w:rsidP="00B77124">
            <w:pPr>
              <w:jc w:val="both"/>
            </w:pPr>
            <w:r>
              <w:t>100 %</w:t>
            </w:r>
          </w:p>
        </w:tc>
      </w:tr>
      <w:tr w:rsidR="00B77124" w14:paraId="2BC5A7BE" w14:textId="77777777" w:rsidTr="00B77124">
        <w:tc>
          <w:tcPr>
            <w:tcW w:w="3086" w:type="dxa"/>
            <w:shd w:val="clear" w:color="auto" w:fill="FBD4B4" w:themeFill="accent6" w:themeFillTint="66"/>
          </w:tcPr>
          <w:p w14:paraId="4071D09D" w14:textId="77777777" w:rsidR="00B77124" w:rsidRDefault="00B77124" w:rsidP="00B77124">
            <w:pPr>
              <w:rPr>
                <w:b/>
              </w:rPr>
            </w:pPr>
            <w:r>
              <w:rPr>
                <w:b/>
              </w:rPr>
              <w:t>Vyučující</w:t>
            </w:r>
          </w:p>
        </w:tc>
        <w:tc>
          <w:tcPr>
            <w:tcW w:w="6769" w:type="dxa"/>
            <w:gridSpan w:val="7"/>
            <w:tcBorders>
              <w:bottom w:val="nil"/>
            </w:tcBorders>
          </w:tcPr>
          <w:p w14:paraId="695CE4E2" w14:textId="736A1A8A" w:rsidR="00B77124" w:rsidRDefault="00B77124" w:rsidP="00B77124">
            <w:pPr>
              <w:jc w:val="both"/>
            </w:pPr>
          </w:p>
        </w:tc>
      </w:tr>
      <w:tr w:rsidR="00B77124" w14:paraId="7A1ACF87" w14:textId="77777777" w:rsidTr="00B77124">
        <w:trPr>
          <w:trHeight w:val="256"/>
        </w:trPr>
        <w:tc>
          <w:tcPr>
            <w:tcW w:w="9855" w:type="dxa"/>
            <w:gridSpan w:val="8"/>
            <w:tcBorders>
              <w:top w:val="nil"/>
            </w:tcBorders>
          </w:tcPr>
          <w:p w14:paraId="58C0DE3E" w14:textId="372722AD" w:rsidR="00B77124" w:rsidRDefault="00991776" w:rsidP="00B77124">
            <w:r>
              <w:t>doc. Ph.Dr. Marcela Janíková, Ph.D.</w:t>
            </w:r>
          </w:p>
        </w:tc>
      </w:tr>
      <w:tr w:rsidR="00B77124" w14:paraId="3107555B" w14:textId="77777777" w:rsidTr="00B77124">
        <w:tc>
          <w:tcPr>
            <w:tcW w:w="3086" w:type="dxa"/>
            <w:shd w:val="clear" w:color="auto" w:fill="FBD4B4" w:themeFill="accent6" w:themeFillTint="66"/>
          </w:tcPr>
          <w:p w14:paraId="71987A88" w14:textId="77777777" w:rsidR="00B77124" w:rsidRDefault="00B77124" w:rsidP="00B77124">
            <w:pPr>
              <w:jc w:val="both"/>
              <w:rPr>
                <w:b/>
              </w:rPr>
            </w:pPr>
            <w:r>
              <w:rPr>
                <w:b/>
              </w:rPr>
              <w:t>Stručná anotace předmětu</w:t>
            </w:r>
          </w:p>
        </w:tc>
        <w:tc>
          <w:tcPr>
            <w:tcW w:w="6769" w:type="dxa"/>
            <w:gridSpan w:val="7"/>
            <w:tcBorders>
              <w:bottom w:val="nil"/>
            </w:tcBorders>
          </w:tcPr>
          <w:p w14:paraId="01A1A36E" w14:textId="77777777" w:rsidR="00B77124" w:rsidRDefault="00B77124" w:rsidP="00B77124">
            <w:pPr>
              <w:jc w:val="both"/>
            </w:pPr>
          </w:p>
        </w:tc>
      </w:tr>
      <w:tr w:rsidR="00B77124" w14:paraId="453E7126" w14:textId="77777777" w:rsidTr="00B77124">
        <w:trPr>
          <w:trHeight w:val="3938"/>
        </w:trPr>
        <w:tc>
          <w:tcPr>
            <w:tcW w:w="9855" w:type="dxa"/>
            <w:gridSpan w:val="8"/>
            <w:tcBorders>
              <w:top w:val="nil"/>
              <w:bottom w:val="single" w:sz="12" w:space="0" w:color="auto"/>
            </w:tcBorders>
          </w:tcPr>
          <w:p w14:paraId="016245DA" w14:textId="77777777" w:rsidR="00B77124" w:rsidRDefault="00B77124" w:rsidP="00B77124">
            <w:pPr>
              <w:jc w:val="both"/>
            </w:pPr>
            <w:r w:rsidRPr="70321CA2">
              <w:t>Školní pedagogika integruje poznatky a metodologie ze tří základních oblastí – jsou jimi: teorie školy, teorie kurikula, teorie vyučování a učení. Obsah předmětu je proto tvořen z těchto tří oblastí. Teorie školy zahrnuje zejména úvod do studia školských systémů a problematiku školy jako instituce a organizace – jejím hlavním tématem jsou funkce školy a přístupy ke koncipování školního vzdělávání. Teorie kurikula se koncentruje kolem otázky cílů a obsahů školního vzdělávání a kolem metodologie jejich utváření – zahrnuje zejména problémy tvorby, realizace, osvojování a revize kurikula. Teorie vyučování a učení – didaktika – se zaměřuje na problematiku navrhování, realizace a vyhodnocování procesů vyučování a učení mezi hlavními aktéry edukačního procesu ve škole, jimiž jsou učitelé a žáci. Znalosti ze školní pedagogiky doktorandi využijí při koncipování svých výzkumných záměrů, popř. pro nastavení jejich věcného kontextu.</w:t>
            </w:r>
          </w:p>
          <w:p w14:paraId="321E673E" w14:textId="77777777" w:rsidR="00B77124" w:rsidRDefault="00B77124" w:rsidP="00B77124">
            <w:pPr>
              <w:jc w:val="both"/>
            </w:pPr>
          </w:p>
          <w:p w14:paraId="536B89B5" w14:textId="77777777" w:rsidR="00B77124" w:rsidRDefault="00B77124" w:rsidP="00B77124">
            <w:pPr>
              <w:jc w:val="both"/>
              <w:rPr>
                <w:b/>
                <w:bCs/>
              </w:rPr>
            </w:pPr>
            <w:r w:rsidRPr="70321CA2">
              <w:rPr>
                <w:b/>
                <w:bCs/>
              </w:rPr>
              <w:t>Předpoklady</w:t>
            </w:r>
          </w:p>
          <w:p w14:paraId="5F8EB9B9" w14:textId="77777777" w:rsidR="00B77124" w:rsidRDefault="00B77124" w:rsidP="00B77124">
            <w:pPr>
              <w:jc w:val="both"/>
            </w:pPr>
            <w:r w:rsidRPr="70321CA2">
              <w:t>Studenti mají základní znalosti v oblasti školní pedagogiky a obecné didaktiky na úrovni magisterského studia. Dokážou naplánovat, zrealizovat a reflektovat výuku. Mají povědomí o principech kurikula a jeho vytváření. Uvědomují si vzájemné souvislosti mezi proměnami společnosti a úlohou školy.</w:t>
            </w:r>
          </w:p>
          <w:p w14:paraId="0177C74D" w14:textId="77777777" w:rsidR="00B77124" w:rsidRDefault="00B77124" w:rsidP="00B77124">
            <w:pPr>
              <w:jc w:val="both"/>
            </w:pPr>
          </w:p>
          <w:p w14:paraId="6B258752" w14:textId="77777777" w:rsidR="00B77124" w:rsidRDefault="00B77124" w:rsidP="00B77124">
            <w:pPr>
              <w:jc w:val="both"/>
              <w:rPr>
                <w:b/>
                <w:bCs/>
              </w:rPr>
            </w:pPr>
            <w:r w:rsidRPr="70321CA2">
              <w:rPr>
                <w:b/>
                <w:bCs/>
              </w:rPr>
              <w:t>Tematické okruhy</w:t>
            </w:r>
          </w:p>
          <w:p w14:paraId="19C55765" w14:textId="77777777" w:rsidR="00B77124" w:rsidRDefault="00B77124" w:rsidP="00630AC5">
            <w:pPr>
              <w:pStyle w:val="Odstavecseseznamem"/>
              <w:numPr>
                <w:ilvl w:val="0"/>
                <w:numId w:val="7"/>
              </w:numPr>
              <w:jc w:val="both"/>
            </w:pPr>
            <w:r w:rsidRPr="70321CA2">
              <w:t>Školský systém, škola.</w:t>
            </w:r>
          </w:p>
          <w:p w14:paraId="42B66D6C" w14:textId="77777777" w:rsidR="00B77124" w:rsidRDefault="00B77124" w:rsidP="00630AC5">
            <w:pPr>
              <w:pStyle w:val="Odstavecseseznamem"/>
              <w:numPr>
                <w:ilvl w:val="0"/>
                <w:numId w:val="7"/>
              </w:numPr>
              <w:jc w:val="both"/>
            </w:pPr>
            <w:r w:rsidRPr="70321CA2">
              <w:t>Školní vzdělávání, aktéři školního vzdělávání.</w:t>
            </w:r>
          </w:p>
          <w:p w14:paraId="6B9096C2" w14:textId="77777777" w:rsidR="00B77124" w:rsidRDefault="00B77124" w:rsidP="00630AC5">
            <w:pPr>
              <w:pStyle w:val="Odstavecseseznamem"/>
              <w:numPr>
                <w:ilvl w:val="0"/>
                <w:numId w:val="7"/>
              </w:numPr>
              <w:jc w:val="both"/>
            </w:pPr>
            <w:r w:rsidRPr="70321CA2">
              <w:t xml:space="preserve">Kurikulum jako cílově-obsahový program školy a kurikulum jako prostředek rozvoje školy, formy existence kurikula a kurikulární procesy. </w:t>
            </w:r>
          </w:p>
          <w:p w14:paraId="24F4781B" w14:textId="77777777" w:rsidR="00B77124" w:rsidRDefault="00B77124" w:rsidP="00630AC5">
            <w:pPr>
              <w:pStyle w:val="Odstavecseseznamem"/>
              <w:numPr>
                <w:ilvl w:val="0"/>
                <w:numId w:val="7"/>
              </w:numPr>
              <w:jc w:val="both"/>
            </w:pPr>
            <w:r w:rsidRPr="70321CA2">
              <w:t>Vyučování a učení, učivo a učební úlohy, plánování, realizace a reflexe výuky.</w:t>
            </w:r>
          </w:p>
          <w:p w14:paraId="51B05F60" w14:textId="77777777" w:rsidR="00B77124" w:rsidRDefault="00B77124" w:rsidP="00630AC5">
            <w:pPr>
              <w:pStyle w:val="Odstavecseseznamem"/>
              <w:numPr>
                <w:ilvl w:val="0"/>
                <w:numId w:val="7"/>
              </w:numPr>
              <w:jc w:val="both"/>
            </w:pPr>
            <w:r w:rsidRPr="70321CA2">
              <w:t>Výzkum školního vzdělávání jako nejvyšší forma profesní reflexe školní edukace.</w:t>
            </w:r>
          </w:p>
          <w:p w14:paraId="7647CF39" w14:textId="77777777" w:rsidR="00B77124" w:rsidRDefault="00B77124" w:rsidP="00B77124">
            <w:pPr>
              <w:jc w:val="both"/>
            </w:pPr>
          </w:p>
          <w:p w14:paraId="3BE5A662" w14:textId="77777777" w:rsidR="00B77124" w:rsidRPr="00CA54E0" w:rsidRDefault="00B77124" w:rsidP="00B77124">
            <w:pPr>
              <w:jc w:val="both"/>
              <w:rPr>
                <w:b/>
                <w:bCs/>
                <w:caps/>
              </w:rPr>
            </w:pPr>
            <w:r w:rsidRPr="00CA54E0">
              <w:rPr>
                <w:b/>
                <w:bCs/>
                <w:caps/>
              </w:rPr>
              <w:t>Výsledky učení</w:t>
            </w:r>
          </w:p>
          <w:p w14:paraId="742CCDFF" w14:textId="77777777" w:rsidR="00B77124" w:rsidRDefault="00B77124" w:rsidP="00B77124">
            <w:pPr>
              <w:jc w:val="both"/>
              <w:rPr>
                <w:b/>
                <w:bCs/>
              </w:rPr>
            </w:pPr>
            <w:r w:rsidRPr="70321CA2">
              <w:rPr>
                <w:b/>
                <w:bCs/>
              </w:rPr>
              <w:t>Student zná:</w:t>
            </w:r>
          </w:p>
          <w:p w14:paraId="75E7AC04" w14:textId="77777777" w:rsidR="00B77124" w:rsidRDefault="00B77124" w:rsidP="00630AC5">
            <w:pPr>
              <w:pStyle w:val="Odstavecseseznamem"/>
              <w:numPr>
                <w:ilvl w:val="0"/>
                <w:numId w:val="69"/>
              </w:numPr>
              <w:jc w:val="both"/>
              <w:rPr>
                <w:b/>
                <w:bCs/>
              </w:rPr>
            </w:pPr>
            <w:r w:rsidRPr="70321CA2">
              <w:t>systémové souvislosti školy jako instituce a organizace</w:t>
            </w:r>
          </w:p>
          <w:p w14:paraId="53BF035F" w14:textId="77777777" w:rsidR="00B77124" w:rsidRDefault="00B77124" w:rsidP="00630AC5">
            <w:pPr>
              <w:pStyle w:val="Odstavecseseznamem"/>
              <w:numPr>
                <w:ilvl w:val="0"/>
                <w:numId w:val="69"/>
              </w:numPr>
              <w:jc w:val="both"/>
              <w:rPr>
                <w:b/>
                <w:bCs/>
              </w:rPr>
            </w:pPr>
            <w:r w:rsidRPr="70321CA2">
              <w:t>podstatu školního vzdělávání a úlohy jeho aktérů</w:t>
            </w:r>
          </w:p>
          <w:p w14:paraId="61F13F55" w14:textId="77777777" w:rsidR="00B77124" w:rsidRDefault="00B77124" w:rsidP="00630AC5">
            <w:pPr>
              <w:pStyle w:val="Odstavecseseznamem"/>
              <w:numPr>
                <w:ilvl w:val="0"/>
                <w:numId w:val="69"/>
              </w:numPr>
              <w:jc w:val="both"/>
              <w:rPr>
                <w:b/>
                <w:bCs/>
              </w:rPr>
            </w:pPr>
            <w:r w:rsidRPr="70321CA2">
              <w:t xml:space="preserve">principy transformace kurikula </w:t>
            </w:r>
          </w:p>
          <w:p w14:paraId="7F178853" w14:textId="77777777" w:rsidR="00B77124" w:rsidRDefault="00B77124" w:rsidP="00630AC5">
            <w:pPr>
              <w:pStyle w:val="Odstavecseseznamem"/>
              <w:numPr>
                <w:ilvl w:val="0"/>
                <w:numId w:val="69"/>
              </w:numPr>
              <w:jc w:val="both"/>
            </w:pPr>
            <w:r w:rsidRPr="70321CA2">
              <w:t>možnosti využití kurikula pro profilaci a rozvoj školy</w:t>
            </w:r>
          </w:p>
          <w:p w14:paraId="44D5E04C" w14:textId="77777777" w:rsidR="00B77124" w:rsidRDefault="00B77124" w:rsidP="00630AC5">
            <w:pPr>
              <w:pStyle w:val="Odstavecseseznamem"/>
              <w:numPr>
                <w:ilvl w:val="0"/>
                <w:numId w:val="69"/>
              </w:numPr>
              <w:jc w:val="both"/>
            </w:pPr>
            <w:r w:rsidRPr="70321CA2">
              <w:t>teorie vyučování a učení</w:t>
            </w:r>
          </w:p>
          <w:p w14:paraId="5C0A9F18" w14:textId="77777777" w:rsidR="00B77124" w:rsidRDefault="00B77124" w:rsidP="00630AC5">
            <w:pPr>
              <w:pStyle w:val="Odstavecseseznamem"/>
              <w:numPr>
                <w:ilvl w:val="0"/>
                <w:numId w:val="69"/>
              </w:numPr>
              <w:jc w:val="both"/>
              <w:rPr>
                <w:b/>
                <w:bCs/>
              </w:rPr>
            </w:pPr>
            <w:r w:rsidRPr="70321CA2">
              <w:t>postupy při reflexi ve školní edukaci</w:t>
            </w:r>
          </w:p>
          <w:p w14:paraId="1E86539B" w14:textId="77777777" w:rsidR="00B77124" w:rsidRDefault="00B77124" w:rsidP="00B77124">
            <w:pPr>
              <w:jc w:val="both"/>
              <w:rPr>
                <w:b/>
                <w:bCs/>
              </w:rPr>
            </w:pPr>
            <w:r w:rsidRPr="70321CA2">
              <w:rPr>
                <w:b/>
                <w:bCs/>
              </w:rPr>
              <w:t>Student umí:</w:t>
            </w:r>
          </w:p>
          <w:p w14:paraId="22422CC3" w14:textId="77777777" w:rsidR="00B77124" w:rsidRDefault="00B77124" w:rsidP="00630AC5">
            <w:pPr>
              <w:pStyle w:val="Odstavecseseznamem"/>
              <w:numPr>
                <w:ilvl w:val="0"/>
                <w:numId w:val="69"/>
              </w:numPr>
              <w:jc w:val="both"/>
              <w:rPr>
                <w:b/>
                <w:bCs/>
              </w:rPr>
            </w:pPr>
            <w:r>
              <w:t>zdůvodnit úlohu školy ve společnosti</w:t>
            </w:r>
          </w:p>
          <w:p w14:paraId="5FBC0B4E" w14:textId="77777777" w:rsidR="00B77124" w:rsidRDefault="00B77124" w:rsidP="00630AC5">
            <w:pPr>
              <w:pStyle w:val="Odstavecseseznamem"/>
              <w:numPr>
                <w:ilvl w:val="0"/>
                <w:numId w:val="69"/>
              </w:numPr>
              <w:jc w:val="both"/>
              <w:rPr>
                <w:b/>
                <w:bCs/>
              </w:rPr>
            </w:pPr>
            <w:r>
              <w:t xml:space="preserve">diferencovaně posoudit role aktérů školního vzdělávání </w:t>
            </w:r>
          </w:p>
          <w:p w14:paraId="4C0AA0B4" w14:textId="77777777" w:rsidR="00B77124" w:rsidRDefault="00B77124" w:rsidP="00630AC5">
            <w:pPr>
              <w:pStyle w:val="Odstavecseseznamem"/>
              <w:numPr>
                <w:ilvl w:val="0"/>
                <w:numId w:val="69"/>
              </w:numPr>
              <w:jc w:val="both"/>
              <w:rPr>
                <w:b/>
                <w:bCs/>
              </w:rPr>
            </w:pPr>
            <w:r>
              <w:t>rozlišit jednotlivé formy kurikula</w:t>
            </w:r>
          </w:p>
          <w:p w14:paraId="4EC3EC69" w14:textId="77777777" w:rsidR="00B77124" w:rsidRDefault="00B77124" w:rsidP="00630AC5">
            <w:pPr>
              <w:pStyle w:val="Odstavecseseznamem"/>
              <w:numPr>
                <w:ilvl w:val="0"/>
                <w:numId w:val="69"/>
              </w:numPr>
              <w:jc w:val="both"/>
              <w:rPr>
                <w:b/>
                <w:bCs/>
              </w:rPr>
            </w:pPr>
            <w:r>
              <w:t>didakticky analyzovat vzdělávací obsah ve vztahu k cílům výuky</w:t>
            </w:r>
          </w:p>
          <w:p w14:paraId="4D515BE0" w14:textId="77777777" w:rsidR="00B77124" w:rsidRDefault="00B77124" w:rsidP="00630AC5">
            <w:pPr>
              <w:pStyle w:val="Odstavecseseznamem"/>
              <w:numPr>
                <w:ilvl w:val="0"/>
                <w:numId w:val="69"/>
              </w:numPr>
              <w:jc w:val="both"/>
            </w:pPr>
            <w:r>
              <w:t>navrhnout výzkumné záměry v oblasti školního vzdělávání</w:t>
            </w:r>
          </w:p>
        </w:tc>
      </w:tr>
      <w:tr w:rsidR="00B77124" w14:paraId="4023AE24" w14:textId="77777777" w:rsidTr="00B77124">
        <w:trPr>
          <w:trHeight w:val="265"/>
        </w:trPr>
        <w:tc>
          <w:tcPr>
            <w:tcW w:w="3653" w:type="dxa"/>
            <w:gridSpan w:val="2"/>
            <w:tcBorders>
              <w:top w:val="nil"/>
            </w:tcBorders>
            <w:shd w:val="clear" w:color="auto" w:fill="FBD4B4" w:themeFill="accent6" w:themeFillTint="66"/>
          </w:tcPr>
          <w:p w14:paraId="0787914E" w14:textId="77777777" w:rsidR="00B77124" w:rsidRDefault="00B77124" w:rsidP="00B77124">
            <w:pPr>
              <w:jc w:val="both"/>
            </w:pPr>
            <w:r>
              <w:rPr>
                <w:b/>
              </w:rPr>
              <w:t>Studijní literatura a studijní pomůcky</w:t>
            </w:r>
          </w:p>
        </w:tc>
        <w:tc>
          <w:tcPr>
            <w:tcW w:w="6202" w:type="dxa"/>
            <w:gridSpan w:val="6"/>
            <w:tcBorders>
              <w:top w:val="nil"/>
              <w:bottom w:val="nil"/>
            </w:tcBorders>
          </w:tcPr>
          <w:p w14:paraId="76DE1049" w14:textId="77777777" w:rsidR="00B77124" w:rsidRDefault="00B77124" w:rsidP="00B77124">
            <w:pPr>
              <w:jc w:val="both"/>
            </w:pPr>
          </w:p>
        </w:tc>
      </w:tr>
      <w:tr w:rsidR="00B77124" w14:paraId="17186B6A" w14:textId="77777777" w:rsidTr="00B77124">
        <w:trPr>
          <w:trHeight w:val="1497"/>
        </w:trPr>
        <w:tc>
          <w:tcPr>
            <w:tcW w:w="9855" w:type="dxa"/>
            <w:gridSpan w:val="8"/>
            <w:tcBorders>
              <w:top w:val="nil"/>
            </w:tcBorders>
          </w:tcPr>
          <w:p w14:paraId="33DC6B07" w14:textId="77777777" w:rsidR="00B77124" w:rsidRDefault="00B77124" w:rsidP="00B77124">
            <w:r w:rsidRPr="001E41D6">
              <w:rPr>
                <w:b/>
                <w:bCs/>
              </w:rPr>
              <w:lastRenderedPageBreak/>
              <w:t>Základní</w:t>
            </w:r>
            <w:r w:rsidRPr="001E41D6">
              <w:t>:</w:t>
            </w:r>
          </w:p>
          <w:p w14:paraId="2A02BE1E" w14:textId="77777777" w:rsidR="00B77124" w:rsidRDefault="00B77124" w:rsidP="00630AC5">
            <w:pPr>
              <w:pStyle w:val="Odstavecseseznamem"/>
              <w:numPr>
                <w:ilvl w:val="0"/>
                <w:numId w:val="39"/>
              </w:numPr>
            </w:pPr>
            <w:r w:rsidRPr="00DB5060">
              <w:t>J</w:t>
            </w:r>
            <w:r>
              <w:t>aníková</w:t>
            </w:r>
            <w:r w:rsidRPr="00DB5060">
              <w:t>, M</w:t>
            </w:r>
            <w:r>
              <w:t>.</w:t>
            </w:r>
            <w:r w:rsidRPr="00DB5060">
              <w:t>, H</w:t>
            </w:r>
            <w:r>
              <w:t>loušková, L.</w:t>
            </w:r>
            <w:r w:rsidRPr="00DB5060">
              <w:t xml:space="preserve">, </w:t>
            </w:r>
            <w:r>
              <w:t xml:space="preserve">Janík, T. Jůva, V., </w:t>
            </w:r>
            <w:r w:rsidRPr="00DB5060">
              <w:t>L</w:t>
            </w:r>
            <w:r>
              <w:t>ukas</w:t>
            </w:r>
            <w:r w:rsidRPr="00DB5060">
              <w:t>,</w:t>
            </w:r>
            <w:r>
              <w:t xml:space="preserve"> J., Maňák, J., Najvarová, V., &amp; Vašťatková, J</w:t>
            </w:r>
            <w:r w:rsidRPr="00DB5060">
              <w:t>.</w:t>
            </w:r>
            <w:r>
              <w:t xml:space="preserve"> (2009).</w:t>
            </w:r>
            <w:r w:rsidRPr="00DB5060">
              <w:t xml:space="preserve"> </w:t>
            </w:r>
            <w:r w:rsidRPr="00CA54E0">
              <w:rPr>
                <w:i/>
              </w:rPr>
              <w:t xml:space="preserve">Základy školní pedagogiky. </w:t>
            </w:r>
            <w:r w:rsidRPr="00DB5060">
              <w:t>Brno: Paido.</w:t>
            </w:r>
          </w:p>
          <w:p w14:paraId="46443ED1" w14:textId="77777777" w:rsidR="00B77124" w:rsidRDefault="00B77124" w:rsidP="00630AC5">
            <w:pPr>
              <w:pStyle w:val="Odstavecseseznamem"/>
              <w:numPr>
                <w:ilvl w:val="0"/>
                <w:numId w:val="39"/>
              </w:numPr>
            </w:pPr>
            <w:r w:rsidRPr="00AF44E4">
              <w:t xml:space="preserve">Janík, T., Maňák, J., &amp; Knecht, P. (2009). </w:t>
            </w:r>
            <w:r w:rsidRPr="00CA54E0">
              <w:rPr>
                <w:i/>
              </w:rPr>
              <w:t>Cíle a obsahy školního vzdělávání a metodologie jejich utváření.</w:t>
            </w:r>
            <w:r w:rsidRPr="00AF44E4">
              <w:t xml:space="preserve"> Brno: Paido.</w:t>
            </w:r>
          </w:p>
          <w:p w14:paraId="432AC16D" w14:textId="77777777" w:rsidR="00B77124" w:rsidRDefault="00B77124" w:rsidP="00630AC5">
            <w:pPr>
              <w:pStyle w:val="Odstavecseseznamem"/>
              <w:numPr>
                <w:ilvl w:val="0"/>
                <w:numId w:val="39"/>
              </w:numPr>
            </w:pPr>
            <w:r w:rsidRPr="00DB5060">
              <w:t>P</w:t>
            </w:r>
            <w:r>
              <w:t>ol</w:t>
            </w:r>
            <w:r w:rsidRPr="00DB5060">
              <w:t>, M.</w:t>
            </w:r>
            <w:r>
              <w:t xml:space="preserve"> (2007).</w:t>
            </w:r>
            <w:r w:rsidRPr="00DB5060">
              <w:t xml:space="preserve"> </w:t>
            </w:r>
            <w:r w:rsidRPr="00CA54E0">
              <w:rPr>
                <w:i/>
              </w:rPr>
              <w:t>Škola v proměnách.</w:t>
            </w:r>
            <w:r>
              <w:t xml:space="preserve"> </w:t>
            </w:r>
            <w:r w:rsidRPr="00DB5060">
              <w:t>Brno: Masarykova univerzita.</w:t>
            </w:r>
          </w:p>
          <w:p w14:paraId="5A4B42D8" w14:textId="77777777" w:rsidR="00B77124" w:rsidRDefault="00B77124" w:rsidP="00630AC5">
            <w:pPr>
              <w:pStyle w:val="Odstavecseseznamem"/>
              <w:numPr>
                <w:ilvl w:val="0"/>
                <w:numId w:val="39"/>
              </w:numPr>
            </w:pPr>
            <w:r w:rsidRPr="00DB5060">
              <w:t>P</w:t>
            </w:r>
            <w:r>
              <w:t>růcha</w:t>
            </w:r>
            <w:r w:rsidRPr="00DB5060">
              <w:t xml:space="preserve">, J. </w:t>
            </w:r>
            <w:r>
              <w:t xml:space="preserve">(2012). </w:t>
            </w:r>
            <w:r w:rsidRPr="00CA54E0">
              <w:rPr>
                <w:i/>
              </w:rPr>
              <w:t>Moderní pedagogika.</w:t>
            </w:r>
            <w:r w:rsidRPr="00DB5060">
              <w:t xml:space="preserve"> Praha: Portál.</w:t>
            </w:r>
          </w:p>
          <w:p w14:paraId="145046EB" w14:textId="77777777" w:rsidR="00B77124" w:rsidRDefault="00B77124" w:rsidP="00630AC5">
            <w:pPr>
              <w:pStyle w:val="Odstavecseseznamem"/>
              <w:numPr>
                <w:ilvl w:val="0"/>
                <w:numId w:val="39"/>
              </w:numPr>
            </w:pPr>
            <w:r w:rsidRPr="00281614">
              <w:t xml:space="preserve">Slavík, J., Janík, T., Najvar, P., &amp; Knecht, P. (2017). </w:t>
            </w:r>
            <w:r w:rsidRPr="00CA54E0">
              <w:rPr>
                <w:i/>
              </w:rPr>
              <w:t>Transdisciplinární didaktika: o učitelském sdílení znalostí a zvyšování kvality výuky napříč obory.</w:t>
            </w:r>
            <w:r w:rsidRPr="00281614">
              <w:t xml:space="preserve"> Brno: Masarykova univerzita.</w:t>
            </w:r>
            <w:r>
              <w:t xml:space="preserve"> </w:t>
            </w:r>
          </w:p>
          <w:p w14:paraId="66BD4ECE" w14:textId="77777777" w:rsidR="00B77124" w:rsidRDefault="00B77124" w:rsidP="00630AC5">
            <w:pPr>
              <w:pStyle w:val="Odstavecseseznamem"/>
              <w:numPr>
                <w:ilvl w:val="0"/>
                <w:numId w:val="39"/>
              </w:numPr>
            </w:pPr>
            <w:r w:rsidRPr="00DB5060">
              <w:t>W</w:t>
            </w:r>
            <w:r>
              <w:t>alterová</w:t>
            </w:r>
            <w:r w:rsidRPr="00DB5060">
              <w:t>, E.</w:t>
            </w:r>
            <w:r>
              <w:t xml:space="preserve"> (2004).</w:t>
            </w:r>
            <w:r w:rsidRPr="00DB5060">
              <w:t xml:space="preserve"> </w:t>
            </w:r>
            <w:r w:rsidRPr="00CA54E0">
              <w:rPr>
                <w:i/>
              </w:rPr>
              <w:t>Úloha školy v rozvoji vzdělanosti.</w:t>
            </w:r>
            <w:r w:rsidRPr="00DB5060">
              <w:t xml:space="preserve"> Brno: Paido.</w:t>
            </w:r>
          </w:p>
          <w:p w14:paraId="07851FD6" w14:textId="77777777" w:rsidR="00B77124" w:rsidRDefault="00B77124" w:rsidP="00B77124">
            <w:r>
              <w:rPr>
                <w:b/>
                <w:bCs/>
              </w:rPr>
              <w:t>Doporučená</w:t>
            </w:r>
            <w:r w:rsidRPr="001E41D6">
              <w:t>:</w:t>
            </w:r>
          </w:p>
          <w:p w14:paraId="192316E8" w14:textId="77777777" w:rsidR="00B77124" w:rsidRDefault="00B77124" w:rsidP="00630AC5">
            <w:pPr>
              <w:pStyle w:val="Odstavecseseznamem"/>
              <w:numPr>
                <w:ilvl w:val="0"/>
                <w:numId w:val="40"/>
              </w:numPr>
            </w:pPr>
            <w:r w:rsidRPr="00DB5060">
              <w:t>A</w:t>
            </w:r>
            <w:r>
              <w:t>nderson</w:t>
            </w:r>
            <w:r w:rsidRPr="00DB5060">
              <w:t>, L</w:t>
            </w:r>
            <w:r>
              <w:t xml:space="preserve">. </w:t>
            </w:r>
            <w:r w:rsidRPr="00DB5060">
              <w:t>W.</w:t>
            </w:r>
            <w:r>
              <w:t xml:space="preserve"> (2005).</w:t>
            </w:r>
            <w:r w:rsidRPr="00DB5060">
              <w:t xml:space="preserve"> </w:t>
            </w:r>
            <w:r w:rsidRPr="00CA54E0">
              <w:rPr>
                <w:i/>
              </w:rPr>
              <w:t>International encyclopedia of teaching and teacher education.</w:t>
            </w:r>
            <w:r>
              <w:t xml:space="preserve"> Oxford</w:t>
            </w:r>
            <w:r w:rsidRPr="00DB5060">
              <w:t>: Pergamon.</w:t>
            </w:r>
          </w:p>
          <w:p w14:paraId="723284AA" w14:textId="77777777" w:rsidR="00B77124" w:rsidRDefault="00B77124" w:rsidP="00630AC5">
            <w:pPr>
              <w:pStyle w:val="Odstavecseseznamem"/>
              <w:numPr>
                <w:ilvl w:val="0"/>
                <w:numId w:val="40"/>
              </w:numPr>
            </w:pPr>
            <w:r w:rsidRPr="00DB5060">
              <w:t>F</w:t>
            </w:r>
            <w:r>
              <w:t>end</w:t>
            </w:r>
            <w:r w:rsidRPr="00DB5060">
              <w:t xml:space="preserve">, H. </w:t>
            </w:r>
            <w:r>
              <w:t xml:space="preserve">(2006). </w:t>
            </w:r>
            <w:r w:rsidRPr="00CA54E0">
              <w:rPr>
                <w:i/>
              </w:rPr>
              <w:t xml:space="preserve">Neue Theorie der Schule: Einführung in das Verstehen von Bildungssystemen. </w:t>
            </w:r>
            <w:r w:rsidRPr="00DB5060">
              <w:t>Wiesbaden: VS Verlag für Sozialwissenschaften</w:t>
            </w:r>
            <w:r>
              <w:t>.</w:t>
            </w:r>
          </w:p>
        </w:tc>
      </w:tr>
      <w:tr w:rsidR="00B77124" w14:paraId="3464509D" w14:textId="77777777" w:rsidTr="00B77124">
        <w:tc>
          <w:tcPr>
            <w:tcW w:w="9855" w:type="dxa"/>
            <w:gridSpan w:val="8"/>
            <w:tcBorders>
              <w:top w:val="single" w:sz="12" w:space="0" w:color="auto"/>
              <w:left w:val="single" w:sz="2" w:space="0" w:color="auto"/>
              <w:bottom w:val="single" w:sz="2" w:space="0" w:color="auto"/>
              <w:right w:val="single" w:sz="2" w:space="0" w:color="auto"/>
            </w:tcBorders>
            <w:shd w:val="clear" w:color="auto" w:fill="FBD4B4" w:themeFill="accent6" w:themeFillTint="66"/>
          </w:tcPr>
          <w:p w14:paraId="1EDD8C83" w14:textId="77777777" w:rsidR="00B77124" w:rsidRDefault="00B77124" w:rsidP="00B77124">
            <w:pPr>
              <w:jc w:val="center"/>
              <w:rPr>
                <w:b/>
              </w:rPr>
            </w:pPr>
            <w:r>
              <w:rPr>
                <w:b/>
              </w:rPr>
              <w:t>Informace ke kombinované nebo distanční formě</w:t>
            </w:r>
          </w:p>
        </w:tc>
      </w:tr>
      <w:tr w:rsidR="00B77124" w14:paraId="5F0062EC" w14:textId="77777777" w:rsidTr="00B77124">
        <w:tc>
          <w:tcPr>
            <w:tcW w:w="4787" w:type="dxa"/>
            <w:gridSpan w:val="3"/>
            <w:tcBorders>
              <w:top w:val="single" w:sz="2" w:space="0" w:color="auto"/>
            </w:tcBorders>
            <w:shd w:val="clear" w:color="auto" w:fill="FBD4B4" w:themeFill="accent6" w:themeFillTint="66"/>
          </w:tcPr>
          <w:p w14:paraId="07755468" w14:textId="77777777" w:rsidR="00B77124" w:rsidRDefault="00B77124" w:rsidP="00B77124">
            <w:pPr>
              <w:jc w:val="both"/>
            </w:pPr>
            <w:r>
              <w:rPr>
                <w:b/>
              </w:rPr>
              <w:t>Rozsah konzultací (soustředění)</w:t>
            </w:r>
          </w:p>
        </w:tc>
        <w:tc>
          <w:tcPr>
            <w:tcW w:w="889" w:type="dxa"/>
            <w:tcBorders>
              <w:top w:val="single" w:sz="2" w:space="0" w:color="auto"/>
            </w:tcBorders>
          </w:tcPr>
          <w:p w14:paraId="3B33C431" w14:textId="77777777" w:rsidR="00B77124" w:rsidRDefault="00B77124" w:rsidP="00B77124">
            <w:pPr>
              <w:jc w:val="both"/>
            </w:pPr>
            <w:r>
              <w:t>15</w:t>
            </w:r>
          </w:p>
        </w:tc>
        <w:tc>
          <w:tcPr>
            <w:tcW w:w="4179" w:type="dxa"/>
            <w:gridSpan w:val="4"/>
            <w:tcBorders>
              <w:top w:val="single" w:sz="2" w:space="0" w:color="auto"/>
            </w:tcBorders>
            <w:shd w:val="clear" w:color="auto" w:fill="FBD4B4" w:themeFill="accent6" w:themeFillTint="66"/>
          </w:tcPr>
          <w:p w14:paraId="4BFA5E4C" w14:textId="77777777" w:rsidR="00B77124" w:rsidRDefault="00B77124" w:rsidP="00B77124">
            <w:pPr>
              <w:jc w:val="both"/>
              <w:rPr>
                <w:b/>
              </w:rPr>
            </w:pPr>
            <w:r>
              <w:rPr>
                <w:b/>
              </w:rPr>
              <w:t xml:space="preserve">hodin </w:t>
            </w:r>
          </w:p>
        </w:tc>
      </w:tr>
      <w:tr w:rsidR="00B77124" w14:paraId="246EA3EF" w14:textId="77777777" w:rsidTr="00B77124">
        <w:tc>
          <w:tcPr>
            <w:tcW w:w="9855" w:type="dxa"/>
            <w:gridSpan w:val="8"/>
            <w:shd w:val="clear" w:color="auto" w:fill="FBD4B4" w:themeFill="accent6" w:themeFillTint="66"/>
          </w:tcPr>
          <w:p w14:paraId="2CDFE55B" w14:textId="77777777" w:rsidR="00B77124" w:rsidRDefault="00B77124" w:rsidP="00B77124">
            <w:pPr>
              <w:jc w:val="both"/>
              <w:rPr>
                <w:b/>
              </w:rPr>
            </w:pPr>
            <w:r>
              <w:rPr>
                <w:b/>
              </w:rPr>
              <w:t>Informace o způsobu kontaktu s vyučujícím</w:t>
            </w:r>
          </w:p>
        </w:tc>
      </w:tr>
      <w:tr w:rsidR="00B77124" w14:paraId="1922E101" w14:textId="77777777" w:rsidTr="00B77124">
        <w:trPr>
          <w:trHeight w:val="274"/>
        </w:trPr>
        <w:tc>
          <w:tcPr>
            <w:tcW w:w="9855" w:type="dxa"/>
            <w:gridSpan w:val="8"/>
          </w:tcPr>
          <w:p w14:paraId="4393D36D" w14:textId="77777777" w:rsidR="00B77124" w:rsidRDefault="00B77124" w:rsidP="00B77124">
            <w:r w:rsidRPr="00517A95">
              <w:t>DSP je v prezenční i kombinované formě totožný.</w:t>
            </w:r>
            <w:r>
              <w:br/>
              <w:t>Podle Vnitřního předpisu UTB má každý akademický pracovník stanoveny konzultační hodiny v rozsahu 2h týdně. Dále je možno komunikovat s vyučujícím prostřednictvím e-mailu nebo v rámci MS Office 365 (Teams), ve kterém probíhá synchronní výuka na dálku.</w:t>
            </w:r>
          </w:p>
        </w:tc>
      </w:tr>
      <w:bookmarkEnd w:id="54"/>
    </w:tbl>
    <w:p w14:paraId="6A1EA61F" w14:textId="77777777" w:rsidR="00B77124" w:rsidRDefault="00B77124" w:rsidP="00B77124"/>
    <w:p w14:paraId="34D7ED65" w14:textId="77777777" w:rsidR="00B77124" w:rsidRDefault="00B77124" w:rsidP="00B77124"/>
    <w:p w14:paraId="5ABB1860" w14:textId="77777777" w:rsidR="00B77124" w:rsidRDefault="00B77124" w:rsidP="00B77124"/>
    <w:p w14:paraId="56A30F2A" w14:textId="77777777" w:rsidR="00B77124" w:rsidRDefault="00B77124" w:rsidP="00B77124">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32"/>
        <w:gridCol w:w="1175"/>
      </w:tblGrid>
      <w:tr w:rsidR="00B77124" w14:paraId="6112CEF6" w14:textId="77777777" w:rsidTr="00B77124">
        <w:tc>
          <w:tcPr>
            <w:tcW w:w="9855" w:type="dxa"/>
            <w:gridSpan w:val="8"/>
            <w:tcBorders>
              <w:bottom w:val="double" w:sz="4" w:space="0" w:color="auto"/>
            </w:tcBorders>
            <w:shd w:val="clear" w:color="auto" w:fill="B6DDE8" w:themeFill="accent5" w:themeFillTint="66"/>
          </w:tcPr>
          <w:p w14:paraId="48899480" w14:textId="77777777" w:rsidR="00B77124" w:rsidRDefault="00B77124" w:rsidP="00B77124">
            <w:pPr>
              <w:jc w:val="both"/>
              <w:rPr>
                <w:b/>
                <w:sz w:val="28"/>
              </w:rPr>
            </w:pPr>
            <w:bookmarkStart w:id="55" w:name="_Hlk129811358"/>
            <w:r>
              <w:lastRenderedPageBreak/>
              <w:br w:type="page"/>
            </w:r>
            <w:r>
              <w:rPr>
                <w:b/>
                <w:sz w:val="28"/>
              </w:rPr>
              <w:t>B-III – Charakteristika studijního předmětu</w:t>
            </w:r>
          </w:p>
        </w:tc>
      </w:tr>
      <w:tr w:rsidR="00B77124" w14:paraId="5E532865" w14:textId="77777777" w:rsidTr="00B77124">
        <w:tc>
          <w:tcPr>
            <w:tcW w:w="3086" w:type="dxa"/>
            <w:tcBorders>
              <w:top w:val="double" w:sz="4" w:space="0" w:color="auto"/>
            </w:tcBorders>
            <w:shd w:val="clear" w:color="auto" w:fill="FBD4B4" w:themeFill="accent6" w:themeFillTint="66"/>
          </w:tcPr>
          <w:p w14:paraId="299A92C1" w14:textId="77777777" w:rsidR="00B77124" w:rsidRDefault="00B77124" w:rsidP="00B77124">
            <w:pPr>
              <w:jc w:val="both"/>
              <w:rPr>
                <w:b/>
              </w:rPr>
            </w:pPr>
            <w:r>
              <w:rPr>
                <w:b/>
              </w:rPr>
              <w:t>Název studijního předmětu</w:t>
            </w:r>
          </w:p>
        </w:tc>
        <w:tc>
          <w:tcPr>
            <w:tcW w:w="6769" w:type="dxa"/>
            <w:gridSpan w:val="7"/>
            <w:tcBorders>
              <w:top w:val="double" w:sz="4" w:space="0" w:color="auto"/>
            </w:tcBorders>
          </w:tcPr>
          <w:p w14:paraId="29FCB25B" w14:textId="77777777" w:rsidR="00B77124" w:rsidRDefault="00B77124" w:rsidP="00B77124">
            <w:pPr>
              <w:jc w:val="both"/>
            </w:pPr>
            <w:r>
              <w:t>Pedagogika preprimárního vzdělávání</w:t>
            </w:r>
          </w:p>
        </w:tc>
      </w:tr>
      <w:tr w:rsidR="00B77124" w14:paraId="3F391A10" w14:textId="77777777" w:rsidTr="00B77124">
        <w:tc>
          <w:tcPr>
            <w:tcW w:w="3086" w:type="dxa"/>
            <w:shd w:val="clear" w:color="auto" w:fill="FBD4B4" w:themeFill="accent6" w:themeFillTint="66"/>
          </w:tcPr>
          <w:p w14:paraId="374194A4" w14:textId="77777777" w:rsidR="00B77124" w:rsidRDefault="00B77124" w:rsidP="00B77124">
            <w:pPr>
              <w:jc w:val="both"/>
              <w:rPr>
                <w:b/>
              </w:rPr>
            </w:pPr>
            <w:r>
              <w:rPr>
                <w:b/>
              </w:rPr>
              <w:t>Typ předmětu</w:t>
            </w:r>
          </w:p>
        </w:tc>
        <w:tc>
          <w:tcPr>
            <w:tcW w:w="3406" w:type="dxa"/>
            <w:gridSpan w:val="4"/>
          </w:tcPr>
          <w:p w14:paraId="69F02B45" w14:textId="77777777" w:rsidR="00B77124" w:rsidRDefault="00B77124" w:rsidP="00B77124">
            <w:pPr>
              <w:jc w:val="both"/>
            </w:pPr>
            <w:r>
              <w:t>Povinně volitelný</w:t>
            </w:r>
          </w:p>
        </w:tc>
        <w:tc>
          <w:tcPr>
            <w:tcW w:w="2188" w:type="dxa"/>
            <w:gridSpan w:val="2"/>
            <w:shd w:val="clear" w:color="auto" w:fill="FBD4B4" w:themeFill="accent6" w:themeFillTint="66"/>
          </w:tcPr>
          <w:p w14:paraId="3DB8F226" w14:textId="77777777" w:rsidR="00B77124" w:rsidRDefault="00B77124" w:rsidP="00B77124">
            <w:pPr>
              <w:jc w:val="both"/>
            </w:pPr>
            <w:r>
              <w:rPr>
                <w:b/>
              </w:rPr>
              <w:t>doporučený ročník / semestr</w:t>
            </w:r>
          </w:p>
        </w:tc>
        <w:tc>
          <w:tcPr>
            <w:tcW w:w="1175" w:type="dxa"/>
          </w:tcPr>
          <w:p w14:paraId="7B2E6DD9" w14:textId="30739503" w:rsidR="00B77124" w:rsidRDefault="00B77124" w:rsidP="00B77124">
            <w:pPr>
              <w:jc w:val="both"/>
            </w:pPr>
            <w:r>
              <w:t>2-3./3-6</w:t>
            </w:r>
            <w:r w:rsidR="00A74A36">
              <w:t>.</w:t>
            </w:r>
          </w:p>
        </w:tc>
      </w:tr>
      <w:tr w:rsidR="00B77124" w14:paraId="0B51FE67" w14:textId="77777777" w:rsidTr="00B77124">
        <w:tc>
          <w:tcPr>
            <w:tcW w:w="3086" w:type="dxa"/>
            <w:shd w:val="clear" w:color="auto" w:fill="FBD4B4" w:themeFill="accent6" w:themeFillTint="66"/>
          </w:tcPr>
          <w:p w14:paraId="0CA9B7F3" w14:textId="77777777" w:rsidR="00B77124" w:rsidRDefault="00B77124" w:rsidP="00B77124">
            <w:pPr>
              <w:jc w:val="both"/>
              <w:rPr>
                <w:b/>
              </w:rPr>
            </w:pPr>
            <w:r>
              <w:rPr>
                <w:b/>
              </w:rPr>
              <w:t>Rozsah studijního předmětu</w:t>
            </w:r>
          </w:p>
        </w:tc>
        <w:tc>
          <w:tcPr>
            <w:tcW w:w="1701" w:type="dxa"/>
            <w:gridSpan w:val="2"/>
          </w:tcPr>
          <w:p w14:paraId="66029A79" w14:textId="77777777" w:rsidR="00B77124" w:rsidRDefault="00B77124" w:rsidP="00B77124">
            <w:pPr>
              <w:jc w:val="both"/>
            </w:pPr>
            <w:r>
              <w:t>15p</w:t>
            </w:r>
          </w:p>
        </w:tc>
        <w:tc>
          <w:tcPr>
            <w:tcW w:w="889" w:type="dxa"/>
            <w:shd w:val="clear" w:color="auto" w:fill="FBD4B4" w:themeFill="accent6" w:themeFillTint="66"/>
          </w:tcPr>
          <w:p w14:paraId="0CED12D0" w14:textId="77777777" w:rsidR="00B77124" w:rsidRDefault="00B77124" w:rsidP="00B77124">
            <w:pPr>
              <w:jc w:val="both"/>
              <w:rPr>
                <w:b/>
              </w:rPr>
            </w:pPr>
            <w:r>
              <w:rPr>
                <w:b/>
              </w:rPr>
              <w:t xml:space="preserve">hod. </w:t>
            </w:r>
          </w:p>
        </w:tc>
        <w:tc>
          <w:tcPr>
            <w:tcW w:w="816" w:type="dxa"/>
          </w:tcPr>
          <w:p w14:paraId="7DF77CE4" w14:textId="77777777" w:rsidR="00B77124" w:rsidRDefault="00B77124" w:rsidP="00B77124">
            <w:pPr>
              <w:jc w:val="both"/>
            </w:pPr>
            <w:r>
              <w:t>15</w:t>
            </w:r>
          </w:p>
        </w:tc>
        <w:tc>
          <w:tcPr>
            <w:tcW w:w="2156" w:type="dxa"/>
            <w:shd w:val="clear" w:color="auto" w:fill="FBD4B4" w:themeFill="accent6" w:themeFillTint="66"/>
          </w:tcPr>
          <w:p w14:paraId="1A7F3409" w14:textId="77777777" w:rsidR="00B77124" w:rsidRDefault="00B77124" w:rsidP="00B77124">
            <w:pPr>
              <w:jc w:val="both"/>
              <w:rPr>
                <w:b/>
              </w:rPr>
            </w:pPr>
            <w:r>
              <w:rPr>
                <w:b/>
              </w:rPr>
              <w:t>kreditů</w:t>
            </w:r>
          </w:p>
        </w:tc>
        <w:tc>
          <w:tcPr>
            <w:tcW w:w="1207" w:type="dxa"/>
            <w:gridSpan w:val="2"/>
          </w:tcPr>
          <w:p w14:paraId="1CFC04D4" w14:textId="77777777" w:rsidR="00B77124" w:rsidRDefault="00B77124" w:rsidP="00B77124">
            <w:pPr>
              <w:jc w:val="both"/>
            </w:pPr>
          </w:p>
        </w:tc>
      </w:tr>
      <w:tr w:rsidR="00B77124" w14:paraId="77A22A85" w14:textId="77777777" w:rsidTr="00B77124">
        <w:tc>
          <w:tcPr>
            <w:tcW w:w="3086" w:type="dxa"/>
            <w:shd w:val="clear" w:color="auto" w:fill="FBD4B4" w:themeFill="accent6" w:themeFillTint="66"/>
          </w:tcPr>
          <w:p w14:paraId="63997089" w14:textId="77777777" w:rsidR="00B77124" w:rsidRDefault="00B77124" w:rsidP="00B77124">
            <w:pPr>
              <w:jc w:val="both"/>
              <w:rPr>
                <w:b/>
                <w:sz w:val="22"/>
              </w:rPr>
            </w:pPr>
            <w:r>
              <w:rPr>
                <w:b/>
              </w:rPr>
              <w:t>Prerekvizity, korekvizity, ekvivalence</w:t>
            </w:r>
          </w:p>
        </w:tc>
        <w:tc>
          <w:tcPr>
            <w:tcW w:w="6769" w:type="dxa"/>
            <w:gridSpan w:val="7"/>
          </w:tcPr>
          <w:p w14:paraId="107F1DAD" w14:textId="77777777" w:rsidR="00B77124" w:rsidRDefault="00B77124" w:rsidP="00B77124">
            <w:pPr>
              <w:jc w:val="both"/>
            </w:pPr>
          </w:p>
        </w:tc>
      </w:tr>
      <w:tr w:rsidR="00B77124" w14:paraId="6B3BF9C0" w14:textId="77777777" w:rsidTr="00B77124">
        <w:tc>
          <w:tcPr>
            <w:tcW w:w="3086" w:type="dxa"/>
            <w:shd w:val="clear" w:color="auto" w:fill="FBD4B4" w:themeFill="accent6" w:themeFillTint="66"/>
          </w:tcPr>
          <w:p w14:paraId="234624C2" w14:textId="77777777" w:rsidR="00B77124" w:rsidRDefault="00B77124" w:rsidP="00B77124">
            <w:pPr>
              <w:jc w:val="both"/>
              <w:rPr>
                <w:b/>
              </w:rPr>
            </w:pPr>
            <w:r>
              <w:rPr>
                <w:b/>
              </w:rPr>
              <w:t>Způsob ověření studijních výsledků</w:t>
            </w:r>
          </w:p>
        </w:tc>
        <w:tc>
          <w:tcPr>
            <w:tcW w:w="3406" w:type="dxa"/>
            <w:gridSpan w:val="4"/>
          </w:tcPr>
          <w:p w14:paraId="54FCE471" w14:textId="77777777" w:rsidR="00B77124" w:rsidRDefault="00B77124" w:rsidP="00B77124">
            <w:pPr>
              <w:jc w:val="both"/>
            </w:pPr>
            <w:r>
              <w:t xml:space="preserve"> Zkouška</w:t>
            </w:r>
          </w:p>
        </w:tc>
        <w:tc>
          <w:tcPr>
            <w:tcW w:w="2156" w:type="dxa"/>
            <w:shd w:val="clear" w:color="auto" w:fill="FBD4B4" w:themeFill="accent6" w:themeFillTint="66"/>
          </w:tcPr>
          <w:p w14:paraId="04D4A536" w14:textId="77777777" w:rsidR="00B77124" w:rsidRDefault="00B77124" w:rsidP="00B77124">
            <w:pPr>
              <w:jc w:val="both"/>
              <w:rPr>
                <w:b/>
              </w:rPr>
            </w:pPr>
            <w:r>
              <w:rPr>
                <w:b/>
              </w:rPr>
              <w:t>Forma výuky</w:t>
            </w:r>
          </w:p>
        </w:tc>
        <w:tc>
          <w:tcPr>
            <w:tcW w:w="1207" w:type="dxa"/>
            <w:gridSpan w:val="2"/>
          </w:tcPr>
          <w:p w14:paraId="6CD2BA24" w14:textId="77777777" w:rsidR="00B77124" w:rsidRDefault="00B77124" w:rsidP="00B77124">
            <w:pPr>
              <w:jc w:val="both"/>
            </w:pPr>
            <w:r>
              <w:t>přednáška</w:t>
            </w:r>
          </w:p>
        </w:tc>
      </w:tr>
      <w:tr w:rsidR="00B77124" w14:paraId="62CC357E" w14:textId="77777777" w:rsidTr="00B77124">
        <w:tc>
          <w:tcPr>
            <w:tcW w:w="3086" w:type="dxa"/>
            <w:shd w:val="clear" w:color="auto" w:fill="FBD4B4" w:themeFill="accent6" w:themeFillTint="66"/>
          </w:tcPr>
          <w:p w14:paraId="76E9328F" w14:textId="77777777" w:rsidR="00B77124" w:rsidRDefault="00B77124" w:rsidP="00B77124">
            <w:pPr>
              <w:jc w:val="both"/>
              <w:rPr>
                <w:b/>
              </w:rPr>
            </w:pPr>
            <w:r>
              <w:rPr>
                <w:b/>
              </w:rPr>
              <w:t>Forma způsobu ověření studijních výsledků a další požadavky na studenta</w:t>
            </w:r>
          </w:p>
        </w:tc>
        <w:tc>
          <w:tcPr>
            <w:tcW w:w="6769" w:type="dxa"/>
            <w:gridSpan w:val="7"/>
            <w:tcBorders>
              <w:bottom w:val="nil"/>
            </w:tcBorders>
          </w:tcPr>
          <w:p w14:paraId="6B4582DF" w14:textId="77777777" w:rsidR="00B77124" w:rsidRDefault="00B77124" w:rsidP="00B77124">
            <w:pPr>
              <w:jc w:val="both"/>
            </w:pPr>
            <w:r>
              <w:t>Tvorba projektu</w:t>
            </w:r>
          </w:p>
          <w:p w14:paraId="64BA86A4" w14:textId="3489CBB6" w:rsidR="00B77124" w:rsidRDefault="00B77124" w:rsidP="00B77124">
            <w:pPr>
              <w:jc w:val="both"/>
            </w:pPr>
            <w:r>
              <w:t>Rozprava nad projektem</w:t>
            </w:r>
            <w:r w:rsidR="00783AF4">
              <w:t>, ústní zkouška.</w:t>
            </w:r>
          </w:p>
        </w:tc>
      </w:tr>
      <w:tr w:rsidR="00B77124" w14:paraId="0BE104D7" w14:textId="77777777" w:rsidTr="00B77124">
        <w:trPr>
          <w:trHeight w:val="96"/>
        </w:trPr>
        <w:tc>
          <w:tcPr>
            <w:tcW w:w="9855" w:type="dxa"/>
            <w:gridSpan w:val="8"/>
            <w:tcBorders>
              <w:top w:val="nil"/>
            </w:tcBorders>
          </w:tcPr>
          <w:p w14:paraId="4F2CFC89" w14:textId="77777777" w:rsidR="00B77124" w:rsidRDefault="00B77124" w:rsidP="00B77124">
            <w:pPr>
              <w:jc w:val="both"/>
            </w:pPr>
          </w:p>
        </w:tc>
      </w:tr>
      <w:tr w:rsidR="00B77124" w14:paraId="7130DE80" w14:textId="77777777" w:rsidTr="00B77124">
        <w:trPr>
          <w:trHeight w:val="197"/>
        </w:trPr>
        <w:tc>
          <w:tcPr>
            <w:tcW w:w="3086" w:type="dxa"/>
            <w:tcBorders>
              <w:top w:val="nil"/>
            </w:tcBorders>
            <w:shd w:val="clear" w:color="auto" w:fill="FBD4B4" w:themeFill="accent6" w:themeFillTint="66"/>
          </w:tcPr>
          <w:p w14:paraId="52836340" w14:textId="77777777" w:rsidR="00B77124" w:rsidRDefault="00B77124" w:rsidP="00B77124">
            <w:pPr>
              <w:jc w:val="both"/>
              <w:rPr>
                <w:b/>
              </w:rPr>
            </w:pPr>
            <w:r>
              <w:rPr>
                <w:b/>
              </w:rPr>
              <w:t>Garant předmětu</w:t>
            </w:r>
          </w:p>
        </w:tc>
        <w:tc>
          <w:tcPr>
            <w:tcW w:w="6769" w:type="dxa"/>
            <w:gridSpan w:val="7"/>
            <w:tcBorders>
              <w:top w:val="nil"/>
            </w:tcBorders>
          </w:tcPr>
          <w:p w14:paraId="15838277" w14:textId="77777777" w:rsidR="00B77124" w:rsidRDefault="00B77124" w:rsidP="00B77124">
            <w:pPr>
              <w:jc w:val="both"/>
            </w:pPr>
            <w:r>
              <w:t>doc. PhDr. Martina Fasnerová, Ph.D.</w:t>
            </w:r>
          </w:p>
        </w:tc>
      </w:tr>
      <w:tr w:rsidR="00B77124" w14:paraId="63088C4E" w14:textId="77777777" w:rsidTr="00B77124">
        <w:trPr>
          <w:trHeight w:val="243"/>
        </w:trPr>
        <w:tc>
          <w:tcPr>
            <w:tcW w:w="3086" w:type="dxa"/>
            <w:tcBorders>
              <w:top w:val="nil"/>
            </w:tcBorders>
            <w:shd w:val="clear" w:color="auto" w:fill="FBD4B4" w:themeFill="accent6" w:themeFillTint="66"/>
          </w:tcPr>
          <w:p w14:paraId="7AD4DB71" w14:textId="77777777" w:rsidR="00B77124" w:rsidRDefault="00B77124" w:rsidP="00B77124">
            <w:pPr>
              <w:jc w:val="both"/>
              <w:rPr>
                <w:b/>
              </w:rPr>
            </w:pPr>
            <w:r>
              <w:rPr>
                <w:b/>
              </w:rPr>
              <w:t>Zapojení garanta do výuky předmětu</w:t>
            </w:r>
          </w:p>
        </w:tc>
        <w:tc>
          <w:tcPr>
            <w:tcW w:w="6769" w:type="dxa"/>
            <w:gridSpan w:val="7"/>
            <w:tcBorders>
              <w:top w:val="nil"/>
            </w:tcBorders>
          </w:tcPr>
          <w:p w14:paraId="52F3837F" w14:textId="77777777" w:rsidR="00B77124" w:rsidRDefault="00B77124" w:rsidP="00B77124">
            <w:pPr>
              <w:jc w:val="both"/>
            </w:pPr>
            <w:r>
              <w:t>100 %</w:t>
            </w:r>
          </w:p>
        </w:tc>
      </w:tr>
      <w:tr w:rsidR="00B77124" w14:paraId="24D1BCCC" w14:textId="77777777" w:rsidTr="00B77124">
        <w:tc>
          <w:tcPr>
            <w:tcW w:w="3086" w:type="dxa"/>
            <w:shd w:val="clear" w:color="auto" w:fill="FBD4B4" w:themeFill="accent6" w:themeFillTint="66"/>
          </w:tcPr>
          <w:p w14:paraId="59FB7F20" w14:textId="77777777" w:rsidR="00B77124" w:rsidRDefault="00B77124" w:rsidP="00B77124">
            <w:pPr>
              <w:jc w:val="both"/>
              <w:rPr>
                <w:b/>
              </w:rPr>
            </w:pPr>
            <w:r>
              <w:rPr>
                <w:b/>
              </w:rPr>
              <w:t>Vyučující</w:t>
            </w:r>
          </w:p>
        </w:tc>
        <w:tc>
          <w:tcPr>
            <w:tcW w:w="6769" w:type="dxa"/>
            <w:gridSpan w:val="7"/>
            <w:tcBorders>
              <w:bottom w:val="nil"/>
            </w:tcBorders>
          </w:tcPr>
          <w:p w14:paraId="2048D2F5" w14:textId="77777777" w:rsidR="00B77124" w:rsidRDefault="00B77124" w:rsidP="00B77124">
            <w:pPr>
              <w:jc w:val="both"/>
            </w:pPr>
          </w:p>
        </w:tc>
      </w:tr>
      <w:tr w:rsidR="00B77124" w14:paraId="7006FA4F" w14:textId="77777777" w:rsidTr="00B77124">
        <w:trPr>
          <w:trHeight w:val="96"/>
        </w:trPr>
        <w:tc>
          <w:tcPr>
            <w:tcW w:w="9855" w:type="dxa"/>
            <w:gridSpan w:val="8"/>
            <w:tcBorders>
              <w:top w:val="nil"/>
            </w:tcBorders>
          </w:tcPr>
          <w:p w14:paraId="1D44B601" w14:textId="77777777" w:rsidR="00B77124" w:rsidRDefault="00B77124" w:rsidP="00B77124">
            <w:pPr>
              <w:jc w:val="both"/>
            </w:pPr>
            <w:r>
              <w:t>Doc. PhDr. Martina Fasnerová, Ph.D.</w:t>
            </w:r>
          </w:p>
        </w:tc>
      </w:tr>
      <w:tr w:rsidR="00B77124" w14:paraId="3EFE415D" w14:textId="77777777" w:rsidTr="00B77124">
        <w:tc>
          <w:tcPr>
            <w:tcW w:w="3086" w:type="dxa"/>
            <w:shd w:val="clear" w:color="auto" w:fill="FBD4B4" w:themeFill="accent6" w:themeFillTint="66"/>
          </w:tcPr>
          <w:p w14:paraId="56BDA082" w14:textId="77777777" w:rsidR="00B77124" w:rsidRDefault="00B77124" w:rsidP="00B77124">
            <w:pPr>
              <w:jc w:val="both"/>
              <w:rPr>
                <w:b/>
              </w:rPr>
            </w:pPr>
            <w:r>
              <w:rPr>
                <w:b/>
              </w:rPr>
              <w:t>Stručná anotace předmětu</w:t>
            </w:r>
          </w:p>
        </w:tc>
        <w:tc>
          <w:tcPr>
            <w:tcW w:w="6769" w:type="dxa"/>
            <w:gridSpan w:val="7"/>
            <w:tcBorders>
              <w:bottom w:val="nil"/>
            </w:tcBorders>
          </w:tcPr>
          <w:p w14:paraId="43C38626" w14:textId="77777777" w:rsidR="00B77124" w:rsidRDefault="00B77124" w:rsidP="00B77124">
            <w:pPr>
              <w:jc w:val="both"/>
            </w:pPr>
          </w:p>
        </w:tc>
      </w:tr>
      <w:tr w:rsidR="00B77124" w14:paraId="11C866BF" w14:textId="77777777" w:rsidTr="00B77124">
        <w:trPr>
          <w:trHeight w:val="3938"/>
        </w:trPr>
        <w:tc>
          <w:tcPr>
            <w:tcW w:w="9855" w:type="dxa"/>
            <w:gridSpan w:val="8"/>
            <w:tcBorders>
              <w:top w:val="nil"/>
              <w:bottom w:val="single" w:sz="12" w:space="0" w:color="auto"/>
            </w:tcBorders>
          </w:tcPr>
          <w:p w14:paraId="3B1E534B" w14:textId="77777777" w:rsidR="00B77124" w:rsidRDefault="00B77124" w:rsidP="00B77124">
            <w:pPr>
              <w:jc w:val="both"/>
            </w:pPr>
            <w:r>
              <w:t xml:space="preserve">Cílem disciplíny je ukotvení preprimárního vzdělávání v kontextu pedagogických věd. Komparace cílů předškolního vzdělávání s cíli základního vzdělávání a jejich vzájemná provázanost. Určení vztahu preprimárního a primárního vzdělávání v kontextu současných trendů a kurikulárních proměn. Korelace cílů předškolní výchovy a vzdělávání a požadavků na školní připravenost dětí. Analýza povinné docházky do mateřské školy. Problematika začleňování dvouletých dětí do běžné mateřské školy. Inkluzivní vzdělávání v mateřské škole v kontextu heterogenních skupin. </w:t>
            </w:r>
          </w:p>
          <w:p w14:paraId="156E3B2A" w14:textId="77777777" w:rsidR="00B77124" w:rsidRDefault="00B77124" w:rsidP="00B77124">
            <w:pPr>
              <w:jc w:val="both"/>
            </w:pPr>
            <w:r>
              <w:t xml:space="preserve">Student zpracuje projekt týkající se problematiky preprimárního vzdělávání, který bude korespondovat s tématem jeho disertační práce. </w:t>
            </w:r>
          </w:p>
          <w:p w14:paraId="40E088B5" w14:textId="77777777" w:rsidR="00B77124" w:rsidRDefault="00B77124" w:rsidP="00B77124">
            <w:pPr>
              <w:jc w:val="both"/>
            </w:pPr>
          </w:p>
          <w:p w14:paraId="00E9686A" w14:textId="77777777" w:rsidR="00B77124" w:rsidRDefault="00B77124" w:rsidP="00B77124">
            <w:pPr>
              <w:jc w:val="both"/>
              <w:rPr>
                <w:b/>
                <w:bCs/>
              </w:rPr>
            </w:pPr>
            <w:r w:rsidRPr="00734D32">
              <w:rPr>
                <w:b/>
                <w:bCs/>
              </w:rPr>
              <w:t>Požadavky na studenta:</w:t>
            </w:r>
          </w:p>
          <w:p w14:paraId="15576A20" w14:textId="77777777" w:rsidR="00B77124" w:rsidRDefault="00B77124" w:rsidP="00B77124">
            <w:pPr>
              <w:jc w:val="both"/>
            </w:pPr>
            <w:r w:rsidRPr="00A96FE8">
              <w:t>Podmínkou přistoupení k ústní zkoušce je:</w:t>
            </w:r>
          </w:p>
          <w:p w14:paraId="558F0945" w14:textId="77777777" w:rsidR="00B77124" w:rsidRPr="00A96FE8" w:rsidRDefault="00B77124" w:rsidP="00B77124">
            <w:pPr>
              <w:jc w:val="both"/>
            </w:pPr>
            <w:r>
              <w:t>Zpracování projektu v rozsahu 5-8 normostran v níž student dokáže vysvětlit a argumentovat nad vybraným tématem nového pojetí preprimární pedagogiky v souvislosti s tématem své disertační práce. Zkouška proběhne ústní formou, která ověří osvojené teoretické poznatky a znalosti z oblasti tradičních, ale i současných trendů v preprimární pedagogice.</w:t>
            </w:r>
          </w:p>
          <w:p w14:paraId="6B637185" w14:textId="77777777" w:rsidR="00B77124" w:rsidRDefault="00B77124" w:rsidP="00B77124">
            <w:pPr>
              <w:jc w:val="both"/>
              <w:rPr>
                <w:b/>
                <w:bCs/>
              </w:rPr>
            </w:pPr>
          </w:p>
          <w:p w14:paraId="6106EE8E" w14:textId="77777777" w:rsidR="00B77124" w:rsidRDefault="00B77124" w:rsidP="00B77124">
            <w:pPr>
              <w:jc w:val="both"/>
              <w:rPr>
                <w:b/>
                <w:bCs/>
              </w:rPr>
            </w:pPr>
            <w:r>
              <w:rPr>
                <w:b/>
                <w:bCs/>
              </w:rPr>
              <w:t>Tematické okruhy:</w:t>
            </w:r>
          </w:p>
          <w:p w14:paraId="61FAA582" w14:textId="77777777" w:rsidR="00B77124" w:rsidRDefault="00B77124" w:rsidP="00630AC5">
            <w:pPr>
              <w:pStyle w:val="Odstavecseseznamem"/>
              <w:numPr>
                <w:ilvl w:val="0"/>
                <w:numId w:val="8"/>
              </w:numPr>
              <w:jc w:val="both"/>
            </w:pPr>
            <w:r>
              <w:t>Preprimární pedagogika a její postavení v systému pedagogických věd.</w:t>
            </w:r>
          </w:p>
          <w:p w14:paraId="67AC69F4" w14:textId="77777777" w:rsidR="00B77124" w:rsidRDefault="00B77124" w:rsidP="00630AC5">
            <w:pPr>
              <w:pStyle w:val="Odstavecseseznamem"/>
              <w:numPr>
                <w:ilvl w:val="0"/>
                <w:numId w:val="8"/>
              </w:numPr>
              <w:jc w:val="both"/>
            </w:pPr>
            <w:r>
              <w:t>Vztah mezi preprimární pedagogikou a primární pedagogikou v kontextu kurikulárních proměn.</w:t>
            </w:r>
          </w:p>
          <w:p w14:paraId="5C69ADE6" w14:textId="77777777" w:rsidR="00B77124" w:rsidRDefault="00B77124" w:rsidP="00630AC5">
            <w:pPr>
              <w:pStyle w:val="Odstavecseseznamem"/>
              <w:numPr>
                <w:ilvl w:val="0"/>
                <w:numId w:val="8"/>
              </w:numPr>
              <w:jc w:val="both"/>
            </w:pPr>
            <w:r>
              <w:t>Korelace cílů preprimární výchovy a vzdělávání požadavků na školní připravenost.</w:t>
            </w:r>
          </w:p>
          <w:p w14:paraId="5D413ED9" w14:textId="77777777" w:rsidR="00B77124" w:rsidRDefault="00B77124" w:rsidP="00630AC5">
            <w:pPr>
              <w:pStyle w:val="Odstavecseseznamem"/>
              <w:numPr>
                <w:ilvl w:val="0"/>
                <w:numId w:val="8"/>
              </w:numPr>
              <w:jc w:val="both"/>
            </w:pPr>
            <w:r>
              <w:t>Povinná docházka do mateřských škol.</w:t>
            </w:r>
          </w:p>
          <w:p w14:paraId="2B14F30F" w14:textId="77777777" w:rsidR="00B77124" w:rsidRDefault="00B77124" w:rsidP="00630AC5">
            <w:pPr>
              <w:pStyle w:val="Odstavecseseznamem"/>
              <w:numPr>
                <w:ilvl w:val="0"/>
                <w:numId w:val="8"/>
              </w:numPr>
              <w:jc w:val="both"/>
            </w:pPr>
            <w:r>
              <w:t>Postavení dvouletých dětí v mateřských školách.</w:t>
            </w:r>
          </w:p>
          <w:p w14:paraId="5DBD5353" w14:textId="77777777" w:rsidR="00B77124" w:rsidRPr="00FF69BD" w:rsidRDefault="00B77124" w:rsidP="00B77124">
            <w:pPr>
              <w:pStyle w:val="Odstavecseseznamem"/>
              <w:jc w:val="both"/>
            </w:pPr>
          </w:p>
          <w:p w14:paraId="43327EEE" w14:textId="77777777" w:rsidR="00B77124" w:rsidRPr="00CA54E0" w:rsidRDefault="00B77124" w:rsidP="00B77124">
            <w:pPr>
              <w:jc w:val="both"/>
              <w:rPr>
                <w:b/>
                <w:bCs/>
                <w:caps/>
              </w:rPr>
            </w:pPr>
            <w:r w:rsidRPr="00CA54E0">
              <w:rPr>
                <w:b/>
                <w:bCs/>
                <w:caps/>
              </w:rPr>
              <w:t>Výsledky učení:</w:t>
            </w:r>
          </w:p>
          <w:p w14:paraId="033C39E5" w14:textId="77777777" w:rsidR="00B77124" w:rsidRDefault="00B77124" w:rsidP="00B77124">
            <w:pPr>
              <w:jc w:val="both"/>
              <w:rPr>
                <w:b/>
                <w:bCs/>
              </w:rPr>
            </w:pPr>
            <w:r>
              <w:rPr>
                <w:b/>
                <w:bCs/>
              </w:rPr>
              <w:t>Student zná:</w:t>
            </w:r>
          </w:p>
          <w:p w14:paraId="3885B9F8" w14:textId="77777777" w:rsidR="00B77124" w:rsidRDefault="00B77124" w:rsidP="00630AC5">
            <w:pPr>
              <w:pStyle w:val="Odstavecseseznamem"/>
              <w:numPr>
                <w:ilvl w:val="0"/>
                <w:numId w:val="41"/>
              </w:numPr>
              <w:jc w:val="both"/>
            </w:pPr>
            <w:r>
              <w:t>tradiční a aktuální trendy řešené v preprimární pedagogice,</w:t>
            </w:r>
          </w:p>
          <w:p w14:paraId="7D3C2646" w14:textId="77777777" w:rsidR="00B77124" w:rsidRDefault="00B77124" w:rsidP="00630AC5">
            <w:pPr>
              <w:pStyle w:val="Odstavecseseznamem"/>
              <w:numPr>
                <w:ilvl w:val="0"/>
                <w:numId w:val="41"/>
              </w:numPr>
              <w:jc w:val="both"/>
            </w:pPr>
            <w:r>
              <w:t>aktuální změny v souvislosti s úpravou kurikulárních dokumentů,</w:t>
            </w:r>
          </w:p>
          <w:p w14:paraId="079551B4" w14:textId="77777777" w:rsidR="00B77124" w:rsidRDefault="00B77124" w:rsidP="00630AC5">
            <w:pPr>
              <w:pStyle w:val="Odstavecseseznamem"/>
              <w:numPr>
                <w:ilvl w:val="0"/>
                <w:numId w:val="41"/>
              </w:numPr>
              <w:jc w:val="both"/>
            </w:pPr>
            <w:r>
              <w:t>principy ukotvení školní připravenosti do základního vzdělávání,</w:t>
            </w:r>
          </w:p>
          <w:p w14:paraId="066C2D0D" w14:textId="77777777" w:rsidR="00B77124" w:rsidRPr="000710EA" w:rsidRDefault="00B77124" w:rsidP="00630AC5">
            <w:pPr>
              <w:pStyle w:val="Odstavecseseznamem"/>
              <w:numPr>
                <w:ilvl w:val="0"/>
                <w:numId w:val="41"/>
              </w:numPr>
              <w:jc w:val="both"/>
            </w:pPr>
            <w:r>
              <w:t>současnou legislativu v inkluzivním vzdělávání a heterogenní třídě v preprimární pedagogice.</w:t>
            </w:r>
          </w:p>
          <w:p w14:paraId="7F090A36" w14:textId="77777777" w:rsidR="00B77124" w:rsidRDefault="00B77124" w:rsidP="00B77124">
            <w:pPr>
              <w:jc w:val="both"/>
              <w:rPr>
                <w:b/>
                <w:bCs/>
              </w:rPr>
            </w:pPr>
            <w:r>
              <w:rPr>
                <w:b/>
                <w:bCs/>
              </w:rPr>
              <w:t>Student umí:</w:t>
            </w:r>
          </w:p>
          <w:p w14:paraId="18D9A631" w14:textId="77777777" w:rsidR="00B77124" w:rsidRDefault="00B77124" w:rsidP="00630AC5">
            <w:pPr>
              <w:pStyle w:val="Odstavecseseznamem"/>
              <w:numPr>
                <w:ilvl w:val="0"/>
                <w:numId w:val="41"/>
              </w:numPr>
              <w:jc w:val="both"/>
            </w:pPr>
            <w:r w:rsidRPr="00740F2D">
              <w:t>analyzovat</w:t>
            </w:r>
            <w:r>
              <w:t xml:space="preserve"> současné aktuální trendy v preprimární pedagogice,</w:t>
            </w:r>
          </w:p>
          <w:p w14:paraId="70C960EB" w14:textId="77777777" w:rsidR="00B77124" w:rsidRDefault="00B77124" w:rsidP="00630AC5">
            <w:pPr>
              <w:pStyle w:val="Odstavecseseznamem"/>
              <w:numPr>
                <w:ilvl w:val="0"/>
                <w:numId w:val="41"/>
              </w:numPr>
              <w:jc w:val="both"/>
            </w:pPr>
            <w:r>
              <w:t>analyzovat aktuální změny v současných kurikulárních dokumentech, (RVP PV, RVP ZV)</w:t>
            </w:r>
          </w:p>
          <w:p w14:paraId="7897FD45" w14:textId="77777777" w:rsidR="00B77124" w:rsidRDefault="00B77124" w:rsidP="00630AC5">
            <w:pPr>
              <w:pStyle w:val="Odstavecseseznamem"/>
              <w:numPr>
                <w:ilvl w:val="0"/>
                <w:numId w:val="41"/>
              </w:numPr>
              <w:jc w:val="both"/>
            </w:pPr>
            <w:r>
              <w:t>definovat principy a postupy při tvorbě školní připravenosti k základnímu vzdělávání,</w:t>
            </w:r>
          </w:p>
          <w:p w14:paraId="79DC4177" w14:textId="77777777" w:rsidR="00B77124" w:rsidRDefault="00B77124" w:rsidP="00630AC5">
            <w:pPr>
              <w:pStyle w:val="Odstavecseseznamem"/>
              <w:numPr>
                <w:ilvl w:val="0"/>
                <w:numId w:val="41"/>
              </w:numPr>
              <w:jc w:val="both"/>
            </w:pPr>
            <w:r>
              <w:t>analyzovat potřebnost povinné školní docházky v kontextu heterogenní třídy.</w:t>
            </w:r>
          </w:p>
        </w:tc>
      </w:tr>
      <w:tr w:rsidR="00B77124" w14:paraId="39C0BA07" w14:textId="77777777" w:rsidTr="005A6505">
        <w:trPr>
          <w:trHeight w:val="265"/>
        </w:trPr>
        <w:tc>
          <w:tcPr>
            <w:tcW w:w="3653" w:type="dxa"/>
            <w:gridSpan w:val="2"/>
            <w:tcBorders>
              <w:top w:val="nil"/>
            </w:tcBorders>
            <w:shd w:val="clear" w:color="auto" w:fill="FBD4B4" w:themeFill="accent6" w:themeFillTint="66"/>
          </w:tcPr>
          <w:p w14:paraId="501A723F" w14:textId="77777777" w:rsidR="00B77124" w:rsidRDefault="00B77124" w:rsidP="00B77124">
            <w:pPr>
              <w:jc w:val="both"/>
            </w:pPr>
            <w:r>
              <w:rPr>
                <w:b/>
              </w:rPr>
              <w:t>Studijní literatura a studijní pomůcky</w:t>
            </w:r>
          </w:p>
        </w:tc>
        <w:tc>
          <w:tcPr>
            <w:tcW w:w="6202" w:type="dxa"/>
            <w:gridSpan w:val="6"/>
            <w:tcBorders>
              <w:top w:val="nil"/>
              <w:bottom w:val="nil"/>
            </w:tcBorders>
          </w:tcPr>
          <w:p w14:paraId="219DB1F5" w14:textId="77777777" w:rsidR="00B77124" w:rsidRDefault="00B77124" w:rsidP="00B77124">
            <w:pPr>
              <w:jc w:val="both"/>
            </w:pPr>
          </w:p>
        </w:tc>
      </w:tr>
      <w:tr w:rsidR="00B77124" w14:paraId="23FEE8F1" w14:textId="77777777" w:rsidTr="00B77124">
        <w:trPr>
          <w:trHeight w:val="3813"/>
        </w:trPr>
        <w:tc>
          <w:tcPr>
            <w:tcW w:w="9855" w:type="dxa"/>
            <w:gridSpan w:val="8"/>
            <w:tcBorders>
              <w:top w:val="nil"/>
            </w:tcBorders>
          </w:tcPr>
          <w:p w14:paraId="31AD76F6" w14:textId="77777777" w:rsidR="00B77124" w:rsidRDefault="00B77124" w:rsidP="00B77124">
            <w:pPr>
              <w:pStyle w:val="Nadpis1"/>
              <w:rPr>
                <w:rFonts w:ascii="Times New Roman" w:hAnsi="Times New Roman" w:cs="Times New Roman"/>
                <w:bCs w:val="0"/>
                <w:sz w:val="20"/>
                <w:szCs w:val="20"/>
              </w:rPr>
            </w:pPr>
            <w:bookmarkStart w:id="56" w:name="_Toc118202746"/>
            <w:r>
              <w:rPr>
                <w:rFonts w:ascii="Times New Roman" w:hAnsi="Times New Roman" w:cs="Times New Roman"/>
                <w:bCs w:val="0"/>
                <w:sz w:val="20"/>
                <w:szCs w:val="20"/>
              </w:rPr>
              <w:lastRenderedPageBreak/>
              <w:t>Základní</w:t>
            </w:r>
            <w:bookmarkEnd w:id="56"/>
            <w:r>
              <w:rPr>
                <w:rFonts w:ascii="Times New Roman" w:hAnsi="Times New Roman" w:cs="Times New Roman"/>
                <w:bCs w:val="0"/>
                <w:sz w:val="20"/>
                <w:szCs w:val="20"/>
              </w:rPr>
              <w:t xml:space="preserve"> </w:t>
            </w:r>
          </w:p>
          <w:p w14:paraId="66B97BBB" w14:textId="48891C37" w:rsidR="00B77124" w:rsidRPr="001346C6" w:rsidRDefault="00B77124" w:rsidP="00630AC5">
            <w:pPr>
              <w:pStyle w:val="Odstavecseseznamem"/>
              <w:numPr>
                <w:ilvl w:val="0"/>
                <w:numId w:val="42"/>
              </w:numPr>
              <w:rPr>
                <w:shd w:val="clear" w:color="auto" w:fill="FFFFFF"/>
              </w:rPr>
            </w:pPr>
            <w:r w:rsidRPr="001346C6">
              <w:rPr>
                <w:shd w:val="clear" w:color="auto" w:fill="FFFFFF"/>
              </w:rPr>
              <w:t>Krejčová, V., Poche Kargerová, J. &amp; Syslová, V. (2015). </w:t>
            </w:r>
            <w:r w:rsidRPr="001346C6">
              <w:rPr>
                <w:i/>
                <w:iCs/>
                <w:shd w:val="clear" w:color="auto" w:fill="FFFFFF"/>
              </w:rPr>
              <w:t>Individualizace v mateřské škole</w:t>
            </w:r>
            <w:r w:rsidRPr="001346C6">
              <w:rPr>
                <w:shd w:val="clear" w:color="auto" w:fill="FFFFFF"/>
              </w:rPr>
              <w:t>. Praha: Portál</w:t>
            </w:r>
            <w:r w:rsidR="00991776">
              <w:rPr>
                <w:shd w:val="clear" w:color="auto" w:fill="FFFFFF"/>
              </w:rPr>
              <w:t>.</w:t>
            </w:r>
          </w:p>
          <w:p w14:paraId="74CC8FE5" w14:textId="2367AE6A" w:rsidR="00B77124" w:rsidRPr="001346C6" w:rsidRDefault="00B77124" w:rsidP="00630AC5">
            <w:pPr>
              <w:pStyle w:val="Odstavecseseznamem"/>
              <w:numPr>
                <w:ilvl w:val="0"/>
                <w:numId w:val="42"/>
              </w:numPr>
              <w:rPr>
                <w:shd w:val="clear" w:color="auto" w:fill="FFFFFF"/>
              </w:rPr>
            </w:pPr>
            <w:r w:rsidRPr="001346C6">
              <w:rPr>
                <w:shd w:val="clear" w:color="auto" w:fill="FFFFFF"/>
              </w:rPr>
              <w:t>Opravilová, E. (2016). </w:t>
            </w:r>
            <w:r w:rsidRPr="001346C6">
              <w:rPr>
                <w:i/>
                <w:iCs/>
                <w:shd w:val="clear" w:color="auto" w:fill="FFFFFF"/>
              </w:rPr>
              <w:t>Předškolní pedagogika</w:t>
            </w:r>
            <w:r w:rsidRPr="001346C6">
              <w:rPr>
                <w:shd w:val="clear" w:color="auto" w:fill="FFFFFF"/>
              </w:rPr>
              <w:t>. Praha: Grada</w:t>
            </w:r>
            <w:r w:rsidR="00991776">
              <w:rPr>
                <w:shd w:val="clear" w:color="auto" w:fill="FFFFFF"/>
              </w:rPr>
              <w:t>.</w:t>
            </w:r>
          </w:p>
          <w:p w14:paraId="66B931A9" w14:textId="77777777" w:rsidR="00B77124" w:rsidRPr="001346C6" w:rsidRDefault="00B77124" w:rsidP="00630AC5">
            <w:pPr>
              <w:pStyle w:val="Odstavecseseznamem"/>
              <w:numPr>
                <w:ilvl w:val="0"/>
                <w:numId w:val="42"/>
              </w:numPr>
            </w:pPr>
            <w:r w:rsidRPr="001346C6">
              <w:rPr>
                <w:shd w:val="clear" w:color="auto" w:fill="FFFFFF"/>
              </w:rPr>
              <w:t>Fasnerová, M. (2018). </w:t>
            </w:r>
            <w:r w:rsidRPr="001346C6">
              <w:rPr>
                <w:i/>
                <w:iCs/>
                <w:shd w:val="clear" w:color="auto" w:fill="FFFFFF"/>
              </w:rPr>
              <w:t>Prvopočáteční čtení a psaní</w:t>
            </w:r>
            <w:r w:rsidRPr="001346C6">
              <w:rPr>
                <w:shd w:val="clear" w:color="auto" w:fill="FFFFFF"/>
              </w:rPr>
              <w:t>. Praha: Grada.</w:t>
            </w:r>
          </w:p>
          <w:p w14:paraId="69B308C4" w14:textId="77777777" w:rsidR="00B77124" w:rsidRPr="001346C6" w:rsidRDefault="00B77124" w:rsidP="00630AC5">
            <w:pPr>
              <w:pStyle w:val="Odstavecseseznamem"/>
              <w:numPr>
                <w:ilvl w:val="0"/>
                <w:numId w:val="42"/>
              </w:numPr>
              <w:jc w:val="both"/>
            </w:pPr>
            <w:r w:rsidRPr="001346C6">
              <w:rPr>
                <w:shd w:val="clear" w:color="auto" w:fill="FFFFFF"/>
              </w:rPr>
              <w:t xml:space="preserve">Šmelová, E &amp; Prášilová, M. (2018). </w:t>
            </w:r>
            <w:r w:rsidRPr="001346C6">
              <w:rPr>
                <w:i/>
                <w:iCs/>
                <w:shd w:val="clear" w:color="auto" w:fill="FFFFFF"/>
              </w:rPr>
              <w:t>Didaktika předškolního vzdělávání</w:t>
            </w:r>
            <w:r w:rsidRPr="001346C6">
              <w:rPr>
                <w:shd w:val="clear" w:color="auto" w:fill="FFFFFF"/>
              </w:rPr>
              <w:t>. Praha: Portál.</w:t>
            </w:r>
            <w:r w:rsidRPr="001346C6">
              <w:t xml:space="preserve"> </w:t>
            </w:r>
          </w:p>
          <w:p w14:paraId="14644862" w14:textId="36091FD8" w:rsidR="00B77124" w:rsidRPr="001346C6" w:rsidRDefault="00B77124" w:rsidP="00630AC5">
            <w:pPr>
              <w:pStyle w:val="Odstavecseseznamem"/>
              <w:numPr>
                <w:ilvl w:val="0"/>
                <w:numId w:val="42"/>
              </w:numPr>
              <w:jc w:val="both"/>
            </w:pPr>
            <w:r w:rsidRPr="001346C6">
              <w:rPr>
                <w:shd w:val="clear" w:color="auto" w:fill="FFFFFF"/>
              </w:rPr>
              <w:t>Koťátková, S. (2008). </w:t>
            </w:r>
            <w:r w:rsidRPr="001346C6">
              <w:rPr>
                <w:i/>
                <w:iCs/>
                <w:shd w:val="clear" w:color="auto" w:fill="FFFFFF"/>
              </w:rPr>
              <w:t>Dítě a mateřská škola</w:t>
            </w:r>
            <w:r w:rsidRPr="001346C6">
              <w:rPr>
                <w:shd w:val="clear" w:color="auto" w:fill="FFFFFF"/>
              </w:rPr>
              <w:t>. Praha: Grada</w:t>
            </w:r>
            <w:r w:rsidR="00991776">
              <w:rPr>
                <w:shd w:val="clear" w:color="auto" w:fill="FFFFFF"/>
              </w:rPr>
              <w:t>.</w:t>
            </w:r>
            <w:r w:rsidR="00991776">
              <w:rPr>
                <w:rStyle w:val="Odkaznakoment"/>
              </w:rPr>
              <w:t xml:space="preserve"> </w:t>
            </w:r>
          </w:p>
          <w:p w14:paraId="663990C5" w14:textId="6A2A7005" w:rsidR="00B77124" w:rsidRPr="001346C6" w:rsidRDefault="00B77124" w:rsidP="00630AC5">
            <w:pPr>
              <w:pStyle w:val="Odstavecseseznamem"/>
              <w:numPr>
                <w:ilvl w:val="0"/>
                <w:numId w:val="42"/>
              </w:numPr>
              <w:jc w:val="both"/>
              <w:rPr>
                <w:shd w:val="clear" w:color="auto" w:fill="FFFFFF"/>
              </w:rPr>
            </w:pPr>
            <w:r w:rsidRPr="001346C6">
              <w:rPr>
                <w:shd w:val="clear" w:color="auto" w:fill="FFFFFF"/>
              </w:rPr>
              <w:t>Prášilová, M. (2004). </w:t>
            </w:r>
            <w:r w:rsidRPr="001346C6">
              <w:rPr>
                <w:i/>
                <w:iCs/>
                <w:shd w:val="clear" w:color="auto" w:fill="FFFFFF"/>
              </w:rPr>
              <w:t>Projektování v mateřské škole: [vybraná problematika pro tvorbu školního kurikula v MŠ]</w:t>
            </w:r>
            <w:r w:rsidRPr="001346C6">
              <w:rPr>
                <w:shd w:val="clear" w:color="auto" w:fill="FFFFFF"/>
              </w:rPr>
              <w:t>. Olomouc: Hanex ve spolupráci a se souhlasem Net Universit</w:t>
            </w:r>
            <w:r w:rsidR="00991776">
              <w:rPr>
                <w:shd w:val="clear" w:color="auto" w:fill="FFFFFF"/>
              </w:rPr>
              <w:t>y.</w:t>
            </w:r>
          </w:p>
          <w:p w14:paraId="48B35438" w14:textId="77777777" w:rsidR="00E25611" w:rsidRDefault="00E25611" w:rsidP="00B77124">
            <w:pPr>
              <w:jc w:val="both"/>
              <w:rPr>
                <w:b/>
                <w:bCs/>
              </w:rPr>
            </w:pPr>
          </w:p>
          <w:p w14:paraId="4973C61C" w14:textId="092417D7" w:rsidR="00B77124" w:rsidRPr="001346C6" w:rsidRDefault="00B77124" w:rsidP="00B77124">
            <w:pPr>
              <w:jc w:val="both"/>
            </w:pPr>
            <w:r w:rsidRPr="001346C6">
              <w:rPr>
                <w:b/>
                <w:bCs/>
              </w:rPr>
              <w:t>D</w:t>
            </w:r>
            <w:r>
              <w:rPr>
                <w:b/>
                <w:bCs/>
              </w:rPr>
              <w:t>oporučená</w:t>
            </w:r>
          </w:p>
          <w:p w14:paraId="7983F344" w14:textId="791860A8" w:rsidR="00B77124" w:rsidRPr="001346C6" w:rsidRDefault="00B77124" w:rsidP="00630AC5">
            <w:pPr>
              <w:pStyle w:val="Odstavecseseznamem"/>
              <w:numPr>
                <w:ilvl w:val="0"/>
                <w:numId w:val="42"/>
              </w:numPr>
              <w:jc w:val="both"/>
              <w:rPr>
                <w:shd w:val="clear" w:color="auto" w:fill="FFFFFF"/>
              </w:rPr>
            </w:pPr>
            <w:r w:rsidRPr="001346C6">
              <w:rPr>
                <w:shd w:val="clear" w:color="auto" w:fill="FFFFFF"/>
              </w:rPr>
              <w:t>Šmelová E, Souralová, E. &amp; Petrová, A (2017). </w:t>
            </w:r>
            <w:r w:rsidRPr="001346C6">
              <w:rPr>
                <w:i/>
                <w:iCs/>
                <w:shd w:val="clear" w:color="auto" w:fill="FFFFFF"/>
              </w:rPr>
              <w:t>Společenské aspekty inkluze</w:t>
            </w:r>
            <w:r w:rsidRPr="001346C6">
              <w:rPr>
                <w:shd w:val="clear" w:color="auto" w:fill="FFFFFF"/>
              </w:rPr>
              <w:t>. Olomouc: Univerzita Palackého v Olomouci</w:t>
            </w:r>
            <w:r w:rsidR="00991776">
              <w:rPr>
                <w:shd w:val="clear" w:color="auto" w:fill="FFFFFF"/>
              </w:rPr>
              <w:t>.</w:t>
            </w:r>
          </w:p>
          <w:p w14:paraId="56186266" w14:textId="77777777" w:rsidR="00B77124" w:rsidRPr="001346C6" w:rsidRDefault="00B77124" w:rsidP="00630AC5">
            <w:pPr>
              <w:pStyle w:val="Odstavecseseznamem"/>
              <w:numPr>
                <w:ilvl w:val="0"/>
                <w:numId w:val="42"/>
              </w:numPr>
              <w:jc w:val="both"/>
              <w:rPr>
                <w:i/>
              </w:rPr>
            </w:pPr>
            <w:r w:rsidRPr="001346C6">
              <w:rPr>
                <w:i/>
              </w:rPr>
              <w:t xml:space="preserve">Rámcový vzdělávací program pro předškolní vzdělávání. </w:t>
            </w:r>
            <w:r w:rsidRPr="00991776">
              <w:t>Praha: VUP, 2021.</w:t>
            </w:r>
          </w:p>
          <w:p w14:paraId="0083D613" w14:textId="77777777" w:rsidR="00B77124" w:rsidRPr="001346C6" w:rsidRDefault="00B77124" w:rsidP="00630AC5">
            <w:pPr>
              <w:pStyle w:val="Odstavecseseznamem"/>
              <w:numPr>
                <w:ilvl w:val="0"/>
                <w:numId w:val="42"/>
              </w:numPr>
              <w:jc w:val="both"/>
              <w:rPr>
                <w:i/>
                <w:iCs/>
              </w:rPr>
            </w:pPr>
            <w:r w:rsidRPr="001346C6">
              <w:rPr>
                <w:i/>
                <w:iCs/>
              </w:rPr>
              <w:t xml:space="preserve">Rámcový vzdělávací program pro základní vzdělávání. </w:t>
            </w:r>
            <w:r w:rsidRPr="00991776">
              <w:rPr>
                <w:iCs/>
              </w:rPr>
              <w:t>Praha: VUP, 2021</w:t>
            </w:r>
            <w:r w:rsidRPr="001346C6">
              <w:rPr>
                <w:i/>
                <w:iCs/>
              </w:rPr>
              <w:t>.</w:t>
            </w:r>
          </w:p>
          <w:p w14:paraId="5CB84369" w14:textId="77777777" w:rsidR="00B77124" w:rsidRPr="001346C6" w:rsidRDefault="00B77124" w:rsidP="00630AC5">
            <w:pPr>
              <w:pStyle w:val="Zkladntext"/>
              <w:numPr>
                <w:ilvl w:val="0"/>
                <w:numId w:val="42"/>
              </w:numPr>
              <w:rPr>
                <w:i/>
                <w:color w:val="FF0000"/>
                <w:sz w:val="20"/>
                <w:szCs w:val="20"/>
              </w:rPr>
            </w:pPr>
            <w:r w:rsidRPr="001346C6">
              <w:rPr>
                <w:sz w:val="20"/>
                <w:szCs w:val="20"/>
                <w:shd w:val="clear" w:color="auto" w:fill="FFFFFF"/>
              </w:rPr>
              <w:t>Nádvorníková H., Svobodová, E. Smolíková, K., Dvořáková, H., Hazuková, H. &amp; Váchová, A. (2012). </w:t>
            </w:r>
            <w:r w:rsidRPr="001346C6">
              <w:rPr>
                <w:i/>
                <w:iCs/>
                <w:sz w:val="20"/>
                <w:szCs w:val="20"/>
                <w:shd w:val="clear" w:color="auto" w:fill="FFFFFF"/>
              </w:rPr>
              <w:t>Očekávané výstupy v praxi mateřské školy: metodická podpora k připravované revizi RVP PV</w:t>
            </w:r>
            <w:r w:rsidRPr="001346C6">
              <w:rPr>
                <w:sz w:val="20"/>
                <w:szCs w:val="20"/>
                <w:shd w:val="clear" w:color="auto" w:fill="FFFFFF"/>
              </w:rPr>
              <w:t>. Praha: Raabe.</w:t>
            </w:r>
          </w:p>
        </w:tc>
      </w:tr>
      <w:tr w:rsidR="00B77124" w14:paraId="48D420DA" w14:textId="77777777" w:rsidTr="00B77124">
        <w:tc>
          <w:tcPr>
            <w:tcW w:w="9855" w:type="dxa"/>
            <w:gridSpan w:val="8"/>
            <w:tcBorders>
              <w:top w:val="single" w:sz="12" w:space="0" w:color="auto"/>
              <w:left w:val="single" w:sz="2" w:space="0" w:color="auto"/>
              <w:bottom w:val="single" w:sz="2" w:space="0" w:color="auto"/>
              <w:right w:val="single" w:sz="2" w:space="0" w:color="auto"/>
            </w:tcBorders>
            <w:shd w:val="clear" w:color="auto" w:fill="FBD4B4" w:themeFill="accent6" w:themeFillTint="66"/>
          </w:tcPr>
          <w:p w14:paraId="053B23AC" w14:textId="77777777" w:rsidR="00B77124" w:rsidRDefault="00B77124" w:rsidP="00B77124">
            <w:pPr>
              <w:jc w:val="center"/>
              <w:rPr>
                <w:b/>
              </w:rPr>
            </w:pPr>
            <w:r>
              <w:rPr>
                <w:b/>
              </w:rPr>
              <w:t>Informace ke kombinované nebo distanční formě</w:t>
            </w:r>
          </w:p>
        </w:tc>
      </w:tr>
      <w:tr w:rsidR="00B77124" w14:paraId="0DEE6134" w14:textId="77777777" w:rsidTr="00B77124">
        <w:tc>
          <w:tcPr>
            <w:tcW w:w="4787" w:type="dxa"/>
            <w:gridSpan w:val="3"/>
            <w:tcBorders>
              <w:top w:val="single" w:sz="2" w:space="0" w:color="auto"/>
            </w:tcBorders>
            <w:shd w:val="clear" w:color="auto" w:fill="FBD4B4" w:themeFill="accent6" w:themeFillTint="66"/>
          </w:tcPr>
          <w:p w14:paraId="0CFD1AD9" w14:textId="77777777" w:rsidR="00B77124" w:rsidRDefault="00B77124" w:rsidP="00B77124">
            <w:pPr>
              <w:jc w:val="both"/>
            </w:pPr>
            <w:r>
              <w:rPr>
                <w:b/>
              </w:rPr>
              <w:t>Rozsah konzultací (soustředění)</w:t>
            </w:r>
          </w:p>
        </w:tc>
        <w:tc>
          <w:tcPr>
            <w:tcW w:w="889" w:type="dxa"/>
            <w:tcBorders>
              <w:top w:val="single" w:sz="2" w:space="0" w:color="auto"/>
            </w:tcBorders>
          </w:tcPr>
          <w:p w14:paraId="64FBAD87" w14:textId="77777777" w:rsidR="00B77124" w:rsidRDefault="00B77124" w:rsidP="00B77124">
            <w:pPr>
              <w:jc w:val="both"/>
            </w:pPr>
            <w:r>
              <w:t>15</w:t>
            </w:r>
          </w:p>
        </w:tc>
        <w:tc>
          <w:tcPr>
            <w:tcW w:w="4179" w:type="dxa"/>
            <w:gridSpan w:val="4"/>
            <w:tcBorders>
              <w:top w:val="single" w:sz="2" w:space="0" w:color="auto"/>
            </w:tcBorders>
            <w:shd w:val="clear" w:color="auto" w:fill="FBD4B4" w:themeFill="accent6" w:themeFillTint="66"/>
          </w:tcPr>
          <w:p w14:paraId="263D04D0" w14:textId="77777777" w:rsidR="00B77124" w:rsidRDefault="00B77124" w:rsidP="00B77124">
            <w:pPr>
              <w:jc w:val="both"/>
              <w:rPr>
                <w:b/>
              </w:rPr>
            </w:pPr>
            <w:r>
              <w:rPr>
                <w:b/>
              </w:rPr>
              <w:t xml:space="preserve">hodin </w:t>
            </w:r>
          </w:p>
        </w:tc>
      </w:tr>
      <w:tr w:rsidR="00B77124" w14:paraId="49B44F0F" w14:textId="77777777" w:rsidTr="00B77124">
        <w:tc>
          <w:tcPr>
            <w:tcW w:w="9855" w:type="dxa"/>
            <w:gridSpan w:val="8"/>
            <w:shd w:val="clear" w:color="auto" w:fill="FBD4B4" w:themeFill="accent6" w:themeFillTint="66"/>
          </w:tcPr>
          <w:p w14:paraId="0D13BFDE" w14:textId="5310664A" w:rsidR="00B77124" w:rsidRDefault="00B77124" w:rsidP="00B77124">
            <w:pPr>
              <w:jc w:val="both"/>
              <w:rPr>
                <w:b/>
              </w:rPr>
            </w:pPr>
            <w:r>
              <w:rPr>
                <w:b/>
              </w:rPr>
              <w:t>Informace o způsobu kontaktu s</w:t>
            </w:r>
            <w:r w:rsidR="00991776">
              <w:rPr>
                <w:b/>
              </w:rPr>
              <w:t> </w:t>
            </w:r>
            <w:r>
              <w:rPr>
                <w:b/>
              </w:rPr>
              <w:t>vyučujícím</w:t>
            </w:r>
          </w:p>
        </w:tc>
      </w:tr>
      <w:tr w:rsidR="00B77124" w14:paraId="1E4E209B" w14:textId="77777777" w:rsidTr="00B77124">
        <w:trPr>
          <w:trHeight w:val="1007"/>
        </w:trPr>
        <w:tc>
          <w:tcPr>
            <w:tcW w:w="9855" w:type="dxa"/>
            <w:gridSpan w:val="8"/>
          </w:tcPr>
          <w:p w14:paraId="2549E11F" w14:textId="77777777" w:rsidR="00B77124" w:rsidRDefault="00B77124" w:rsidP="00B77124">
            <w:r w:rsidRPr="00517A95">
              <w:t>DSP je v prezenční i kombinované formě totožný.</w:t>
            </w:r>
            <w:r>
              <w:br/>
              <w:t>Podle Vnitřního předpisu UTB má každý akademický pracovník stanoveny konzultační hodiny v rozsahu 2h týdně. Dále je možno komunikovat s vyučujícím prostřednictvím e-mailu nebo v rámci MS Office 365 (Teams), ve kterém probíhá synchronní výuka na dálku.</w:t>
            </w:r>
          </w:p>
        </w:tc>
      </w:tr>
      <w:bookmarkEnd w:id="55"/>
    </w:tbl>
    <w:p w14:paraId="2615216B" w14:textId="44A96A74" w:rsidR="00B77124" w:rsidRDefault="00B77124" w:rsidP="00B77124"/>
    <w:p w14:paraId="13AFBDB2" w14:textId="77777777" w:rsidR="00B77124" w:rsidRDefault="00B77124" w:rsidP="00B77124">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32"/>
        <w:gridCol w:w="1175"/>
      </w:tblGrid>
      <w:tr w:rsidR="00B77124" w14:paraId="08FEC66A" w14:textId="77777777" w:rsidTr="00B77124">
        <w:tc>
          <w:tcPr>
            <w:tcW w:w="9855" w:type="dxa"/>
            <w:gridSpan w:val="8"/>
            <w:tcBorders>
              <w:bottom w:val="double" w:sz="4" w:space="0" w:color="auto"/>
            </w:tcBorders>
            <w:shd w:val="clear" w:color="auto" w:fill="B6DDE8" w:themeFill="accent5" w:themeFillTint="66"/>
          </w:tcPr>
          <w:p w14:paraId="580D1580" w14:textId="77777777" w:rsidR="00B77124" w:rsidRDefault="00B77124" w:rsidP="00B77124">
            <w:pPr>
              <w:jc w:val="both"/>
              <w:rPr>
                <w:b/>
                <w:sz w:val="28"/>
              </w:rPr>
            </w:pPr>
            <w:r>
              <w:lastRenderedPageBreak/>
              <w:br w:type="page"/>
            </w:r>
            <w:r>
              <w:rPr>
                <w:b/>
                <w:sz w:val="28"/>
              </w:rPr>
              <w:t>B-III – Charakteristika studijního předmětu</w:t>
            </w:r>
          </w:p>
        </w:tc>
      </w:tr>
      <w:tr w:rsidR="00B77124" w14:paraId="1DD110FA" w14:textId="77777777" w:rsidTr="00B77124">
        <w:tc>
          <w:tcPr>
            <w:tcW w:w="3086" w:type="dxa"/>
            <w:tcBorders>
              <w:top w:val="double" w:sz="4" w:space="0" w:color="auto"/>
            </w:tcBorders>
            <w:shd w:val="clear" w:color="auto" w:fill="FBD4B4" w:themeFill="accent6" w:themeFillTint="66"/>
          </w:tcPr>
          <w:p w14:paraId="310E8E1A" w14:textId="77777777" w:rsidR="00B77124" w:rsidRDefault="00B77124" w:rsidP="00B77124">
            <w:pPr>
              <w:jc w:val="both"/>
              <w:rPr>
                <w:b/>
              </w:rPr>
            </w:pPr>
            <w:r>
              <w:rPr>
                <w:b/>
              </w:rPr>
              <w:t>Název studijního předmětu</w:t>
            </w:r>
          </w:p>
        </w:tc>
        <w:tc>
          <w:tcPr>
            <w:tcW w:w="6769" w:type="dxa"/>
            <w:gridSpan w:val="7"/>
            <w:tcBorders>
              <w:top w:val="double" w:sz="4" w:space="0" w:color="auto"/>
            </w:tcBorders>
          </w:tcPr>
          <w:p w14:paraId="166E3AC3" w14:textId="77777777" w:rsidR="00B77124" w:rsidRDefault="00B77124" w:rsidP="00B77124">
            <w:pPr>
              <w:jc w:val="both"/>
            </w:pPr>
            <w:r>
              <w:t>Koncept</w:t>
            </w:r>
            <w:r w:rsidRPr="004526D0">
              <w:t xml:space="preserve"> vědění </w:t>
            </w:r>
            <w:r>
              <w:t>v aktuálních souvislostech</w:t>
            </w:r>
          </w:p>
        </w:tc>
      </w:tr>
      <w:tr w:rsidR="00B77124" w14:paraId="26ACC97B" w14:textId="77777777" w:rsidTr="00B77124">
        <w:tc>
          <w:tcPr>
            <w:tcW w:w="3086" w:type="dxa"/>
            <w:shd w:val="clear" w:color="auto" w:fill="FBD4B4" w:themeFill="accent6" w:themeFillTint="66"/>
          </w:tcPr>
          <w:p w14:paraId="7884FAE4" w14:textId="77777777" w:rsidR="00B77124" w:rsidRDefault="00B77124" w:rsidP="00B77124">
            <w:pPr>
              <w:jc w:val="both"/>
              <w:rPr>
                <w:b/>
              </w:rPr>
            </w:pPr>
            <w:r>
              <w:rPr>
                <w:b/>
              </w:rPr>
              <w:t>Typ předmětu</w:t>
            </w:r>
          </w:p>
        </w:tc>
        <w:tc>
          <w:tcPr>
            <w:tcW w:w="3406" w:type="dxa"/>
            <w:gridSpan w:val="4"/>
          </w:tcPr>
          <w:p w14:paraId="209A0640" w14:textId="77777777" w:rsidR="00B77124" w:rsidRDefault="00B77124" w:rsidP="00B77124">
            <w:pPr>
              <w:jc w:val="both"/>
            </w:pPr>
            <w:r>
              <w:t>Povinně volitelný</w:t>
            </w:r>
          </w:p>
        </w:tc>
        <w:tc>
          <w:tcPr>
            <w:tcW w:w="2188" w:type="dxa"/>
            <w:gridSpan w:val="2"/>
            <w:shd w:val="clear" w:color="auto" w:fill="FBD4B4" w:themeFill="accent6" w:themeFillTint="66"/>
          </w:tcPr>
          <w:p w14:paraId="4FEE7DD2" w14:textId="77777777" w:rsidR="00B77124" w:rsidRDefault="00B77124" w:rsidP="00B77124">
            <w:pPr>
              <w:jc w:val="both"/>
            </w:pPr>
            <w:r>
              <w:rPr>
                <w:b/>
              </w:rPr>
              <w:t>doporučený ročník / semestr</w:t>
            </w:r>
          </w:p>
        </w:tc>
        <w:tc>
          <w:tcPr>
            <w:tcW w:w="1175" w:type="dxa"/>
          </w:tcPr>
          <w:p w14:paraId="0B5DC074" w14:textId="5D285CEB" w:rsidR="00B77124" w:rsidRDefault="00B77124" w:rsidP="00B77124">
            <w:pPr>
              <w:jc w:val="both"/>
            </w:pPr>
            <w:r>
              <w:t>2-3./3-6</w:t>
            </w:r>
            <w:r w:rsidR="00A74A36">
              <w:t>.</w:t>
            </w:r>
          </w:p>
        </w:tc>
      </w:tr>
      <w:tr w:rsidR="00B77124" w14:paraId="016E7472" w14:textId="77777777" w:rsidTr="00B77124">
        <w:tc>
          <w:tcPr>
            <w:tcW w:w="3086" w:type="dxa"/>
            <w:shd w:val="clear" w:color="auto" w:fill="FBD4B4" w:themeFill="accent6" w:themeFillTint="66"/>
          </w:tcPr>
          <w:p w14:paraId="4DBA3505" w14:textId="77777777" w:rsidR="00B77124" w:rsidRDefault="00B77124" w:rsidP="00B77124">
            <w:pPr>
              <w:jc w:val="both"/>
              <w:rPr>
                <w:b/>
              </w:rPr>
            </w:pPr>
            <w:r>
              <w:rPr>
                <w:b/>
              </w:rPr>
              <w:t>Rozsah studijního předmětu</w:t>
            </w:r>
          </w:p>
        </w:tc>
        <w:tc>
          <w:tcPr>
            <w:tcW w:w="1701" w:type="dxa"/>
            <w:gridSpan w:val="2"/>
          </w:tcPr>
          <w:p w14:paraId="7B90E9A3" w14:textId="77777777" w:rsidR="00B77124" w:rsidRDefault="00B77124" w:rsidP="00B77124">
            <w:pPr>
              <w:jc w:val="both"/>
            </w:pPr>
            <w:r>
              <w:t>5p + 10s.</w:t>
            </w:r>
          </w:p>
        </w:tc>
        <w:tc>
          <w:tcPr>
            <w:tcW w:w="889" w:type="dxa"/>
            <w:shd w:val="clear" w:color="auto" w:fill="FBD4B4" w:themeFill="accent6" w:themeFillTint="66"/>
          </w:tcPr>
          <w:p w14:paraId="016016D8" w14:textId="77777777" w:rsidR="00B77124" w:rsidRDefault="00B77124" w:rsidP="00B77124">
            <w:pPr>
              <w:jc w:val="both"/>
              <w:rPr>
                <w:b/>
              </w:rPr>
            </w:pPr>
            <w:r>
              <w:rPr>
                <w:b/>
              </w:rPr>
              <w:t xml:space="preserve">hod. </w:t>
            </w:r>
          </w:p>
        </w:tc>
        <w:tc>
          <w:tcPr>
            <w:tcW w:w="816" w:type="dxa"/>
          </w:tcPr>
          <w:p w14:paraId="5E58FD10" w14:textId="77777777" w:rsidR="00B77124" w:rsidRDefault="00B77124" w:rsidP="00B77124">
            <w:pPr>
              <w:jc w:val="both"/>
            </w:pPr>
            <w:r>
              <w:t>15</w:t>
            </w:r>
          </w:p>
        </w:tc>
        <w:tc>
          <w:tcPr>
            <w:tcW w:w="2156" w:type="dxa"/>
            <w:shd w:val="clear" w:color="auto" w:fill="FBD4B4" w:themeFill="accent6" w:themeFillTint="66"/>
          </w:tcPr>
          <w:p w14:paraId="16F1292E" w14:textId="77777777" w:rsidR="00B77124" w:rsidRDefault="00B77124" w:rsidP="00B77124">
            <w:pPr>
              <w:jc w:val="both"/>
              <w:rPr>
                <w:b/>
              </w:rPr>
            </w:pPr>
            <w:r>
              <w:rPr>
                <w:b/>
              </w:rPr>
              <w:t>kreditů</w:t>
            </w:r>
          </w:p>
        </w:tc>
        <w:tc>
          <w:tcPr>
            <w:tcW w:w="1207" w:type="dxa"/>
            <w:gridSpan w:val="2"/>
          </w:tcPr>
          <w:p w14:paraId="3CC58AE6" w14:textId="77777777" w:rsidR="00B77124" w:rsidRDefault="00B77124" w:rsidP="00B77124">
            <w:pPr>
              <w:jc w:val="both"/>
            </w:pPr>
          </w:p>
        </w:tc>
      </w:tr>
      <w:tr w:rsidR="00B77124" w14:paraId="2DE7D2E9" w14:textId="77777777" w:rsidTr="00B77124">
        <w:tc>
          <w:tcPr>
            <w:tcW w:w="3086" w:type="dxa"/>
            <w:shd w:val="clear" w:color="auto" w:fill="FBD4B4" w:themeFill="accent6" w:themeFillTint="66"/>
          </w:tcPr>
          <w:p w14:paraId="0575F98E" w14:textId="77777777" w:rsidR="00B77124" w:rsidRDefault="00B77124" w:rsidP="00B77124">
            <w:pPr>
              <w:jc w:val="both"/>
              <w:rPr>
                <w:b/>
                <w:sz w:val="22"/>
              </w:rPr>
            </w:pPr>
            <w:r>
              <w:rPr>
                <w:b/>
              </w:rPr>
              <w:t>Prerekvizity, korekvizity, ekvivalence</w:t>
            </w:r>
          </w:p>
        </w:tc>
        <w:tc>
          <w:tcPr>
            <w:tcW w:w="6769" w:type="dxa"/>
            <w:gridSpan w:val="7"/>
          </w:tcPr>
          <w:p w14:paraId="19F382A6" w14:textId="77777777" w:rsidR="00B77124" w:rsidRDefault="00B77124" w:rsidP="00B77124">
            <w:pPr>
              <w:jc w:val="both"/>
            </w:pPr>
          </w:p>
        </w:tc>
      </w:tr>
      <w:tr w:rsidR="00B77124" w14:paraId="1A1DBB53" w14:textId="77777777" w:rsidTr="00B77124">
        <w:tc>
          <w:tcPr>
            <w:tcW w:w="3086" w:type="dxa"/>
            <w:shd w:val="clear" w:color="auto" w:fill="FBD4B4" w:themeFill="accent6" w:themeFillTint="66"/>
          </w:tcPr>
          <w:p w14:paraId="3192FC7C" w14:textId="77777777" w:rsidR="00B77124" w:rsidRDefault="00B77124" w:rsidP="00B77124">
            <w:pPr>
              <w:jc w:val="both"/>
              <w:rPr>
                <w:b/>
              </w:rPr>
            </w:pPr>
            <w:r>
              <w:rPr>
                <w:b/>
              </w:rPr>
              <w:t>Způsob ověření studijních výsledků</w:t>
            </w:r>
          </w:p>
        </w:tc>
        <w:tc>
          <w:tcPr>
            <w:tcW w:w="3406" w:type="dxa"/>
            <w:gridSpan w:val="4"/>
          </w:tcPr>
          <w:p w14:paraId="6EECE3CE" w14:textId="42ADB774" w:rsidR="00B77124" w:rsidRDefault="00783AF4" w:rsidP="00B77124">
            <w:pPr>
              <w:jc w:val="both"/>
            </w:pPr>
            <w:r>
              <w:t>Zkouška</w:t>
            </w:r>
          </w:p>
        </w:tc>
        <w:tc>
          <w:tcPr>
            <w:tcW w:w="2156" w:type="dxa"/>
            <w:shd w:val="clear" w:color="auto" w:fill="FBD4B4" w:themeFill="accent6" w:themeFillTint="66"/>
          </w:tcPr>
          <w:p w14:paraId="10EC4FF9" w14:textId="77777777" w:rsidR="00B77124" w:rsidRDefault="00B77124" w:rsidP="00B77124">
            <w:pPr>
              <w:jc w:val="both"/>
              <w:rPr>
                <w:b/>
              </w:rPr>
            </w:pPr>
            <w:r>
              <w:rPr>
                <w:b/>
              </w:rPr>
              <w:t>Forma výuky</w:t>
            </w:r>
          </w:p>
        </w:tc>
        <w:tc>
          <w:tcPr>
            <w:tcW w:w="1207" w:type="dxa"/>
            <w:gridSpan w:val="2"/>
          </w:tcPr>
          <w:p w14:paraId="6CF3B906" w14:textId="77777777" w:rsidR="00991776" w:rsidRDefault="00B77124" w:rsidP="00B77124">
            <w:pPr>
              <w:jc w:val="both"/>
            </w:pPr>
            <w:r w:rsidRPr="00B107E4">
              <w:t>Přednáška</w:t>
            </w:r>
          </w:p>
          <w:p w14:paraId="54C4B9EE" w14:textId="4FE1723A" w:rsidR="00B77124" w:rsidRDefault="00991776" w:rsidP="00B77124">
            <w:pPr>
              <w:jc w:val="both"/>
            </w:pPr>
            <w:r>
              <w:t>S</w:t>
            </w:r>
            <w:r w:rsidR="00B77124" w:rsidRPr="00B107E4">
              <w:t>eminář</w:t>
            </w:r>
          </w:p>
        </w:tc>
      </w:tr>
      <w:tr w:rsidR="00B77124" w14:paraId="233D5407" w14:textId="77777777" w:rsidTr="00B77124">
        <w:tc>
          <w:tcPr>
            <w:tcW w:w="3086" w:type="dxa"/>
            <w:shd w:val="clear" w:color="auto" w:fill="FBD4B4" w:themeFill="accent6" w:themeFillTint="66"/>
          </w:tcPr>
          <w:p w14:paraId="01A82D28" w14:textId="77777777" w:rsidR="00B77124" w:rsidRDefault="00B77124" w:rsidP="00B77124">
            <w:pPr>
              <w:jc w:val="both"/>
              <w:rPr>
                <w:b/>
              </w:rPr>
            </w:pPr>
            <w:r>
              <w:rPr>
                <w:b/>
              </w:rPr>
              <w:t>Forma způsobu ověření studijních výsledků a další požadavky na studenta</w:t>
            </w:r>
          </w:p>
        </w:tc>
        <w:tc>
          <w:tcPr>
            <w:tcW w:w="6769" w:type="dxa"/>
            <w:gridSpan w:val="7"/>
            <w:tcBorders>
              <w:bottom w:val="nil"/>
            </w:tcBorders>
          </w:tcPr>
          <w:p w14:paraId="2BD90E61" w14:textId="77777777" w:rsidR="00B77124" w:rsidRDefault="00B77124" w:rsidP="00B77124">
            <w:pPr>
              <w:jc w:val="both"/>
            </w:pPr>
            <w:r>
              <w:t>Zpracování písemné práce</w:t>
            </w:r>
          </w:p>
          <w:p w14:paraId="41097795" w14:textId="5934436C" w:rsidR="00B77124" w:rsidRDefault="00B77124" w:rsidP="00B77124">
            <w:pPr>
              <w:jc w:val="both"/>
            </w:pPr>
            <w:r>
              <w:t>Diskuze nad písemnou prací</w:t>
            </w:r>
            <w:r w:rsidR="00783AF4">
              <w:t>, ústní zkouška.</w:t>
            </w:r>
          </w:p>
        </w:tc>
      </w:tr>
      <w:tr w:rsidR="00B77124" w14:paraId="1AB10338" w14:textId="77777777" w:rsidTr="00B77124">
        <w:trPr>
          <w:trHeight w:val="96"/>
        </w:trPr>
        <w:tc>
          <w:tcPr>
            <w:tcW w:w="9855" w:type="dxa"/>
            <w:gridSpan w:val="8"/>
            <w:tcBorders>
              <w:top w:val="nil"/>
            </w:tcBorders>
          </w:tcPr>
          <w:p w14:paraId="02CD57E1" w14:textId="77777777" w:rsidR="00B77124" w:rsidRDefault="00B77124" w:rsidP="00B77124">
            <w:pPr>
              <w:jc w:val="both"/>
            </w:pPr>
          </w:p>
        </w:tc>
      </w:tr>
      <w:tr w:rsidR="00B77124" w14:paraId="5B5842DC" w14:textId="77777777" w:rsidTr="00B77124">
        <w:trPr>
          <w:trHeight w:val="197"/>
        </w:trPr>
        <w:tc>
          <w:tcPr>
            <w:tcW w:w="3086" w:type="dxa"/>
            <w:tcBorders>
              <w:top w:val="nil"/>
            </w:tcBorders>
            <w:shd w:val="clear" w:color="auto" w:fill="FBD4B4" w:themeFill="accent6" w:themeFillTint="66"/>
          </w:tcPr>
          <w:p w14:paraId="13D542D5" w14:textId="77777777" w:rsidR="00B77124" w:rsidRDefault="00B77124" w:rsidP="00B77124">
            <w:pPr>
              <w:jc w:val="both"/>
              <w:rPr>
                <w:b/>
              </w:rPr>
            </w:pPr>
            <w:r>
              <w:rPr>
                <w:b/>
              </w:rPr>
              <w:t>Garant předmětu</w:t>
            </w:r>
          </w:p>
        </w:tc>
        <w:tc>
          <w:tcPr>
            <w:tcW w:w="6769" w:type="dxa"/>
            <w:gridSpan w:val="7"/>
            <w:tcBorders>
              <w:top w:val="nil"/>
            </w:tcBorders>
          </w:tcPr>
          <w:p w14:paraId="7771946E" w14:textId="77777777" w:rsidR="00B77124" w:rsidRDefault="00B77124" w:rsidP="00B77124">
            <w:pPr>
              <w:jc w:val="both"/>
            </w:pPr>
            <w:r>
              <w:t>Mgr. Tomáš Karger, Ph.D.</w:t>
            </w:r>
          </w:p>
        </w:tc>
      </w:tr>
      <w:tr w:rsidR="00B77124" w14:paraId="50A6FD9C" w14:textId="77777777" w:rsidTr="00B77124">
        <w:trPr>
          <w:trHeight w:val="243"/>
        </w:trPr>
        <w:tc>
          <w:tcPr>
            <w:tcW w:w="3086" w:type="dxa"/>
            <w:tcBorders>
              <w:top w:val="nil"/>
            </w:tcBorders>
            <w:shd w:val="clear" w:color="auto" w:fill="FBD4B4" w:themeFill="accent6" w:themeFillTint="66"/>
          </w:tcPr>
          <w:p w14:paraId="6409D859" w14:textId="77777777" w:rsidR="00B77124" w:rsidRDefault="00B77124" w:rsidP="00B77124">
            <w:pPr>
              <w:jc w:val="both"/>
              <w:rPr>
                <w:b/>
              </w:rPr>
            </w:pPr>
            <w:r>
              <w:rPr>
                <w:b/>
              </w:rPr>
              <w:t>Zapojení garanta do výuky předmětu</w:t>
            </w:r>
          </w:p>
        </w:tc>
        <w:tc>
          <w:tcPr>
            <w:tcW w:w="6769" w:type="dxa"/>
            <w:gridSpan w:val="7"/>
            <w:tcBorders>
              <w:top w:val="nil"/>
            </w:tcBorders>
          </w:tcPr>
          <w:p w14:paraId="68BDB3C8" w14:textId="77777777" w:rsidR="00B77124" w:rsidRDefault="00B77124" w:rsidP="00B77124">
            <w:pPr>
              <w:jc w:val="both"/>
            </w:pPr>
            <w:r>
              <w:t>70 %</w:t>
            </w:r>
          </w:p>
        </w:tc>
      </w:tr>
      <w:tr w:rsidR="00B77124" w14:paraId="30B6B4D1" w14:textId="77777777" w:rsidTr="00B77124">
        <w:tc>
          <w:tcPr>
            <w:tcW w:w="3086" w:type="dxa"/>
            <w:shd w:val="clear" w:color="auto" w:fill="FBD4B4" w:themeFill="accent6" w:themeFillTint="66"/>
          </w:tcPr>
          <w:p w14:paraId="315C307A" w14:textId="77777777" w:rsidR="00B77124" w:rsidRDefault="00B77124" w:rsidP="00B77124">
            <w:pPr>
              <w:jc w:val="both"/>
              <w:rPr>
                <w:b/>
              </w:rPr>
            </w:pPr>
            <w:r>
              <w:rPr>
                <w:b/>
              </w:rPr>
              <w:t>Vyučující</w:t>
            </w:r>
          </w:p>
        </w:tc>
        <w:tc>
          <w:tcPr>
            <w:tcW w:w="6769" w:type="dxa"/>
            <w:gridSpan w:val="7"/>
            <w:tcBorders>
              <w:bottom w:val="nil"/>
            </w:tcBorders>
          </w:tcPr>
          <w:p w14:paraId="38BC73E4" w14:textId="77777777" w:rsidR="00B77124" w:rsidRDefault="00B77124" w:rsidP="00B77124">
            <w:pPr>
              <w:jc w:val="both"/>
            </w:pPr>
          </w:p>
        </w:tc>
      </w:tr>
      <w:tr w:rsidR="00B77124" w14:paraId="73688C7B" w14:textId="77777777" w:rsidTr="00B77124">
        <w:trPr>
          <w:trHeight w:val="218"/>
        </w:trPr>
        <w:tc>
          <w:tcPr>
            <w:tcW w:w="9855" w:type="dxa"/>
            <w:gridSpan w:val="8"/>
            <w:tcBorders>
              <w:top w:val="nil"/>
            </w:tcBorders>
          </w:tcPr>
          <w:p w14:paraId="6C43783C" w14:textId="467CB26A" w:rsidR="00B77124" w:rsidRDefault="00991776" w:rsidP="00B77124">
            <w:pPr>
              <w:jc w:val="both"/>
            </w:pPr>
            <w:r>
              <w:t xml:space="preserve">Mgr. Tomáš Karger, Ph.Dd (70 %), </w:t>
            </w:r>
            <w:r w:rsidR="00B77124">
              <w:t>PhDr. Denisa Denglerová, Ph.D. (30 %)</w:t>
            </w:r>
          </w:p>
        </w:tc>
      </w:tr>
      <w:tr w:rsidR="00B77124" w14:paraId="4B8F3FB8" w14:textId="77777777" w:rsidTr="00B77124">
        <w:tc>
          <w:tcPr>
            <w:tcW w:w="3086" w:type="dxa"/>
            <w:shd w:val="clear" w:color="auto" w:fill="FBD4B4" w:themeFill="accent6" w:themeFillTint="66"/>
          </w:tcPr>
          <w:p w14:paraId="0CE2401A" w14:textId="77777777" w:rsidR="00B77124" w:rsidRDefault="00B77124" w:rsidP="00B77124">
            <w:pPr>
              <w:jc w:val="both"/>
              <w:rPr>
                <w:b/>
              </w:rPr>
            </w:pPr>
            <w:r>
              <w:rPr>
                <w:b/>
              </w:rPr>
              <w:t>Stručná anotace předmětu</w:t>
            </w:r>
          </w:p>
        </w:tc>
        <w:tc>
          <w:tcPr>
            <w:tcW w:w="6769" w:type="dxa"/>
            <w:gridSpan w:val="7"/>
            <w:tcBorders>
              <w:bottom w:val="nil"/>
            </w:tcBorders>
          </w:tcPr>
          <w:p w14:paraId="5EC1CAD5" w14:textId="77777777" w:rsidR="00B77124" w:rsidRDefault="00B77124" w:rsidP="00B77124">
            <w:pPr>
              <w:jc w:val="both"/>
            </w:pPr>
          </w:p>
        </w:tc>
      </w:tr>
      <w:tr w:rsidR="00B77124" w14:paraId="0BA8FCA1" w14:textId="77777777" w:rsidTr="00B77124">
        <w:trPr>
          <w:trHeight w:val="983"/>
        </w:trPr>
        <w:tc>
          <w:tcPr>
            <w:tcW w:w="9855" w:type="dxa"/>
            <w:gridSpan w:val="8"/>
            <w:tcBorders>
              <w:top w:val="nil"/>
              <w:bottom w:val="single" w:sz="12" w:space="0" w:color="auto"/>
            </w:tcBorders>
          </w:tcPr>
          <w:p w14:paraId="518C56BA" w14:textId="77777777" w:rsidR="00B77124" w:rsidRPr="00AD59A3" w:rsidRDefault="00B77124" w:rsidP="00B77124">
            <w:pPr>
              <w:jc w:val="both"/>
              <w:rPr>
                <w:b/>
              </w:rPr>
            </w:pPr>
            <w:r w:rsidRPr="00AD59A3">
              <w:rPr>
                <w:b/>
              </w:rPr>
              <w:t>Cíl předmětu:</w:t>
            </w:r>
          </w:p>
          <w:p w14:paraId="0FE7F218" w14:textId="77777777" w:rsidR="00B77124" w:rsidRDefault="00B77124" w:rsidP="00B77124">
            <w:pPr>
              <w:jc w:val="both"/>
            </w:pPr>
            <w:r>
              <w:t>Koncept vědění má v pedagogicky orientované badatelské činnosti důležitou roli, protože zastupuje výsledky vzdělávací činnosti. Cílem předmětu je představit koncept vědění v jeho aktuálních souvislostech, a to při systematickém využití perspektiv psychologie a sociologie. Vědění je některými autory považováno za základní zdroj v současných společnostech. Na osobní rovině jsou patrné nejtěsnější souvislosti s kognitivními a emocionálními procesy. S nástupem tzv. ignorance studies začalo být důležité také reflektovat důsledky absence vědění, a to zejména s ohledem na atribuci odpovědnosti a viny. V neposlední řadě je předmět zaměřen na online platformy, které postupně pronikají do všech společenských sektorů, včetně výzkumu a vzdělávání, a tak utváří současné podmínky pro tvorbu a předávání vědění.</w:t>
            </w:r>
          </w:p>
          <w:p w14:paraId="503F31FF" w14:textId="77777777" w:rsidR="00B77124" w:rsidRDefault="00B77124" w:rsidP="00B77124">
            <w:pPr>
              <w:jc w:val="both"/>
            </w:pPr>
          </w:p>
          <w:p w14:paraId="236DF515" w14:textId="77777777" w:rsidR="00B77124" w:rsidRPr="00AD59A3" w:rsidRDefault="00B77124" w:rsidP="00B77124">
            <w:pPr>
              <w:jc w:val="both"/>
              <w:rPr>
                <w:b/>
              </w:rPr>
            </w:pPr>
            <w:r w:rsidRPr="00AD59A3">
              <w:rPr>
                <w:b/>
              </w:rPr>
              <w:t>Předpoklady:</w:t>
            </w:r>
          </w:p>
          <w:p w14:paraId="4C5FDA41" w14:textId="77777777" w:rsidR="00B77124" w:rsidRDefault="00B77124" w:rsidP="00630AC5">
            <w:pPr>
              <w:pStyle w:val="Odstavecseseznamem"/>
              <w:numPr>
                <w:ilvl w:val="0"/>
                <w:numId w:val="70"/>
              </w:numPr>
              <w:jc w:val="both"/>
            </w:pPr>
            <w:r>
              <w:t>Studenti mají základní znalosti z oblasti sociálních věd.</w:t>
            </w:r>
          </w:p>
          <w:p w14:paraId="1444CF3A" w14:textId="77777777" w:rsidR="00B77124" w:rsidRDefault="00B77124" w:rsidP="00630AC5">
            <w:pPr>
              <w:pStyle w:val="Odstavecseseznamem"/>
              <w:numPr>
                <w:ilvl w:val="0"/>
                <w:numId w:val="70"/>
              </w:numPr>
              <w:jc w:val="both"/>
            </w:pPr>
            <w:r>
              <w:t>Mají povědomí o sociologii a psychologii jako o oborech relevantních pro pedagogicky orientovaný výzkum.</w:t>
            </w:r>
          </w:p>
          <w:p w14:paraId="2ECE8EDB" w14:textId="77777777" w:rsidR="00B77124" w:rsidRDefault="00B77124" w:rsidP="00630AC5">
            <w:pPr>
              <w:pStyle w:val="Odstavecseseznamem"/>
              <w:numPr>
                <w:ilvl w:val="0"/>
                <w:numId w:val="70"/>
              </w:numPr>
              <w:jc w:val="both"/>
            </w:pPr>
            <w:r>
              <w:t>Jsou schopni číst a porozumět anglicky psaným textům.</w:t>
            </w:r>
          </w:p>
          <w:p w14:paraId="454B3688" w14:textId="77777777" w:rsidR="00B77124" w:rsidRDefault="00B77124" w:rsidP="00630AC5">
            <w:pPr>
              <w:pStyle w:val="Odstavecseseznamem"/>
              <w:numPr>
                <w:ilvl w:val="0"/>
                <w:numId w:val="70"/>
              </w:numPr>
              <w:jc w:val="both"/>
            </w:pPr>
            <w:r>
              <w:t>Umí propojovat koncepty, teorie a výsledky empirických pozorování.</w:t>
            </w:r>
          </w:p>
          <w:p w14:paraId="7177EA7A" w14:textId="77777777" w:rsidR="00B77124" w:rsidRDefault="00B77124" w:rsidP="00B77124">
            <w:pPr>
              <w:jc w:val="both"/>
            </w:pPr>
          </w:p>
          <w:p w14:paraId="206B39D1" w14:textId="77777777" w:rsidR="00B77124" w:rsidRPr="00AD59A3" w:rsidRDefault="00B77124" w:rsidP="00B77124">
            <w:pPr>
              <w:jc w:val="both"/>
              <w:rPr>
                <w:b/>
              </w:rPr>
            </w:pPr>
            <w:r w:rsidRPr="00AD59A3">
              <w:rPr>
                <w:b/>
              </w:rPr>
              <w:t>Požadavky na studenta:</w:t>
            </w:r>
          </w:p>
          <w:p w14:paraId="4C95C531" w14:textId="77777777" w:rsidR="00B77124" w:rsidRDefault="00B77124" w:rsidP="00B77124">
            <w:pPr>
              <w:jc w:val="both"/>
            </w:pPr>
            <w:r>
              <w:t>1. 80% účast na přednáškách a seminářích</w:t>
            </w:r>
          </w:p>
          <w:p w14:paraId="28BAC078" w14:textId="77777777" w:rsidR="00B77124" w:rsidRDefault="00B77124" w:rsidP="00B77124">
            <w:pPr>
              <w:jc w:val="both"/>
              <w:rPr>
                <w:shd w:val="clear" w:color="auto" w:fill="FFFFFF"/>
              </w:rPr>
            </w:pPr>
            <w:r>
              <w:t xml:space="preserve">2. Zpracování písemné práce o rozsahu 5-8 normostran, propojující dvě z představených témat a dospívající k neotřelému vhledu. </w:t>
            </w:r>
            <w:r w:rsidRPr="00952B30">
              <w:rPr>
                <w:shd w:val="clear" w:color="auto" w:fill="FFFFFF"/>
              </w:rPr>
              <w:t>Pro zpracová</w:t>
            </w:r>
            <w:r>
              <w:rPr>
                <w:shd w:val="clear" w:color="auto" w:fill="FFFFFF"/>
              </w:rPr>
              <w:t>ní písemné práce využije studující</w:t>
            </w:r>
            <w:r w:rsidRPr="00952B30">
              <w:rPr>
                <w:shd w:val="clear" w:color="auto" w:fill="FFFFFF"/>
              </w:rPr>
              <w:t xml:space="preserve"> základní a doporučenou literaturu ke kurzu.</w:t>
            </w:r>
          </w:p>
          <w:p w14:paraId="1F768301" w14:textId="77777777" w:rsidR="00B77124" w:rsidRDefault="00B77124" w:rsidP="00B77124">
            <w:pPr>
              <w:jc w:val="both"/>
              <w:rPr>
                <w:shd w:val="clear" w:color="auto" w:fill="FFFFFF"/>
              </w:rPr>
            </w:pPr>
            <w:r>
              <w:rPr>
                <w:shd w:val="clear" w:color="auto" w:fill="FFFFFF"/>
              </w:rPr>
              <w:t>3. Schopnost kvalifikovaně diskutovat téma vlastní písemné práce na kolokviu.</w:t>
            </w:r>
          </w:p>
          <w:p w14:paraId="208C74D0" w14:textId="77777777" w:rsidR="00B77124" w:rsidRDefault="00B77124" w:rsidP="00B77124">
            <w:pPr>
              <w:jc w:val="both"/>
              <w:rPr>
                <w:shd w:val="clear" w:color="auto" w:fill="FFFFFF"/>
              </w:rPr>
            </w:pPr>
          </w:p>
          <w:p w14:paraId="476A12EC" w14:textId="77777777" w:rsidR="00B77124" w:rsidRPr="00AD59A3" w:rsidRDefault="00B77124" w:rsidP="00B77124">
            <w:pPr>
              <w:jc w:val="both"/>
              <w:rPr>
                <w:b/>
                <w:shd w:val="clear" w:color="auto" w:fill="FFFFFF"/>
              </w:rPr>
            </w:pPr>
            <w:r w:rsidRPr="00AD59A3">
              <w:rPr>
                <w:b/>
                <w:shd w:val="clear" w:color="auto" w:fill="FFFFFF"/>
              </w:rPr>
              <w:t>Tematické okruhy:</w:t>
            </w:r>
          </w:p>
          <w:p w14:paraId="4B64CCE3" w14:textId="77777777" w:rsidR="00B77124" w:rsidRDefault="00B77124" w:rsidP="00630AC5">
            <w:pPr>
              <w:pStyle w:val="Odstavecseseznamem"/>
              <w:numPr>
                <w:ilvl w:val="0"/>
                <w:numId w:val="9"/>
              </w:numPr>
              <w:jc w:val="both"/>
            </w:pPr>
            <w:r>
              <w:t>Sociální původ vědění</w:t>
            </w:r>
          </w:p>
          <w:p w14:paraId="7515028B" w14:textId="77777777" w:rsidR="00B77124" w:rsidRDefault="00B77124" w:rsidP="00630AC5">
            <w:pPr>
              <w:pStyle w:val="Odstavecseseznamem"/>
              <w:numPr>
                <w:ilvl w:val="0"/>
                <w:numId w:val="9"/>
              </w:numPr>
              <w:jc w:val="both"/>
            </w:pPr>
            <w:r>
              <w:t>Modernita a společnost vědění</w:t>
            </w:r>
          </w:p>
          <w:p w14:paraId="420F85C8" w14:textId="77777777" w:rsidR="00B77124" w:rsidRDefault="00B77124" w:rsidP="00630AC5">
            <w:pPr>
              <w:pStyle w:val="Odstavecseseznamem"/>
              <w:numPr>
                <w:ilvl w:val="0"/>
                <w:numId w:val="9"/>
              </w:numPr>
              <w:jc w:val="both"/>
            </w:pPr>
            <w:r>
              <w:t>Učící se společnost</w:t>
            </w:r>
          </w:p>
          <w:p w14:paraId="688C2A16" w14:textId="77777777" w:rsidR="00B77124" w:rsidRDefault="00B77124" w:rsidP="00630AC5">
            <w:pPr>
              <w:pStyle w:val="Odstavecseseznamem"/>
              <w:numPr>
                <w:ilvl w:val="0"/>
                <w:numId w:val="9"/>
              </w:numPr>
              <w:jc w:val="both"/>
            </w:pPr>
            <w:r>
              <w:t>Emoce a kognice</w:t>
            </w:r>
          </w:p>
          <w:p w14:paraId="6437856D" w14:textId="77777777" w:rsidR="00B77124" w:rsidRDefault="00B77124" w:rsidP="00630AC5">
            <w:pPr>
              <w:pStyle w:val="Odstavecseseznamem"/>
              <w:numPr>
                <w:ilvl w:val="0"/>
                <w:numId w:val="9"/>
              </w:numPr>
              <w:jc w:val="both"/>
            </w:pPr>
            <w:r>
              <w:t>Interakce, rituály a emoce</w:t>
            </w:r>
          </w:p>
          <w:p w14:paraId="410694F8" w14:textId="77777777" w:rsidR="00B77124" w:rsidRDefault="00B77124" w:rsidP="00630AC5">
            <w:pPr>
              <w:pStyle w:val="Odstavecseseznamem"/>
              <w:numPr>
                <w:ilvl w:val="0"/>
                <w:numId w:val="9"/>
              </w:numPr>
              <w:jc w:val="both"/>
            </w:pPr>
            <w:r>
              <w:t>Nevědomost a odpovědnost</w:t>
            </w:r>
          </w:p>
          <w:p w14:paraId="348DB6ED" w14:textId="77777777" w:rsidR="00B77124" w:rsidRDefault="00B77124" w:rsidP="00630AC5">
            <w:pPr>
              <w:pStyle w:val="Odstavecseseznamem"/>
              <w:numPr>
                <w:ilvl w:val="0"/>
                <w:numId w:val="9"/>
              </w:numPr>
              <w:jc w:val="both"/>
            </w:pPr>
            <w:r>
              <w:t>Kultura viny, kultura hanby</w:t>
            </w:r>
          </w:p>
          <w:p w14:paraId="3BAF6ADB" w14:textId="77777777" w:rsidR="00B77124" w:rsidRDefault="00B77124" w:rsidP="00630AC5">
            <w:pPr>
              <w:pStyle w:val="Odstavecseseznamem"/>
              <w:numPr>
                <w:ilvl w:val="0"/>
                <w:numId w:val="9"/>
              </w:numPr>
              <w:jc w:val="both"/>
            </w:pPr>
            <w:r>
              <w:t>Společnost platforem</w:t>
            </w:r>
          </w:p>
          <w:p w14:paraId="53A31558" w14:textId="77777777" w:rsidR="00B77124" w:rsidRDefault="00B77124" w:rsidP="00630AC5">
            <w:pPr>
              <w:pStyle w:val="Odstavecseseznamem"/>
              <w:numPr>
                <w:ilvl w:val="0"/>
                <w:numId w:val="9"/>
              </w:numPr>
              <w:jc w:val="both"/>
            </w:pPr>
            <w:r>
              <w:t>Platformizace vědění a vzdělávání</w:t>
            </w:r>
          </w:p>
          <w:p w14:paraId="3276BD3E" w14:textId="77777777" w:rsidR="00B77124" w:rsidRDefault="00B77124" w:rsidP="00630AC5">
            <w:pPr>
              <w:pStyle w:val="Odstavecseseznamem"/>
              <w:numPr>
                <w:ilvl w:val="0"/>
                <w:numId w:val="9"/>
              </w:numPr>
              <w:jc w:val="both"/>
            </w:pPr>
            <w:r>
              <w:t>Online vzdělávání a jeho psychologické aspekty (včetně game based learning)</w:t>
            </w:r>
          </w:p>
          <w:p w14:paraId="1046B90F" w14:textId="77777777" w:rsidR="00B77124" w:rsidRDefault="00B77124" w:rsidP="00630AC5">
            <w:pPr>
              <w:pStyle w:val="Odstavecseseznamem"/>
              <w:numPr>
                <w:ilvl w:val="0"/>
                <w:numId w:val="9"/>
              </w:numPr>
              <w:jc w:val="both"/>
            </w:pPr>
            <w:r>
              <w:t>Imerzivní virtuální realita – její potenciál i možné nevýhody</w:t>
            </w:r>
          </w:p>
          <w:p w14:paraId="04363D82" w14:textId="77777777" w:rsidR="00B77124" w:rsidRDefault="00B77124" w:rsidP="00B77124">
            <w:pPr>
              <w:jc w:val="both"/>
            </w:pPr>
          </w:p>
          <w:p w14:paraId="2FE25B86" w14:textId="77777777" w:rsidR="00B77124" w:rsidRPr="00CA54E0" w:rsidRDefault="00B77124" w:rsidP="00B77124">
            <w:pPr>
              <w:jc w:val="both"/>
              <w:rPr>
                <w:b/>
                <w:caps/>
              </w:rPr>
            </w:pPr>
            <w:r w:rsidRPr="00CA54E0">
              <w:rPr>
                <w:b/>
                <w:caps/>
              </w:rPr>
              <w:t>Výsledky učení:</w:t>
            </w:r>
          </w:p>
          <w:p w14:paraId="19DDFF78" w14:textId="77777777" w:rsidR="00B77124" w:rsidRDefault="00B77124" w:rsidP="00B77124">
            <w:pPr>
              <w:jc w:val="both"/>
              <w:rPr>
                <w:b/>
              </w:rPr>
            </w:pPr>
            <w:r>
              <w:rPr>
                <w:b/>
              </w:rPr>
              <w:t>Student zná:</w:t>
            </w:r>
          </w:p>
          <w:p w14:paraId="749E659F" w14:textId="77777777" w:rsidR="00B77124" w:rsidRDefault="00B77124" w:rsidP="00630AC5">
            <w:pPr>
              <w:pStyle w:val="Odstavecseseznamem"/>
              <w:numPr>
                <w:ilvl w:val="0"/>
                <w:numId w:val="43"/>
              </w:numPr>
              <w:jc w:val="both"/>
            </w:pPr>
            <w:r>
              <w:t>Vybrané teorie vědění a související koncepty</w:t>
            </w:r>
          </w:p>
          <w:p w14:paraId="7BAD8C74" w14:textId="77777777" w:rsidR="00B77124" w:rsidRDefault="00B77124" w:rsidP="00630AC5">
            <w:pPr>
              <w:pStyle w:val="Odstavecseseznamem"/>
              <w:numPr>
                <w:ilvl w:val="0"/>
                <w:numId w:val="43"/>
              </w:numPr>
              <w:jc w:val="both"/>
            </w:pPr>
            <w:r>
              <w:t>Základní východiska psychologie a sociologie pro uchopení konceptu vědění</w:t>
            </w:r>
          </w:p>
          <w:p w14:paraId="4BF23C8B" w14:textId="77777777" w:rsidR="00B77124" w:rsidRDefault="00B77124" w:rsidP="00630AC5">
            <w:pPr>
              <w:pStyle w:val="Odstavecseseznamem"/>
              <w:numPr>
                <w:ilvl w:val="0"/>
                <w:numId w:val="44"/>
              </w:numPr>
              <w:jc w:val="both"/>
            </w:pPr>
            <w:r>
              <w:t>Relevanci konceptu vědění pro pedagogicky orientovaný výzkum</w:t>
            </w:r>
          </w:p>
          <w:p w14:paraId="27098AD2" w14:textId="77777777" w:rsidR="00B77124" w:rsidRDefault="00B77124" w:rsidP="00630AC5">
            <w:pPr>
              <w:pStyle w:val="Odstavecseseznamem"/>
              <w:numPr>
                <w:ilvl w:val="0"/>
                <w:numId w:val="44"/>
              </w:numPr>
              <w:jc w:val="both"/>
            </w:pPr>
            <w:r>
              <w:t>Aktuální témata spojovaná s konceptem vědění</w:t>
            </w:r>
          </w:p>
          <w:p w14:paraId="341F6A77" w14:textId="77777777" w:rsidR="00B77124" w:rsidRPr="00F9401F" w:rsidRDefault="00B77124" w:rsidP="00B77124">
            <w:pPr>
              <w:jc w:val="both"/>
              <w:rPr>
                <w:b/>
              </w:rPr>
            </w:pPr>
            <w:r w:rsidRPr="00F9401F">
              <w:rPr>
                <w:b/>
              </w:rPr>
              <w:lastRenderedPageBreak/>
              <w:t>Student umí:</w:t>
            </w:r>
          </w:p>
          <w:p w14:paraId="34441858" w14:textId="77777777" w:rsidR="00B77124" w:rsidRDefault="00B77124" w:rsidP="00630AC5">
            <w:pPr>
              <w:pStyle w:val="Odstavecseseznamem"/>
              <w:numPr>
                <w:ilvl w:val="0"/>
                <w:numId w:val="45"/>
              </w:numPr>
              <w:jc w:val="both"/>
            </w:pPr>
            <w:r>
              <w:t>Definovat koncept vědění</w:t>
            </w:r>
          </w:p>
          <w:p w14:paraId="3366BBE4" w14:textId="77777777" w:rsidR="00B77124" w:rsidRDefault="00B77124" w:rsidP="00630AC5">
            <w:pPr>
              <w:pStyle w:val="Odstavecseseznamem"/>
              <w:numPr>
                <w:ilvl w:val="0"/>
                <w:numId w:val="45"/>
              </w:numPr>
              <w:jc w:val="both"/>
            </w:pPr>
            <w:r>
              <w:t>Přistupovat ke konceptu vědění z hledisek různých oborů (sociologie, psychologie)</w:t>
            </w:r>
          </w:p>
          <w:p w14:paraId="0742DE17" w14:textId="77777777" w:rsidR="00B77124" w:rsidRDefault="00B77124" w:rsidP="00630AC5">
            <w:pPr>
              <w:pStyle w:val="Odstavecseseznamem"/>
              <w:numPr>
                <w:ilvl w:val="0"/>
                <w:numId w:val="45"/>
              </w:numPr>
              <w:jc w:val="both"/>
            </w:pPr>
            <w:r>
              <w:t>Propojovat různé teorie vědění navzájem a s empirickým materiálem</w:t>
            </w:r>
          </w:p>
          <w:p w14:paraId="2B4EDE0A" w14:textId="77777777" w:rsidR="00B77124" w:rsidRDefault="00B77124" w:rsidP="00630AC5">
            <w:pPr>
              <w:pStyle w:val="Odstavecseseznamem"/>
              <w:numPr>
                <w:ilvl w:val="0"/>
                <w:numId w:val="45"/>
              </w:numPr>
              <w:jc w:val="both"/>
            </w:pPr>
            <w:r>
              <w:t>Vyhodnotit a diskutovat různá propojení teorií vědění a souvisejících konceptů</w:t>
            </w:r>
          </w:p>
        </w:tc>
      </w:tr>
      <w:tr w:rsidR="00B77124" w14:paraId="5777D955" w14:textId="77777777" w:rsidTr="00B77124">
        <w:trPr>
          <w:trHeight w:val="265"/>
        </w:trPr>
        <w:tc>
          <w:tcPr>
            <w:tcW w:w="3653" w:type="dxa"/>
            <w:gridSpan w:val="2"/>
            <w:tcBorders>
              <w:top w:val="nil"/>
            </w:tcBorders>
            <w:shd w:val="clear" w:color="auto" w:fill="FBD4B4" w:themeFill="accent6" w:themeFillTint="66"/>
          </w:tcPr>
          <w:p w14:paraId="6CF05B8A" w14:textId="77777777" w:rsidR="00B77124" w:rsidRDefault="00B77124" w:rsidP="00B77124">
            <w:pPr>
              <w:jc w:val="both"/>
            </w:pPr>
            <w:r>
              <w:rPr>
                <w:b/>
              </w:rPr>
              <w:lastRenderedPageBreak/>
              <w:t>Studijní literatura a studijní pomůcky</w:t>
            </w:r>
          </w:p>
        </w:tc>
        <w:tc>
          <w:tcPr>
            <w:tcW w:w="6202" w:type="dxa"/>
            <w:gridSpan w:val="6"/>
            <w:tcBorders>
              <w:top w:val="nil"/>
              <w:bottom w:val="nil"/>
            </w:tcBorders>
          </w:tcPr>
          <w:p w14:paraId="5BF4C008" w14:textId="77777777" w:rsidR="00B77124" w:rsidRDefault="00B77124" w:rsidP="00B77124">
            <w:pPr>
              <w:jc w:val="both"/>
            </w:pPr>
          </w:p>
        </w:tc>
      </w:tr>
      <w:tr w:rsidR="00B77124" w14:paraId="7A76A740" w14:textId="77777777" w:rsidTr="00B77124">
        <w:trPr>
          <w:trHeight w:val="3648"/>
        </w:trPr>
        <w:tc>
          <w:tcPr>
            <w:tcW w:w="9855" w:type="dxa"/>
            <w:gridSpan w:val="8"/>
            <w:tcBorders>
              <w:top w:val="nil"/>
            </w:tcBorders>
          </w:tcPr>
          <w:p w14:paraId="2BD97755" w14:textId="77777777" w:rsidR="00B77124" w:rsidRPr="001651AB" w:rsidRDefault="00B77124" w:rsidP="00B77124">
            <w:pPr>
              <w:jc w:val="both"/>
              <w:rPr>
                <w:b/>
              </w:rPr>
            </w:pPr>
            <w:r w:rsidRPr="001651AB">
              <w:rPr>
                <w:b/>
              </w:rPr>
              <w:t>Základní:</w:t>
            </w:r>
          </w:p>
          <w:p w14:paraId="50C3CF78" w14:textId="245BFFD8" w:rsidR="00B77124" w:rsidRPr="0035700A" w:rsidRDefault="00B77124" w:rsidP="00630AC5">
            <w:pPr>
              <w:pStyle w:val="Odstavecseseznamem"/>
              <w:numPr>
                <w:ilvl w:val="0"/>
                <w:numId w:val="46"/>
              </w:numPr>
              <w:jc w:val="both"/>
            </w:pPr>
            <w:r w:rsidRPr="0035700A">
              <w:t xml:space="preserve">Burgess, J., Marwick, A. E., &amp; Poell, T. (Eds.). (2019). </w:t>
            </w:r>
            <w:r w:rsidRPr="00FF072B">
              <w:rPr>
                <w:i/>
                <w:iCs/>
              </w:rPr>
              <w:t>The SAGE handbook of social media</w:t>
            </w:r>
            <w:r w:rsidRPr="0035700A">
              <w:t xml:space="preserve">. </w:t>
            </w:r>
            <w:r w:rsidR="00991776">
              <w:t xml:space="preserve">London: </w:t>
            </w:r>
            <w:r w:rsidRPr="0035700A">
              <w:t>SAGE.</w:t>
            </w:r>
          </w:p>
          <w:p w14:paraId="02FB1566" w14:textId="2CF20292" w:rsidR="00B77124" w:rsidRDefault="00B77124" w:rsidP="00630AC5">
            <w:pPr>
              <w:pStyle w:val="Odstavecseseznamem"/>
              <w:numPr>
                <w:ilvl w:val="0"/>
                <w:numId w:val="46"/>
              </w:numPr>
              <w:jc w:val="both"/>
            </w:pPr>
            <w:r>
              <w:t xml:space="preserve">Collins, R. (2004). </w:t>
            </w:r>
            <w:r w:rsidRPr="00FF072B">
              <w:rPr>
                <w:i/>
              </w:rPr>
              <w:t>Interaction Ritual Chains</w:t>
            </w:r>
            <w:r>
              <w:t xml:space="preserve">. </w:t>
            </w:r>
            <w:r w:rsidR="00991776">
              <w:t xml:space="preserve">Princeton: </w:t>
            </w:r>
            <w:r>
              <w:t>Princeton University Press.</w:t>
            </w:r>
          </w:p>
          <w:p w14:paraId="7570A59F" w14:textId="584E42BF" w:rsidR="00B77124" w:rsidRDefault="00B77124" w:rsidP="00630AC5">
            <w:pPr>
              <w:pStyle w:val="Odstavecseseznamem"/>
              <w:numPr>
                <w:ilvl w:val="0"/>
                <w:numId w:val="46"/>
              </w:numPr>
              <w:jc w:val="both"/>
            </w:pPr>
            <w:r>
              <w:t xml:space="preserve">Černý, M. (2018). </w:t>
            </w:r>
            <w:r w:rsidRPr="00FF072B">
              <w:rPr>
                <w:i/>
              </w:rPr>
              <w:t>Pedagogicko-psychologické otázky online vzdělávání.</w:t>
            </w:r>
            <w:r>
              <w:t xml:space="preserve"> Brno: M</w:t>
            </w:r>
            <w:r w:rsidR="00991776">
              <w:t>asarykova univerzita.</w:t>
            </w:r>
          </w:p>
          <w:p w14:paraId="7D8EAE1C" w14:textId="77777777" w:rsidR="00B77124" w:rsidRPr="00A5673C" w:rsidRDefault="00B77124" w:rsidP="00630AC5">
            <w:pPr>
              <w:pStyle w:val="Odstavecseseznamem"/>
              <w:numPr>
                <w:ilvl w:val="0"/>
                <w:numId w:val="46"/>
              </w:numPr>
              <w:jc w:val="both"/>
            </w:pPr>
            <w:r w:rsidRPr="00A5673C">
              <w:t xml:space="preserve">Gross, M., &amp; McGoey, L. (Eds.). (2015). </w:t>
            </w:r>
            <w:r w:rsidRPr="00FF072B">
              <w:rPr>
                <w:i/>
                <w:iCs/>
              </w:rPr>
              <w:t>Routledge international handbook of ignorance studies</w:t>
            </w:r>
            <w:r w:rsidRPr="00A5673C">
              <w:t>. Routledge.</w:t>
            </w:r>
          </w:p>
          <w:p w14:paraId="65BA67EC" w14:textId="78C92A6C" w:rsidR="00B77124" w:rsidRPr="00A5673C" w:rsidDel="00615A54" w:rsidRDefault="00B77124" w:rsidP="00630AC5">
            <w:pPr>
              <w:pStyle w:val="Odstavecseseznamem"/>
              <w:numPr>
                <w:ilvl w:val="0"/>
                <w:numId w:val="46"/>
              </w:numPr>
              <w:jc w:val="both"/>
              <w:rPr>
                <w:del w:id="57" w:author="Jan Kalenda" w:date="2023-03-15T02:33:00Z"/>
              </w:rPr>
            </w:pPr>
            <w:del w:id="58" w:author="Jan Kalenda" w:date="2023-03-15T02:33:00Z">
              <w:r w:rsidRPr="00A5673C" w:rsidDel="00615A54">
                <w:delText xml:space="preserve">Stehr, N. (1994). </w:delText>
              </w:r>
              <w:r w:rsidRPr="00FF072B" w:rsidDel="00615A54">
                <w:rPr>
                  <w:i/>
                  <w:iCs/>
                </w:rPr>
                <w:delText>Knowledge societies</w:delText>
              </w:r>
              <w:r w:rsidDel="00615A54">
                <w:delText>. SAGE</w:delText>
              </w:r>
              <w:r w:rsidRPr="00A5673C" w:rsidDel="00615A54">
                <w:delText>.</w:delText>
              </w:r>
            </w:del>
          </w:p>
          <w:p w14:paraId="3B31BD66" w14:textId="77777777" w:rsidR="00B77124" w:rsidRPr="00A5673C" w:rsidRDefault="00B77124" w:rsidP="00630AC5">
            <w:pPr>
              <w:pStyle w:val="Odstavecseseznamem"/>
              <w:numPr>
                <w:ilvl w:val="0"/>
                <w:numId w:val="46"/>
              </w:numPr>
              <w:jc w:val="both"/>
            </w:pPr>
            <w:r>
              <w:t xml:space="preserve">Sternberg, R. J. (2009). </w:t>
            </w:r>
            <w:r w:rsidRPr="00FF072B">
              <w:rPr>
                <w:i/>
              </w:rPr>
              <w:t>Kognitivní psychologie.</w:t>
            </w:r>
            <w:r>
              <w:t xml:space="preserve"> Praha: Portál.</w:t>
            </w:r>
          </w:p>
          <w:p w14:paraId="7E3BC4C6" w14:textId="4971ACD5" w:rsidR="00B77124" w:rsidRDefault="00B77124" w:rsidP="00630AC5">
            <w:pPr>
              <w:pStyle w:val="Odstavecseseznamem"/>
              <w:numPr>
                <w:ilvl w:val="0"/>
                <w:numId w:val="46"/>
              </w:numPr>
              <w:jc w:val="both"/>
            </w:pPr>
            <w:r>
              <w:t>van Dijck, J.</w:t>
            </w:r>
            <w:r w:rsidRPr="00A5673C">
              <w:t xml:space="preserve">, Poell, T., &amp; </w:t>
            </w:r>
            <w:r>
              <w:t>de Waal, M.</w:t>
            </w:r>
            <w:r w:rsidRPr="00A5673C">
              <w:t xml:space="preserve"> (2018). </w:t>
            </w:r>
            <w:r w:rsidRPr="00FF072B">
              <w:rPr>
                <w:i/>
                <w:iCs/>
              </w:rPr>
              <w:t>The platform society</w:t>
            </w:r>
            <w:r w:rsidRPr="00A5673C">
              <w:t xml:space="preserve">. </w:t>
            </w:r>
            <w:r w:rsidR="00991776">
              <w:t xml:space="preserve">Oxford: </w:t>
            </w:r>
            <w:r w:rsidRPr="00A5673C">
              <w:t>Oxford University Press.</w:t>
            </w:r>
          </w:p>
          <w:p w14:paraId="55F8CE26" w14:textId="77777777" w:rsidR="00B77124" w:rsidRDefault="00B77124" w:rsidP="00B77124">
            <w:pPr>
              <w:jc w:val="both"/>
              <w:rPr>
                <w:b/>
              </w:rPr>
            </w:pPr>
            <w:r w:rsidRPr="00D63E34">
              <w:rPr>
                <w:b/>
              </w:rPr>
              <w:t>Doporučená:</w:t>
            </w:r>
          </w:p>
          <w:p w14:paraId="45096923" w14:textId="5E652FAA" w:rsidR="00B77124" w:rsidRDefault="00B77124" w:rsidP="00630AC5">
            <w:pPr>
              <w:pStyle w:val="Odstavecseseznamem"/>
              <w:numPr>
                <w:ilvl w:val="0"/>
                <w:numId w:val="46"/>
              </w:numPr>
              <w:jc w:val="both"/>
            </w:pPr>
            <w:r w:rsidRPr="006F1554">
              <w:t xml:space="preserve">Adolf, M., &amp; Stehr, N. (2017). </w:t>
            </w:r>
            <w:r w:rsidRPr="00FF072B">
              <w:rPr>
                <w:i/>
                <w:iCs/>
              </w:rPr>
              <w:t xml:space="preserve">Knowledge: Is knowledge power? </w:t>
            </w:r>
            <w:r w:rsidR="00991776">
              <w:rPr>
                <w:iCs/>
              </w:rPr>
              <w:t xml:space="preserve">London: </w:t>
            </w:r>
            <w:r w:rsidRPr="006F1554">
              <w:t>R</w:t>
            </w:r>
            <w:r>
              <w:t>outledge</w:t>
            </w:r>
            <w:r w:rsidRPr="006F1554">
              <w:t>.</w:t>
            </w:r>
          </w:p>
          <w:p w14:paraId="15133BAF" w14:textId="77777777" w:rsidR="00B77124" w:rsidRPr="00A13AFD" w:rsidRDefault="00B77124" w:rsidP="00630AC5">
            <w:pPr>
              <w:pStyle w:val="Odstavecseseznamem"/>
              <w:numPr>
                <w:ilvl w:val="0"/>
                <w:numId w:val="46"/>
              </w:numPr>
              <w:jc w:val="both"/>
            </w:pPr>
            <w:r>
              <w:t>Černý, M</w:t>
            </w:r>
            <w:r w:rsidRPr="00A13AFD">
              <w:t xml:space="preserve">. </w:t>
            </w:r>
            <w:r>
              <w:t xml:space="preserve">(2017). </w:t>
            </w:r>
            <w:r w:rsidRPr="00FF072B">
              <w:rPr>
                <w:i/>
              </w:rPr>
              <w:t>Informační a učící se společnost.</w:t>
            </w:r>
            <w:r>
              <w:t xml:space="preserve"> Brno: Paido</w:t>
            </w:r>
            <w:r w:rsidRPr="00A13AFD">
              <w:t>.</w:t>
            </w:r>
          </w:p>
          <w:p w14:paraId="1DE5657E" w14:textId="4D6027F0" w:rsidR="00B77124" w:rsidRDefault="00B77124" w:rsidP="00630AC5">
            <w:pPr>
              <w:pStyle w:val="Odstavecseseznamem"/>
              <w:numPr>
                <w:ilvl w:val="0"/>
                <w:numId w:val="46"/>
              </w:numPr>
              <w:jc w:val="both"/>
            </w:pPr>
            <w:r>
              <w:t xml:space="preserve">Floridi, L. (2013). The Etics of Information. </w:t>
            </w:r>
            <w:r w:rsidR="00991776">
              <w:t xml:space="preserve">Oxford: </w:t>
            </w:r>
            <w:r>
              <w:t>Oxford University Press.</w:t>
            </w:r>
          </w:p>
          <w:p w14:paraId="0473601A" w14:textId="68C98A33" w:rsidR="00B77124" w:rsidRPr="002F2B72" w:rsidRDefault="00B77124" w:rsidP="00630AC5">
            <w:pPr>
              <w:pStyle w:val="Odstavecseseznamem"/>
              <w:numPr>
                <w:ilvl w:val="0"/>
                <w:numId w:val="46"/>
              </w:numPr>
              <w:jc w:val="both"/>
            </w:pPr>
            <w:r>
              <w:t xml:space="preserve">Floridi, L. (2013). The Logic of Information. </w:t>
            </w:r>
            <w:r w:rsidR="00991776">
              <w:t xml:space="preserve">Oxford: </w:t>
            </w:r>
            <w:r>
              <w:t>Oxford University Press.</w:t>
            </w:r>
          </w:p>
          <w:p w14:paraId="593A8A4E" w14:textId="0C1EED54" w:rsidR="00B77124" w:rsidRPr="00A5673C" w:rsidRDefault="00B77124" w:rsidP="00630AC5">
            <w:pPr>
              <w:pStyle w:val="Odstavecseseznamem"/>
              <w:numPr>
                <w:ilvl w:val="0"/>
                <w:numId w:val="46"/>
              </w:numPr>
              <w:jc w:val="both"/>
            </w:pPr>
            <w:r w:rsidRPr="00A5673C">
              <w:t xml:space="preserve">McGoey, L. (2019). </w:t>
            </w:r>
            <w:r w:rsidRPr="00FF072B">
              <w:rPr>
                <w:i/>
                <w:iCs/>
              </w:rPr>
              <w:t>The unknowers: How strategic ignorance rules the world</w:t>
            </w:r>
            <w:r w:rsidRPr="00A5673C">
              <w:t xml:space="preserve">. </w:t>
            </w:r>
            <w:r w:rsidR="00991776">
              <w:t xml:space="preserve">Berlin: </w:t>
            </w:r>
            <w:r w:rsidRPr="00A5673C">
              <w:t>ZED.</w:t>
            </w:r>
          </w:p>
          <w:p w14:paraId="35D8A967" w14:textId="34827B2B" w:rsidR="00B77124" w:rsidRPr="00005D26" w:rsidRDefault="00B77124" w:rsidP="00630AC5">
            <w:pPr>
              <w:pStyle w:val="Odstavecseseznamem"/>
              <w:numPr>
                <w:ilvl w:val="0"/>
                <w:numId w:val="46"/>
              </w:numPr>
              <w:jc w:val="both"/>
            </w:pPr>
            <w:r w:rsidRPr="00005D26">
              <w:t xml:space="preserve">Webster, F. (2006). </w:t>
            </w:r>
            <w:r w:rsidRPr="00FF072B">
              <w:rPr>
                <w:i/>
                <w:iCs/>
              </w:rPr>
              <w:t>Theories of the information society</w:t>
            </w:r>
            <w:r w:rsidRPr="00005D26">
              <w:t xml:space="preserve">. </w:t>
            </w:r>
            <w:r w:rsidR="00991776">
              <w:t xml:space="preserve">London: </w:t>
            </w:r>
            <w:r w:rsidRPr="00005D26">
              <w:t>Routledge.</w:t>
            </w:r>
          </w:p>
          <w:p w14:paraId="53E7B0CE" w14:textId="150AEF34" w:rsidR="00B77124" w:rsidRDefault="00B77124" w:rsidP="00630AC5">
            <w:pPr>
              <w:pStyle w:val="Odstavecseseznamem"/>
              <w:numPr>
                <w:ilvl w:val="0"/>
                <w:numId w:val="46"/>
              </w:numPr>
              <w:jc w:val="both"/>
            </w:pPr>
            <w:r w:rsidRPr="0035700A">
              <w:t xml:space="preserve">Williamson, B. (2017). </w:t>
            </w:r>
            <w:r w:rsidRPr="00FF072B">
              <w:rPr>
                <w:i/>
                <w:iCs/>
              </w:rPr>
              <w:t>Big Data in Education.</w:t>
            </w:r>
            <w:r>
              <w:t xml:space="preserve"> </w:t>
            </w:r>
            <w:r w:rsidR="00991776">
              <w:t xml:space="preserve">London: </w:t>
            </w:r>
            <w:r>
              <w:t>SAGE.</w:t>
            </w:r>
          </w:p>
        </w:tc>
      </w:tr>
      <w:tr w:rsidR="00B77124" w14:paraId="225FD9DC" w14:textId="77777777" w:rsidTr="00B77124">
        <w:tc>
          <w:tcPr>
            <w:tcW w:w="9855" w:type="dxa"/>
            <w:gridSpan w:val="8"/>
            <w:tcBorders>
              <w:top w:val="single" w:sz="12" w:space="0" w:color="auto"/>
              <w:left w:val="single" w:sz="2" w:space="0" w:color="auto"/>
              <w:bottom w:val="single" w:sz="2" w:space="0" w:color="auto"/>
              <w:right w:val="single" w:sz="2" w:space="0" w:color="auto"/>
            </w:tcBorders>
            <w:shd w:val="clear" w:color="auto" w:fill="FBD4B4" w:themeFill="accent6" w:themeFillTint="66"/>
          </w:tcPr>
          <w:p w14:paraId="34FB28FA" w14:textId="77777777" w:rsidR="00B77124" w:rsidRDefault="00B77124" w:rsidP="00B77124">
            <w:pPr>
              <w:jc w:val="center"/>
              <w:rPr>
                <w:b/>
              </w:rPr>
            </w:pPr>
            <w:r>
              <w:rPr>
                <w:b/>
              </w:rPr>
              <w:t>Informace ke kombinované nebo distanční formě</w:t>
            </w:r>
          </w:p>
        </w:tc>
      </w:tr>
      <w:tr w:rsidR="00B77124" w14:paraId="6C6DA592" w14:textId="77777777" w:rsidTr="005A6505">
        <w:tc>
          <w:tcPr>
            <w:tcW w:w="4787" w:type="dxa"/>
            <w:gridSpan w:val="3"/>
            <w:tcBorders>
              <w:top w:val="single" w:sz="2" w:space="0" w:color="auto"/>
            </w:tcBorders>
            <w:shd w:val="clear" w:color="auto" w:fill="FBD4B4" w:themeFill="accent6" w:themeFillTint="66"/>
          </w:tcPr>
          <w:p w14:paraId="52359AFF" w14:textId="77777777" w:rsidR="00B77124" w:rsidRDefault="00B77124" w:rsidP="00B77124">
            <w:pPr>
              <w:jc w:val="both"/>
            </w:pPr>
            <w:r>
              <w:rPr>
                <w:b/>
              </w:rPr>
              <w:t>Rozsah konzultací (soustředění)</w:t>
            </w:r>
          </w:p>
        </w:tc>
        <w:tc>
          <w:tcPr>
            <w:tcW w:w="889" w:type="dxa"/>
            <w:tcBorders>
              <w:top w:val="single" w:sz="2" w:space="0" w:color="auto"/>
            </w:tcBorders>
          </w:tcPr>
          <w:p w14:paraId="6D880CD0" w14:textId="77777777" w:rsidR="00B77124" w:rsidRDefault="00B77124" w:rsidP="00B77124">
            <w:pPr>
              <w:jc w:val="both"/>
            </w:pPr>
            <w:r>
              <w:t>15</w:t>
            </w:r>
          </w:p>
        </w:tc>
        <w:tc>
          <w:tcPr>
            <w:tcW w:w="4179" w:type="dxa"/>
            <w:gridSpan w:val="4"/>
            <w:tcBorders>
              <w:top w:val="single" w:sz="2" w:space="0" w:color="auto"/>
            </w:tcBorders>
            <w:shd w:val="clear" w:color="auto" w:fill="FBD4B4" w:themeFill="accent6" w:themeFillTint="66"/>
          </w:tcPr>
          <w:p w14:paraId="17608226" w14:textId="77777777" w:rsidR="00B77124" w:rsidRDefault="00B77124" w:rsidP="00B77124">
            <w:pPr>
              <w:jc w:val="both"/>
              <w:rPr>
                <w:b/>
              </w:rPr>
            </w:pPr>
            <w:r>
              <w:rPr>
                <w:b/>
              </w:rPr>
              <w:t xml:space="preserve">hodin </w:t>
            </w:r>
          </w:p>
        </w:tc>
      </w:tr>
      <w:tr w:rsidR="00B77124" w14:paraId="5451835F" w14:textId="77777777" w:rsidTr="00B77124">
        <w:tc>
          <w:tcPr>
            <w:tcW w:w="9855" w:type="dxa"/>
            <w:gridSpan w:val="8"/>
            <w:shd w:val="clear" w:color="auto" w:fill="FBD4B4" w:themeFill="accent6" w:themeFillTint="66"/>
          </w:tcPr>
          <w:p w14:paraId="4575D3F7" w14:textId="77777777" w:rsidR="00B77124" w:rsidRDefault="00B77124" w:rsidP="00B77124">
            <w:pPr>
              <w:jc w:val="both"/>
              <w:rPr>
                <w:b/>
              </w:rPr>
            </w:pPr>
            <w:r>
              <w:rPr>
                <w:b/>
              </w:rPr>
              <w:t>Informace o způsobu kontaktu s vyučujícím</w:t>
            </w:r>
          </w:p>
        </w:tc>
      </w:tr>
      <w:tr w:rsidR="00B77124" w14:paraId="173CCF42" w14:textId="77777777" w:rsidTr="00B77124">
        <w:trPr>
          <w:trHeight w:val="923"/>
        </w:trPr>
        <w:tc>
          <w:tcPr>
            <w:tcW w:w="9855" w:type="dxa"/>
            <w:gridSpan w:val="8"/>
          </w:tcPr>
          <w:p w14:paraId="5629A8C7" w14:textId="77777777" w:rsidR="00B77124" w:rsidRDefault="00B77124" w:rsidP="00B77124">
            <w:r w:rsidRPr="00517A95">
              <w:t>DSP je v prezenční i kombinované formě totožný.</w:t>
            </w:r>
            <w:r>
              <w:br/>
              <w:t>Podle Vnitřního předpisu UTB má každý akademický pracovník stanoveny konzultační hodiny v rozsahu 2h týdně. Dále je možno komunikovat s vyučujícím prostřednictvím e-mailu nebo v rámci MS Office 365 (Teams), ve kterém probíhá synchronní výuka na dálku.</w:t>
            </w:r>
          </w:p>
        </w:tc>
      </w:tr>
    </w:tbl>
    <w:p w14:paraId="12E7DF36" w14:textId="77777777" w:rsidR="00B77124" w:rsidRDefault="00B77124" w:rsidP="00B77124"/>
    <w:p w14:paraId="646AD1FD" w14:textId="77777777" w:rsidR="00B77124" w:rsidRDefault="00B77124" w:rsidP="00B77124">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316"/>
        <w:gridCol w:w="891"/>
      </w:tblGrid>
      <w:tr w:rsidR="00B77124" w14:paraId="2A0D9809" w14:textId="77777777" w:rsidTr="00B77124">
        <w:tc>
          <w:tcPr>
            <w:tcW w:w="9855" w:type="dxa"/>
            <w:gridSpan w:val="8"/>
            <w:tcBorders>
              <w:bottom w:val="double" w:sz="4" w:space="0" w:color="auto"/>
            </w:tcBorders>
            <w:shd w:val="clear" w:color="auto" w:fill="BDD6EE"/>
          </w:tcPr>
          <w:p w14:paraId="7106B9AA" w14:textId="77777777" w:rsidR="00B77124" w:rsidRDefault="00B77124" w:rsidP="00B77124">
            <w:pPr>
              <w:jc w:val="both"/>
              <w:rPr>
                <w:b/>
                <w:sz w:val="28"/>
              </w:rPr>
            </w:pPr>
            <w:r>
              <w:lastRenderedPageBreak/>
              <w:br w:type="page"/>
            </w:r>
            <w:r>
              <w:rPr>
                <w:b/>
                <w:sz w:val="28"/>
              </w:rPr>
              <w:t>B-III – Charakteristika studijního předmětu</w:t>
            </w:r>
          </w:p>
        </w:tc>
      </w:tr>
      <w:tr w:rsidR="00B77124" w14:paraId="12F26241" w14:textId="77777777" w:rsidTr="00B77124">
        <w:tc>
          <w:tcPr>
            <w:tcW w:w="3086" w:type="dxa"/>
            <w:tcBorders>
              <w:top w:val="double" w:sz="4" w:space="0" w:color="auto"/>
            </w:tcBorders>
            <w:shd w:val="clear" w:color="auto" w:fill="F7CAAC"/>
          </w:tcPr>
          <w:p w14:paraId="668E4CB0" w14:textId="77777777" w:rsidR="00B77124" w:rsidRDefault="00B77124" w:rsidP="00B77124">
            <w:pPr>
              <w:jc w:val="both"/>
              <w:rPr>
                <w:b/>
              </w:rPr>
            </w:pPr>
            <w:r>
              <w:rPr>
                <w:b/>
              </w:rPr>
              <w:t>Název studijního předmětu</w:t>
            </w:r>
          </w:p>
        </w:tc>
        <w:tc>
          <w:tcPr>
            <w:tcW w:w="6769" w:type="dxa"/>
            <w:gridSpan w:val="7"/>
            <w:tcBorders>
              <w:top w:val="double" w:sz="4" w:space="0" w:color="auto"/>
            </w:tcBorders>
          </w:tcPr>
          <w:p w14:paraId="7C20D759" w14:textId="77777777" w:rsidR="00B77124" w:rsidRDefault="00B77124" w:rsidP="00B77124">
            <w:pPr>
              <w:jc w:val="both"/>
            </w:pPr>
            <w:r>
              <w:t>Sociologické perspektivy na vzdělávání</w:t>
            </w:r>
          </w:p>
        </w:tc>
      </w:tr>
      <w:tr w:rsidR="00B77124" w14:paraId="18FE073A" w14:textId="77777777" w:rsidTr="00B77124">
        <w:tc>
          <w:tcPr>
            <w:tcW w:w="3086" w:type="dxa"/>
            <w:shd w:val="clear" w:color="auto" w:fill="F7CAAC"/>
          </w:tcPr>
          <w:p w14:paraId="77B000E5" w14:textId="77777777" w:rsidR="00B77124" w:rsidRDefault="00B77124" w:rsidP="00B77124">
            <w:pPr>
              <w:jc w:val="both"/>
              <w:rPr>
                <w:b/>
              </w:rPr>
            </w:pPr>
            <w:r>
              <w:rPr>
                <w:b/>
              </w:rPr>
              <w:t>Typ předmětu</w:t>
            </w:r>
          </w:p>
        </w:tc>
        <w:tc>
          <w:tcPr>
            <w:tcW w:w="3406" w:type="dxa"/>
            <w:gridSpan w:val="4"/>
          </w:tcPr>
          <w:p w14:paraId="361F549E" w14:textId="77777777" w:rsidR="00B77124" w:rsidRDefault="00B77124" w:rsidP="00B77124">
            <w:pPr>
              <w:jc w:val="both"/>
            </w:pPr>
            <w:r>
              <w:t>Povinně volitelný</w:t>
            </w:r>
          </w:p>
        </w:tc>
        <w:tc>
          <w:tcPr>
            <w:tcW w:w="2472" w:type="dxa"/>
            <w:gridSpan w:val="2"/>
            <w:shd w:val="clear" w:color="auto" w:fill="F7CAAC"/>
          </w:tcPr>
          <w:p w14:paraId="6AFDFBF3" w14:textId="77777777" w:rsidR="00B77124" w:rsidRDefault="00B77124" w:rsidP="00B77124">
            <w:pPr>
              <w:jc w:val="both"/>
            </w:pPr>
            <w:r>
              <w:rPr>
                <w:b/>
              </w:rPr>
              <w:t>doporučený ročník / semestr</w:t>
            </w:r>
          </w:p>
        </w:tc>
        <w:tc>
          <w:tcPr>
            <w:tcW w:w="891" w:type="dxa"/>
          </w:tcPr>
          <w:p w14:paraId="2CB78F37" w14:textId="0B88FD20" w:rsidR="00B77124" w:rsidRDefault="00B77124" w:rsidP="00B77124">
            <w:pPr>
              <w:jc w:val="both"/>
            </w:pPr>
            <w:r>
              <w:t>2-3./3-6</w:t>
            </w:r>
            <w:r w:rsidR="00A74A36">
              <w:t>.</w:t>
            </w:r>
          </w:p>
        </w:tc>
      </w:tr>
      <w:tr w:rsidR="00B77124" w14:paraId="02A14EA2" w14:textId="77777777" w:rsidTr="00B77124">
        <w:tc>
          <w:tcPr>
            <w:tcW w:w="3086" w:type="dxa"/>
            <w:shd w:val="clear" w:color="auto" w:fill="F7CAAC"/>
          </w:tcPr>
          <w:p w14:paraId="6467F22B" w14:textId="77777777" w:rsidR="00B77124" w:rsidRDefault="00B77124" w:rsidP="00B77124">
            <w:pPr>
              <w:jc w:val="both"/>
              <w:rPr>
                <w:b/>
              </w:rPr>
            </w:pPr>
            <w:r>
              <w:rPr>
                <w:b/>
              </w:rPr>
              <w:t>Rozsah studijního předmětu</w:t>
            </w:r>
          </w:p>
        </w:tc>
        <w:tc>
          <w:tcPr>
            <w:tcW w:w="1701" w:type="dxa"/>
            <w:gridSpan w:val="2"/>
          </w:tcPr>
          <w:p w14:paraId="02C23B02" w14:textId="77777777" w:rsidR="00B77124" w:rsidRDefault="00B77124" w:rsidP="00B77124">
            <w:pPr>
              <w:jc w:val="both"/>
            </w:pPr>
            <w:r>
              <w:t>7 p. + 8 s.</w:t>
            </w:r>
          </w:p>
        </w:tc>
        <w:tc>
          <w:tcPr>
            <w:tcW w:w="889" w:type="dxa"/>
            <w:shd w:val="clear" w:color="auto" w:fill="F7CAAC"/>
          </w:tcPr>
          <w:p w14:paraId="705E77F7" w14:textId="77777777" w:rsidR="00B77124" w:rsidRDefault="00B77124" w:rsidP="00B77124">
            <w:pPr>
              <w:jc w:val="both"/>
              <w:rPr>
                <w:b/>
              </w:rPr>
            </w:pPr>
            <w:r>
              <w:rPr>
                <w:b/>
              </w:rPr>
              <w:t xml:space="preserve">hod. </w:t>
            </w:r>
          </w:p>
        </w:tc>
        <w:tc>
          <w:tcPr>
            <w:tcW w:w="816" w:type="dxa"/>
          </w:tcPr>
          <w:p w14:paraId="732D406E" w14:textId="77777777" w:rsidR="00B77124" w:rsidRDefault="00B77124" w:rsidP="00B77124">
            <w:pPr>
              <w:jc w:val="both"/>
            </w:pPr>
            <w:r>
              <w:t>15</w:t>
            </w:r>
          </w:p>
        </w:tc>
        <w:tc>
          <w:tcPr>
            <w:tcW w:w="2156" w:type="dxa"/>
            <w:shd w:val="clear" w:color="auto" w:fill="F7CAAC"/>
          </w:tcPr>
          <w:p w14:paraId="2A0DBCEA" w14:textId="77777777" w:rsidR="00B77124" w:rsidRDefault="00B77124" w:rsidP="00B77124">
            <w:pPr>
              <w:jc w:val="both"/>
              <w:rPr>
                <w:b/>
              </w:rPr>
            </w:pPr>
            <w:r>
              <w:rPr>
                <w:b/>
              </w:rPr>
              <w:t>kreditů</w:t>
            </w:r>
          </w:p>
        </w:tc>
        <w:tc>
          <w:tcPr>
            <w:tcW w:w="1207" w:type="dxa"/>
            <w:gridSpan w:val="2"/>
          </w:tcPr>
          <w:p w14:paraId="6C1527B5" w14:textId="77777777" w:rsidR="00B77124" w:rsidRDefault="00B77124" w:rsidP="00B77124">
            <w:pPr>
              <w:jc w:val="both"/>
            </w:pPr>
          </w:p>
        </w:tc>
      </w:tr>
      <w:tr w:rsidR="00B77124" w14:paraId="4B6D8B51" w14:textId="77777777" w:rsidTr="00B77124">
        <w:tc>
          <w:tcPr>
            <w:tcW w:w="3086" w:type="dxa"/>
            <w:shd w:val="clear" w:color="auto" w:fill="F7CAAC"/>
          </w:tcPr>
          <w:p w14:paraId="01524458" w14:textId="77777777" w:rsidR="00B77124" w:rsidRDefault="00B77124" w:rsidP="00B77124">
            <w:pPr>
              <w:jc w:val="both"/>
              <w:rPr>
                <w:b/>
                <w:sz w:val="22"/>
              </w:rPr>
            </w:pPr>
            <w:r>
              <w:rPr>
                <w:b/>
              </w:rPr>
              <w:t>Prerekvizity, korekvizity, ekvivalence</w:t>
            </w:r>
          </w:p>
        </w:tc>
        <w:tc>
          <w:tcPr>
            <w:tcW w:w="6769" w:type="dxa"/>
            <w:gridSpan w:val="7"/>
          </w:tcPr>
          <w:p w14:paraId="4C148CE2" w14:textId="77777777" w:rsidR="00B77124" w:rsidRDefault="00B77124" w:rsidP="00B77124">
            <w:pPr>
              <w:jc w:val="both"/>
            </w:pPr>
          </w:p>
        </w:tc>
      </w:tr>
      <w:tr w:rsidR="00B77124" w14:paraId="0771549A" w14:textId="77777777" w:rsidTr="00B77124">
        <w:tc>
          <w:tcPr>
            <w:tcW w:w="3086" w:type="dxa"/>
            <w:shd w:val="clear" w:color="auto" w:fill="F7CAAC"/>
          </w:tcPr>
          <w:p w14:paraId="44868BA0" w14:textId="77777777" w:rsidR="00B77124" w:rsidRDefault="00B77124" w:rsidP="00B77124">
            <w:pPr>
              <w:jc w:val="both"/>
              <w:rPr>
                <w:b/>
              </w:rPr>
            </w:pPr>
            <w:r>
              <w:rPr>
                <w:b/>
              </w:rPr>
              <w:t>Způsob ověření studijních výsledků</w:t>
            </w:r>
          </w:p>
        </w:tc>
        <w:tc>
          <w:tcPr>
            <w:tcW w:w="3406" w:type="dxa"/>
            <w:gridSpan w:val="4"/>
          </w:tcPr>
          <w:p w14:paraId="78A753DC" w14:textId="77777777" w:rsidR="00B77124" w:rsidRDefault="00B77124" w:rsidP="00B77124">
            <w:pPr>
              <w:jc w:val="both"/>
            </w:pPr>
            <w:r>
              <w:t>Zkouška</w:t>
            </w:r>
          </w:p>
        </w:tc>
        <w:tc>
          <w:tcPr>
            <w:tcW w:w="2156" w:type="dxa"/>
            <w:shd w:val="clear" w:color="auto" w:fill="F7CAAC"/>
          </w:tcPr>
          <w:p w14:paraId="46491DDA" w14:textId="77777777" w:rsidR="00B77124" w:rsidRDefault="00B77124" w:rsidP="00B77124">
            <w:pPr>
              <w:jc w:val="both"/>
              <w:rPr>
                <w:b/>
              </w:rPr>
            </w:pPr>
            <w:r>
              <w:rPr>
                <w:b/>
              </w:rPr>
              <w:t>Forma výuky</w:t>
            </w:r>
          </w:p>
        </w:tc>
        <w:tc>
          <w:tcPr>
            <w:tcW w:w="1207" w:type="dxa"/>
            <w:gridSpan w:val="2"/>
          </w:tcPr>
          <w:p w14:paraId="66A5252B" w14:textId="77777777" w:rsidR="00991776" w:rsidRDefault="00B77124" w:rsidP="00B77124">
            <w:pPr>
              <w:jc w:val="both"/>
            </w:pPr>
            <w:r>
              <w:t>Přednáška</w:t>
            </w:r>
          </w:p>
          <w:p w14:paraId="7E0B02A4" w14:textId="688FE272" w:rsidR="00B77124" w:rsidRDefault="00B77124" w:rsidP="00B77124">
            <w:pPr>
              <w:jc w:val="both"/>
            </w:pPr>
            <w:r>
              <w:t>seminář</w:t>
            </w:r>
          </w:p>
        </w:tc>
      </w:tr>
      <w:tr w:rsidR="00B77124" w14:paraId="04AD56BE" w14:textId="77777777" w:rsidTr="00B77124">
        <w:tc>
          <w:tcPr>
            <w:tcW w:w="3086" w:type="dxa"/>
            <w:shd w:val="clear" w:color="auto" w:fill="F7CAAC"/>
          </w:tcPr>
          <w:p w14:paraId="21C757B6" w14:textId="77777777" w:rsidR="00B77124" w:rsidRDefault="00B77124" w:rsidP="00B77124">
            <w:pPr>
              <w:jc w:val="both"/>
              <w:rPr>
                <w:b/>
              </w:rPr>
            </w:pPr>
            <w:r>
              <w:rPr>
                <w:b/>
              </w:rPr>
              <w:t>Forma způsobu ověření studijních výsledků a další požadavky na studenta</w:t>
            </w:r>
          </w:p>
        </w:tc>
        <w:tc>
          <w:tcPr>
            <w:tcW w:w="6769" w:type="dxa"/>
            <w:gridSpan w:val="7"/>
            <w:tcBorders>
              <w:bottom w:val="nil"/>
            </w:tcBorders>
          </w:tcPr>
          <w:p w14:paraId="1A3AB800" w14:textId="77777777" w:rsidR="00B77124" w:rsidRDefault="00B77124" w:rsidP="00B77124">
            <w:pPr>
              <w:jc w:val="both"/>
            </w:pPr>
            <w:r>
              <w:t>Zpracování písemné práce</w:t>
            </w:r>
            <w:r w:rsidR="00783AF4">
              <w:t>.</w:t>
            </w:r>
          </w:p>
          <w:p w14:paraId="777CAAB2" w14:textId="0E00D950" w:rsidR="00783AF4" w:rsidRDefault="00783AF4" w:rsidP="00B77124">
            <w:pPr>
              <w:jc w:val="both"/>
            </w:pPr>
            <w:r>
              <w:t>Rozprava nad písemnou prací, ústní zkouška.</w:t>
            </w:r>
          </w:p>
        </w:tc>
      </w:tr>
      <w:tr w:rsidR="00B77124" w14:paraId="65EE2E41" w14:textId="77777777" w:rsidTr="00B77124">
        <w:trPr>
          <w:trHeight w:val="96"/>
        </w:trPr>
        <w:tc>
          <w:tcPr>
            <w:tcW w:w="9855" w:type="dxa"/>
            <w:gridSpan w:val="8"/>
            <w:tcBorders>
              <w:top w:val="nil"/>
            </w:tcBorders>
          </w:tcPr>
          <w:p w14:paraId="08E5760B" w14:textId="77777777" w:rsidR="00B77124" w:rsidRDefault="00B77124" w:rsidP="00B77124">
            <w:pPr>
              <w:jc w:val="both"/>
            </w:pPr>
          </w:p>
        </w:tc>
      </w:tr>
      <w:tr w:rsidR="00B77124" w14:paraId="3E3B502C" w14:textId="77777777" w:rsidTr="00B77124">
        <w:trPr>
          <w:trHeight w:val="197"/>
        </w:trPr>
        <w:tc>
          <w:tcPr>
            <w:tcW w:w="3086" w:type="dxa"/>
            <w:tcBorders>
              <w:top w:val="nil"/>
            </w:tcBorders>
            <w:shd w:val="clear" w:color="auto" w:fill="F7CAAC"/>
          </w:tcPr>
          <w:p w14:paraId="7D715E88" w14:textId="77777777" w:rsidR="00B77124" w:rsidRDefault="00B77124" w:rsidP="00B77124">
            <w:pPr>
              <w:jc w:val="both"/>
              <w:rPr>
                <w:b/>
              </w:rPr>
            </w:pPr>
            <w:r>
              <w:rPr>
                <w:b/>
              </w:rPr>
              <w:t>Garant předmětu</w:t>
            </w:r>
          </w:p>
        </w:tc>
        <w:tc>
          <w:tcPr>
            <w:tcW w:w="6769" w:type="dxa"/>
            <w:gridSpan w:val="7"/>
            <w:tcBorders>
              <w:top w:val="nil"/>
            </w:tcBorders>
          </w:tcPr>
          <w:p w14:paraId="01448F55" w14:textId="77777777" w:rsidR="00B77124" w:rsidRDefault="00B77124" w:rsidP="00B77124">
            <w:pPr>
              <w:jc w:val="both"/>
            </w:pPr>
            <w:r>
              <w:t>Mgr. Tomáš Karger, Ph.D. (100 %)</w:t>
            </w:r>
          </w:p>
        </w:tc>
      </w:tr>
      <w:tr w:rsidR="00B77124" w14:paraId="505DDCAF" w14:textId="77777777" w:rsidTr="00B77124">
        <w:trPr>
          <w:trHeight w:val="243"/>
        </w:trPr>
        <w:tc>
          <w:tcPr>
            <w:tcW w:w="3086" w:type="dxa"/>
            <w:tcBorders>
              <w:top w:val="nil"/>
            </w:tcBorders>
            <w:shd w:val="clear" w:color="auto" w:fill="F7CAAC"/>
          </w:tcPr>
          <w:p w14:paraId="047F8CD8" w14:textId="77777777" w:rsidR="00B77124" w:rsidRDefault="00B77124" w:rsidP="00B77124">
            <w:pPr>
              <w:jc w:val="both"/>
              <w:rPr>
                <w:b/>
              </w:rPr>
            </w:pPr>
            <w:r>
              <w:rPr>
                <w:b/>
              </w:rPr>
              <w:t>Zapojení garanta do výuky předmětu</w:t>
            </w:r>
          </w:p>
        </w:tc>
        <w:tc>
          <w:tcPr>
            <w:tcW w:w="6769" w:type="dxa"/>
            <w:gridSpan w:val="7"/>
            <w:tcBorders>
              <w:top w:val="nil"/>
            </w:tcBorders>
          </w:tcPr>
          <w:p w14:paraId="2C4AE5C7" w14:textId="77777777" w:rsidR="00B77124" w:rsidRDefault="00B77124" w:rsidP="00B77124">
            <w:pPr>
              <w:jc w:val="both"/>
            </w:pPr>
            <w:r>
              <w:t>100 %</w:t>
            </w:r>
          </w:p>
        </w:tc>
      </w:tr>
      <w:tr w:rsidR="00B77124" w14:paraId="04013C0D" w14:textId="77777777" w:rsidTr="00B77124">
        <w:tc>
          <w:tcPr>
            <w:tcW w:w="3086" w:type="dxa"/>
            <w:shd w:val="clear" w:color="auto" w:fill="F7CAAC"/>
          </w:tcPr>
          <w:p w14:paraId="3BE7F3CD" w14:textId="77777777" w:rsidR="00B77124" w:rsidRDefault="00B77124" w:rsidP="00B77124">
            <w:pPr>
              <w:jc w:val="both"/>
              <w:rPr>
                <w:b/>
              </w:rPr>
            </w:pPr>
            <w:r>
              <w:rPr>
                <w:b/>
              </w:rPr>
              <w:t>Vyučující</w:t>
            </w:r>
          </w:p>
        </w:tc>
        <w:tc>
          <w:tcPr>
            <w:tcW w:w="6769" w:type="dxa"/>
            <w:gridSpan w:val="7"/>
            <w:tcBorders>
              <w:bottom w:val="nil"/>
            </w:tcBorders>
          </w:tcPr>
          <w:p w14:paraId="4C80CB3A" w14:textId="77777777" w:rsidR="00B77124" w:rsidRDefault="00B77124" w:rsidP="00B77124">
            <w:pPr>
              <w:jc w:val="both"/>
            </w:pPr>
          </w:p>
        </w:tc>
      </w:tr>
      <w:tr w:rsidR="00B77124" w14:paraId="6F5D140A" w14:textId="77777777" w:rsidTr="00B77124">
        <w:trPr>
          <w:trHeight w:val="218"/>
        </w:trPr>
        <w:tc>
          <w:tcPr>
            <w:tcW w:w="9855" w:type="dxa"/>
            <w:gridSpan w:val="8"/>
            <w:tcBorders>
              <w:top w:val="nil"/>
            </w:tcBorders>
          </w:tcPr>
          <w:p w14:paraId="3E69793E" w14:textId="77777777" w:rsidR="00B77124" w:rsidRDefault="00B77124" w:rsidP="00B77124">
            <w:pPr>
              <w:jc w:val="both"/>
            </w:pPr>
            <w:r>
              <w:t>Mgr. Tomáš Karger, Ph.D.</w:t>
            </w:r>
          </w:p>
        </w:tc>
      </w:tr>
      <w:tr w:rsidR="00B77124" w14:paraId="184F03E5" w14:textId="77777777" w:rsidTr="00B77124">
        <w:tc>
          <w:tcPr>
            <w:tcW w:w="3086" w:type="dxa"/>
            <w:shd w:val="clear" w:color="auto" w:fill="F7CAAC"/>
          </w:tcPr>
          <w:p w14:paraId="60D6BFA3" w14:textId="77777777" w:rsidR="00B77124" w:rsidRDefault="00B77124" w:rsidP="00B77124">
            <w:pPr>
              <w:jc w:val="both"/>
              <w:rPr>
                <w:b/>
              </w:rPr>
            </w:pPr>
            <w:r>
              <w:rPr>
                <w:b/>
              </w:rPr>
              <w:t>Stručná anotace předmětu</w:t>
            </w:r>
          </w:p>
        </w:tc>
        <w:tc>
          <w:tcPr>
            <w:tcW w:w="6769" w:type="dxa"/>
            <w:gridSpan w:val="7"/>
            <w:tcBorders>
              <w:bottom w:val="nil"/>
            </w:tcBorders>
          </w:tcPr>
          <w:p w14:paraId="2982C1BC" w14:textId="77777777" w:rsidR="00B77124" w:rsidRDefault="00B77124" w:rsidP="00B77124">
            <w:pPr>
              <w:jc w:val="both"/>
            </w:pPr>
          </w:p>
        </w:tc>
      </w:tr>
      <w:tr w:rsidR="00B77124" w14:paraId="2619AA75" w14:textId="77777777" w:rsidTr="00B77124">
        <w:trPr>
          <w:trHeight w:val="699"/>
        </w:trPr>
        <w:tc>
          <w:tcPr>
            <w:tcW w:w="9855" w:type="dxa"/>
            <w:gridSpan w:val="8"/>
            <w:tcBorders>
              <w:top w:val="nil"/>
              <w:bottom w:val="single" w:sz="12" w:space="0" w:color="auto"/>
            </w:tcBorders>
          </w:tcPr>
          <w:p w14:paraId="2A551D51" w14:textId="77777777" w:rsidR="00B77124" w:rsidRPr="00AD59A3" w:rsidRDefault="00B77124" w:rsidP="00B77124">
            <w:pPr>
              <w:jc w:val="both"/>
              <w:rPr>
                <w:b/>
              </w:rPr>
            </w:pPr>
            <w:r w:rsidRPr="00AD59A3">
              <w:rPr>
                <w:b/>
              </w:rPr>
              <w:t>Cíl předmětu:</w:t>
            </w:r>
          </w:p>
          <w:p w14:paraId="1E527DF3" w14:textId="77777777" w:rsidR="00B77124" w:rsidRDefault="00B77124" w:rsidP="00B77124">
            <w:pPr>
              <w:jc w:val="both"/>
            </w:pPr>
            <w:r>
              <w:t>Předmět je složen ze dvou částí. Cílem první části je představit základní směry sociologického myšlení. Předmět je založen na práci Randalla Collinse, který vymezuje čtyři sociologické tradice: Durkheimovu školu, teorie konfliktu, interakcionistické teorie a teorie směny/racionální volby. Každá z těchto tradic bude vysvětlena a ilustrována klíčovými texty původních autorů. Cílem druhé části je využít představené sociologické směry jako perspektivy na společenský fenomén vzdělávání. K tomuto účelu bude využita četba publikací spadajících do jednotlivých sociologických tradic. Voleny jsou takové publikace, které se explicitně zabývají tématem vzdělávání.</w:t>
            </w:r>
          </w:p>
          <w:p w14:paraId="5DB69EBB" w14:textId="77777777" w:rsidR="00B77124" w:rsidRDefault="00B77124" w:rsidP="00B77124">
            <w:pPr>
              <w:jc w:val="both"/>
            </w:pPr>
          </w:p>
          <w:p w14:paraId="41F44267" w14:textId="77777777" w:rsidR="00B77124" w:rsidRPr="00AD59A3" w:rsidRDefault="00B77124" w:rsidP="00B77124">
            <w:pPr>
              <w:jc w:val="both"/>
              <w:rPr>
                <w:b/>
              </w:rPr>
            </w:pPr>
            <w:r w:rsidRPr="00AD59A3">
              <w:rPr>
                <w:b/>
              </w:rPr>
              <w:t>Předpoklady:</w:t>
            </w:r>
          </w:p>
          <w:p w14:paraId="52A4346C" w14:textId="77777777" w:rsidR="00B77124" w:rsidRDefault="00B77124" w:rsidP="00630AC5">
            <w:pPr>
              <w:pStyle w:val="Odstavecseseznamem"/>
              <w:numPr>
                <w:ilvl w:val="0"/>
                <w:numId w:val="49"/>
              </w:numPr>
              <w:jc w:val="both"/>
            </w:pPr>
            <w:r>
              <w:t>Studenti mají základní znalosti z oblasti sociálních věd.</w:t>
            </w:r>
          </w:p>
          <w:p w14:paraId="007BE642" w14:textId="77777777" w:rsidR="00B77124" w:rsidRDefault="00B77124" w:rsidP="00630AC5">
            <w:pPr>
              <w:pStyle w:val="Odstavecseseznamem"/>
              <w:numPr>
                <w:ilvl w:val="0"/>
                <w:numId w:val="49"/>
              </w:numPr>
              <w:jc w:val="both"/>
            </w:pPr>
            <w:r>
              <w:t>Mají povědomí o sociologii jako o oboru relevantním pro pedagogicky orientovaný výzkum.</w:t>
            </w:r>
          </w:p>
          <w:p w14:paraId="2C3D2F58" w14:textId="77777777" w:rsidR="00B77124" w:rsidRDefault="00B77124" w:rsidP="00630AC5">
            <w:pPr>
              <w:pStyle w:val="Odstavecseseznamem"/>
              <w:numPr>
                <w:ilvl w:val="0"/>
                <w:numId w:val="49"/>
              </w:numPr>
              <w:jc w:val="both"/>
            </w:pPr>
            <w:r>
              <w:t>V rámci jednotlivých teorií umí identifikovat klíčové pojmy a koncepty, a to i na základě četby anglicky psaných textů.</w:t>
            </w:r>
          </w:p>
          <w:p w14:paraId="424E13BE" w14:textId="77777777" w:rsidR="00B77124" w:rsidRDefault="00B77124" w:rsidP="00630AC5">
            <w:pPr>
              <w:pStyle w:val="Odstavecseseznamem"/>
              <w:numPr>
                <w:ilvl w:val="0"/>
                <w:numId w:val="49"/>
              </w:numPr>
              <w:jc w:val="both"/>
            </w:pPr>
            <w:r>
              <w:t>Umí uplatňovat nové teorie a koncepty ve vlastní badatelské práci.</w:t>
            </w:r>
          </w:p>
          <w:p w14:paraId="48583E05" w14:textId="77777777" w:rsidR="00B77124" w:rsidRDefault="00B77124" w:rsidP="00B77124">
            <w:pPr>
              <w:jc w:val="both"/>
            </w:pPr>
          </w:p>
          <w:p w14:paraId="7C502DD0" w14:textId="77777777" w:rsidR="00B77124" w:rsidRPr="00AD59A3" w:rsidRDefault="00B77124" w:rsidP="00B77124">
            <w:pPr>
              <w:jc w:val="both"/>
              <w:rPr>
                <w:b/>
              </w:rPr>
            </w:pPr>
            <w:r w:rsidRPr="00AD59A3">
              <w:rPr>
                <w:b/>
              </w:rPr>
              <w:t>Požadavky na studenta:</w:t>
            </w:r>
          </w:p>
          <w:p w14:paraId="2AFA8943" w14:textId="77777777" w:rsidR="00B77124" w:rsidRDefault="00B77124" w:rsidP="00630AC5">
            <w:pPr>
              <w:pStyle w:val="Odstavecseseznamem"/>
              <w:numPr>
                <w:ilvl w:val="0"/>
                <w:numId w:val="62"/>
              </w:numPr>
              <w:jc w:val="both"/>
            </w:pPr>
            <w:r>
              <w:t>80% účast na přednáškách a seminářích</w:t>
            </w:r>
          </w:p>
          <w:p w14:paraId="68709D30" w14:textId="77777777" w:rsidR="00B77124" w:rsidRPr="00E023A8" w:rsidRDefault="00B77124" w:rsidP="00630AC5">
            <w:pPr>
              <w:pStyle w:val="Odstavecseseznamem"/>
              <w:numPr>
                <w:ilvl w:val="0"/>
                <w:numId w:val="62"/>
              </w:numPr>
              <w:jc w:val="both"/>
              <w:rPr>
                <w:shd w:val="clear" w:color="auto" w:fill="FFFFFF"/>
              </w:rPr>
            </w:pPr>
            <w:r>
              <w:t xml:space="preserve">Zpracování písemné práce o rozsahu 5-8 normostran, využívající alespoň jedné z představených perspektiv pro uchopení předmětu výzkumu ve vlastním dizertačním projektu. </w:t>
            </w:r>
            <w:r w:rsidRPr="00E023A8">
              <w:rPr>
                <w:shd w:val="clear" w:color="auto" w:fill="FFFFFF"/>
              </w:rPr>
              <w:t>Pro zpracování písemné práce využije studující základní a doporučenou literaturu ke kurzu.</w:t>
            </w:r>
          </w:p>
          <w:p w14:paraId="434B3013" w14:textId="77777777" w:rsidR="00B77124" w:rsidRDefault="00B77124" w:rsidP="00B77124">
            <w:pPr>
              <w:jc w:val="both"/>
              <w:rPr>
                <w:shd w:val="clear" w:color="auto" w:fill="FFFFFF"/>
              </w:rPr>
            </w:pPr>
          </w:p>
          <w:p w14:paraId="3680297C" w14:textId="77777777" w:rsidR="00B77124" w:rsidRPr="00AD59A3" w:rsidRDefault="00B77124" w:rsidP="00B77124">
            <w:pPr>
              <w:jc w:val="both"/>
              <w:rPr>
                <w:b/>
                <w:shd w:val="clear" w:color="auto" w:fill="FFFFFF"/>
              </w:rPr>
            </w:pPr>
            <w:r w:rsidRPr="00AD59A3">
              <w:rPr>
                <w:b/>
                <w:shd w:val="clear" w:color="auto" w:fill="FFFFFF"/>
              </w:rPr>
              <w:t>Tematické okruhy:</w:t>
            </w:r>
          </w:p>
          <w:p w14:paraId="6DC4590E" w14:textId="77777777" w:rsidR="00B77124" w:rsidRDefault="00B77124" w:rsidP="00630AC5">
            <w:pPr>
              <w:pStyle w:val="Odstavecseseznamem"/>
              <w:numPr>
                <w:ilvl w:val="0"/>
                <w:numId w:val="48"/>
              </w:numPr>
              <w:jc w:val="both"/>
            </w:pPr>
            <w:r>
              <w:t>Durkheimova škola</w:t>
            </w:r>
          </w:p>
          <w:p w14:paraId="20995437" w14:textId="77777777" w:rsidR="00B77124" w:rsidRDefault="00B77124" w:rsidP="00630AC5">
            <w:pPr>
              <w:pStyle w:val="Odstavecseseznamem"/>
              <w:numPr>
                <w:ilvl w:val="0"/>
                <w:numId w:val="48"/>
              </w:numPr>
              <w:jc w:val="both"/>
            </w:pPr>
            <w:r>
              <w:t>Teorie konfliktu</w:t>
            </w:r>
          </w:p>
          <w:p w14:paraId="35408BA3" w14:textId="77777777" w:rsidR="00B77124" w:rsidRDefault="00B77124" w:rsidP="00630AC5">
            <w:pPr>
              <w:pStyle w:val="Odstavecseseznamem"/>
              <w:numPr>
                <w:ilvl w:val="0"/>
                <w:numId w:val="48"/>
              </w:numPr>
              <w:jc w:val="both"/>
            </w:pPr>
            <w:r>
              <w:t>Interakcionistické teorie</w:t>
            </w:r>
          </w:p>
          <w:p w14:paraId="0839B4E6" w14:textId="77777777" w:rsidR="00B77124" w:rsidRDefault="00B77124" w:rsidP="00630AC5">
            <w:pPr>
              <w:pStyle w:val="Odstavecseseznamem"/>
              <w:numPr>
                <w:ilvl w:val="0"/>
                <w:numId w:val="48"/>
              </w:numPr>
              <w:jc w:val="both"/>
            </w:pPr>
            <w:r>
              <w:t>Teorie směny a racionální volby</w:t>
            </w:r>
          </w:p>
          <w:p w14:paraId="28DD9660" w14:textId="77777777" w:rsidR="00B77124" w:rsidRDefault="00B77124" w:rsidP="00B77124">
            <w:pPr>
              <w:jc w:val="both"/>
            </w:pPr>
          </w:p>
          <w:p w14:paraId="57DEAAE7" w14:textId="77777777" w:rsidR="00B77124" w:rsidRPr="00FF072B" w:rsidRDefault="00B77124" w:rsidP="00B77124">
            <w:pPr>
              <w:jc w:val="both"/>
              <w:rPr>
                <w:b/>
                <w:caps/>
              </w:rPr>
            </w:pPr>
            <w:r w:rsidRPr="00FF072B">
              <w:rPr>
                <w:b/>
                <w:caps/>
              </w:rPr>
              <w:t>Výsledky učení:</w:t>
            </w:r>
          </w:p>
          <w:p w14:paraId="144F4B71" w14:textId="77777777" w:rsidR="00B77124" w:rsidRDefault="00B77124" w:rsidP="00B77124">
            <w:pPr>
              <w:jc w:val="both"/>
              <w:rPr>
                <w:b/>
              </w:rPr>
            </w:pPr>
            <w:r>
              <w:rPr>
                <w:b/>
              </w:rPr>
              <w:t>Student zná:</w:t>
            </w:r>
          </w:p>
          <w:p w14:paraId="410DFAA1" w14:textId="77777777" w:rsidR="00B77124" w:rsidRDefault="00B77124" w:rsidP="00630AC5">
            <w:pPr>
              <w:pStyle w:val="Odstavecseseznamem"/>
              <w:numPr>
                <w:ilvl w:val="0"/>
                <w:numId w:val="47"/>
              </w:numPr>
              <w:jc w:val="both"/>
            </w:pPr>
            <w:r>
              <w:t>Základní strukturu sociologických teorií podle tradic, ke kterým patří</w:t>
            </w:r>
          </w:p>
          <w:p w14:paraId="5054BE64" w14:textId="77777777" w:rsidR="00B77124" w:rsidRDefault="00B77124" w:rsidP="00630AC5">
            <w:pPr>
              <w:pStyle w:val="Odstavecseseznamem"/>
              <w:numPr>
                <w:ilvl w:val="0"/>
                <w:numId w:val="47"/>
              </w:numPr>
              <w:jc w:val="both"/>
            </w:pPr>
            <w:r>
              <w:t>Předpoklady a východiska, na kterých jsou jednotlivé tradice vystavěny</w:t>
            </w:r>
          </w:p>
          <w:p w14:paraId="5E18DC3E" w14:textId="77777777" w:rsidR="00B77124" w:rsidRDefault="00B77124" w:rsidP="00630AC5">
            <w:pPr>
              <w:pStyle w:val="Odstavecseseznamem"/>
              <w:numPr>
                <w:ilvl w:val="0"/>
                <w:numId w:val="47"/>
              </w:numPr>
              <w:jc w:val="both"/>
            </w:pPr>
            <w:r>
              <w:t>Historii sociologických tradic a jejich aktuální představitele</w:t>
            </w:r>
          </w:p>
          <w:p w14:paraId="7AC60F29" w14:textId="77777777" w:rsidR="00B77124" w:rsidRDefault="00B77124" w:rsidP="00630AC5">
            <w:pPr>
              <w:pStyle w:val="Odstavecseseznamem"/>
              <w:numPr>
                <w:ilvl w:val="0"/>
                <w:numId w:val="47"/>
              </w:numPr>
              <w:jc w:val="both"/>
            </w:pPr>
            <w:r>
              <w:t>Vybrané sociologické teorie relevantní pro výzkum v oblasti vzdělávání</w:t>
            </w:r>
          </w:p>
          <w:p w14:paraId="1B409387" w14:textId="77777777" w:rsidR="00B77124" w:rsidRDefault="00B77124" w:rsidP="00B77124">
            <w:pPr>
              <w:jc w:val="both"/>
            </w:pPr>
          </w:p>
          <w:p w14:paraId="176870CC" w14:textId="77777777" w:rsidR="00B77124" w:rsidRPr="00F9401F" w:rsidRDefault="00B77124" w:rsidP="00B77124">
            <w:pPr>
              <w:jc w:val="both"/>
              <w:rPr>
                <w:b/>
              </w:rPr>
            </w:pPr>
            <w:r w:rsidRPr="00F9401F">
              <w:rPr>
                <w:b/>
              </w:rPr>
              <w:t>Student umí:</w:t>
            </w:r>
          </w:p>
          <w:p w14:paraId="1CBBF1EB" w14:textId="77777777" w:rsidR="00B77124" w:rsidRDefault="00B77124" w:rsidP="00630AC5">
            <w:pPr>
              <w:pStyle w:val="Odstavecseseznamem"/>
              <w:numPr>
                <w:ilvl w:val="0"/>
                <w:numId w:val="47"/>
              </w:numPr>
              <w:jc w:val="both"/>
            </w:pPr>
            <w:r>
              <w:t>Vnímat jednotlivé sociologické tradice jako teoretické perspektivy na vzdělávání</w:t>
            </w:r>
          </w:p>
          <w:p w14:paraId="713C7380" w14:textId="77777777" w:rsidR="00B77124" w:rsidRDefault="00B77124" w:rsidP="00630AC5">
            <w:pPr>
              <w:pStyle w:val="Odstavecseseznamem"/>
              <w:numPr>
                <w:ilvl w:val="0"/>
                <w:numId w:val="47"/>
              </w:numPr>
              <w:jc w:val="both"/>
            </w:pPr>
            <w:r>
              <w:t>Dekomponovat představené sociologické tradice na úroveň autorů, teorií a konceptů</w:t>
            </w:r>
          </w:p>
          <w:p w14:paraId="3727D901" w14:textId="77777777" w:rsidR="00B77124" w:rsidRDefault="00B77124" w:rsidP="00630AC5">
            <w:pPr>
              <w:pStyle w:val="Odstavecseseznamem"/>
              <w:numPr>
                <w:ilvl w:val="0"/>
                <w:numId w:val="47"/>
              </w:numPr>
              <w:jc w:val="both"/>
            </w:pPr>
            <w:r>
              <w:t>Zvolit vhodnou teoretickou perspektivu pro uchopení vlastního předmětu výzkumu</w:t>
            </w:r>
          </w:p>
          <w:p w14:paraId="0EBCDD99" w14:textId="77777777" w:rsidR="00B77124" w:rsidRDefault="00B77124" w:rsidP="00630AC5">
            <w:pPr>
              <w:pStyle w:val="Odstavecseseznamem"/>
              <w:numPr>
                <w:ilvl w:val="0"/>
                <w:numId w:val="50"/>
              </w:numPr>
              <w:jc w:val="both"/>
            </w:pPr>
            <w:r>
              <w:t>Používat a rozvíjet svoji sociologickou imaginaci při aplikaci sociologických perspektiv na předmět vlastního výzkumu</w:t>
            </w:r>
          </w:p>
          <w:p w14:paraId="7E8DEF13" w14:textId="77777777" w:rsidR="00B77124" w:rsidRDefault="00B77124" w:rsidP="00630AC5">
            <w:pPr>
              <w:pStyle w:val="Odstavecseseznamem"/>
              <w:numPr>
                <w:ilvl w:val="0"/>
                <w:numId w:val="50"/>
              </w:numPr>
              <w:jc w:val="both"/>
            </w:pPr>
            <w:r>
              <w:lastRenderedPageBreak/>
              <w:t>Vyhodnotit potenciál vlastního výzkumu pro další rozvoj zvolených teoretických perspektiv</w:t>
            </w:r>
          </w:p>
        </w:tc>
      </w:tr>
      <w:tr w:rsidR="00B77124" w14:paraId="671B358E" w14:textId="77777777" w:rsidTr="00B77124">
        <w:trPr>
          <w:trHeight w:val="265"/>
        </w:trPr>
        <w:tc>
          <w:tcPr>
            <w:tcW w:w="3653" w:type="dxa"/>
            <w:gridSpan w:val="2"/>
            <w:tcBorders>
              <w:top w:val="nil"/>
            </w:tcBorders>
            <w:shd w:val="clear" w:color="auto" w:fill="F7CAAC"/>
          </w:tcPr>
          <w:p w14:paraId="41AD1C67" w14:textId="77777777" w:rsidR="00B77124" w:rsidRDefault="00B77124" w:rsidP="00B77124">
            <w:pPr>
              <w:jc w:val="both"/>
            </w:pPr>
            <w:r>
              <w:rPr>
                <w:b/>
              </w:rPr>
              <w:lastRenderedPageBreak/>
              <w:t>Studijní literatura a studijní pomůcky</w:t>
            </w:r>
          </w:p>
        </w:tc>
        <w:tc>
          <w:tcPr>
            <w:tcW w:w="6202" w:type="dxa"/>
            <w:gridSpan w:val="6"/>
            <w:tcBorders>
              <w:top w:val="nil"/>
              <w:bottom w:val="nil"/>
            </w:tcBorders>
          </w:tcPr>
          <w:p w14:paraId="2927635A" w14:textId="77777777" w:rsidR="00B77124" w:rsidRDefault="00B77124" w:rsidP="00B77124">
            <w:pPr>
              <w:jc w:val="both"/>
            </w:pPr>
          </w:p>
        </w:tc>
      </w:tr>
      <w:tr w:rsidR="00B77124" w14:paraId="4D3EB57F" w14:textId="77777777" w:rsidTr="00B77124">
        <w:trPr>
          <w:trHeight w:val="1497"/>
        </w:trPr>
        <w:tc>
          <w:tcPr>
            <w:tcW w:w="9855" w:type="dxa"/>
            <w:gridSpan w:val="8"/>
            <w:tcBorders>
              <w:top w:val="nil"/>
            </w:tcBorders>
          </w:tcPr>
          <w:p w14:paraId="19E27BD4" w14:textId="77777777" w:rsidR="00B77124" w:rsidRPr="001651AB" w:rsidRDefault="00B77124" w:rsidP="00B77124">
            <w:pPr>
              <w:jc w:val="both"/>
              <w:rPr>
                <w:b/>
              </w:rPr>
            </w:pPr>
            <w:r w:rsidRPr="001651AB">
              <w:rPr>
                <w:b/>
              </w:rPr>
              <w:t>Základní:</w:t>
            </w:r>
          </w:p>
          <w:p w14:paraId="319DBF32" w14:textId="77777777" w:rsidR="00E36443" w:rsidRDefault="00E36443" w:rsidP="00630AC5">
            <w:pPr>
              <w:pStyle w:val="Odstavecseseznamem"/>
              <w:numPr>
                <w:ilvl w:val="0"/>
                <w:numId w:val="51"/>
              </w:numPr>
              <w:jc w:val="both"/>
            </w:pPr>
            <w:r>
              <w:t xml:space="preserve">Ballantine, J., &amp; Stuber, J. (2017). </w:t>
            </w:r>
            <w:r w:rsidRPr="00E36443">
              <w:rPr>
                <w:i/>
                <w:iCs/>
              </w:rPr>
              <w:t>The Sociology of Education: A Systematic Analysis</w:t>
            </w:r>
            <w:r>
              <w:t xml:space="preserve">. London: Routledge. </w:t>
            </w:r>
          </w:p>
          <w:p w14:paraId="0BBCA919" w14:textId="5E62DE14" w:rsidR="00E36443" w:rsidRDefault="00E36443" w:rsidP="00630AC5">
            <w:pPr>
              <w:pStyle w:val="Odstavecseseznamem"/>
              <w:numPr>
                <w:ilvl w:val="0"/>
                <w:numId w:val="51"/>
              </w:numPr>
              <w:jc w:val="both"/>
            </w:pPr>
            <w:r>
              <w:t xml:space="preserve">Boronski, T., &amp; Hassan, N. (2015). </w:t>
            </w:r>
            <w:r w:rsidRPr="00E36443">
              <w:rPr>
                <w:i/>
                <w:iCs/>
              </w:rPr>
              <w:t>Sociology of Education.</w:t>
            </w:r>
            <w:r>
              <w:t xml:space="preserve"> London: S</w:t>
            </w:r>
            <w:r w:rsidR="00991776">
              <w:t>AGE</w:t>
            </w:r>
            <w:r>
              <w:t xml:space="preserve">.   </w:t>
            </w:r>
          </w:p>
          <w:p w14:paraId="20B5356E" w14:textId="1114DB16" w:rsidR="00B77124" w:rsidRDefault="00B77124" w:rsidP="00630AC5">
            <w:pPr>
              <w:pStyle w:val="Odstavecseseznamem"/>
              <w:numPr>
                <w:ilvl w:val="0"/>
                <w:numId w:val="51"/>
              </w:numPr>
              <w:jc w:val="both"/>
            </w:pPr>
            <w:r w:rsidRPr="008467B6">
              <w:t xml:space="preserve">Baraldi, C., &amp; Corsi, G. (2016). </w:t>
            </w:r>
            <w:r w:rsidRPr="00FF072B">
              <w:rPr>
                <w:i/>
                <w:iCs/>
              </w:rPr>
              <w:t>Niklas Luhmann: Education as a Social System</w:t>
            </w:r>
            <w:r w:rsidRPr="008467B6">
              <w:t xml:space="preserve">. </w:t>
            </w:r>
            <w:r w:rsidR="00991776">
              <w:t xml:space="preserve">New York: </w:t>
            </w:r>
            <w:r w:rsidRPr="008467B6">
              <w:t>Springer.</w:t>
            </w:r>
          </w:p>
          <w:p w14:paraId="62CF8664" w14:textId="73420108" w:rsidR="00B77124" w:rsidRPr="008467B6" w:rsidRDefault="00B77124" w:rsidP="00630AC5">
            <w:pPr>
              <w:pStyle w:val="Odstavecseseznamem"/>
              <w:numPr>
                <w:ilvl w:val="0"/>
                <w:numId w:val="51"/>
              </w:numPr>
              <w:jc w:val="both"/>
            </w:pPr>
            <w:r w:rsidRPr="000B0EDF">
              <w:t xml:space="preserve">Becker, G. S. (1993). </w:t>
            </w:r>
            <w:r w:rsidRPr="00FF072B">
              <w:rPr>
                <w:i/>
                <w:iCs/>
              </w:rPr>
              <w:t>Human capital: A Theoretical and Empirical Analysis, With Special Reference to Education</w:t>
            </w:r>
            <w:r w:rsidRPr="000B0EDF">
              <w:t xml:space="preserve">. </w:t>
            </w:r>
            <w:r w:rsidR="00C43444">
              <w:t xml:space="preserve">Chicago: </w:t>
            </w:r>
            <w:r w:rsidRPr="000B0EDF">
              <w:t>The University of Chicago Press.</w:t>
            </w:r>
          </w:p>
          <w:p w14:paraId="4E638477" w14:textId="77777777" w:rsidR="00B77124" w:rsidRDefault="00B77124" w:rsidP="00630AC5">
            <w:pPr>
              <w:pStyle w:val="Odstavecseseznamem"/>
              <w:numPr>
                <w:ilvl w:val="0"/>
                <w:numId w:val="51"/>
              </w:numPr>
              <w:jc w:val="both"/>
            </w:pPr>
            <w:r w:rsidRPr="008467B6">
              <w:t>Bourdieu, P.</w:t>
            </w:r>
            <w:r>
              <w:t xml:space="preserve">, &amp; Passeron, J.-C. </w:t>
            </w:r>
            <w:r w:rsidRPr="008467B6">
              <w:t xml:space="preserve">(2000). </w:t>
            </w:r>
            <w:r w:rsidRPr="00FF072B">
              <w:rPr>
                <w:i/>
                <w:iCs/>
              </w:rPr>
              <w:t>Reproduction in Education, Society and Culture</w:t>
            </w:r>
            <w:r>
              <w:t>. SAGE.</w:t>
            </w:r>
          </w:p>
          <w:p w14:paraId="5ADDB6C6" w14:textId="06099712" w:rsidR="00B77124" w:rsidDel="00615A54" w:rsidRDefault="00B77124" w:rsidP="00630AC5">
            <w:pPr>
              <w:pStyle w:val="Odstavecseseznamem"/>
              <w:numPr>
                <w:ilvl w:val="0"/>
                <w:numId w:val="51"/>
              </w:numPr>
              <w:jc w:val="both"/>
              <w:rPr>
                <w:del w:id="59" w:author="Jan Kalenda" w:date="2023-03-15T02:33:00Z"/>
              </w:rPr>
            </w:pPr>
            <w:del w:id="60" w:author="Jan Kalenda" w:date="2023-03-15T02:33:00Z">
              <w:r w:rsidRPr="002F2B72" w:rsidDel="00615A54">
                <w:delText xml:space="preserve">Collins, R. (1994). </w:delText>
              </w:r>
              <w:r w:rsidRPr="00FF072B" w:rsidDel="00615A54">
                <w:rPr>
                  <w:i/>
                  <w:iCs/>
                </w:rPr>
                <w:delText>Four Sociological Traditions</w:delText>
              </w:r>
              <w:r w:rsidRPr="002F2B72" w:rsidDel="00615A54">
                <w:delText xml:space="preserve">. </w:delText>
              </w:r>
              <w:r w:rsidR="00C43444" w:rsidDel="00615A54">
                <w:delText xml:space="preserve">Oxford: </w:delText>
              </w:r>
              <w:r w:rsidRPr="002F2B72" w:rsidDel="00615A54">
                <w:delText>Oxford University Press.</w:delText>
              </w:r>
            </w:del>
          </w:p>
          <w:p w14:paraId="06B9B934" w14:textId="54A899C9" w:rsidR="00B77124" w:rsidRDefault="00B77124" w:rsidP="00630AC5">
            <w:pPr>
              <w:pStyle w:val="Odstavecseseznamem"/>
              <w:numPr>
                <w:ilvl w:val="0"/>
                <w:numId w:val="51"/>
              </w:numPr>
              <w:jc w:val="both"/>
            </w:pPr>
            <w:r w:rsidRPr="008467B6">
              <w:t>Collins, R. (Ed.). (</w:t>
            </w:r>
            <w:ins w:id="61" w:author="Jan Kalenda" w:date="2023-03-15T02:34:00Z">
              <w:r w:rsidR="00615A54">
                <w:t>201</w:t>
              </w:r>
            </w:ins>
            <w:del w:id="62" w:author="Jan Kalenda" w:date="2023-03-15T02:34:00Z">
              <w:r w:rsidRPr="008467B6" w:rsidDel="00615A54">
                <w:delText>199</w:delText>
              </w:r>
            </w:del>
            <w:r w:rsidRPr="008467B6">
              <w:t xml:space="preserve">4). </w:t>
            </w:r>
            <w:r w:rsidRPr="00FF072B">
              <w:rPr>
                <w:i/>
                <w:iCs/>
              </w:rPr>
              <w:t>Four Sociological Traditions: Selected Readings</w:t>
            </w:r>
            <w:r w:rsidRPr="008467B6">
              <w:t xml:space="preserve">. </w:t>
            </w:r>
            <w:r w:rsidR="00C43444">
              <w:t xml:space="preserve">Oxford: </w:t>
            </w:r>
            <w:r w:rsidRPr="008467B6">
              <w:t>Oxford University Press.</w:t>
            </w:r>
          </w:p>
          <w:p w14:paraId="1E02A941" w14:textId="1459CB8E" w:rsidR="00B77124" w:rsidRDefault="00B77124" w:rsidP="00630AC5">
            <w:pPr>
              <w:pStyle w:val="Odstavecseseznamem"/>
              <w:numPr>
                <w:ilvl w:val="0"/>
                <w:numId w:val="51"/>
              </w:numPr>
              <w:jc w:val="both"/>
            </w:pPr>
            <w:r w:rsidRPr="008467B6">
              <w:t xml:space="preserve">Fenwick, T. J., &amp; Edwards, R. (2010). </w:t>
            </w:r>
            <w:r w:rsidRPr="00FF072B">
              <w:rPr>
                <w:i/>
                <w:iCs/>
              </w:rPr>
              <w:t>Actor-Network Theory in Education</w:t>
            </w:r>
            <w:r w:rsidRPr="008467B6">
              <w:t xml:space="preserve">. </w:t>
            </w:r>
            <w:r w:rsidR="00C43444">
              <w:t xml:space="preserve">London: </w:t>
            </w:r>
            <w:r w:rsidRPr="008467B6">
              <w:t>Routledge.</w:t>
            </w:r>
          </w:p>
          <w:p w14:paraId="6723E047" w14:textId="77777777" w:rsidR="00B77124" w:rsidRPr="00D63E34" w:rsidRDefault="00B77124" w:rsidP="00B77124">
            <w:pPr>
              <w:jc w:val="both"/>
              <w:rPr>
                <w:b/>
              </w:rPr>
            </w:pPr>
            <w:r w:rsidRPr="00D63E34">
              <w:rPr>
                <w:b/>
              </w:rPr>
              <w:t>Doporučená:</w:t>
            </w:r>
          </w:p>
          <w:p w14:paraId="665FF070" w14:textId="04D5695C" w:rsidR="00B77124" w:rsidDel="00615A54" w:rsidRDefault="00B77124" w:rsidP="00630AC5">
            <w:pPr>
              <w:pStyle w:val="Odstavecseseznamem"/>
              <w:numPr>
                <w:ilvl w:val="0"/>
                <w:numId w:val="51"/>
              </w:numPr>
              <w:jc w:val="both"/>
              <w:rPr>
                <w:del w:id="63" w:author="Jan Kalenda" w:date="2023-03-15T02:34:00Z"/>
              </w:rPr>
            </w:pPr>
            <w:del w:id="64" w:author="Jan Kalenda" w:date="2023-03-15T02:34:00Z">
              <w:r w:rsidDel="00615A54">
                <w:delText xml:space="preserve">Blumer, H. (1969). </w:delText>
              </w:r>
              <w:r w:rsidRPr="00FF072B" w:rsidDel="00615A54">
                <w:rPr>
                  <w:i/>
                </w:rPr>
                <w:delText>Symbolic Interactionism</w:delText>
              </w:r>
              <w:r w:rsidDel="00615A54">
                <w:delText xml:space="preserve">. </w:delText>
              </w:r>
              <w:r w:rsidRPr="00C43444" w:rsidDel="00615A54">
                <w:rPr>
                  <w:i/>
                </w:rPr>
                <w:delText>Perspective and Method.</w:delText>
              </w:r>
              <w:r w:rsidDel="00615A54">
                <w:delText xml:space="preserve"> </w:delText>
              </w:r>
              <w:r w:rsidR="00C43444" w:rsidDel="00615A54">
                <w:delText xml:space="preserve">Los Angeles: </w:delText>
              </w:r>
              <w:r w:rsidDel="00615A54">
                <w:delText>University of California Press.</w:delText>
              </w:r>
            </w:del>
          </w:p>
          <w:p w14:paraId="0997E111" w14:textId="31E59915" w:rsidR="00B77124" w:rsidRDefault="00B77124" w:rsidP="00630AC5">
            <w:pPr>
              <w:pStyle w:val="Odstavecseseznamem"/>
              <w:numPr>
                <w:ilvl w:val="0"/>
                <w:numId w:val="51"/>
              </w:numPr>
              <w:jc w:val="both"/>
            </w:pPr>
            <w:r>
              <w:t xml:space="preserve">Bowles, S., Gintis, H., &amp; Osborne Groves, M. (2005). </w:t>
            </w:r>
            <w:r w:rsidRPr="00FF072B">
              <w:rPr>
                <w:i/>
              </w:rPr>
              <w:t xml:space="preserve">Unequal Chances. Family </w:t>
            </w:r>
            <w:r w:rsidR="00E25611">
              <w:rPr>
                <w:i/>
              </w:rPr>
              <w:t>Background</w:t>
            </w:r>
            <w:r w:rsidRPr="00FF072B">
              <w:rPr>
                <w:i/>
              </w:rPr>
              <w:t xml:space="preserve"> and Economic Success</w:t>
            </w:r>
            <w:r>
              <w:t xml:space="preserve">. </w:t>
            </w:r>
            <w:r w:rsidR="00C43444">
              <w:t xml:space="preserve">Princeton: </w:t>
            </w:r>
            <w:r>
              <w:t>Princeton University Press.</w:t>
            </w:r>
          </w:p>
          <w:p w14:paraId="22A1FDA1" w14:textId="444D7E28" w:rsidR="00B77124" w:rsidRDefault="00B77124" w:rsidP="00630AC5">
            <w:pPr>
              <w:pStyle w:val="Odstavecseseznamem"/>
              <w:numPr>
                <w:ilvl w:val="0"/>
                <w:numId w:val="51"/>
              </w:numPr>
              <w:jc w:val="both"/>
            </w:pPr>
            <w:r>
              <w:t xml:space="preserve">Collins, R. (2019). </w:t>
            </w:r>
            <w:r w:rsidRPr="00FF072B">
              <w:rPr>
                <w:i/>
              </w:rPr>
              <w:t xml:space="preserve">The Credential Society. </w:t>
            </w:r>
            <w:r w:rsidR="00E25611">
              <w:rPr>
                <w:i/>
              </w:rPr>
              <w:t xml:space="preserve">A </w:t>
            </w:r>
            <w:r w:rsidRPr="00FF072B">
              <w:rPr>
                <w:i/>
              </w:rPr>
              <w:t>Historical Sociology of Education and Stratification</w:t>
            </w:r>
            <w:r>
              <w:t>. Columbia University Press.</w:t>
            </w:r>
          </w:p>
          <w:p w14:paraId="3B8BC2A9" w14:textId="3C6134BA" w:rsidR="00B77124" w:rsidRDefault="00B77124" w:rsidP="00630AC5">
            <w:pPr>
              <w:pStyle w:val="Odstavecseseznamem"/>
              <w:numPr>
                <w:ilvl w:val="0"/>
                <w:numId w:val="51"/>
              </w:numPr>
              <w:jc w:val="both"/>
            </w:pPr>
            <w:r>
              <w:t xml:space="preserve">Collins, R. (2004). </w:t>
            </w:r>
            <w:r w:rsidRPr="00FF072B">
              <w:rPr>
                <w:i/>
              </w:rPr>
              <w:t>Interaction Ritual Chains</w:t>
            </w:r>
            <w:r>
              <w:t>. P</w:t>
            </w:r>
            <w:r w:rsidR="00C43444">
              <w:t>rinceton: P</w:t>
            </w:r>
            <w:r>
              <w:t>rinceton University Press.</w:t>
            </w:r>
          </w:p>
          <w:p w14:paraId="7BB79792" w14:textId="6C6C1014" w:rsidR="00E36443" w:rsidRDefault="00B77124" w:rsidP="00630AC5">
            <w:pPr>
              <w:pStyle w:val="Odstavecseseznamem"/>
              <w:numPr>
                <w:ilvl w:val="0"/>
                <w:numId w:val="51"/>
              </w:numPr>
              <w:jc w:val="both"/>
            </w:pPr>
            <w:del w:id="65" w:author="Jan Kalenda" w:date="2023-03-15T02:34:00Z">
              <w:r w:rsidDel="00615A54">
                <w:delText xml:space="preserve">Dahrendorf, R. (1959). </w:delText>
              </w:r>
              <w:r w:rsidRPr="00FF072B" w:rsidDel="00615A54">
                <w:rPr>
                  <w:i/>
                </w:rPr>
                <w:delText>Class and Class Conflict in Industrial Society</w:delText>
              </w:r>
              <w:r w:rsidDel="00615A54">
                <w:delText xml:space="preserve">. </w:delText>
              </w:r>
              <w:r w:rsidR="00C43444" w:rsidDel="00615A54">
                <w:delText xml:space="preserve">Stanford: </w:delText>
              </w:r>
              <w:r w:rsidDel="00615A54">
                <w:delText>Stanford University Press.</w:delText>
              </w:r>
            </w:del>
          </w:p>
        </w:tc>
      </w:tr>
      <w:tr w:rsidR="00B77124" w14:paraId="3093C544" w14:textId="77777777" w:rsidTr="00B77124">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79C5B3E8" w14:textId="77777777" w:rsidR="00B77124" w:rsidRDefault="00B77124" w:rsidP="00B77124">
            <w:pPr>
              <w:jc w:val="center"/>
              <w:rPr>
                <w:b/>
              </w:rPr>
            </w:pPr>
            <w:r>
              <w:rPr>
                <w:b/>
              </w:rPr>
              <w:t>Informace ke kombinované nebo distanční formě</w:t>
            </w:r>
          </w:p>
        </w:tc>
      </w:tr>
      <w:tr w:rsidR="00B77124" w14:paraId="67367F4E" w14:textId="77777777" w:rsidTr="00B77124">
        <w:tc>
          <w:tcPr>
            <w:tcW w:w="4787" w:type="dxa"/>
            <w:gridSpan w:val="3"/>
            <w:tcBorders>
              <w:top w:val="single" w:sz="2" w:space="0" w:color="auto"/>
            </w:tcBorders>
            <w:shd w:val="clear" w:color="auto" w:fill="F7CAAC"/>
          </w:tcPr>
          <w:p w14:paraId="30039074" w14:textId="77777777" w:rsidR="00B77124" w:rsidRDefault="00B77124" w:rsidP="00B77124">
            <w:pPr>
              <w:jc w:val="both"/>
            </w:pPr>
            <w:r>
              <w:rPr>
                <w:b/>
              </w:rPr>
              <w:t>Rozsah konzultací (soustředění)</w:t>
            </w:r>
          </w:p>
        </w:tc>
        <w:tc>
          <w:tcPr>
            <w:tcW w:w="889" w:type="dxa"/>
            <w:tcBorders>
              <w:top w:val="single" w:sz="2" w:space="0" w:color="auto"/>
            </w:tcBorders>
          </w:tcPr>
          <w:p w14:paraId="13C98850" w14:textId="77777777" w:rsidR="00B77124" w:rsidRDefault="00B77124" w:rsidP="00B77124">
            <w:pPr>
              <w:jc w:val="both"/>
            </w:pPr>
            <w:r>
              <w:t>15</w:t>
            </w:r>
          </w:p>
        </w:tc>
        <w:tc>
          <w:tcPr>
            <w:tcW w:w="4179" w:type="dxa"/>
            <w:gridSpan w:val="4"/>
            <w:tcBorders>
              <w:top w:val="single" w:sz="2" w:space="0" w:color="auto"/>
            </w:tcBorders>
            <w:shd w:val="clear" w:color="auto" w:fill="F7CAAC"/>
          </w:tcPr>
          <w:p w14:paraId="357F1432" w14:textId="77777777" w:rsidR="00B77124" w:rsidRDefault="00B77124" w:rsidP="00B77124">
            <w:pPr>
              <w:jc w:val="both"/>
              <w:rPr>
                <w:b/>
              </w:rPr>
            </w:pPr>
            <w:r>
              <w:rPr>
                <w:b/>
              </w:rPr>
              <w:t xml:space="preserve">hodin </w:t>
            </w:r>
          </w:p>
        </w:tc>
      </w:tr>
      <w:tr w:rsidR="00B77124" w14:paraId="1F485A8A" w14:textId="77777777" w:rsidTr="00B77124">
        <w:tc>
          <w:tcPr>
            <w:tcW w:w="9855" w:type="dxa"/>
            <w:gridSpan w:val="8"/>
            <w:shd w:val="clear" w:color="auto" w:fill="F7CAAC"/>
          </w:tcPr>
          <w:p w14:paraId="30BEB591" w14:textId="77777777" w:rsidR="00B77124" w:rsidRDefault="00B77124" w:rsidP="00B77124">
            <w:pPr>
              <w:jc w:val="both"/>
              <w:rPr>
                <w:b/>
              </w:rPr>
            </w:pPr>
            <w:r>
              <w:rPr>
                <w:b/>
              </w:rPr>
              <w:t>Informace o způsobu kontaktu s vyučujícím</w:t>
            </w:r>
          </w:p>
        </w:tc>
      </w:tr>
      <w:tr w:rsidR="00B77124" w14:paraId="0AABDC31" w14:textId="77777777" w:rsidTr="00B77124">
        <w:trPr>
          <w:trHeight w:val="763"/>
        </w:trPr>
        <w:tc>
          <w:tcPr>
            <w:tcW w:w="9855" w:type="dxa"/>
            <w:gridSpan w:val="8"/>
          </w:tcPr>
          <w:p w14:paraId="35C611F6" w14:textId="77777777" w:rsidR="00B77124" w:rsidRDefault="00B77124" w:rsidP="00B77124">
            <w:r w:rsidRPr="00517A95">
              <w:t>DSP je v prezenční i kombinované formě totožný.</w:t>
            </w:r>
            <w:r>
              <w:br/>
              <w:t>Podle Vnitřního předpisu UTB má každý akademický pracovník stanoveny konzultační hodiny v rozsahu 2h týdně. Dále je možno komunikovat s vyučujícím prostřednictvím e-mailu nebo v rámci MS Office 365 (Teams), ve kterém probíhá synchronní výuka na dálku.</w:t>
            </w:r>
          </w:p>
        </w:tc>
      </w:tr>
    </w:tbl>
    <w:p w14:paraId="7E2B04C3" w14:textId="77777777" w:rsidR="00B77124" w:rsidRDefault="00B77124" w:rsidP="00B77124"/>
    <w:p w14:paraId="5362992F" w14:textId="77777777" w:rsidR="00B77124" w:rsidRDefault="00B77124" w:rsidP="00B77124">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316"/>
        <w:gridCol w:w="891"/>
      </w:tblGrid>
      <w:tr w:rsidR="00B77124" w14:paraId="5366AC3A" w14:textId="77777777" w:rsidTr="00B77124">
        <w:tc>
          <w:tcPr>
            <w:tcW w:w="9855" w:type="dxa"/>
            <w:gridSpan w:val="8"/>
            <w:tcBorders>
              <w:bottom w:val="double" w:sz="4" w:space="0" w:color="auto"/>
            </w:tcBorders>
            <w:shd w:val="clear" w:color="auto" w:fill="B6DDE8" w:themeFill="accent5" w:themeFillTint="66"/>
          </w:tcPr>
          <w:p w14:paraId="089B9318" w14:textId="77777777" w:rsidR="00B77124" w:rsidRDefault="00B77124" w:rsidP="00B77124">
            <w:pPr>
              <w:jc w:val="both"/>
              <w:rPr>
                <w:b/>
                <w:sz w:val="28"/>
              </w:rPr>
            </w:pPr>
            <w:r>
              <w:lastRenderedPageBreak/>
              <w:br w:type="page"/>
            </w:r>
            <w:r>
              <w:rPr>
                <w:b/>
                <w:sz w:val="28"/>
              </w:rPr>
              <w:t>B-III – Charakteristika studijního předmětu</w:t>
            </w:r>
          </w:p>
        </w:tc>
      </w:tr>
      <w:tr w:rsidR="00B77124" w14:paraId="0AAAA8B9" w14:textId="77777777" w:rsidTr="00B77124">
        <w:tc>
          <w:tcPr>
            <w:tcW w:w="3086" w:type="dxa"/>
            <w:tcBorders>
              <w:top w:val="double" w:sz="4" w:space="0" w:color="auto"/>
            </w:tcBorders>
            <w:shd w:val="clear" w:color="auto" w:fill="FBD4B4" w:themeFill="accent6" w:themeFillTint="66"/>
          </w:tcPr>
          <w:p w14:paraId="24EA02DD" w14:textId="77777777" w:rsidR="00B77124" w:rsidRDefault="00B77124" w:rsidP="00B77124">
            <w:pPr>
              <w:jc w:val="both"/>
              <w:rPr>
                <w:b/>
              </w:rPr>
            </w:pPr>
            <w:r>
              <w:rPr>
                <w:b/>
              </w:rPr>
              <w:t>Název studijního předmětu</w:t>
            </w:r>
          </w:p>
        </w:tc>
        <w:tc>
          <w:tcPr>
            <w:tcW w:w="6769" w:type="dxa"/>
            <w:gridSpan w:val="7"/>
            <w:tcBorders>
              <w:top w:val="double" w:sz="4" w:space="0" w:color="auto"/>
            </w:tcBorders>
          </w:tcPr>
          <w:p w14:paraId="407CB14D" w14:textId="77777777" w:rsidR="00B77124" w:rsidRDefault="00B77124" w:rsidP="00B77124">
            <w:pPr>
              <w:jc w:val="both"/>
            </w:pPr>
            <w:r>
              <w:t>Psychologická diagnostika v kontextu pedagogických věd</w:t>
            </w:r>
          </w:p>
        </w:tc>
      </w:tr>
      <w:tr w:rsidR="00B77124" w14:paraId="09762BC0" w14:textId="77777777" w:rsidTr="00B77124">
        <w:tc>
          <w:tcPr>
            <w:tcW w:w="3086" w:type="dxa"/>
            <w:shd w:val="clear" w:color="auto" w:fill="FBD4B4" w:themeFill="accent6" w:themeFillTint="66"/>
          </w:tcPr>
          <w:p w14:paraId="50177B33" w14:textId="77777777" w:rsidR="00B77124" w:rsidRDefault="00B77124" w:rsidP="00B77124">
            <w:pPr>
              <w:jc w:val="both"/>
              <w:rPr>
                <w:b/>
              </w:rPr>
            </w:pPr>
            <w:r>
              <w:rPr>
                <w:b/>
              </w:rPr>
              <w:t>Typ předmětu</w:t>
            </w:r>
          </w:p>
        </w:tc>
        <w:tc>
          <w:tcPr>
            <w:tcW w:w="3406" w:type="dxa"/>
            <w:gridSpan w:val="4"/>
          </w:tcPr>
          <w:p w14:paraId="2FDE43FF" w14:textId="77777777" w:rsidR="00B77124" w:rsidRDefault="00B77124" w:rsidP="00B77124">
            <w:pPr>
              <w:jc w:val="both"/>
            </w:pPr>
            <w:r>
              <w:t>Povinně volitelný</w:t>
            </w:r>
          </w:p>
        </w:tc>
        <w:tc>
          <w:tcPr>
            <w:tcW w:w="2472" w:type="dxa"/>
            <w:gridSpan w:val="2"/>
            <w:shd w:val="clear" w:color="auto" w:fill="FBD4B4" w:themeFill="accent6" w:themeFillTint="66"/>
          </w:tcPr>
          <w:p w14:paraId="7CE359C3" w14:textId="77777777" w:rsidR="00B77124" w:rsidRDefault="00B77124" w:rsidP="00B77124">
            <w:pPr>
              <w:jc w:val="both"/>
            </w:pPr>
            <w:r>
              <w:rPr>
                <w:b/>
              </w:rPr>
              <w:t>doporučený ročník / semestr</w:t>
            </w:r>
          </w:p>
        </w:tc>
        <w:tc>
          <w:tcPr>
            <w:tcW w:w="891" w:type="dxa"/>
          </w:tcPr>
          <w:p w14:paraId="38F77CA9" w14:textId="216378D0" w:rsidR="00B77124" w:rsidRDefault="00B77124" w:rsidP="00B77124">
            <w:pPr>
              <w:jc w:val="both"/>
            </w:pPr>
            <w:r>
              <w:t>2-3./3-6</w:t>
            </w:r>
            <w:r w:rsidR="00A74A36">
              <w:t>.</w:t>
            </w:r>
          </w:p>
        </w:tc>
      </w:tr>
      <w:tr w:rsidR="00B77124" w14:paraId="0F46CD2C" w14:textId="77777777" w:rsidTr="00B77124">
        <w:tc>
          <w:tcPr>
            <w:tcW w:w="3086" w:type="dxa"/>
            <w:shd w:val="clear" w:color="auto" w:fill="FBD4B4" w:themeFill="accent6" w:themeFillTint="66"/>
          </w:tcPr>
          <w:p w14:paraId="15791BC0" w14:textId="77777777" w:rsidR="00B77124" w:rsidRDefault="00B77124" w:rsidP="00B77124">
            <w:pPr>
              <w:jc w:val="both"/>
              <w:rPr>
                <w:b/>
              </w:rPr>
            </w:pPr>
            <w:r>
              <w:rPr>
                <w:b/>
              </w:rPr>
              <w:t>Rozsah studijního předmětu</w:t>
            </w:r>
          </w:p>
        </w:tc>
        <w:tc>
          <w:tcPr>
            <w:tcW w:w="1701" w:type="dxa"/>
            <w:gridSpan w:val="2"/>
          </w:tcPr>
          <w:p w14:paraId="622A54A9" w14:textId="77777777" w:rsidR="00B77124" w:rsidRDefault="00B77124" w:rsidP="00B77124">
            <w:pPr>
              <w:jc w:val="both"/>
            </w:pPr>
            <w:r>
              <w:t>15s.</w:t>
            </w:r>
          </w:p>
        </w:tc>
        <w:tc>
          <w:tcPr>
            <w:tcW w:w="889" w:type="dxa"/>
            <w:shd w:val="clear" w:color="auto" w:fill="FBD4B4" w:themeFill="accent6" w:themeFillTint="66"/>
          </w:tcPr>
          <w:p w14:paraId="0CFED547" w14:textId="77777777" w:rsidR="00B77124" w:rsidRDefault="00B77124" w:rsidP="00B77124">
            <w:pPr>
              <w:jc w:val="both"/>
              <w:rPr>
                <w:b/>
              </w:rPr>
            </w:pPr>
            <w:r>
              <w:rPr>
                <w:b/>
              </w:rPr>
              <w:t xml:space="preserve">hod. </w:t>
            </w:r>
          </w:p>
        </w:tc>
        <w:tc>
          <w:tcPr>
            <w:tcW w:w="816" w:type="dxa"/>
          </w:tcPr>
          <w:p w14:paraId="2748BE44" w14:textId="77777777" w:rsidR="00B77124" w:rsidRDefault="00B77124" w:rsidP="00B77124">
            <w:pPr>
              <w:jc w:val="both"/>
            </w:pPr>
            <w:r>
              <w:t>15</w:t>
            </w:r>
          </w:p>
        </w:tc>
        <w:tc>
          <w:tcPr>
            <w:tcW w:w="2156" w:type="dxa"/>
            <w:shd w:val="clear" w:color="auto" w:fill="FBD4B4" w:themeFill="accent6" w:themeFillTint="66"/>
          </w:tcPr>
          <w:p w14:paraId="2CB7F665" w14:textId="77777777" w:rsidR="00B77124" w:rsidRDefault="00B77124" w:rsidP="00B77124">
            <w:pPr>
              <w:jc w:val="both"/>
              <w:rPr>
                <w:b/>
              </w:rPr>
            </w:pPr>
            <w:r>
              <w:rPr>
                <w:b/>
              </w:rPr>
              <w:t>kreditů</w:t>
            </w:r>
          </w:p>
        </w:tc>
        <w:tc>
          <w:tcPr>
            <w:tcW w:w="1207" w:type="dxa"/>
            <w:gridSpan w:val="2"/>
          </w:tcPr>
          <w:p w14:paraId="2874434E" w14:textId="77777777" w:rsidR="00B77124" w:rsidRDefault="00B77124" w:rsidP="00B77124">
            <w:pPr>
              <w:jc w:val="both"/>
            </w:pPr>
          </w:p>
        </w:tc>
      </w:tr>
      <w:tr w:rsidR="00B77124" w14:paraId="45FA2357" w14:textId="77777777" w:rsidTr="00B77124">
        <w:tc>
          <w:tcPr>
            <w:tcW w:w="3086" w:type="dxa"/>
            <w:shd w:val="clear" w:color="auto" w:fill="FBD4B4" w:themeFill="accent6" w:themeFillTint="66"/>
          </w:tcPr>
          <w:p w14:paraId="2A39CF8D" w14:textId="77777777" w:rsidR="00B77124" w:rsidRDefault="00B77124" w:rsidP="00B77124">
            <w:pPr>
              <w:jc w:val="both"/>
              <w:rPr>
                <w:b/>
                <w:sz w:val="22"/>
              </w:rPr>
            </w:pPr>
            <w:r>
              <w:rPr>
                <w:b/>
              </w:rPr>
              <w:t>Prerekvizity, korekvizity, ekvivalence</w:t>
            </w:r>
          </w:p>
        </w:tc>
        <w:tc>
          <w:tcPr>
            <w:tcW w:w="6769" w:type="dxa"/>
            <w:gridSpan w:val="7"/>
          </w:tcPr>
          <w:p w14:paraId="06DC2167" w14:textId="77777777" w:rsidR="00B77124" w:rsidRDefault="00B77124" w:rsidP="00B77124">
            <w:pPr>
              <w:jc w:val="both"/>
            </w:pPr>
          </w:p>
        </w:tc>
      </w:tr>
      <w:tr w:rsidR="00B77124" w14:paraId="2A5DADB5" w14:textId="77777777" w:rsidTr="00B77124">
        <w:tc>
          <w:tcPr>
            <w:tcW w:w="3086" w:type="dxa"/>
            <w:shd w:val="clear" w:color="auto" w:fill="FBD4B4" w:themeFill="accent6" w:themeFillTint="66"/>
          </w:tcPr>
          <w:p w14:paraId="282A9FEB" w14:textId="77777777" w:rsidR="00B77124" w:rsidRDefault="00B77124" w:rsidP="00B77124">
            <w:pPr>
              <w:jc w:val="both"/>
              <w:rPr>
                <w:b/>
              </w:rPr>
            </w:pPr>
            <w:r>
              <w:rPr>
                <w:b/>
              </w:rPr>
              <w:t>Způsob ověření studijních výsledků</w:t>
            </w:r>
          </w:p>
        </w:tc>
        <w:tc>
          <w:tcPr>
            <w:tcW w:w="3406" w:type="dxa"/>
            <w:gridSpan w:val="4"/>
          </w:tcPr>
          <w:p w14:paraId="0645AFA6" w14:textId="77777777" w:rsidR="00B77124" w:rsidRDefault="00B77124" w:rsidP="00B77124">
            <w:pPr>
              <w:jc w:val="both"/>
            </w:pPr>
            <w:r>
              <w:t>Zkouška</w:t>
            </w:r>
          </w:p>
        </w:tc>
        <w:tc>
          <w:tcPr>
            <w:tcW w:w="2156" w:type="dxa"/>
            <w:shd w:val="clear" w:color="auto" w:fill="FBD4B4" w:themeFill="accent6" w:themeFillTint="66"/>
          </w:tcPr>
          <w:p w14:paraId="3A702C67" w14:textId="77777777" w:rsidR="00B77124" w:rsidRDefault="00B77124" w:rsidP="00B77124">
            <w:pPr>
              <w:jc w:val="both"/>
              <w:rPr>
                <w:b/>
              </w:rPr>
            </w:pPr>
            <w:r>
              <w:rPr>
                <w:b/>
              </w:rPr>
              <w:t>Forma výuky</w:t>
            </w:r>
          </w:p>
        </w:tc>
        <w:tc>
          <w:tcPr>
            <w:tcW w:w="1207" w:type="dxa"/>
            <w:gridSpan w:val="2"/>
          </w:tcPr>
          <w:p w14:paraId="7C642EA0" w14:textId="77777777" w:rsidR="00B77124" w:rsidRDefault="00B77124" w:rsidP="00B77124">
            <w:pPr>
              <w:jc w:val="both"/>
            </w:pPr>
            <w:r>
              <w:t>Se</w:t>
            </w:r>
            <w:r w:rsidRPr="00B107E4">
              <w:t>minář</w:t>
            </w:r>
          </w:p>
        </w:tc>
      </w:tr>
      <w:tr w:rsidR="00B77124" w14:paraId="15459D5D" w14:textId="77777777" w:rsidTr="00B77124">
        <w:tc>
          <w:tcPr>
            <w:tcW w:w="3086" w:type="dxa"/>
            <w:shd w:val="clear" w:color="auto" w:fill="FBD4B4" w:themeFill="accent6" w:themeFillTint="66"/>
          </w:tcPr>
          <w:p w14:paraId="66DDBCB6" w14:textId="77777777" w:rsidR="00B77124" w:rsidRDefault="00B77124" w:rsidP="00B77124">
            <w:pPr>
              <w:jc w:val="both"/>
              <w:rPr>
                <w:b/>
              </w:rPr>
            </w:pPr>
            <w:r>
              <w:rPr>
                <w:b/>
              </w:rPr>
              <w:t>Forma způsobu ověření studijních výsledků a další požadavky na studenta</w:t>
            </w:r>
          </w:p>
        </w:tc>
        <w:tc>
          <w:tcPr>
            <w:tcW w:w="6769" w:type="dxa"/>
            <w:gridSpan w:val="7"/>
            <w:tcBorders>
              <w:bottom w:val="nil"/>
            </w:tcBorders>
          </w:tcPr>
          <w:p w14:paraId="639D88A7" w14:textId="77777777" w:rsidR="00B77124" w:rsidRDefault="00B77124" w:rsidP="00B77124">
            <w:pPr>
              <w:jc w:val="both"/>
            </w:pPr>
            <w:r>
              <w:t>Zpracování písemné práce</w:t>
            </w:r>
          </w:p>
          <w:p w14:paraId="2D905625" w14:textId="2AD6CD0D" w:rsidR="00B77124" w:rsidRDefault="00B77124" w:rsidP="00B77124">
            <w:pPr>
              <w:jc w:val="both"/>
            </w:pPr>
            <w:r>
              <w:t>Diskuze nad písemnou prací</w:t>
            </w:r>
            <w:r w:rsidR="00783AF4">
              <w:t>, ústní zkouška.</w:t>
            </w:r>
          </w:p>
        </w:tc>
      </w:tr>
      <w:tr w:rsidR="00B77124" w14:paraId="260B3B0B" w14:textId="77777777" w:rsidTr="00B77124">
        <w:trPr>
          <w:trHeight w:val="96"/>
        </w:trPr>
        <w:tc>
          <w:tcPr>
            <w:tcW w:w="9855" w:type="dxa"/>
            <w:gridSpan w:val="8"/>
            <w:tcBorders>
              <w:top w:val="nil"/>
            </w:tcBorders>
          </w:tcPr>
          <w:p w14:paraId="2AB2BD0C" w14:textId="77777777" w:rsidR="00B77124" w:rsidRDefault="00B77124" w:rsidP="00B77124">
            <w:pPr>
              <w:jc w:val="both"/>
            </w:pPr>
          </w:p>
        </w:tc>
      </w:tr>
      <w:tr w:rsidR="00B77124" w14:paraId="1E1E590E" w14:textId="77777777" w:rsidTr="00B77124">
        <w:trPr>
          <w:trHeight w:val="197"/>
        </w:trPr>
        <w:tc>
          <w:tcPr>
            <w:tcW w:w="3086" w:type="dxa"/>
            <w:tcBorders>
              <w:top w:val="nil"/>
            </w:tcBorders>
            <w:shd w:val="clear" w:color="auto" w:fill="FBD4B4" w:themeFill="accent6" w:themeFillTint="66"/>
          </w:tcPr>
          <w:p w14:paraId="17E4EBFE" w14:textId="77777777" w:rsidR="00B77124" w:rsidRDefault="00B77124" w:rsidP="00B77124">
            <w:pPr>
              <w:jc w:val="both"/>
              <w:rPr>
                <w:b/>
              </w:rPr>
            </w:pPr>
            <w:r>
              <w:rPr>
                <w:b/>
              </w:rPr>
              <w:t>Garant předmětu</w:t>
            </w:r>
          </w:p>
        </w:tc>
        <w:tc>
          <w:tcPr>
            <w:tcW w:w="6769" w:type="dxa"/>
            <w:gridSpan w:val="7"/>
            <w:tcBorders>
              <w:top w:val="nil"/>
            </w:tcBorders>
          </w:tcPr>
          <w:p w14:paraId="443E1E54" w14:textId="77777777" w:rsidR="00B77124" w:rsidRDefault="00B77124" w:rsidP="00B77124">
            <w:pPr>
              <w:jc w:val="both"/>
            </w:pPr>
            <w:r>
              <w:t>PhDr. Denisa Denglerová</w:t>
            </w:r>
          </w:p>
        </w:tc>
      </w:tr>
      <w:tr w:rsidR="00B77124" w14:paraId="07F84AAE" w14:textId="77777777" w:rsidTr="00B77124">
        <w:trPr>
          <w:trHeight w:val="243"/>
        </w:trPr>
        <w:tc>
          <w:tcPr>
            <w:tcW w:w="3086" w:type="dxa"/>
            <w:tcBorders>
              <w:top w:val="nil"/>
            </w:tcBorders>
            <w:shd w:val="clear" w:color="auto" w:fill="FBD4B4" w:themeFill="accent6" w:themeFillTint="66"/>
          </w:tcPr>
          <w:p w14:paraId="0D4B2E14" w14:textId="77777777" w:rsidR="00B77124" w:rsidRDefault="00B77124" w:rsidP="00B77124">
            <w:pPr>
              <w:jc w:val="both"/>
              <w:rPr>
                <w:b/>
              </w:rPr>
            </w:pPr>
            <w:r>
              <w:rPr>
                <w:b/>
              </w:rPr>
              <w:t>Zapojení garanta do výuky předmětu</w:t>
            </w:r>
          </w:p>
        </w:tc>
        <w:tc>
          <w:tcPr>
            <w:tcW w:w="6769" w:type="dxa"/>
            <w:gridSpan w:val="7"/>
            <w:tcBorders>
              <w:top w:val="nil"/>
            </w:tcBorders>
          </w:tcPr>
          <w:p w14:paraId="18336D64" w14:textId="77777777" w:rsidR="00B77124" w:rsidRDefault="00B77124" w:rsidP="00B77124">
            <w:pPr>
              <w:jc w:val="both"/>
            </w:pPr>
            <w:r>
              <w:t>100 %</w:t>
            </w:r>
          </w:p>
        </w:tc>
      </w:tr>
      <w:tr w:rsidR="00B77124" w14:paraId="73256CB1" w14:textId="77777777" w:rsidTr="00B77124">
        <w:tc>
          <w:tcPr>
            <w:tcW w:w="3086" w:type="dxa"/>
            <w:shd w:val="clear" w:color="auto" w:fill="FBD4B4" w:themeFill="accent6" w:themeFillTint="66"/>
          </w:tcPr>
          <w:p w14:paraId="5B55B546" w14:textId="77777777" w:rsidR="00B77124" w:rsidRDefault="00B77124" w:rsidP="00B77124">
            <w:pPr>
              <w:jc w:val="both"/>
              <w:rPr>
                <w:b/>
              </w:rPr>
            </w:pPr>
            <w:r>
              <w:rPr>
                <w:b/>
              </w:rPr>
              <w:t>Vyučující</w:t>
            </w:r>
          </w:p>
        </w:tc>
        <w:tc>
          <w:tcPr>
            <w:tcW w:w="6769" w:type="dxa"/>
            <w:gridSpan w:val="7"/>
            <w:tcBorders>
              <w:bottom w:val="nil"/>
            </w:tcBorders>
          </w:tcPr>
          <w:p w14:paraId="021823E3" w14:textId="77777777" w:rsidR="00B77124" w:rsidRDefault="00B77124" w:rsidP="00B77124">
            <w:pPr>
              <w:jc w:val="both"/>
            </w:pPr>
          </w:p>
        </w:tc>
      </w:tr>
      <w:tr w:rsidR="00B77124" w14:paraId="6FAF4374" w14:textId="77777777" w:rsidTr="00B77124">
        <w:trPr>
          <w:trHeight w:val="256"/>
        </w:trPr>
        <w:tc>
          <w:tcPr>
            <w:tcW w:w="9855" w:type="dxa"/>
            <w:gridSpan w:val="8"/>
            <w:tcBorders>
              <w:top w:val="nil"/>
            </w:tcBorders>
          </w:tcPr>
          <w:p w14:paraId="7DC7A91A" w14:textId="77777777" w:rsidR="00B77124" w:rsidRDefault="00B77124" w:rsidP="00B77124">
            <w:pPr>
              <w:jc w:val="both"/>
            </w:pPr>
            <w:r>
              <w:t>PhDr. Denisa Denglerová</w:t>
            </w:r>
          </w:p>
        </w:tc>
      </w:tr>
      <w:tr w:rsidR="00B77124" w14:paraId="77689723" w14:textId="77777777" w:rsidTr="00B77124">
        <w:tc>
          <w:tcPr>
            <w:tcW w:w="3086" w:type="dxa"/>
            <w:shd w:val="clear" w:color="auto" w:fill="FBD4B4" w:themeFill="accent6" w:themeFillTint="66"/>
          </w:tcPr>
          <w:p w14:paraId="31BBA078" w14:textId="77777777" w:rsidR="00B77124" w:rsidRDefault="00B77124" w:rsidP="00B77124">
            <w:pPr>
              <w:jc w:val="both"/>
              <w:rPr>
                <w:b/>
              </w:rPr>
            </w:pPr>
            <w:r>
              <w:rPr>
                <w:b/>
              </w:rPr>
              <w:t>Stručná anotace předmětu</w:t>
            </w:r>
          </w:p>
        </w:tc>
        <w:tc>
          <w:tcPr>
            <w:tcW w:w="6769" w:type="dxa"/>
            <w:gridSpan w:val="7"/>
            <w:tcBorders>
              <w:bottom w:val="nil"/>
            </w:tcBorders>
          </w:tcPr>
          <w:p w14:paraId="0607E1A8" w14:textId="77777777" w:rsidR="00B77124" w:rsidRDefault="00B77124" w:rsidP="00B77124">
            <w:pPr>
              <w:jc w:val="both"/>
            </w:pPr>
          </w:p>
        </w:tc>
      </w:tr>
      <w:tr w:rsidR="00B77124" w14:paraId="698FFB47" w14:textId="77777777" w:rsidTr="00B77124">
        <w:trPr>
          <w:trHeight w:val="96"/>
        </w:trPr>
        <w:tc>
          <w:tcPr>
            <w:tcW w:w="9855" w:type="dxa"/>
            <w:gridSpan w:val="8"/>
            <w:tcBorders>
              <w:top w:val="nil"/>
              <w:bottom w:val="single" w:sz="12" w:space="0" w:color="auto"/>
            </w:tcBorders>
          </w:tcPr>
          <w:p w14:paraId="027B00E5" w14:textId="77777777" w:rsidR="00B77124" w:rsidRDefault="00B77124" w:rsidP="00B77124">
            <w:pPr>
              <w:jc w:val="both"/>
              <w:rPr>
                <w:b/>
              </w:rPr>
            </w:pPr>
            <w:r w:rsidRPr="00AD59A3">
              <w:rPr>
                <w:b/>
              </w:rPr>
              <w:t>Cíl předmětu:</w:t>
            </w:r>
          </w:p>
          <w:p w14:paraId="43DE0950" w14:textId="72A7BA95" w:rsidR="00B77124" w:rsidRPr="007D7319" w:rsidRDefault="00B77124" w:rsidP="00B77124">
            <w:pPr>
              <w:jc w:val="both"/>
            </w:pPr>
            <w:r w:rsidRPr="007D7319">
              <w:t xml:space="preserve">Cílem </w:t>
            </w:r>
            <w:r>
              <w:t xml:space="preserve">předmětu je </w:t>
            </w:r>
            <w:r w:rsidR="002664F1">
              <w:t xml:space="preserve">refletktovat </w:t>
            </w:r>
            <w:r>
              <w:t>přínos</w:t>
            </w:r>
            <w:r w:rsidR="002664F1">
              <w:t>y</w:t>
            </w:r>
            <w:r>
              <w:t xml:space="preserve"> a limity klasické pedagogicko-psychologické diagnostiky. V čem může být prospěšná a </w:t>
            </w:r>
            <w:r w:rsidR="002664F1">
              <w:t>v čem spočívají její epistemologické a heuristické limity</w:t>
            </w:r>
            <w:r>
              <w:t xml:space="preserve">. </w:t>
            </w:r>
          </w:p>
          <w:p w14:paraId="38181DC7" w14:textId="77777777" w:rsidR="00B77124" w:rsidRDefault="00B77124" w:rsidP="00B77124">
            <w:pPr>
              <w:jc w:val="both"/>
              <w:rPr>
                <w:b/>
              </w:rPr>
            </w:pPr>
          </w:p>
          <w:p w14:paraId="103B325D" w14:textId="77777777" w:rsidR="00B77124" w:rsidRPr="00AD59A3" w:rsidRDefault="00B77124" w:rsidP="00B77124">
            <w:pPr>
              <w:jc w:val="both"/>
              <w:rPr>
                <w:b/>
              </w:rPr>
            </w:pPr>
            <w:r w:rsidRPr="00AD59A3">
              <w:rPr>
                <w:b/>
              </w:rPr>
              <w:t>Předpoklady:</w:t>
            </w:r>
          </w:p>
          <w:p w14:paraId="4A07CFCF" w14:textId="77777777" w:rsidR="00B77124" w:rsidRDefault="00B77124" w:rsidP="00630AC5">
            <w:pPr>
              <w:pStyle w:val="Odstavecseseznamem"/>
              <w:numPr>
                <w:ilvl w:val="0"/>
                <w:numId w:val="10"/>
              </w:numPr>
              <w:jc w:val="both"/>
            </w:pPr>
            <w:r>
              <w:t>Studenti mají základní znalosti z oblasti sociálních věd.</w:t>
            </w:r>
          </w:p>
          <w:p w14:paraId="28BC109E" w14:textId="77777777" w:rsidR="00B77124" w:rsidRDefault="00B77124" w:rsidP="00630AC5">
            <w:pPr>
              <w:pStyle w:val="Odstavecseseznamem"/>
              <w:numPr>
                <w:ilvl w:val="0"/>
                <w:numId w:val="10"/>
              </w:numPr>
              <w:jc w:val="both"/>
            </w:pPr>
            <w:r>
              <w:t>Mají povědomí o psychologii (především témata z vývojové, sociální a pedagogické psychologie) jako oboru relevantnímu pro pedagogickou teorii i praxi.</w:t>
            </w:r>
          </w:p>
          <w:p w14:paraId="51D63DC3" w14:textId="77777777" w:rsidR="00B77124" w:rsidRDefault="00B77124" w:rsidP="00630AC5">
            <w:pPr>
              <w:pStyle w:val="Odstavecseseznamem"/>
              <w:numPr>
                <w:ilvl w:val="0"/>
                <w:numId w:val="10"/>
              </w:numPr>
              <w:jc w:val="both"/>
            </w:pPr>
            <w:r>
              <w:t>Jsou schopni číst a porozumět anglicky psaným odborným textům.</w:t>
            </w:r>
          </w:p>
          <w:p w14:paraId="230C3CCE" w14:textId="77777777" w:rsidR="00B77124" w:rsidRDefault="00B77124" w:rsidP="00630AC5">
            <w:pPr>
              <w:pStyle w:val="Odstavecseseznamem"/>
              <w:numPr>
                <w:ilvl w:val="0"/>
                <w:numId w:val="10"/>
              </w:numPr>
              <w:jc w:val="both"/>
            </w:pPr>
            <w:r>
              <w:t>Umí propojovat koncepty, teorie a výsledky empirických pozorování.</w:t>
            </w:r>
          </w:p>
          <w:p w14:paraId="278571F2" w14:textId="77777777" w:rsidR="00B77124" w:rsidRDefault="00B77124" w:rsidP="00B77124">
            <w:pPr>
              <w:jc w:val="both"/>
            </w:pPr>
          </w:p>
          <w:p w14:paraId="457112DA" w14:textId="77777777" w:rsidR="00B77124" w:rsidRPr="00AD59A3" w:rsidRDefault="00B77124" w:rsidP="00B77124">
            <w:pPr>
              <w:jc w:val="both"/>
              <w:rPr>
                <w:b/>
              </w:rPr>
            </w:pPr>
            <w:r w:rsidRPr="00AD59A3">
              <w:rPr>
                <w:b/>
              </w:rPr>
              <w:t>Požadavky na studenta:</w:t>
            </w:r>
          </w:p>
          <w:p w14:paraId="1DED090B" w14:textId="77777777" w:rsidR="00B77124" w:rsidRDefault="00B77124" w:rsidP="00630AC5">
            <w:pPr>
              <w:pStyle w:val="Odstavecseseznamem"/>
              <w:numPr>
                <w:ilvl w:val="0"/>
                <w:numId w:val="61"/>
              </w:numPr>
              <w:jc w:val="both"/>
            </w:pPr>
            <w:r>
              <w:t>80% aktivní účast na seminářích – studenti chodí na semináře připraveni, s přečtenými zadanými texty či shlédnutými videi.</w:t>
            </w:r>
          </w:p>
          <w:p w14:paraId="2980A84A" w14:textId="77777777" w:rsidR="00B77124" w:rsidRPr="00E023A8" w:rsidRDefault="00B77124" w:rsidP="00630AC5">
            <w:pPr>
              <w:pStyle w:val="Odstavecseseznamem"/>
              <w:numPr>
                <w:ilvl w:val="0"/>
                <w:numId w:val="61"/>
              </w:numPr>
              <w:jc w:val="both"/>
              <w:rPr>
                <w:shd w:val="clear" w:color="auto" w:fill="FFFFFF"/>
              </w:rPr>
            </w:pPr>
            <w:r>
              <w:t xml:space="preserve">Zpracování písemné práce o rozsahu 10 normostran tematicky související s psychologickou diagnostikou. Práce by měla také rezonovat s tématem vlastní dizertační práce, ideálně tvořit východiska některé z kapitol. </w:t>
            </w:r>
            <w:r w:rsidRPr="00E023A8">
              <w:rPr>
                <w:shd w:val="clear" w:color="auto" w:fill="FFFFFF"/>
              </w:rPr>
              <w:t>Pro zpracování písemné práce využije student základní a doporučenou literaturu ke kurzu, případně další zdroje.</w:t>
            </w:r>
          </w:p>
          <w:p w14:paraId="47C4E8B0" w14:textId="77777777" w:rsidR="00B77124" w:rsidRPr="00E023A8" w:rsidRDefault="00B77124" w:rsidP="00630AC5">
            <w:pPr>
              <w:pStyle w:val="Odstavecseseznamem"/>
              <w:numPr>
                <w:ilvl w:val="0"/>
                <w:numId w:val="61"/>
              </w:numPr>
              <w:jc w:val="both"/>
              <w:rPr>
                <w:shd w:val="clear" w:color="auto" w:fill="FFFFFF"/>
              </w:rPr>
            </w:pPr>
            <w:r w:rsidRPr="00E023A8">
              <w:rPr>
                <w:shd w:val="clear" w:color="auto" w:fill="FFFFFF"/>
              </w:rPr>
              <w:t>Schopnost kvalifikovaně diskutovat téma vlastní písemné práce na kolokviu.</w:t>
            </w:r>
          </w:p>
          <w:p w14:paraId="681F7E8D" w14:textId="77777777" w:rsidR="00B77124" w:rsidRDefault="00B77124" w:rsidP="00B77124">
            <w:pPr>
              <w:jc w:val="both"/>
              <w:rPr>
                <w:shd w:val="clear" w:color="auto" w:fill="FFFFFF"/>
              </w:rPr>
            </w:pPr>
          </w:p>
          <w:p w14:paraId="1B46E687" w14:textId="77777777" w:rsidR="00B77124" w:rsidRPr="00AD59A3" w:rsidRDefault="00B77124" w:rsidP="00B77124">
            <w:pPr>
              <w:jc w:val="both"/>
              <w:rPr>
                <w:b/>
                <w:shd w:val="clear" w:color="auto" w:fill="FFFFFF"/>
              </w:rPr>
            </w:pPr>
            <w:r w:rsidRPr="00AD59A3">
              <w:rPr>
                <w:b/>
                <w:shd w:val="clear" w:color="auto" w:fill="FFFFFF"/>
              </w:rPr>
              <w:t>Tematické okruhy:</w:t>
            </w:r>
          </w:p>
          <w:p w14:paraId="0A0693D3" w14:textId="77777777" w:rsidR="00B77124" w:rsidRDefault="00B77124" w:rsidP="00630AC5">
            <w:pPr>
              <w:pStyle w:val="Odstavecseseznamem"/>
              <w:numPr>
                <w:ilvl w:val="0"/>
                <w:numId w:val="60"/>
              </w:numPr>
              <w:jc w:val="both"/>
            </w:pPr>
            <w:r>
              <w:t>Klasická východiska pedagogicko-psychologické diagnostiky.</w:t>
            </w:r>
          </w:p>
          <w:p w14:paraId="3961C3C5" w14:textId="77777777" w:rsidR="00B77124" w:rsidRDefault="00B77124" w:rsidP="00630AC5">
            <w:pPr>
              <w:pStyle w:val="Odstavecseseznamem"/>
              <w:numPr>
                <w:ilvl w:val="0"/>
                <w:numId w:val="60"/>
              </w:numPr>
              <w:jc w:val="both"/>
            </w:pPr>
            <w:r>
              <w:t>Stanovování diagnóz, jejich dopad na žáka i jeho rodinu.</w:t>
            </w:r>
          </w:p>
          <w:p w14:paraId="76A0264B" w14:textId="77777777" w:rsidR="00B77124" w:rsidRDefault="00B77124" w:rsidP="00630AC5">
            <w:pPr>
              <w:pStyle w:val="Odstavecseseznamem"/>
              <w:numPr>
                <w:ilvl w:val="0"/>
                <w:numId w:val="60"/>
              </w:numPr>
              <w:jc w:val="both"/>
            </w:pPr>
            <w:r>
              <w:t>Význam diagnostiky v proinkluzivním a diverzifikovaném školním prostředí.</w:t>
            </w:r>
          </w:p>
          <w:p w14:paraId="78EA0141" w14:textId="77777777" w:rsidR="00B77124" w:rsidRDefault="00B77124" w:rsidP="00630AC5">
            <w:pPr>
              <w:pStyle w:val="Odstavecseseznamem"/>
              <w:numPr>
                <w:ilvl w:val="0"/>
                <w:numId w:val="60"/>
              </w:numPr>
              <w:jc w:val="both"/>
            </w:pPr>
            <w:r>
              <w:t>Proměny měření inteligence v průběhu dějin jako ukázka obecnějších snah o exkluzivitu ve společnosti.</w:t>
            </w:r>
          </w:p>
          <w:p w14:paraId="443F1E1D" w14:textId="77777777" w:rsidR="00B77124" w:rsidRDefault="00B77124" w:rsidP="00630AC5">
            <w:pPr>
              <w:pStyle w:val="Odstavecseseznamem"/>
              <w:numPr>
                <w:ilvl w:val="0"/>
                <w:numId w:val="60"/>
              </w:numPr>
              <w:jc w:val="both"/>
            </w:pPr>
            <w:r>
              <w:t xml:space="preserve">Měření emočních a sociálních schopností (rozpoznávání emocí, empatie, sociální dovednosti). </w:t>
            </w:r>
          </w:p>
          <w:p w14:paraId="44730FFB" w14:textId="77777777" w:rsidR="00B77124" w:rsidRDefault="00B77124" w:rsidP="00630AC5">
            <w:pPr>
              <w:pStyle w:val="Odstavecseseznamem"/>
              <w:numPr>
                <w:ilvl w:val="0"/>
                <w:numId w:val="60"/>
              </w:numPr>
              <w:jc w:val="both"/>
            </w:pPr>
            <w:r>
              <w:t>Význam kultury při vytváření základních kognitivních schopností.</w:t>
            </w:r>
          </w:p>
          <w:p w14:paraId="0D38FB09" w14:textId="77777777" w:rsidR="00B77124" w:rsidRDefault="00B77124" w:rsidP="00630AC5">
            <w:pPr>
              <w:pStyle w:val="Odstavecseseznamem"/>
              <w:numPr>
                <w:ilvl w:val="0"/>
                <w:numId w:val="60"/>
              </w:numPr>
              <w:jc w:val="both"/>
            </w:pPr>
            <w:r>
              <w:t>Dynamická diagnostika (Vygotskij, Feuerstein, Tzuriel, atd.).</w:t>
            </w:r>
          </w:p>
          <w:p w14:paraId="5E033C7E" w14:textId="77777777" w:rsidR="00B77124" w:rsidRDefault="00B77124" w:rsidP="00630AC5">
            <w:pPr>
              <w:pStyle w:val="Odstavecseseznamem"/>
              <w:numPr>
                <w:ilvl w:val="0"/>
                <w:numId w:val="60"/>
              </w:numPr>
              <w:jc w:val="both"/>
            </w:pPr>
            <w:r>
              <w:t>Počítačové hry s diagnostickým potenciálem.</w:t>
            </w:r>
          </w:p>
          <w:p w14:paraId="3D349EC4" w14:textId="77777777" w:rsidR="00B77124" w:rsidRDefault="00B77124" w:rsidP="00B77124">
            <w:pPr>
              <w:pStyle w:val="Odstavecseseznamem"/>
              <w:jc w:val="both"/>
            </w:pPr>
          </w:p>
          <w:p w14:paraId="26BB9BBF" w14:textId="77777777" w:rsidR="00B77124" w:rsidRPr="00FF072B" w:rsidRDefault="00B77124" w:rsidP="00B77124">
            <w:pPr>
              <w:jc w:val="both"/>
              <w:rPr>
                <w:b/>
                <w:caps/>
              </w:rPr>
            </w:pPr>
            <w:r w:rsidRPr="00FF072B">
              <w:rPr>
                <w:b/>
                <w:caps/>
              </w:rPr>
              <w:t>Výsledky učení:</w:t>
            </w:r>
          </w:p>
          <w:p w14:paraId="0652C05D" w14:textId="77777777" w:rsidR="00B77124" w:rsidRDefault="00B77124" w:rsidP="00B77124">
            <w:pPr>
              <w:jc w:val="both"/>
              <w:rPr>
                <w:b/>
              </w:rPr>
            </w:pPr>
            <w:r>
              <w:rPr>
                <w:b/>
              </w:rPr>
              <w:t>Student zná:</w:t>
            </w:r>
          </w:p>
          <w:p w14:paraId="2FAA5853" w14:textId="77777777" w:rsidR="00B77124" w:rsidRDefault="00B77124" w:rsidP="00630AC5">
            <w:pPr>
              <w:pStyle w:val="Odstavecseseznamem"/>
              <w:numPr>
                <w:ilvl w:val="0"/>
                <w:numId w:val="10"/>
              </w:numPr>
              <w:jc w:val="both"/>
            </w:pPr>
            <w:r>
              <w:t>Vybrané teoretické koncepty psychologické diagnostiky</w:t>
            </w:r>
          </w:p>
          <w:p w14:paraId="350B25E5" w14:textId="77777777" w:rsidR="00B77124" w:rsidRDefault="00B77124" w:rsidP="00630AC5">
            <w:pPr>
              <w:pStyle w:val="Odstavecseseznamem"/>
              <w:numPr>
                <w:ilvl w:val="0"/>
                <w:numId w:val="10"/>
              </w:numPr>
              <w:jc w:val="both"/>
            </w:pPr>
            <w:r>
              <w:t>Základní východiska sociálních věd pro pochopení konceptu diagnózy a procesu diagnostiky</w:t>
            </w:r>
          </w:p>
          <w:p w14:paraId="07B98F72" w14:textId="77777777" w:rsidR="00B77124" w:rsidRDefault="00B77124" w:rsidP="00630AC5">
            <w:pPr>
              <w:pStyle w:val="Odstavecseseznamem"/>
              <w:numPr>
                <w:ilvl w:val="0"/>
                <w:numId w:val="10"/>
              </w:numPr>
              <w:jc w:val="both"/>
            </w:pPr>
            <w:r>
              <w:t>Aktuální témata spojovaná s psychologickou diagnostikou</w:t>
            </w:r>
          </w:p>
          <w:p w14:paraId="74C0C64D" w14:textId="77777777" w:rsidR="00B77124" w:rsidRPr="00F9401F" w:rsidRDefault="00B77124" w:rsidP="00B77124">
            <w:pPr>
              <w:jc w:val="both"/>
              <w:rPr>
                <w:b/>
              </w:rPr>
            </w:pPr>
            <w:r w:rsidRPr="00F9401F">
              <w:rPr>
                <w:b/>
              </w:rPr>
              <w:t>Student umí:</w:t>
            </w:r>
          </w:p>
          <w:p w14:paraId="22847987" w14:textId="77777777" w:rsidR="00B77124" w:rsidRDefault="00B77124" w:rsidP="00630AC5">
            <w:pPr>
              <w:pStyle w:val="Odstavecseseznamem"/>
              <w:numPr>
                <w:ilvl w:val="0"/>
                <w:numId w:val="10"/>
              </w:numPr>
              <w:jc w:val="both"/>
            </w:pPr>
            <w:r>
              <w:t>Definovat a rozlišit statickou x dynamickou diagnostiku</w:t>
            </w:r>
          </w:p>
          <w:p w14:paraId="4F36E5C4" w14:textId="77777777" w:rsidR="00B77124" w:rsidRDefault="00B77124" w:rsidP="00630AC5">
            <w:pPr>
              <w:pStyle w:val="Odstavecseseznamem"/>
              <w:numPr>
                <w:ilvl w:val="0"/>
                <w:numId w:val="10"/>
              </w:numPr>
              <w:jc w:val="both"/>
            </w:pPr>
            <w:r>
              <w:t>Přistupovat ke konceptu diagnózy z hledisek různých oborů (sociologie, psychologie, filozofie)</w:t>
            </w:r>
          </w:p>
          <w:p w14:paraId="0819731D" w14:textId="77777777" w:rsidR="00B77124" w:rsidRDefault="00B77124" w:rsidP="00630AC5">
            <w:pPr>
              <w:pStyle w:val="Odstavecseseznamem"/>
              <w:numPr>
                <w:ilvl w:val="0"/>
                <w:numId w:val="10"/>
              </w:numPr>
              <w:jc w:val="both"/>
            </w:pPr>
            <w:r>
              <w:t>Propojovat různé teoretické poznatky z oblasti diagnostiky s empirickým materiálem</w:t>
            </w:r>
          </w:p>
          <w:p w14:paraId="5361CA05" w14:textId="77777777" w:rsidR="00B77124" w:rsidRDefault="00B77124" w:rsidP="00B77124">
            <w:pPr>
              <w:jc w:val="both"/>
            </w:pPr>
          </w:p>
        </w:tc>
      </w:tr>
      <w:tr w:rsidR="00B77124" w14:paraId="1D92D4DF" w14:textId="77777777" w:rsidTr="00B77124">
        <w:trPr>
          <w:trHeight w:val="265"/>
        </w:trPr>
        <w:tc>
          <w:tcPr>
            <w:tcW w:w="3653" w:type="dxa"/>
            <w:gridSpan w:val="2"/>
            <w:tcBorders>
              <w:top w:val="nil"/>
            </w:tcBorders>
            <w:shd w:val="clear" w:color="auto" w:fill="FBD4B4" w:themeFill="accent6" w:themeFillTint="66"/>
          </w:tcPr>
          <w:p w14:paraId="53A7CE59" w14:textId="77777777" w:rsidR="00B77124" w:rsidRDefault="00B77124" w:rsidP="00B77124">
            <w:pPr>
              <w:jc w:val="both"/>
            </w:pPr>
            <w:r>
              <w:rPr>
                <w:b/>
              </w:rPr>
              <w:t>Studijní literatura a studijní pomůcky</w:t>
            </w:r>
          </w:p>
        </w:tc>
        <w:tc>
          <w:tcPr>
            <w:tcW w:w="6202" w:type="dxa"/>
            <w:gridSpan w:val="6"/>
            <w:tcBorders>
              <w:top w:val="nil"/>
              <w:bottom w:val="nil"/>
            </w:tcBorders>
          </w:tcPr>
          <w:p w14:paraId="67A41A53" w14:textId="77777777" w:rsidR="00B77124" w:rsidRDefault="00B77124" w:rsidP="00B77124">
            <w:pPr>
              <w:jc w:val="both"/>
            </w:pPr>
          </w:p>
        </w:tc>
      </w:tr>
      <w:tr w:rsidR="00B77124" w14:paraId="41051875" w14:textId="77777777" w:rsidTr="00B77124">
        <w:trPr>
          <w:trHeight w:val="4571"/>
        </w:trPr>
        <w:tc>
          <w:tcPr>
            <w:tcW w:w="9855" w:type="dxa"/>
            <w:gridSpan w:val="8"/>
            <w:tcBorders>
              <w:top w:val="nil"/>
            </w:tcBorders>
          </w:tcPr>
          <w:p w14:paraId="24FD2603" w14:textId="77777777" w:rsidR="00B77124" w:rsidRDefault="00B77124" w:rsidP="00B77124">
            <w:pPr>
              <w:jc w:val="both"/>
              <w:rPr>
                <w:b/>
              </w:rPr>
            </w:pPr>
            <w:r w:rsidRPr="001651AB">
              <w:rPr>
                <w:b/>
              </w:rPr>
              <w:lastRenderedPageBreak/>
              <w:t>Základní:</w:t>
            </w:r>
          </w:p>
          <w:p w14:paraId="1EA80102" w14:textId="6A8B015E" w:rsidR="00B77124" w:rsidRDefault="00B77124" w:rsidP="00630AC5">
            <w:pPr>
              <w:pStyle w:val="Odstavecseseznamem"/>
              <w:numPr>
                <w:ilvl w:val="0"/>
                <w:numId w:val="52"/>
              </w:numPr>
              <w:jc w:val="both"/>
            </w:pPr>
            <w:r w:rsidRPr="00A1599A">
              <w:t xml:space="preserve">Denglerová, D. (2015). </w:t>
            </w:r>
            <w:r w:rsidRPr="00FF072B">
              <w:rPr>
                <w:i/>
              </w:rPr>
              <w:t>Testování kognitivních schopností u dětí v kulturně rozmanité společnosti.</w:t>
            </w:r>
            <w:r w:rsidRPr="00A1599A">
              <w:t xml:space="preserve"> Brno: M</w:t>
            </w:r>
            <w:r w:rsidR="00C43444">
              <w:t>asarykova univerzita</w:t>
            </w:r>
            <w:r w:rsidRPr="00A1599A">
              <w:t>.</w:t>
            </w:r>
          </w:p>
          <w:p w14:paraId="2E3B5AE2" w14:textId="77777777" w:rsidR="00B77124" w:rsidRDefault="00B77124" w:rsidP="00630AC5">
            <w:pPr>
              <w:pStyle w:val="Odstavecseseznamem"/>
              <w:numPr>
                <w:ilvl w:val="0"/>
                <w:numId w:val="52"/>
              </w:numPr>
              <w:jc w:val="both"/>
            </w:pPr>
            <w:r>
              <w:t xml:space="preserve">Kozulin, A. (2014). </w:t>
            </w:r>
            <w:r w:rsidRPr="00FF072B">
              <w:rPr>
                <w:i/>
              </w:rPr>
              <w:t>Dynamic Assessment and Cognitive Intervention.</w:t>
            </w:r>
            <w:r>
              <w:t xml:space="preserve"> In Lani, F. (Ed.), The SAGE Handbook of Special Education (pp. 553–573). London: SAGE.</w:t>
            </w:r>
          </w:p>
          <w:p w14:paraId="361A4993" w14:textId="6F87F702" w:rsidR="00B77124" w:rsidRDefault="00B77124" w:rsidP="00630AC5">
            <w:pPr>
              <w:pStyle w:val="Odstavecseseznamem"/>
              <w:numPr>
                <w:ilvl w:val="0"/>
                <w:numId w:val="52"/>
              </w:numPr>
              <w:jc w:val="both"/>
            </w:pPr>
            <w:r>
              <w:t xml:space="preserve">Sternberg, R. J., Grigorenko, E. L. (2010). </w:t>
            </w:r>
            <w:r w:rsidRPr="00FF072B">
              <w:rPr>
                <w:i/>
              </w:rPr>
              <w:t>Dynamic Testing: The Nature and Measurement of Learning Potential.</w:t>
            </w:r>
            <w:r>
              <w:t xml:space="preserve"> </w:t>
            </w:r>
            <w:r w:rsidR="00E25611">
              <w:t>Cambridge</w:t>
            </w:r>
            <w:r w:rsidR="00C43444">
              <w:t xml:space="preserve">: </w:t>
            </w:r>
            <w:r>
              <w:t>Cambridge University Press.</w:t>
            </w:r>
          </w:p>
          <w:p w14:paraId="29854C18" w14:textId="77777777" w:rsidR="00B77124" w:rsidRDefault="00B77124" w:rsidP="00630AC5">
            <w:pPr>
              <w:pStyle w:val="Odstavecseseznamem"/>
              <w:numPr>
                <w:ilvl w:val="0"/>
                <w:numId w:val="52"/>
              </w:numPr>
              <w:jc w:val="both"/>
            </w:pPr>
            <w:r>
              <w:t xml:space="preserve">Vygotskij, L. S. (2017). </w:t>
            </w:r>
            <w:r w:rsidRPr="00FF072B">
              <w:rPr>
                <w:i/>
              </w:rPr>
              <w:t>Psychologie myšlení a řeči.</w:t>
            </w:r>
            <w:r>
              <w:t xml:space="preserve"> Praha: Portál.</w:t>
            </w:r>
          </w:p>
          <w:p w14:paraId="79C4F754" w14:textId="77777777" w:rsidR="00B77124" w:rsidRDefault="00B77124" w:rsidP="00630AC5">
            <w:pPr>
              <w:pStyle w:val="Odstavecseseznamem"/>
              <w:numPr>
                <w:ilvl w:val="0"/>
                <w:numId w:val="52"/>
              </w:numPr>
              <w:jc w:val="both"/>
            </w:pPr>
            <w:r w:rsidRPr="00764C2F">
              <w:t xml:space="preserve">Kanning, U. P. (2017). </w:t>
            </w:r>
            <w:r w:rsidRPr="00FF072B">
              <w:rPr>
                <w:i/>
              </w:rPr>
              <w:t>Diagnostika sociálních kompetencí.</w:t>
            </w:r>
            <w:r w:rsidRPr="00764C2F">
              <w:t xml:space="preserve"> Praha: Hogrefe</w:t>
            </w:r>
            <w:r>
              <w:t xml:space="preserve"> Testcentrum</w:t>
            </w:r>
            <w:r w:rsidRPr="00764C2F">
              <w:t>.</w:t>
            </w:r>
          </w:p>
          <w:p w14:paraId="14513DB7" w14:textId="77777777" w:rsidR="00B77124" w:rsidRDefault="00B77124" w:rsidP="00630AC5">
            <w:pPr>
              <w:pStyle w:val="Odstavecseseznamem"/>
              <w:numPr>
                <w:ilvl w:val="0"/>
                <w:numId w:val="52"/>
              </w:numPr>
              <w:jc w:val="both"/>
            </w:pPr>
            <w:r>
              <w:t xml:space="preserve">Feuerstein, R., Feuerstein, R. S., Falik, L., &amp; Rand, Y. (2002). </w:t>
            </w:r>
            <w:r w:rsidRPr="00FF072B">
              <w:rPr>
                <w:i/>
              </w:rPr>
              <w:t>Vytváření a zvyšování kognitivní modifikovatelnosti.</w:t>
            </w:r>
            <w:r>
              <w:t xml:space="preserve"> Praha: Karolinum.</w:t>
            </w:r>
          </w:p>
          <w:p w14:paraId="0BB9540D" w14:textId="77777777" w:rsidR="00B77124" w:rsidRDefault="00B77124" w:rsidP="00B77124">
            <w:pPr>
              <w:jc w:val="both"/>
              <w:rPr>
                <w:b/>
              </w:rPr>
            </w:pPr>
            <w:r w:rsidRPr="00D63E34">
              <w:rPr>
                <w:b/>
              </w:rPr>
              <w:t>Doporučená:</w:t>
            </w:r>
          </w:p>
          <w:p w14:paraId="5FDA1D89" w14:textId="77777777" w:rsidR="00B77124" w:rsidRDefault="00B77124" w:rsidP="00630AC5">
            <w:pPr>
              <w:pStyle w:val="Odstavecseseznamem"/>
              <w:numPr>
                <w:ilvl w:val="0"/>
                <w:numId w:val="52"/>
              </w:numPr>
              <w:jc w:val="both"/>
            </w:pPr>
            <w:r>
              <w:t xml:space="preserve">Boaler, J. (2016). </w:t>
            </w:r>
            <w:r w:rsidRPr="00FF072B">
              <w:rPr>
                <w:i/>
              </w:rPr>
              <w:t>Matematické cítenie</w:t>
            </w:r>
            <w:r>
              <w:t>. Bratislava: Tatran.</w:t>
            </w:r>
          </w:p>
          <w:p w14:paraId="4DABEE0E" w14:textId="77777777" w:rsidR="00B77124" w:rsidRDefault="00B77124" w:rsidP="00630AC5">
            <w:pPr>
              <w:pStyle w:val="Odstavecseseznamem"/>
              <w:numPr>
                <w:ilvl w:val="0"/>
                <w:numId w:val="52"/>
              </w:numPr>
              <w:jc w:val="both"/>
            </w:pPr>
            <w:r>
              <w:t xml:space="preserve">Džuka, J. (2010). </w:t>
            </w:r>
            <w:r w:rsidRPr="00FF072B">
              <w:rPr>
                <w:i/>
              </w:rPr>
              <w:t>Dynamické postupy zisťovania inteligencie a kognitívnych funkcií.</w:t>
            </w:r>
            <w:r>
              <w:t xml:space="preserve"> Praha: Hogrefe Testcentrum.</w:t>
            </w:r>
          </w:p>
          <w:p w14:paraId="57D86E65" w14:textId="77777777" w:rsidR="00B77124" w:rsidRDefault="00B77124" w:rsidP="00630AC5">
            <w:pPr>
              <w:pStyle w:val="Odstavecseseznamem"/>
              <w:numPr>
                <w:ilvl w:val="0"/>
                <w:numId w:val="52"/>
              </w:numPr>
              <w:jc w:val="both"/>
            </w:pPr>
            <w:r>
              <w:t xml:space="preserve">Lani, F. (Ed.) (2014). </w:t>
            </w:r>
            <w:r w:rsidRPr="00FF072B">
              <w:rPr>
                <w:i/>
              </w:rPr>
              <w:t>The SAGE Handbook of Special Education.</w:t>
            </w:r>
            <w:r>
              <w:t xml:space="preserve"> London: SAGE.</w:t>
            </w:r>
          </w:p>
          <w:p w14:paraId="250FF455" w14:textId="77777777" w:rsidR="00B77124" w:rsidRDefault="00B77124" w:rsidP="00630AC5">
            <w:pPr>
              <w:pStyle w:val="Odstavecseseznamem"/>
              <w:numPr>
                <w:ilvl w:val="0"/>
                <w:numId w:val="52"/>
              </w:numPr>
              <w:jc w:val="both"/>
            </w:pPr>
            <w:r>
              <w:t xml:space="preserve">Segal, E. A. et al (2017). </w:t>
            </w:r>
            <w:r w:rsidRPr="00FF072B">
              <w:rPr>
                <w:i/>
              </w:rPr>
              <w:t>Assessing Empathy.</w:t>
            </w:r>
            <w:r>
              <w:t xml:space="preserve"> New York: Columbia University Press.</w:t>
            </w:r>
          </w:p>
          <w:p w14:paraId="701D19F9" w14:textId="77777777" w:rsidR="00B77124" w:rsidRDefault="00B77124" w:rsidP="00630AC5">
            <w:pPr>
              <w:pStyle w:val="Odstavecseseznamem"/>
              <w:numPr>
                <w:ilvl w:val="0"/>
                <w:numId w:val="52"/>
              </w:numPr>
              <w:jc w:val="both"/>
            </w:pPr>
            <w:r w:rsidRPr="00FF072B">
              <w:rPr>
                <w:i/>
              </w:rPr>
              <w:t>Standardy pro pedagogické a psychologické testování</w:t>
            </w:r>
            <w:r>
              <w:t xml:space="preserve"> (2001). Praha: Hogrefe Testcentrum.</w:t>
            </w:r>
          </w:p>
          <w:p w14:paraId="277A4F08" w14:textId="51D3FC58" w:rsidR="00B77124" w:rsidRDefault="00B77124" w:rsidP="00630AC5">
            <w:pPr>
              <w:pStyle w:val="Odstavecseseznamem"/>
              <w:numPr>
                <w:ilvl w:val="0"/>
                <w:numId w:val="52"/>
              </w:numPr>
              <w:jc w:val="both"/>
            </w:pPr>
            <w:r>
              <w:t xml:space="preserve">Urbánek, T., Denglerová, D., </w:t>
            </w:r>
            <w:r w:rsidRPr="00A5673C">
              <w:t xml:space="preserve">&amp; </w:t>
            </w:r>
            <w:r>
              <w:t>Širůček, J. (20</w:t>
            </w:r>
            <w:r w:rsidR="00C43444">
              <w:t>1</w:t>
            </w:r>
            <w:r>
              <w:t xml:space="preserve">1). </w:t>
            </w:r>
            <w:r w:rsidRPr="00FF072B">
              <w:rPr>
                <w:i/>
              </w:rPr>
              <w:t>Psychometrika.</w:t>
            </w:r>
            <w:r>
              <w:t xml:space="preserve"> Praha: Portál.</w:t>
            </w:r>
          </w:p>
          <w:p w14:paraId="1A36BD33" w14:textId="43C45A0C" w:rsidR="00B77124" w:rsidRDefault="00B77124" w:rsidP="00630AC5">
            <w:pPr>
              <w:pStyle w:val="Odstavecseseznamem"/>
              <w:numPr>
                <w:ilvl w:val="0"/>
                <w:numId w:val="52"/>
              </w:numPr>
              <w:jc w:val="both"/>
            </w:pPr>
            <w:r>
              <w:t xml:space="preserve">Feuerstein, R., Feuerstein, R. S., &amp; Falik, L. H. (2010). </w:t>
            </w:r>
            <w:r w:rsidRPr="00FF072B">
              <w:rPr>
                <w:i/>
              </w:rPr>
              <w:t>Beyond Smarter: Mediated Learning and the Brain’s Capacity for Change.</w:t>
            </w:r>
            <w:r>
              <w:t xml:space="preserve"> </w:t>
            </w:r>
            <w:r w:rsidR="00C43444">
              <w:t xml:space="preserve">London: </w:t>
            </w:r>
            <w:r>
              <w:t>Teachers Collage Press.</w:t>
            </w:r>
          </w:p>
        </w:tc>
      </w:tr>
      <w:tr w:rsidR="00B77124" w14:paraId="2D568B70" w14:textId="77777777" w:rsidTr="00B77124">
        <w:tc>
          <w:tcPr>
            <w:tcW w:w="9855" w:type="dxa"/>
            <w:gridSpan w:val="8"/>
            <w:tcBorders>
              <w:top w:val="single" w:sz="12" w:space="0" w:color="auto"/>
              <w:left w:val="single" w:sz="2" w:space="0" w:color="auto"/>
              <w:bottom w:val="single" w:sz="2" w:space="0" w:color="auto"/>
              <w:right w:val="single" w:sz="2" w:space="0" w:color="auto"/>
            </w:tcBorders>
            <w:shd w:val="clear" w:color="auto" w:fill="FBD4B4" w:themeFill="accent6" w:themeFillTint="66"/>
          </w:tcPr>
          <w:p w14:paraId="7B880C8E" w14:textId="77777777" w:rsidR="00B77124" w:rsidRDefault="00B77124" w:rsidP="00B77124">
            <w:pPr>
              <w:jc w:val="center"/>
              <w:rPr>
                <w:b/>
              </w:rPr>
            </w:pPr>
            <w:r>
              <w:rPr>
                <w:b/>
              </w:rPr>
              <w:t>Informace ke kombinované nebo distanční formě</w:t>
            </w:r>
          </w:p>
        </w:tc>
      </w:tr>
      <w:tr w:rsidR="00B77124" w14:paraId="6AA341D5" w14:textId="77777777" w:rsidTr="00B77124">
        <w:tc>
          <w:tcPr>
            <w:tcW w:w="4787" w:type="dxa"/>
            <w:gridSpan w:val="3"/>
            <w:tcBorders>
              <w:top w:val="single" w:sz="2" w:space="0" w:color="auto"/>
            </w:tcBorders>
            <w:shd w:val="clear" w:color="auto" w:fill="FBD4B4" w:themeFill="accent6" w:themeFillTint="66"/>
          </w:tcPr>
          <w:p w14:paraId="6C30183C" w14:textId="77777777" w:rsidR="00B77124" w:rsidRDefault="00B77124" w:rsidP="00B77124">
            <w:pPr>
              <w:jc w:val="both"/>
            </w:pPr>
            <w:r>
              <w:rPr>
                <w:b/>
              </w:rPr>
              <w:t>Rozsah konzultací (soustředění)</w:t>
            </w:r>
          </w:p>
        </w:tc>
        <w:tc>
          <w:tcPr>
            <w:tcW w:w="889" w:type="dxa"/>
            <w:tcBorders>
              <w:top w:val="single" w:sz="2" w:space="0" w:color="auto"/>
            </w:tcBorders>
          </w:tcPr>
          <w:p w14:paraId="0C1E99C1" w14:textId="77777777" w:rsidR="00B77124" w:rsidRDefault="00B77124" w:rsidP="00B77124">
            <w:pPr>
              <w:jc w:val="both"/>
            </w:pPr>
            <w:r>
              <w:t>15</w:t>
            </w:r>
          </w:p>
        </w:tc>
        <w:tc>
          <w:tcPr>
            <w:tcW w:w="4179" w:type="dxa"/>
            <w:gridSpan w:val="4"/>
            <w:tcBorders>
              <w:top w:val="single" w:sz="2" w:space="0" w:color="auto"/>
            </w:tcBorders>
            <w:shd w:val="clear" w:color="auto" w:fill="FBD4B4" w:themeFill="accent6" w:themeFillTint="66"/>
          </w:tcPr>
          <w:p w14:paraId="0CFD4095" w14:textId="77777777" w:rsidR="00B77124" w:rsidRDefault="00B77124" w:rsidP="00B77124">
            <w:pPr>
              <w:jc w:val="both"/>
              <w:rPr>
                <w:b/>
              </w:rPr>
            </w:pPr>
            <w:r>
              <w:rPr>
                <w:b/>
              </w:rPr>
              <w:t xml:space="preserve">hodin </w:t>
            </w:r>
          </w:p>
        </w:tc>
      </w:tr>
      <w:tr w:rsidR="00B77124" w14:paraId="645C5AFD" w14:textId="77777777" w:rsidTr="00B77124">
        <w:tc>
          <w:tcPr>
            <w:tcW w:w="9855" w:type="dxa"/>
            <w:gridSpan w:val="8"/>
            <w:shd w:val="clear" w:color="auto" w:fill="FBD4B4" w:themeFill="accent6" w:themeFillTint="66"/>
          </w:tcPr>
          <w:p w14:paraId="142180F1" w14:textId="77777777" w:rsidR="00B77124" w:rsidRDefault="00B77124" w:rsidP="00B77124">
            <w:pPr>
              <w:jc w:val="both"/>
              <w:rPr>
                <w:b/>
              </w:rPr>
            </w:pPr>
            <w:r>
              <w:rPr>
                <w:b/>
              </w:rPr>
              <w:t>Informace o způsobu kontaktu s vyučujícím</w:t>
            </w:r>
          </w:p>
        </w:tc>
      </w:tr>
      <w:tr w:rsidR="00B77124" w14:paraId="2BF059D4" w14:textId="77777777" w:rsidTr="00B77124">
        <w:trPr>
          <w:trHeight w:val="825"/>
        </w:trPr>
        <w:tc>
          <w:tcPr>
            <w:tcW w:w="9855" w:type="dxa"/>
            <w:gridSpan w:val="8"/>
          </w:tcPr>
          <w:p w14:paraId="461B9A04" w14:textId="77777777" w:rsidR="00B77124" w:rsidRDefault="00B77124" w:rsidP="00B77124">
            <w:r w:rsidRPr="00517A95">
              <w:t>DSP je v prezenční i kombinované formě totožný.</w:t>
            </w:r>
            <w:r>
              <w:br/>
              <w:t>Podle Vnitřního předpisu UTB má každý akademický pracovník stanoveny konzultační hodiny v rozsahu 2h týdně. Dále je možno komunikovat s vyučujícím prostřednictvím e-mailu nebo v rámci MS Office 365 (Teams), ve kterém probíhá synchronní výuka na dálku.</w:t>
            </w:r>
          </w:p>
        </w:tc>
      </w:tr>
    </w:tbl>
    <w:p w14:paraId="3EB2F3B5" w14:textId="77777777" w:rsidR="00B77124" w:rsidRDefault="00B77124" w:rsidP="00B77124"/>
    <w:p w14:paraId="723C2A7D" w14:textId="77777777" w:rsidR="00B77124" w:rsidRDefault="00B77124" w:rsidP="00B77124">
      <w:pPr>
        <w:spacing w:after="160" w:line="259" w:lineRule="auto"/>
      </w:pPr>
      <w:r>
        <w:br w:type="page"/>
      </w:r>
    </w:p>
    <w:tbl>
      <w:tblPr>
        <w:tblW w:w="9817"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73"/>
        <w:gridCol w:w="565"/>
        <w:gridCol w:w="1130"/>
        <w:gridCol w:w="886"/>
        <w:gridCol w:w="813"/>
        <w:gridCol w:w="2147"/>
        <w:gridCol w:w="66"/>
        <w:gridCol w:w="1137"/>
      </w:tblGrid>
      <w:tr w:rsidR="00B77124" w:rsidRPr="00204EDD" w14:paraId="1917768D" w14:textId="77777777" w:rsidTr="00B77124">
        <w:tc>
          <w:tcPr>
            <w:tcW w:w="9817" w:type="dxa"/>
            <w:gridSpan w:val="8"/>
            <w:tcBorders>
              <w:bottom w:val="double" w:sz="4" w:space="0" w:color="auto"/>
            </w:tcBorders>
            <w:shd w:val="clear" w:color="auto" w:fill="BDD6EE"/>
          </w:tcPr>
          <w:p w14:paraId="0936DF0C" w14:textId="77777777" w:rsidR="00B77124" w:rsidRPr="00204EDD" w:rsidRDefault="00B77124" w:rsidP="00B77124">
            <w:pPr>
              <w:jc w:val="both"/>
              <w:rPr>
                <w:b/>
                <w:sz w:val="28"/>
              </w:rPr>
            </w:pPr>
            <w:r w:rsidRPr="00204EDD">
              <w:lastRenderedPageBreak/>
              <w:br w:type="page"/>
            </w:r>
            <w:r w:rsidRPr="00204EDD">
              <w:rPr>
                <w:b/>
                <w:sz w:val="28"/>
              </w:rPr>
              <w:t>B-III – Charakteristika studijního předmětu</w:t>
            </w:r>
          </w:p>
        </w:tc>
      </w:tr>
      <w:tr w:rsidR="00B77124" w:rsidRPr="00204EDD" w14:paraId="73589886" w14:textId="77777777" w:rsidTr="00B77124">
        <w:tc>
          <w:tcPr>
            <w:tcW w:w="3073" w:type="dxa"/>
            <w:tcBorders>
              <w:top w:val="double" w:sz="4" w:space="0" w:color="auto"/>
            </w:tcBorders>
            <w:shd w:val="clear" w:color="auto" w:fill="F7CAAC"/>
          </w:tcPr>
          <w:p w14:paraId="342BB2A0" w14:textId="77777777" w:rsidR="00B77124" w:rsidRPr="00204EDD" w:rsidRDefault="00B77124" w:rsidP="00B77124">
            <w:pPr>
              <w:jc w:val="both"/>
              <w:rPr>
                <w:b/>
              </w:rPr>
            </w:pPr>
            <w:r w:rsidRPr="00204EDD">
              <w:rPr>
                <w:b/>
              </w:rPr>
              <w:t>Název studijního předmětu</w:t>
            </w:r>
          </w:p>
        </w:tc>
        <w:tc>
          <w:tcPr>
            <w:tcW w:w="6744" w:type="dxa"/>
            <w:gridSpan w:val="7"/>
            <w:tcBorders>
              <w:top w:val="double" w:sz="4" w:space="0" w:color="auto"/>
            </w:tcBorders>
          </w:tcPr>
          <w:p w14:paraId="0B706ED5" w14:textId="77777777" w:rsidR="00B77124" w:rsidRPr="00204EDD" w:rsidRDefault="00B77124" w:rsidP="00B77124">
            <w:pPr>
              <w:jc w:val="both"/>
            </w:pPr>
            <w:r>
              <w:t>Metodologické aspekty výzkumu instituce školy</w:t>
            </w:r>
          </w:p>
        </w:tc>
      </w:tr>
      <w:tr w:rsidR="00B77124" w:rsidRPr="00204EDD" w14:paraId="5A67B65E" w14:textId="77777777" w:rsidTr="00B77124">
        <w:tc>
          <w:tcPr>
            <w:tcW w:w="3073" w:type="dxa"/>
            <w:shd w:val="clear" w:color="auto" w:fill="F7CAAC"/>
          </w:tcPr>
          <w:p w14:paraId="28E040E5" w14:textId="77777777" w:rsidR="00B77124" w:rsidRPr="00204EDD" w:rsidRDefault="00B77124" w:rsidP="00B77124">
            <w:pPr>
              <w:jc w:val="both"/>
              <w:rPr>
                <w:b/>
              </w:rPr>
            </w:pPr>
            <w:r w:rsidRPr="00204EDD">
              <w:rPr>
                <w:b/>
              </w:rPr>
              <w:t>Typ předmětu</w:t>
            </w:r>
          </w:p>
        </w:tc>
        <w:tc>
          <w:tcPr>
            <w:tcW w:w="3394" w:type="dxa"/>
            <w:gridSpan w:val="4"/>
          </w:tcPr>
          <w:p w14:paraId="3E26608A" w14:textId="77777777" w:rsidR="00B77124" w:rsidRPr="00204EDD" w:rsidRDefault="00B77124" w:rsidP="00B77124">
            <w:pPr>
              <w:jc w:val="both"/>
            </w:pPr>
            <w:r>
              <w:t>Povinně volitelný</w:t>
            </w:r>
          </w:p>
        </w:tc>
        <w:tc>
          <w:tcPr>
            <w:tcW w:w="2213" w:type="dxa"/>
            <w:gridSpan w:val="2"/>
            <w:shd w:val="clear" w:color="auto" w:fill="F7CAAC"/>
          </w:tcPr>
          <w:p w14:paraId="615275AF" w14:textId="77777777" w:rsidR="00B77124" w:rsidRPr="00204EDD" w:rsidRDefault="00B77124" w:rsidP="00B77124">
            <w:pPr>
              <w:jc w:val="both"/>
            </w:pPr>
            <w:r w:rsidRPr="00204EDD">
              <w:rPr>
                <w:b/>
              </w:rPr>
              <w:t>doporučený ročník / semestr</w:t>
            </w:r>
          </w:p>
        </w:tc>
        <w:tc>
          <w:tcPr>
            <w:tcW w:w="1137" w:type="dxa"/>
          </w:tcPr>
          <w:p w14:paraId="33799577" w14:textId="001E8248" w:rsidR="00B77124" w:rsidRPr="00204EDD" w:rsidRDefault="00B77124" w:rsidP="00B77124">
            <w:pPr>
              <w:jc w:val="both"/>
            </w:pPr>
            <w:r>
              <w:t>2-3./3-6</w:t>
            </w:r>
            <w:r w:rsidR="00A74A36">
              <w:t>.</w:t>
            </w:r>
          </w:p>
        </w:tc>
      </w:tr>
      <w:tr w:rsidR="00B77124" w:rsidRPr="00204EDD" w14:paraId="26A91C43" w14:textId="77777777" w:rsidTr="00B77124">
        <w:tc>
          <w:tcPr>
            <w:tcW w:w="3073" w:type="dxa"/>
            <w:shd w:val="clear" w:color="auto" w:fill="F7CAAC"/>
          </w:tcPr>
          <w:p w14:paraId="57CC2092" w14:textId="77777777" w:rsidR="00B77124" w:rsidRPr="00204EDD" w:rsidRDefault="00B77124" w:rsidP="00B77124">
            <w:pPr>
              <w:jc w:val="both"/>
              <w:rPr>
                <w:b/>
              </w:rPr>
            </w:pPr>
            <w:r w:rsidRPr="00204EDD">
              <w:rPr>
                <w:b/>
              </w:rPr>
              <w:t>Rozsah studijního předmětu</w:t>
            </w:r>
          </w:p>
        </w:tc>
        <w:tc>
          <w:tcPr>
            <w:tcW w:w="1695" w:type="dxa"/>
            <w:gridSpan w:val="2"/>
          </w:tcPr>
          <w:p w14:paraId="4D0A5482" w14:textId="35FBAD21" w:rsidR="00B77124" w:rsidRPr="00204EDD" w:rsidRDefault="00B77124" w:rsidP="00B77124">
            <w:pPr>
              <w:jc w:val="both"/>
            </w:pPr>
            <w:r>
              <w:t>1</w:t>
            </w:r>
            <w:r w:rsidR="00572394">
              <w:t>5s</w:t>
            </w:r>
          </w:p>
        </w:tc>
        <w:tc>
          <w:tcPr>
            <w:tcW w:w="886" w:type="dxa"/>
            <w:shd w:val="clear" w:color="auto" w:fill="F7CAAC"/>
          </w:tcPr>
          <w:p w14:paraId="2058E668" w14:textId="77777777" w:rsidR="00B77124" w:rsidRPr="00204EDD" w:rsidRDefault="00B77124" w:rsidP="00B77124">
            <w:pPr>
              <w:jc w:val="both"/>
              <w:rPr>
                <w:b/>
              </w:rPr>
            </w:pPr>
            <w:r w:rsidRPr="00204EDD">
              <w:rPr>
                <w:b/>
              </w:rPr>
              <w:t xml:space="preserve">hod. </w:t>
            </w:r>
          </w:p>
        </w:tc>
        <w:tc>
          <w:tcPr>
            <w:tcW w:w="813" w:type="dxa"/>
          </w:tcPr>
          <w:p w14:paraId="0D8BDBD5" w14:textId="77777777" w:rsidR="00B77124" w:rsidRPr="00204EDD" w:rsidRDefault="00B77124" w:rsidP="00B77124">
            <w:pPr>
              <w:jc w:val="both"/>
            </w:pPr>
            <w:r>
              <w:t>15</w:t>
            </w:r>
          </w:p>
        </w:tc>
        <w:tc>
          <w:tcPr>
            <w:tcW w:w="2147" w:type="dxa"/>
            <w:shd w:val="clear" w:color="auto" w:fill="F7CAAC"/>
          </w:tcPr>
          <w:p w14:paraId="497D28C2" w14:textId="77777777" w:rsidR="00B77124" w:rsidRPr="00204EDD" w:rsidRDefault="00B77124" w:rsidP="00B77124">
            <w:pPr>
              <w:jc w:val="both"/>
              <w:rPr>
                <w:b/>
              </w:rPr>
            </w:pPr>
            <w:r w:rsidRPr="00204EDD">
              <w:rPr>
                <w:b/>
              </w:rPr>
              <w:t>kreditů</w:t>
            </w:r>
          </w:p>
        </w:tc>
        <w:tc>
          <w:tcPr>
            <w:tcW w:w="1203" w:type="dxa"/>
            <w:gridSpan w:val="2"/>
          </w:tcPr>
          <w:p w14:paraId="61918506" w14:textId="77777777" w:rsidR="00B77124" w:rsidRPr="00204EDD" w:rsidRDefault="00B77124" w:rsidP="00B77124">
            <w:pPr>
              <w:jc w:val="both"/>
            </w:pPr>
          </w:p>
        </w:tc>
      </w:tr>
      <w:tr w:rsidR="00B77124" w:rsidRPr="00204EDD" w14:paraId="5E9C771C" w14:textId="77777777" w:rsidTr="00B77124">
        <w:tc>
          <w:tcPr>
            <w:tcW w:w="3073" w:type="dxa"/>
            <w:shd w:val="clear" w:color="auto" w:fill="F7CAAC"/>
          </w:tcPr>
          <w:p w14:paraId="40ADEB17" w14:textId="77777777" w:rsidR="00B77124" w:rsidRPr="00204EDD" w:rsidRDefault="00B77124" w:rsidP="00B77124">
            <w:pPr>
              <w:rPr>
                <w:b/>
                <w:sz w:val="22"/>
              </w:rPr>
            </w:pPr>
            <w:r w:rsidRPr="00204EDD">
              <w:rPr>
                <w:b/>
              </w:rPr>
              <w:t>Prerekvizity,</w:t>
            </w:r>
            <w:r>
              <w:rPr>
                <w:b/>
              </w:rPr>
              <w:t xml:space="preserve"> </w:t>
            </w:r>
            <w:r w:rsidRPr="00204EDD">
              <w:rPr>
                <w:b/>
              </w:rPr>
              <w:t>korekvizity, ekvivalence</w:t>
            </w:r>
          </w:p>
        </w:tc>
        <w:tc>
          <w:tcPr>
            <w:tcW w:w="6744" w:type="dxa"/>
            <w:gridSpan w:val="7"/>
          </w:tcPr>
          <w:p w14:paraId="6B20A666" w14:textId="77777777" w:rsidR="00B77124" w:rsidRPr="00204EDD" w:rsidRDefault="00B77124" w:rsidP="00B77124">
            <w:pPr>
              <w:jc w:val="both"/>
            </w:pPr>
          </w:p>
        </w:tc>
      </w:tr>
      <w:tr w:rsidR="00B77124" w:rsidRPr="00204EDD" w14:paraId="3E2804FB" w14:textId="77777777" w:rsidTr="00B77124">
        <w:tc>
          <w:tcPr>
            <w:tcW w:w="3073" w:type="dxa"/>
            <w:shd w:val="clear" w:color="auto" w:fill="F7CAAC"/>
          </w:tcPr>
          <w:p w14:paraId="33926848" w14:textId="77777777" w:rsidR="00B77124" w:rsidRPr="00204EDD" w:rsidRDefault="00B77124" w:rsidP="00B77124">
            <w:pPr>
              <w:rPr>
                <w:b/>
              </w:rPr>
            </w:pPr>
            <w:r w:rsidRPr="00204EDD">
              <w:rPr>
                <w:b/>
              </w:rPr>
              <w:t>Způsob ověření studijních výsledků</w:t>
            </w:r>
          </w:p>
        </w:tc>
        <w:tc>
          <w:tcPr>
            <w:tcW w:w="3394" w:type="dxa"/>
            <w:gridSpan w:val="4"/>
          </w:tcPr>
          <w:p w14:paraId="12B75658" w14:textId="77777777" w:rsidR="00B77124" w:rsidRPr="00204EDD" w:rsidRDefault="00B77124" w:rsidP="00B77124">
            <w:pPr>
              <w:jc w:val="both"/>
            </w:pPr>
            <w:r>
              <w:t>Zkouška</w:t>
            </w:r>
          </w:p>
        </w:tc>
        <w:tc>
          <w:tcPr>
            <w:tcW w:w="2147" w:type="dxa"/>
            <w:shd w:val="clear" w:color="auto" w:fill="F7CAAC"/>
          </w:tcPr>
          <w:p w14:paraId="1E782CB0" w14:textId="77777777" w:rsidR="00B77124" w:rsidRPr="00204EDD" w:rsidRDefault="00B77124" w:rsidP="00B77124">
            <w:pPr>
              <w:jc w:val="both"/>
              <w:rPr>
                <w:b/>
              </w:rPr>
            </w:pPr>
            <w:r w:rsidRPr="00204EDD">
              <w:rPr>
                <w:b/>
              </w:rPr>
              <w:t>Forma výuky</w:t>
            </w:r>
          </w:p>
        </w:tc>
        <w:tc>
          <w:tcPr>
            <w:tcW w:w="1203" w:type="dxa"/>
            <w:gridSpan w:val="2"/>
          </w:tcPr>
          <w:p w14:paraId="035710B1" w14:textId="3AD1FD89" w:rsidR="00B77124" w:rsidRPr="00204EDD" w:rsidRDefault="00B77124" w:rsidP="00B77124">
            <w:pPr>
              <w:jc w:val="both"/>
            </w:pPr>
            <w:r>
              <w:t>Seminář</w:t>
            </w:r>
          </w:p>
        </w:tc>
      </w:tr>
      <w:tr w:rsidR="00B77124" w:rsidRPr="00204EDD" w14:paraId="6489D782" w14:textId="77777777" w:rsidTr="00B77124">
        <w:tc>
          <w:tcPr>
            <w:tcW w:w="3073" w:type="dxa"/>
            <w:shd w:val="clear" w:color="auto" w:fill="F7CAAC"/>
          </w:tcPr>
          <w:p w14:paraId="2053F13E" w14:textId="77777777" w:rsidR="00B77124" w:rsidRPr="00204EDD" w:rsidRDefault="00B77124" w:rsidP="00B77124">
            <w:pPr>
              <w:jc w:val="both"/>
              <w:rPr>
                <w:b/>
              </w:rPr>
            </w:pPr>
            <w:r w:rsidRPr="00204EDD">
              <w:rPr>
                <w:b/>
              </w:rPr>
              <w:t>Forma způsobu ověření studijních výsledků a další požadavky na</w:t>
            </w:r>
            <w:r>
              <w:rPr>
                <w:b/>
              </w:rPr>
              <w:t xml:space="preserve"> </w:t>
            </w:r>
            <w:r w:rsidRPr="00204EDD">
              <w:rPr>
                <w:b/>
              </w:rPr>
              <w:t>studenta</w:t>
            </w:r>
          </w:p>
        </w:tc>
        <w:tc>
          <w:tcPr>
            <w:tcW w:w="6744" w:type="dxa"/>
            <w:gridSpan w:val="7"/>
            <w:tcBorders>
              <w:bottom w:val="nil"/>
            </w:tcBorders>
          </w:tcPr>
          <w:p w14:paraId="4F5AAC1E" w14:textId="2D20F7B8" w:rsidR="00B77124" w:rsidRPr="00204EDD" w:rsidRDefault="00B77124" w:rsidP="00B77124">
            <w:r>
              <w:rPr>
                <w:color w:val="000000"/>
                <w:szCs w:val="22"/>
                <w:shd w:val="clear" w:color="auto" w:fill="FFFFFF"/>
              </w:rPr>
              <w:t>Návrh metodologického designu výzkumu ve školním prostředí</w:t>
            </w:r>
            <w:r w:rsidR="00783AF4">
              <w:rPr>
                <w:color w:val="000000"/>
                <w:szCs w:val="22"/>
                <w:shd w:val="clear" w:color="auto" w:fill="FFFFFF"/>
              </w:rPr>
              <w:t>, ústní zkouška.</w:t>
            </w:r>
          </w:p>
        </w:tc>
      </w:tr>
      <w:tr w:rsidR="00B77124" w:rsidRPr="00204EDD" w14:paraId="624C6C39" w14:textId="77777777" w:rsidTr="00B77124">
        <w:trPr>
          <w:trHeight w:val="817"/>
        </w:trPr>
        <w:tc>
          <w:tcPr>
            <w:tcW w:w="9817" w:type="dxa"/>
            <w:gridSpan w:val="8"/>
            <w:tcBorders>
              <w:top w:val="nil"/>
            </w:tcBorders>
          </w:tcPr>
          <w:p w14:paraId="171D838D" w14:textId="77777777" w:rsidR="00B77124" w:rsidRPr="00204EDD" w:rsidRDefault="00B77124" w:rsidP="00B77124">
            <w:pPr>
              <w:rPr>
                <w:color w:val="000000"/>
                <w:szCs w:val="22"/>
                <w:shd w:val="clear" w:color="auto" w:fill="FFFFFF"/>
              </w:rPr>
            </w:pPr>
            <w:r>
              <w:rPr>
                <w:color w:val="000000"/>
                <w:szCs w:val="22"/>
                <w:shd w:val="clear" w:color="auto" w:fill="FFFFFF"/>
              </w:rPr>
              <w:t xml:space="preserve">Na základě studia předmětu student navrhne a zpracuje metodologický design výzkumu ve školním prostředí, čímž </w:t>
            </w:r>
            <w:r w:rsidRPr="00204EDD">
              <w:rPr>
                <w:color w:val="000000"/>
                <w:szCs w:val="22"/>
                <w:shd w:val="clear" w:color="auto" w:fill="FFFFFF"/>
              </w:rPr>
              <w:t>prokáže znalosti a orient</w:t>
            </w:r>
            <w:r>
              <w:rPr>
                <w:color w:val="000000"/>
                <w:szCs w:val="22"/>
                <w:shd w:val="clear" w:color="auto" w:fill="FFFFFF"/>
              </w:rPr>
              <w:t>aci v oblasti výzkumu v instituci školy</w:t>
            </w:r>
            <w:r w:rsidRPr="00204EDD">
              <w:rPr>
                <w:color w:val="000000"/>
                <w:szCs w:val="22"/>
                <w:shd w:val="clear" w:color="auto" w:fill="FFFFFF"/>
              </w:rPr>
              <w:t xml:space="preserve">. </w:t>
            </w:r>
            <w:r>
              <w:rPr>
                <w:color w:val="000000"/>
                <w:szCs w:val="22"/>
                <w:shd w:val="clear" w:color="auto" w:fill="FFFFFF"/>
              </w:rPr>
              <w:t>Při ústní rozpravě student zhodnotí limity a přínosy předkládaného designu.</w:t>
            </w:r>
          </w:p>
        </w:tc>
      </w:tr>
      <w:tr w:rsidR="00B77124" w:rsidRPr="00204EDD" w14:paraId="6653246A" w14:textId="77777777" w:rsidTr="00B77124">
        <w:trPr>
          <w:trHeight w:val="197"/>
        </w:trPr>
        <w:tc>
          <w:tcPr>
            <w:tcW w:w="3073" w:type="dxa"/>
            <w:tcBorders>
              <w:top w:val="nil"/>
            </w:tcBorders>
            <w:shd w:val="clear" w:color="auto" w:fill="F7CAAC"/>
          </w:tcPr>
          <w:p w14:paraId="28E0A2CC" w14:textId="77777777" w:rsidR="00B77124" w:rsidRPr="00204EDD" w:rsidRDefault="00B77124" w:rsidP="00B77124">
            <w:pPr>
              <w:jc w:val="both"/>
              <w:rPr>
                <w:b/>
              </w:rPr>
            </w:pPr>
            <w:r w:rsidRPr="00204EDD">
              <w:rPr>
                <w:b/>
              </w:rPr>
              <w:t>Garant předmětu</w:t>
            </w:r>
          </w:p>
        </w:tc>
        <w:tc>
          <w:tcPr>
            <w:tcW w:w="6744" w:type="dxa"/>
            <w:gridSpan w:val="7"/>
            <w:tcBorders>
              <w:top w:val="nil"/>
            </w:tcBorders>
          </w:tcPr>
          <w:p w14:paraId="4CD228A7" w14:textId="77777777" w:rsidR="00B77124" w:rsidRDefault="00B77124" w:rsidP="00B77124">
            <w:pPr>
              <w:jc w:val="both"/>
            </w:pPr>
            <w:r>
              <w:t>PhDr. Denisa Denglerová, Ph.D.</w:t>
            </w:r>
          </w:p>
          <w:p w14:paraId="356E5F84" w14:textId="77777777" w:rsidR="00B77124" w:rsidRPr="00204EDD" w:rsidRDefault="00B77124" w:rsidP="00B77124">
            <w:pPr>
              <w:jc w:val="both"/>
            </w:pPr>
          </w:p>
        </w:tc>
      </w:tr>
      <w:tr w:rsidR="00B77124" w:rsidRPr="00204EDD" w14:paraId="115EFA8E" w14:textId="77777777" w:rsidTr="00B77124">
        <w:trPr>
          <w:trHeight w:val="243"/>
        </w:trPr>
        <w:tc>
          <w:tcPr>
            <w:tcW w:w="3073" w:type="dxa"/>
            <w:tcBorders>
              <w:top w:val="nil"/>
            </w:tcBorders>
            <w:shd w:val="clear" w:color="auto" w:fill="F7CAAC"/>
          </w:tcPr>
          <w:p w14:paraId="1EA8F211" w14:textId="77777777" w:rsidR="00B77124" w:rsidRPr="00204EDD" w:rsidRDefault="00B77124" w:rsidP="00B77124">
            <w:pPr>
              <w:jc w:val="both"/>
              <w:rPr>
                <w:b/>
              </w:rPr>
            </w:pPr>
            <w:r w:rsidRPr="00204EDD">
              <w:rPr>
                <w:b/>
              </w:rPr>
              <w:t>Zapojení garanta do výuky předmětu</w:t>
            </w:r>
          </w:p>
        </w:tc>
        <w:tc>
          <w:tcPr>
            <w:tcW w:w="6744" w:type="dxa"/>
            <w:gridSpan w:val="7"/>
            <w:tcBorders>
              <w:top w:val="nil"/>
            </w:tcBorders>
          </w:tcPr>
          <w:p w14:paraId="525B3DCE" w14:textId="77777777" w:rsidR="00B77124" w:rsidRPr="00204EDD" w:rsidRDefault="00B77124" w:rsidP="00B77124">
            <w:pPr>
              <w:jc w:val="both"/>
            </w:pPr>
            <w:r>
              <w:t>70 %</w:t>
            </w:r>
          </w:p>
        </w:tc>
      </w:tr>
      <w:tr w:rsidR="00B77124" w:rsidRPr="00204EDD" w14:paraId="31E5CF4C" w14:textId="77777777" w:rsidTr="00B77124">
        <w:tc>
          <w:tcPr>
            <w:tcW w:w="3073" w:type="dxa"/>
            <w:shd w:val="clear" w:color="auto" w:fill="F7CAAC"/>
          </w:tcPr>
          <w:p w14:paraId="03BED096" w14:textId="77777777" w:rsidR="00B77124" w:rsidRPr="00204EDD" w:rsidRDefault="00B77124" w:rsidP="00B77124">
            <w:pPr>
              <w:jc w:val="both"/>
              <w:rPr>
                <w:b/>
              </w:rPr>
            </w:pPr>
            <w:r w:rsidRPr="00204EDD">
              <w:rPr>
                <w:b/>
              </w:rPr>
              <w:t>Vyučující</w:t>
            </w:r>
          </w:p>
        </w:tc>
        <w:tc>
          <w:tcPr>
            <w:tcW w:w="6744" w:type="dxa"/>
            <w:gridSpan w:val="7"/>
            <w:tcBorders>
              <w:bottom w:val="nil"/>
            </w:tcBorders>
          </w:tcPr>
          <w:p w14:paraId="4A54CA68" w14:textId="77777777" w:rsidR="00B77124" w:rsidRPr="00204EDD" w:rsidRDefault="00B77124" w:rsidP="00B77124">
            <w:pPr>
              <w:jc w:val="both"/>
            </w:pPr>
          </w:p>
        </w:tc>
      </w:tr>
      <w:tr w:rsidR="00B77124" w:rsidRPr="00204EDD" w14:paraId="5522B31A" w14:textId="77777777" w:rsidTr="00B77124">
        <w:trPr>
          <w:trHeight w:val="154"/>
        </w:trPr>
        <w:tc>
          <w:tcPr>
            <w:tcW w:w="9817" w:type="dxa"/>
            <w:gridSpan w:val="8"/>
            <w:tcBorders>
              <w:top w:val="nil"/>
            </w:tcBorders>
          </w:tcPr>
          <w:p w14:paraId="584E7671" w14:textId="77777777" w:rsidR="00B77124" w:rsidRPr="00204EDD" w:rsidRDefault="00B77124" w:rsidP="00B77124">
            <w:pPr>
              <w:jc w:val="both"/>
            </w:pPr>
            <w:r>
              <w:t>PhDr. Denisa Denglerová, Ph.D. (70 %), doc. Mgr. Radim Šíp, Ph.D. (30 %)</w:t>
            </w:r>
          </w:p>
        </w:tc>
      </w:tr>
      <w:tr w:rsidR="00B77124" w:rsidRPr="00204EDD" w14:paraId="69BFAF1A" w14:textId="77777777" w:rsidTr="00B77124">
        <w:tc>
          <w:tcPr>
            <w:tcW w:w="3073" w:type="dxa"/>
            <w:shd w:val="clear" w:color="auto" w:fill="F7CAAC"/>
          </w:tcPr>
          <w:p w14:paraId="2F3DD56C" w14:textId="77777777" w:rsidR="00B77124" w:rsidRPr="00204EDD" w:rsidRDefault="00B77124" w:rsidP="00B77124">
            <w:pPr>
              <w:jc w:val="both"/>
              <w:rPr>
                <w:b/>
              </w:rPr>
            </w:pPr>
            <w:r w:rsidRPr="00204EDD">
              <w:rPr>
                <w:b/>
              </w:rPr>
              <w:t>Stručná anotace předmětu</w:t>
            </w:r>
          </w:p>
        </w:tc>
        <w:tc>
          <w:tcPr>
            <w:tcW w:w="6744" w:type="dxa"/>
            <w:gridSpan w:val="7"/>
            <w:tcBorders>
              <w:bottom w:val="nil"/>
            </w:tcBorders>
          </w:tcPr>
          <w:p w14:paraId="72315611" w14:textId="77777777" w:rsidR="00B77124" w:rsidRPr="00204EDD" w:rsidRDefault="00B77124" w:rsidP="00B77124">
            <w:pPr>
              <w:jc w:val="both"/>
            </w:pPr>
          </w:p>
        </w:tc>
      </w:tr>
      <w:tr w:rsidR="00B77124" w:rsidRPr="00204EDD" w14:paraId="7E504475" w14:textId="77777777" w:rsidTr="00B77124">
        <w:trPr>
          <w:trHeight w:val="5908"/>
        </w:trPr>
        <w:tc>
          <w:tcPr>
            <w:tcW w:w="9817" w:type="dxa"/>
            <w:gridSpan w:val="8"/>
            <w:tcBorders>
              <w:top w:val="nil"/>
              <w:bottom w:val="single" w:sz="12" w:space="0" w:color="auto"/>
            </w:tcBorders>
          </w:tcPr>
          <w:p w14:paraId="613F5C39" w14:textId="77777777" w:rsidR="00E25611" w:rsidRDefault="00B77124" w:rsidP="00B77124">
            <w:pPr>
              <w:jc w:val="both"/>
              <w:rPr>
                <w:color w:val="000000"/>
                <w:shd w:val="clear" w:color="auto" w:fill="FFFFFF"/>
              </w:rPr>
            </w:pPr>
            <w:r w:rsidRPr="00204EDD">
              <w:rPr>
                <w:color w:val="000000"/>
                <w:shd w:val="clear" w:color="auto" w:fill="FFFFFF"/>
              </w:rPr>
              <w:t>Cílem předmětu</w:t>
            </w:r>
            <w:r>
              <w:rPr>
                <w:color w:val="000000"/>
                <w:shd w:val="clear" w:color="auto" w:fill="FFFFFF"/>
              </w:rPr>
              <w:t xml:space="preserve"> je promyslet možnosti vhodných výzkumných metod ve školním prostředí a navrhnout adekvátní výzkumný design vzhledem ke konkrétní výzkumné otázce. V předmětu se student seznámí s méně rozšířenými metodami sběru a analýzy dat v instituci školy.</w:t>
            </w:r>
          </w:p>
          <w:p w14:paraId="54BF57BA" w14:textId="520D3F39" w:rsidR="00B77124" w:rsidRPr="00E25611" w:rsidRDefault="00B77124" w:rsidP="00B77124">
            <w:pPr>
              <w:jc w:val="both"/>
              <w:rPr>
                <w:color w:val="000000"/>
                <w:shd w:val="clear" w:color="auto" w:fill="FFFFFF"/>
              </w:rPr>
            </w:pPr>
            <w:r w:rsidRPr="00204EDD">
              <w:rPr>
                <w:b/>
              </w:rPr>
              <w:t>Tematické okruhy</w:t>
            </w:r>
            <w:r>
              <w:rPr>
                <w:b/>
              </w:rPr>
              <w:t>:</w:t>
            </w:r>
          </w:p>
          <w:p w14:paraId="4B956485" w14:textId="77777777" w:rsidR="00B77124" w:rsidRPr="00FF072B" w:rsidRDefault="00B77124" w:rsidP="00630AC5">
            <w:pPr>
              <w:pStyle w:val="Odstavecseseznamem"/>
              <w:numPr>
                <w:ilvl w:val="0"/>
                <w:numId w:val="53"/>
              </w:numPr>
              <w:jc w:val="both"/>
              <w:rPr>
                <w:color w:val="000000"/>
                <w:shd w:val="clear" w:color="auto" w:fill="FFFFFF"/>
              </w:rPr>
            </w:pPr>
            <w:r w:rsidRPr="00FF072B">
              <w:rPr>
                <w:color w:val="000000"/>
                <w:shd w:val="clear" w:color="auto" w:fill="FFFFFF"/>
              </w:rPr>
              <w:t xml:space="preserve">Individuální x interakční pohled na dění ve škole. </w:t>
            </w:r>
          </w:p>
          <w:p w14:paraId="3D3E1603" w14:textId="77777777" w:rsidR="00B77124" w:rsidRPr="00FF072B" w:rsidRDefault="00B77124" w:rsidP="00630AC5">
            <w:pPr>
              <w:pStyle w:val="Odstavecseseznamem"/>
              <w:numPr>
                <w:ilvl w:val="0"/>
                <w:numId w:val="53"/>
              </w:numPr>
              <w:jc w:val="both"/>
              <w:rPr>
                <w:color w:val="000000"/>
                <w:shd w:val="clear" w:color="auto" w:fill="FFFFFF"/>
              </w:rPr>
            </w:pPr>
            <w:r w:rsidRPr="00FF072B">
              <w:rPr>
                <w:color w:val="000000"/>
                <w:shd w:val="clear" w:color="auto" w:fill="FFFFFF"/>
              </w:rPr>
              <w:t>Limity dotazníkového šetření v prostředí školy. Od dotazníku k významu. Využití psychosémantických metod.</w:t>
            </w:r>
          </w:p>
          <w:p w14:paraId="11DF46D0" w14:textId="77777777" w:rsidR="00B77124" w:rsidRPr="00FF072B" w:rsidRDefault="00B77124" w:rsidP="00630AC5">
            <w:pPr>
              <w:pStyle w:val="Odstavecseseznamem"/>
              <w:numPr>
                <w:ilvl w:val="0"/>
                <w:numId w:val="53"/>
              </w:numPr>
              <w:jc w:val="both"/>
              <w:rPr>
                <w:color w:val="000000"/>
                <w:shd w:val="clear" w:color="auto" w:fill="FFFFFF"/>
              </w:rPr>
            </w:pPr>
            <w:r w:rsidRPr="00FF072B">
              <w:rPr>
                <w:color w:val="000000"/>
                <w:shd w:val="clear" w:color="auto" w:fill="FFFFFF"/>
              </w:rPr>
              <w:t>Q-metodologie jako možnost porozumět preferencím zkoumaných osob</w:t>
            </w:r>
          </w:p>
          <w:p w14:paraId="3DAC453F" w14:textId="77777777" w:rsidR="00B77124" w:rsidRPr="00FF072B" w:rsidRDefault="00B77124" w:rsidP="00630AC5">
            <w:pPr>
              <w:pStyle w:val="Odstavecseseznamem"/>
              <w:numPr>
                <w:ilvl w:val="0"/>
                <w:numId w:val="53"/>
              </w:numPr>
              <w:jc w:val="both"/>
              <w:rPr>
                <w:color w:val="000000"/>
                <w:shd w:val="clear" w:color="auto" w:fill="FFFFFF"/>
              </w:rPr>
            </w:pPr>
            <w:r w:rsidRPr="00FF072B">
              <w:rPr>
                <w:color w:val="000000"/>
                <w:shd w:val="clear" w:color="auto" w:fill="FFFFFF"/>
              </w:rPr>
              <w:t>Etnografie v prostředí školy. Pražská skupina školní etnografie. A co subjektivita výzkumníka?</w:t>
            </w:r>
          </w:p>
          <w:p w14:paraId="14E957C2" w14:textId="77777777" w:rsidR="00B77124" w:rsidRPr="00FF072B" w:rsidRDefault="00B77124" w:rsidP="00630AC5">
            <w:pPr>
              <w:pStyle w:val="Odstavecseseznamem"/>
              <w:numPr>
                <w:ilvl w:val="0"/>
                <w:numId w:val="53"/>
              </w:numPr>
              <w:jc w:val="both"/>
              <w:rPr>
                <w:color w:val="000000"/>
                <w:shd w:val="clear" w:color="auto" w:fill="FFFFFF"/>
              </w:rPr>
            </w:pPr>
            <w:r w:rsidRPr="00FF072B">
              <w:rPr>
                <w:color w:val="000000"/>
                <w:shd w:val="clear" w:color="auto" w:fill="FFFFFF"/>
              </w:rPr>
              <w:t>Vizuální metodologie. Od textového jazyka k jazyku obrazovému.</w:t>
            </w:r>
          </w:p>
          <w:p w14:paraId="56D86718" w14:textId="77777777" w:rsidR="00B77124" w:rsidRPr="00FF072B" w:rsidRDefault="00B77124" w:rsidP="00630AC5">
            <w:pPr>
              <w:pStyle w:val="Odstavecseseznamem"/>
              <w:numPr>
                <w:ilvl w:val="0"/>
                <w:numId w:val="53"/>
              </w:numPr>
              <w:jc w:val="both"/>
              <w:rPr>
                <w:color w:val="000000"/>
                <w:shd w:val="clear" w:color="auto" w:fill="FFFFFF"/>
              </w:rPr>
            </w:pPr>
            <w:r w:rsidRPr="00FF072B">
              <w:rPr>
                <w:color w:val="000000"/>
                <w:shd w:val="clear" w:color="auto" w:fill="FFFFFF"/>
              </w:rPr>
              <w:t>Projektivní principy a jejich využití ve výzkumu.</w:t>
            </w:r>
          </w:p>
          <w:p w14:paraId="46F7F7B5" w14:textId="77777777" w:rsidR="00B77124" w:rsidRPr="00FF072B" w:rsidRDefault="00B77124" w:rsidP="00630AC5">
            <w:pPr>
              <w:pStyle w:val="Odstavecseseznamem"/>
              <w:numPr>
                <w:ilvl w:val="0"/>
                <w:numId w:val="53"/>
              </w:numPr>
              <w:jc w:val="both"/>
              <w:rPr>
                <w:color w:val="000000"/>
                <w:shd w:val="clear" w:color="auto" w:fill="FFFFFF"/>
              </w:rPr>
            </w:pPr>
            <w:r w:rsidRPr="00FF072B">
              <w:rPr>
                <w:color w:val="000000"/>
                <w:shd w:val="clear" w:color="auto" w:fill="FFFFFF"/>
              </w:rPr>
              <w:t>Analýza dostupných dokumentů včetně virtuálního prostředí školy.</w:t>
            </w:r>
          </w:p>
          <w:p w14:paraId="31E6BB7D" w14:textId="77777777" w:rsidR="00B77124" w:rsidRPr="00FF072B" w:rsidRDefault="00B77124" w:rsidP="00630AC5">
            <w:pPr>
              <w:pStyle w:val="Odstavecseseznamem"/>
              <w:numPr>
                <w:ilvl w:val="0"/>
                <w:numId w:val="53"/>
              </w:numPr>
              <w:jc w:val="both"/>
              <w:rPr>
                <w:color w:val="000000"/>
                <w:shd w:val="clear" w:color="auto" w:fill="FFFFFF"/>
              </w:rPr>
            </w:pPr>
            <w:r w:rsidRPr="00FF072B">
              <w:rPr>
                <w:color w:val="000000"/>
                <w:shd w:val="clear" w:color="auto" w:fill="FFFFFF"/>
              </w:rPr>
              <w:t>Metoda čistého jazyka a její využití při rozhovorech s aktéry školy.</w:t>
            </w:r>
          </w:p>
          <w:p w14:paraId="7BB370FD" w14:textId="77777777" w:rsidR="00B77124" w:rsidRDefault="00B77124" w:rsidP="00B77124">
            <w:pPr>
              <w:jc w:val="both"/>
            </w:pPr>
          </w:p>
          <w:p w14:paraId="2E029E29" w14:textId="77777777" w:rsidR="00B77124" w:rsidRPr="00FF072B" w:rsidRDefault="00B77124" w:rsidP="00B77124">
            <w:pPr>
              <w:jc w:val="both"/>
              <w:rPr>
                <w:b/>
                <w:caps/>
              </w:rPr>
            </w:pPr>
            <w:r w:rsidRPr="00FF072B">
              <w:rPr>
                <w:b/>
                <w:caps/>
              </w:rPr>
              <w:t>Výsledky učení:</w:t>
            </w:r>
          </w:p>
          <w:p w14:paraId="357A554D" w14:textId="77777777" w:rsidR="00B77124" w:rsidRDefault="00B77124" w:rsidP="00B77124">
            <w:r>
              <w:t>Student zná:</w:t>
            </w:r>
          </w:p>
          <w:p w14:paraId="31272C9C" w14:textId="77777777" w:rsidR="00B77124" w:rsidRDefault="00B77124" w:rsidP="00630AC5">
            <w:pPr>
              <w:pStyle w:val="Odstavecseseznamem"/>
              <w:numPr>
                <w:ilvl w:val="0"/>
                <w:numId w:val="54"/>
              </w:numPr>
            </w:pPr>
            <w:r>
              <w:t xml:space="preserve">různé přístupy ke sběru dat v prostředí školy </w:t>
            </w:r>
          </w:p>
          <w:p w14:paraId="46E73B02" w14:textId="77777777" w:rsidR="00B77124" w:rsidRDefault="00B77124" w:rsidP="00630AC5">
            <w:pPr>
              <w:pStyle w:val="Odstavecseseznamem"/>
              <w:numPr>
                <w:ilvl w:val="0"/>
                <w:numId w:val="54"/>
              </w:numPr>
            </w:pPr>
            <w:r>
              <w:t>důležité teorie vědeckého poznání a současná vědecká paradigmata</w:t>
            </w:r>
          </w:p>
          <w:p w14:paraId="2FCF8981" w14:textId="77777777" w:rsidR="00B77124" w:rsidRDefault="00B77124" w:rsidP="00630AC5">
            <w:pPr>
              <w:pStyle w:val="Odstavecseseznamem"/>
              <w:numPr>
                <w:ilvl w:val="0"/>
                <w:numId w:val="54"/>
              </w:numPr>
            </w:pPr>
            <w:r>
              <w:t xml:space="preserve">různé principy analýzy získaných dat </w:t>
            </w:r>
          </w:p>
          <w:p w14:paraId="47DAE22B" w14:textId="77777777" w:rsidR="00B77124" w:rsidRDefault="00B77124" w:rsidP="00630AC5">
            <w:pPr>
              <w:pStyle w:val="Odstavecseseznamem"/>
              <w:numPr>
                <w:ilvl w:val="0"/>
                <w:numId w:val="54"/>
              </w:numPr>
            </w:pPr>
            <w:r>
              <w:t>možnosti sebe jako výzkumníka</w:t>
            </w:r>
          </w:p>
          <w:p w14:paraId="33237053" w14:textId="77777777" w:rsidR="00B77124" w:rsidRDefault="00B77124" w:rsidP="00B77124">
            <w:pPr>
              <w:jc w:val="both"/>
            </w:pPr>
            <w:r>
              <w:t>Student umí:</w:t>
            </w:r>
          </w:p>
          <w:p w14:paraId="7198FEC9" w14:textId="77777777" w:rsidR="00B77124" w:rsidRDefault="00B77124" w:rsidP="00630AC5">
            <w:pPr>
              <w:pStyle w:val="Odstavecseseznamem"/>
              <w:numPr>
                <w:ilvl w:val="0"/>
                <w:numId w:val="54"/>
              </w:numPr>
              <w:jc w:val="both"/>
            </w:pPr>
            <w:r>
              <w:t>zformulovat výzkumný cíl a výzkumnou otázku</w:t>
            </w:r>
          </w:p>
          <w:p w14:paraId="15734EAC" w14:textId="77777777" w:rsidR="00B77124" w:rsidRDefault="00B77124" w:rsidP="00630AC5">
            <w:pPr>
              <w:pStyle w:val="Odstavecseseznamem"/>
              <w:numPr>
                <w:ilvl w:val="0"/>
                <w:numId w:val="54"/>
              </w:numPr>
              <w:jc w:val="both"/>
            </w:pPr>
            <w:r>
              <w:t>vzhledem k výzkumnému cíli vybrat vhodné metodologické postupy sběru dat a jejich analýzy</w:t>
            </w:r>
          </w:p>
          <w:p w14:paraId="039DD476" w14:textId="77777777" w:rsidR="00B77124" w:rsidRDefault="00B77124" w:rsidP="00630AC5">
            <w:pPr>
              <w:pStyle w:val="Odstavecseseznamem"/>
              <w:numPr>
                <w:ilvl w:val="0"/>
                <w:numId w:val="54"/>
              </w:numPr>
              <w:jc w:val="both"/>
            </w:pPr>
            <w:r>
              <w:t>navrhnout adekvátní design výzkumu</w:t>
            </w:r>
          </w:p>
          <w:p w14:paraId="58EC5A47" w14:textId="77777777" w:rsidR="00B77124" w:rsidRPr="00204EDD" w:rsidRDefault="00B77124" w:rsidP="00630AC5">
            <w:pPr>
              <w:pStyle w:val="Odstavecseseznamem"/>
              <w:numPr>
                <w:ilvl w:val="0"/>
                <w:numId w:val="54"/>
              </w:numPr>
              <w:jc w:val="both"/>
            </w:pPr>
            <w:r>
              <w:t>rozpoznat limity a omezení zvolených metod</w:t>
            </w:r>
          </w:p>
        </w:tc>
      </w:tr>
      <w:tr w:rsidR="00B77124" w:rsidRPr="00204EDD" w14:paraId="6259D222" w14:textId="77777777" w:rsidTr="00B77124">
        <w:trPr>
          <w:trHeight w:val="265"/>
        </w:trPr>
        <w:tc>
          <w:tcPr>
            <w:tcW w:w="3638" w:type="dxa"/>
            <w:gridSpan w:val="2"/>
            <w:tcBorders>
              <w:top w:val="nil"/>
            </w:tcBorders>
            <w:shd w:val="clear" w:color="auto" w:fill="F7CAAC"/>
          </w:tcPr>
          <w:p w14:paraId="685F4792" w14:textId="77777777" w:rsidR="00B77124" w:rsidRPr="00204EDD" w:rsidRDefault="00B77124" w:rsidP="00B77124">
            <w:pPr>
              <w:jc w:val="both"/>
            </w:pPr>
            <w:r w:rsidRPr="00204EDD">
              <w:rPr>
                <w:b/>
              </w:rPr>
              <w:t>Studijní literatura a studijní pomůcky</w:t>
            </w:r>
          </w:p>
        </w:tc>
        <w:tc>
          <w:tcPr>
            <w:tcW w:w="6179" w:type="dxa"/>
            <w:gridSpan w:val="6"/>
            <w:tcBorders>
              <w:top w:val="nil"/>
              <w:bottom w:val="nil"/>
            </w:tcBorders>
          </w:tcPr>
          <w:p w14:paraId="2A498AAD" w14:textId="77777777" w:rsidR="00B77124" w:rsidRPr="00204EDD" w:rsidRDefault="00B77124" w:rsidP="00B77124">
            <w:pPr>
              <w:jc w:val="both"/>
            </w:pPr>
          </w:p>
        </w:tc>
      </w:tr>
      <w:tr w:rsidR="00B77124" w:rsidRPr="00204EDD" w14:paraId="5645A6A6" w14:textId="77777777" w:rsidTr="00B77124">
        <w:trPr>
          <w:trHeight w:val="1497"/>
        </w:trPr>
        <w:tc>
          <w:tcPr>
            <w:tcW w:w="9817" w:type="dxa"/>
            <w:gridSpan w:val="8"/>
            <w:tcBorders>
              <w:top w:val="nil"/>
            </w:tcBorders>
          </w:tcPr>
          <w:p w14:paraId="2ADF408A" w14:textId="77777777" w:rsidR="00B77124" w:rsidRPr="00746455" w:rsidRDefault="00B77124" w:rsidP="00B77124">
            <w:pPr>
              <w:jc w:val="both"/>
              <w:rPr>
                <w:szCs w:val="22"/>
              </w:rPr>
            </w:pPr>
            <w:r w:rsidRPr="00746455">
              <w:rPr>
                <w:b/>
                <w:bCs/>
                <w:szCs w:val="22"/>
              </w:rPr>
              <w:t>Základní</w:t>
            </w:r>
            <w:r w:rsidRPr="00746455">
              <w:rPr>
                <w:szCs w:val="22"/>
              </w:rPr>
              <w:t>:</w:t>
            </w:r>
          </w:p>
          <w:p w14:paraId="51BBADF9" w14:textId="77777777" w:rsidR="00B77124" w:rsidRDefault="00B77124" w:rsidP="00630AC5">
            <w:pPr>
              <w:pStyle w:val="Odstavecseseznamem"/>
              <w:numPr>
                <w:ilvl w:val="0"/>
                <w:numId w:val="55"/>
              </w:numPr>
            </w:pPr>
            <w:r>
              <w:t xml:space="preserve">Bittnerová, D., Doubek, D. a M. Levínská (2011). </w:t>
            </w:r>
            <w:r w:rsidRPr="00FF072B">
              <w:rPr>
                <w:i/>
              </w:rPr>
              <w:t>Funkce kulturních modelů ve vzdělávání.</w:t>
            </w:r>
            <w:r>
              <w:t xml:space="preserve"> Praha: FHS UK.</w:t>
            </w:r>
          </w:p>
          <w:p w14:paraId="280DFA02" w14:textId="56DB8220" w:rsidR="00B77124" w:rsidRPr="00F92CF7" w:rsidRDefault="00E25611" w:rsidP="00630AC5">
            <w:pPr>
              <w:pStyle w:val="Odstavecseseznamem"/>
              <w:numPr>
                <w:ilvl w:val="0"/>
                <w:numId w:val="55"/>
              </w:numPr>
            </w:pPr>
            <w:r>
              <w:t>Lawler</w:t>
            </w:r>
            <w:r w:rsidR="00B77124">
              <w:t xml:space="preserve">, J. (2017). Clean language interviewing: Making qualitative research interviews verifiable (str. 115–122). In Švec et al. </w:t>
            </w:r>
            <w:r w:rsidR="00B77124" w:rsidRPr="00FF072B">
              <w:rPr>
                <w:i/>
              </w:rPr>
              <w:t>Becoming teacher:</w:t>
            </w:r>
            <w:r>
              <w:rPr>
                <w:i/>
              </w:rPr>
              <w:t xml:space="preserve"> </w:t>
            </w:r>
            <w:r w:rsidR="00B77124" w:rsidRPr="00FF072B">
              <w:rPr>
                <w:i/>
              </w:rPr>
              <w:t xml:space="preserve">The Dance between tacit and explicit knowledge. </w:t>
            </w:r>
            <w:r w:rsidR="00B77124">
              <w:t>Brno: M</w:t>
            </w:r>
            <w:r w:rsidR="00C43444">
              <w:t>asarykova univerzita</w:t>
            </w:r>
            <w:r w:rsidR="00B77124">
              <w:t>.</w:t>
            </w:r>
          </w:p>
          <w:p w14:paraId="3B3CDC51" w14:textId="77777777" w:rsidR="00B77124" w:rsidRDefault="00B77124" w:rsidP="00630AC5">
            <w:pPr>
              <w:pStyle w:val="Odstavecseseznamem"/>
              <w:numPr>
                <w:ilvl w:val="0"/>
                <w:numId w:val="55"/>
              </w:numPr>
            </w:pPr>
            <w:r w:rsidRPr="009B7315">
              <w:t xml:space="preserve">Markee, N. (2015). </w:t>
            </w:r>
            <w:r w:rsidRPr="00FF072B">
              <w:rPr>
                <w:i/>
              </w:rPr>
              <w:t>The handbook of classroom discourse and interaction.</w:t>
            </w:r>
            <w:r w:rsidRPr="009B7315">
              <w:t xml:space="preserve"> Chichester: John Wiley &amp; Sons.</w:t>
            </w:r>
          </w:p>
          <w:p w14:paraId="28DCF51B" w14:textId="77777777" w:rsidR="00B77124" w:rsidRDefault="00B77124" w:rsidP="00630AC5">
            <w:pPr>
              <w:pStyle w:val="Odstavecseseznamem"/>
              <w:numPr>
                <w:ilvl w:val="0"/>
                <w:numId w:val="55"/>
              </w:numPr>
            </w:pPr>
            <w:r w:rsidRPr="009B7315">
              <w:t>Mills</w:t>
            </w:r>
            <w:r>
              <w:t xml:space="preserve">, D. &amp; </w:t>
            </w:r>
            <w:r w:rsidRPr="009B7315">
              <w:t>Morton</w:t>
            </w:r>
            <w:r>
              <w:t xml:space="preserve">, M. (2013). </w:t>
            </w:r>
            <w:r w:rsidRPr="00615A54">
              <w:rPr>
                <w:i/>
              </w:rPr>
              <w:t>Ethnography in Education</w:t>
            </w:r>
            <w:r>
              <w:t>. London: SAGE.</w:t>
            </w:r>
          </w:p>
          <w:p w14:paraId="3FB3D2F1" w14:textId="77777777" w:rsidR="00B77124" w:rsidRDefault="00B77124" w:rsidP="00630AC5">
            <w:pPr>
              <w:pStyle w:val="Odstavecseseznamem"/>
              <w:numPr>
                <w:ilvl w:val="0"/>
                <w:numId w:val="55"/>
              </w:numPr>
            </w:pPr>
            <w:r w:rsidRPr="009B7315">
              <w:t xml:space="preserve">Sztompka, P. (2007). </w:t>
            </w:r>
            <w:r w:rsidRPr="00FF072B">
              <w:rPr>
                <w:i/>
              </w:rPr>
              <w:t>Vizuální sociologie: fotografie jako výzkumná metoda.</w:t>
            </w:r>
            <w:r w:rsidRPr="009B7315">
              <w:t xml:space="preserve"> Praha: Sociologické nakladatelství.</w:t>
            </w:r>
          </w:p>
          <w:p w14:paraId="70B041FD" w14:textId="32859929" w:rsidR="00B77124" w:rsidRDefault="00B77124" w:rsidP="00630AC5">
            <w:pPr>
              <w:pStyle w:val="Odstavecseseznamem"/>
              <w:numPr>
                <w:ilvl w:val="0"/>
                <w:numId w:val="55"/>
              </w:numPr>
            </w:pPr>
            <w:r>
              <w:t xml:space="preserve">Šíp, R. et al. (2022). </w:t>
            </w:r>
            <w:r w:rsidRPr="00FF072B">
              <w:rPr>
                <w:i/>
              </w:rPr>
              <w:t xml:space="preserve">Na cestě k inkluzivní škole. Interakce a norma. </w:t>
            </w:r>
            <w:r>
              <w:t>Brno: M</w:t>
            </w:r>
            <w:r w:rsidR="00C43444">
              <w:t>\sarykova univerzita</w:t>
            </w:r>
            <w:r>
              <w:t>.</w:t>
            </w:r>
          </w:p>
          <w:p w14:paraId="204E07AB" w14:textId="77777777" w:rsidR="00B77124" w:rsidRDefault="00B77124" w:rsidP="00B77124">
            <w:pPr>
              <w:jc w:val="both"/>
              <w:rPr>
                <w:szCs w:val="22"/>
              </w:rPr>
            </w:pPr>
            <w:r w:rsidRPr="00746455">
              <w:rPr>
                <w:b/>
                <w:bCs/>
                <w:szCs w:val="22"/>
              </w:rPr>
              <w:lastRenderedPageBreak/>
              <w:t>Doporučená</w:t>
            </w:r>
            <w:r w:rsidRPr="00746455">
              <w:rPr>
                <w:szCs w:val="22"/>
              </w:rPr>
              <w:t>:</w:t>
            </w:r>
          </w:p>
          <w:p w14:paraId="6C88E3EA" w14:textId="77777777" w:rsidR="00B77124" w:rsidRPr="00FF072B" w:rsidRDefault="00B77124" w:rsidP="00630AC5">
            <w:pPr>
              <w:pStyle w:val="Odstavecseseznamem"/>
              <w:numPr>
                <w:ilvl w:val="0"/>
                <w:numId w:val="55"/>
              </w:numPr>
              <w:jc w:val="both"/>
              <w:rPr>
                <w:szCs w:val="22"/>
              </w:rPr>
            </w:pPr>
            <w:r w:rsidRPr="00FF072B">
              <w:rPr>
                <w:szCs w:val="22"/>
              </w:rPr>
              <w:t xml:space="preserve">Beach, D., Bagley, C. </w:t>
            </w:r>
            <w:r w:rsidRPr="009B7315">
              <w:t>&amp;</w:t>
            </w:r>
            <w:r w:rsidRPr="00FF072B">
              <w:rPr>
                <w:szCs w:val="22"/>
              </w:rPr>
              <w:t xml:space="preserve"> Sofia Marques da Silva (2018). </w:t>
            </w:r>
            <w:r w:rsidRPr="00C43444">
              <w:rPr>
                <w:i/>
                <w:szCs w:val="22"/>
              </w:rPr>
              <w:t>The Wiley Handbook of Ethnography of Education</w:t>
            </w:r>
            <w:r w:rsidRPr="00FF072B">
              <w:rPr>
                <w:szCs w:val="22"/>
              </w:rPr>
              <w:t>. Oxford: Wiley-Blackwell.</w:t>
            </w:r>
          </w:p>
          <w:p w14:paraId="5A9C7C12" w14:textId="77777777" w:rsidR="00B77124" w:rsidRDefault="00B77124" w:rsidP="00630AC5">
            <w:pPr>
              <w:pStyle w:val="Odstavecseseznamem"/>
              <w:numPr>
                <w:ilvl w:val="0"/>
                <w:numId w:val="55"/>
              </w:numPr>
            </w:pPr>
            <w:r>
              <w:t xml:space="preserve">Budil, I. (2003). </w:t>
            </w:r>
            <w:r w:rsidRPr="00FF072B">
              <w:rPr>
                <w:i/>
              </w:rPr>
              <w:t>Mýtus, jazyk a kulturní antropologie.</w:t>
            </w:r>
            <w:r>
              <w:t xml:space="preserve"> Praha: Triton.</w:t>
            </w:r>
          </w:p>
          <w:p w14:paraId="4050A651" w14:textId="77777777" w:rsidR="00B77124" w:rsidRDefault="00B77124" w:rsidP="00630AC5">
            <w:pPr>
              <w:pStyle w:val="Odstavecseseznamem"/>
              <w:numPr>
                <w:ilvl w:val="0"/>
                <w:numId w:val="55"/>
              </w:numPr>
            </w:pPr>
            <w:r>
              <w:t xml:space="preserve">Gillian, R. (2016). </w:t>
            </w:r>
            <w:r w:rsidRPr="00FF072B">
              <w:rPr>
                <w:i/>
              </w:rPr>
              <w:t>Visual Methodologies</w:t>
            </w:r>
            <w:r>
              <w:t xml:space="preserve">. </w:t>
            </w:r>
            <w:r w:rsidRPr="00746455">
              <w:t>London: SAGE.</w:t>
            </w:r>
          </w:p>
          <w:p w14:paraId="71093ADA" w14:textId="77777777" w:rsidR="00B77124" w:rsidRDefault="00B77124" w:rsidP="00630AC5">
            <w:pPr>
              <w:pStyle w:val="Odstavecseseznamem"/>
              <w:numPr>
                <w:ilvl w:val="0"/>
                <w:numId w:val="55"/>
              </w:numPr>
            </w:pPr>
            <w:r w:rsidRPr="009B7315">
              <w:t xml:space="preserve">Moss, J., &amp; Pini B. (2016). </w:t>
            </w:r>
            <w:r w:rsidRPr="00FF072B">
              <w:rPr>
                <w:i/>
              </w:rPr>
              <w:t>Visual research methods in educational research.</w:t>
            </w:r>
            <w:r w:rsidRPr="009B7315">
              <w:t xml:space="preserve"> New York: Palgrave Macmillan.</w:t>
            </w:r>
          </w:p>
          <w:p w14:paraId="0A23BDB3" w14:textId="39B24BB0" w:rsidR="00B77124" w:rsidRDefault="00B77124" w:rsidP="00630AC5">
            <w:pPr>
              <w:pStyle w:val="Odstavecseseznamem"/>
              <w:numPr>
                <w:ilvl w:val="0"/>
                <w:numId w:val="55"/>
              </w:numPr>
            </w:pPr>
            <w:r w:rsidRPr="009B7315">
              <w:t>Pink, S. (2007). Doing visual ethnography: Images, media and representation in research. London: SAGE</w:t>
            </w:r>
            <w:r w:rsidR="00C43444">
              <w:t>.</w:t>
            </w:r>
          </w:p>
          <w:p w14:paraId="18314349" w14:textId="4B959C2D" w:rsidR="00B77124" w:rsidRDefault="00B77124" w:rsidP="00630AC5">
            <w:pPr>
              <w:pStyle w:val="Odstavecseseznamem"/>
              <w:numPr>
                <w:ilvl w:val="0"/>
                <w:numId w:val="55"/>
              </w:numPr>
            </w:pPr>
            <w:r w:rsidRPr="009B7315">
              <w:t>Pink, S.</w:t>
            </w:r>
            <w:r>
              <w:t xml:space="preserve"> </w:t>
            </w:r>
            <w:r w:rsidRPr="009B7315">
              <w:t xml:space="preserve">&amp; </w:t>
            </w:r>
            <w:r>
              <w:t>all. (2015). Digital Ethnography: Principles and Practice</w:t>
            </w:r>
            <w:r w:rsidRPr="009B7315">
              <w:t>. London: SAGE.</w:t>
            </w:r>
          </w:p>
          <w:p w14:paraId="34EF1765" w14:textId="77777777" w:rsidR="00B77124" w:rsidRDefault="00B77124" w:rsidP="00630AC5">
            <w:pPr>
              <w:pStyle w:val="Odstavecseseznamem"/>
              <w:numPr>
                <w:ilvl w:val="0"/>
                <w:numId w:val="55"/>
              </w:numPr>
            </w:pPr>
            <w:r>
              <w:t xml:space="preserve">Pražská skupina školní etnografie (2005). </w:t>
            </w:r>
            <w:r w:rsidRPr="00FF072B">
              <w:rPr>
                <w:i/>
              </w:rPr>
              <w:t>Psychický vývoj dítěte: od 1. do 5. třídy.</w:t>
            </w:r>
            <w:r>
              <w:t xml:space="preserve"> Praha: Karolinum.</w:t>
            </w:r>
          </w:p>
          <w:p w14:paraId="5361494B" w14:textId="77777777" w:rsidR="00B77124" w:rsidRPr="00204EDD" w:rsidRDefault="00B77124" w:rsidP="00630AC5">
            <w:pPr>
              <w:pStyle w:val="Odstavecseseznamem"/>
              <w:numPr>
                <w:ilvl w:val="0"/>
                <w:numId w:val="55"/>
              </w:numPr>
            </w:pPr>
            <w:r>
              <w:t xml:space="preserve">Štech, S. (2021). </w:t>
            </w:r>
            <w:r w:rsidRPr="007B23B6">
              <w:t>Výzkum, experti a politici – podivuhodný život ideje inkluzivního vzdělávání v</w:t>
            </w:r>
            <w:r>
              <w:t> </w:t>
            </w:r>
            <w:r w:rsidRPr="007B23B6">
              <w:t>ČR</w:t>
            </w:r>
            <w:r>
              <w:t xml:space="preserve">. </w:t>
            </w:r>
            <w:r w:rsidRPr="00FF072B">
              <w:rPr>
                <w:i/>
              </w:rPr>
              <w:t xml:space="preserve">Pedagogika </w:t>
            </w:r>
            <w:r w:rsidRPr="007B23B6">
              <w:t>71(3)</w:t>
            </w:r>
            <w:r>
              <w:t>, 403–427.</w:t>
            </w:r>
          </w:p>
        </w:tc>
      </w:tr>
      <w:tr w:rsidR="00B77124" w:rsidRPr="00204EDD" w14:paraId="15EAAABC" w14:textId="77777777" w:rsidTr="00B77124">
        <w:tc>
          <w:tcPr>
            <w:tcW w:w="9817" w:type="dxa"/>
            <w:gridSpan w:val="8"/>
            <w:tcBorders>
              <w:top w:val="single" w:sz="12" w:space="0" w:color="auto"/>
              <w:left w:val="single" w:sz="2" w:space="0" w:color="auto"/>
              <w:bottom w:val="single" w:sz="2" w:space="0" w:color="auto"/>
              <w:right w:val="single" w:sz="2" w:space="0" w:color="auto"/>
            </w:tcBorders>
            <w:shd w:val="clear" w:color="auto" w:fill="F7CAAC"/>
          </w:tcPr>
          <w:p w14:paraId="4917176E" w14:textId="77777777" w:rsidR="00B77124" w:rsidRPr="00204EDD" w:rsidRDefault="00B77124" w:rsidP="00B77124">
            <w:pPr>
              <w:jc w:val="center"/>
              <w:rPr>
                <w:b/>
              </w:rPr>
            </w:pPr>
            <w:r w:rsidRPr="00204EDD">
              <w:rPr>
                <w:b/>
              </w:rPr>
              <w:lastRenderedPageBreak/>
              <w:t>Informace ke kombinované nebo distanční formě</w:t>
            </w:r>
          </w:p>
        </w:tc>
      </w:tr>
      <w:tr w:rsidR="00B77124" w:rsidRPr="00204EDD" w14:paraId="114CFC2D" w14:textId="77777777" w:rsidTr="00B77124">
        <w:tc>
          <w:tcPr>
            <w:tcW w:w="4768" w:type="dxa"/>
            <w:gridSpan w:val="3"/>
            <w:tcBorders>
              <w:top w:val="single" w:sz="2" w:space="0" w:color="auto"/>
            </w:tcBorders>
            <w:shd w:val="clear" w:color="auto" w:fill="F7CAAC"/>
          </w:tcPr>
          <w:p w14:paraId="66A4A49E" w14:textId="77777777" w:rsidR="00B77124" w:rsidRPr="00204EDD" w:rsidRDefault="00B77124" w:rsidP="00B77124">
            <w:pPr>
              <w:jc w:val="both"/>
            </w:pPr>
            <w:r w:rsidRPr="00204EDD">
              <w:rPr>
                <w:b/>
              </w:rPr>
              <w:t>Rozsah konzultací (soustředění)</w:t>
            </w:r>
          </w:p>
        </w:tc>
        <w:tc>
          <w:tcPr>
            <w:tcW w:w="886" w:type="dxa"/>
            <w:tcBorders>
              <w:top w:val="single" w:sz="2" w:space="0" w:color="auto"/>
            </w:tcBorders>
          </w:tcPr>
          <w:p w14:paraId="554C35B0" w14:textId="77777777" w:rsidR="00B77124" w:rsidRPr="00204EDD" w:rsidRDefault="00B77124" w:rsidP="00B77124">
            <w:pPr>
              <w:jc w:val="both"/>
            </w:pPr>
            <w:r>
              <w:t>15</w:t>
            </w:r>
          </w:p>
        </w:tc>
        <w:tc>
          <w:tcPr>
            <w:tcW w:w="4163" w:type="dxa"/>
            <w:gridSpan w:val="4"/>
            <w:tcBorders>
              <w:top w:val="single" w:sz="2" w:space="0" w:color="auto"/>
            </w:tcBorders>
            <w:shd w:val="clear" w:color="auto" w:fill="F7CAAC"/>
          </w:tcPr>
          <w:p w14:paraId="67B4772E" w14:textId="77777777" w:rsidR="00B77124" w:rsidRPr="00204EDD" w:rsidRDefault="00B77124" w:rsidP="00B77124">
            <w:pPr>
              <w:jc w:val="both"/>
              <w:rPr>
                <w:b/>
              </w:rPr>
            </w:pPr>
            <w:r w:rsidRPr="00204EDD">
              <w:rPr>
                <w:b/>
              </w:rPr>
              <w:t xml:space="preserve">hodin </w:t>
            </w:r>
          </w:p>
        </w:tc>
      </w:tr>
      <w:tr w:rsidR="00B77124" w:rsidRPr="00204EDD" w14:paraId="44550FC1" w14:textId="77777777" w:rsidTr="00B77124">
        <w:tc>
          <w:tcPr>
            <w:tcW w:w="9817" w:type="dxa"/>
            <w:gridSpan w:val="8"/>
            <w:shd w:val="clear" w:color="auto" w:fill="F7CAAC"/>
          </w:tcPr>
          <w:p w14:paraId="5173035E" w14:textId="77777777" w:rsidR="00B77124" w:rsidRPr="00204EDD" w:rsidRDefault="00B77124" w:rsidP="00B77124">
            <w:pPr>
              <w:jc w:val="both"/>
              <w:rPr>
                <w:b/>
              </w:rPr>
            </w:pPr>
            <w:r w:rsidRPr="00204EDD">
              <w:rPr>
                <w:b/>
              </w:rPr>
              <w:t>Informace o způsobu kontaktu s vyučujícím</w:t>
            </w:r>
          </w:p>
        </w:tc>
      </w:tr>
      <w:tr w:rsidR="00B77124" w:rsidRPr="00204EDD" w14:paraId="50B137BA" w14:textId="77777777" w:rsidTr="00B77124">
        <w:trPr>
          <w:trHeight w:val="452"/>
        </w:trPr>
        <w:tc>
          <w:tcPr>
            <w:tcW w:w="9817" w:type="dxa"/>
            <w:gridSpan w:val="8"/>
          </w:tcPr>
          <w:p w14:paraId="0E4A3A74" w14:textId="77777777" w:rsidR="00B77124" w:rsidRPr="00204EDD" w:rsidRDefault="00B77124" w:rsidP="00B77124">
            <w:r w:rsidRPr="00517A95">
              <w:t>DSP je v prezenční i kombinované formě totožný.</w:t>
            </w:r>
            <w:r>
              <w:br/>
              <w:t>Podle Vnitřního předpisu UTB má každý akademický pracovník stanoveny konzultační hodiny v rozsahu 2h týdně. Dále je možno komunikovat s vyučujícím prostřednictvím e-mailu nebo v rámci MS Office 365 (Teams), ve kterém probíhá synchronní výuka na dálku.</w:t>
            </w:r>
          </w:p>
        </w:tc>
      </w:tr>
    </w:tbl>
    <w:p w14:paraId="39B3AE44" w14:textId="77777777" w:rsidR="00B77124" w:rsidRDefault="00B77124" w:rsidP="00B77124"/>
    <w:p w14:paraId="3D313C6C" w14:textId="77777777" w:rsidR="00B77124" w:rsidRDefault="00B77124" w:rsidP="00B77124">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046"/>
        <w:gridCol w:w="142"/>
        <w:gridCol w:w="1175"/>
      </w:tblGrid>
      <w:tr w:rsidR="00B77124" w14:paraId="6BBB1906" w14:textId="77777777" w:rsidTr="00B77124">
        <w:tc>
          <w:tcPr>
            <w:tcW w:w="9855" w:type="dxa"/>
            <w:gridSpan w:val="8"/>
            <w:tcBorders>
              <w:bottom w:val="double" w:sz="4" w:space="0" w:color="auto"/>
            </w:tcBorders>
            <w:shd w:val="clear" w:color="auto" w:fill="BDD6EE"/>
          </w:tcPr>
          <w:p w14:paraId="24E7CD48" w14:textId="77777777" w:rsidR="00B77124" w:rsidRDefault="00B77124" w:rsidP="00B77124">
            <w:pPr>
              <w:jc w:val="both"/>
              <w:rPr>
                <w:b/>
                <w:sz w:val="28"/>
              </w:rPr>
            </w:pPr>
            <w:r>
              <w:lastRenderedPageBreak/>
              <w:br w:type="page"/>
            </w:r>
            <w:r>
              <w:rPr>
                <w:b/>
                <w:sz w:val="28"/>
              </w:rPr>
              <w:t>B-III – Charakteristika studijního předmětu</w:t>
            </w:r>
          </w:p>
        </w:tc>
      </w:tr>
      <w:tr w:rsidR="00B77124" w14:paraId="4ADF49B4" w14:textId="77777777" w:rsidTr="00B77124">
        <w:tc>
          <w:tcPr>
            <w:tcW w:w="3086" w:type="dxa"/>
            <w:tcBorders>
              <w:top w:val="double" w:sz="4" w:space="0" w:color="auto"/>
            </w:tcBorders>
            <w:shd w:val="clear" w:color="auto" w:fill="F7CAAC"/>
          </w:tcPr>
          <w:p w14:paraId="03BBDB2B" w14:textId="77777777" w:rsidR="00B77124" w:rsidRDefault="00B77124" w:rsidP="00B77124">
            <w:pPr>
              <w:jc w:val="both"/>
              <w:rPr>
                <w:b/>
              </w:rPr>
            </w:pPr>
            <w:r>
              <w:rPr>
                <w:b/>
              </w:rPr>
              <w:t>Název studijního předmětu</w:t>
            </w:r>
          </w:p>
        </w:tc>
        <w:tc>
          <w:tcPr>
            <w:tcW w:w="6769" w:type="dxa"/>
            <w:gridSpan w:val="7"/>
            <w:tcBorders>
              <w:top w:val="double" w:sz="4" w:space="0" w:color="auto"/>
            </w:tcBorders>
          </w:tcPr>
          <w:p w14:paraId="58D3A7F5" w14:textId="77777777" w:rsidR="00B77124" w:rsidRDefault="00B77124" w:rsidP="00B77124">
            <w:pPr>
              <w:jc w:val="both"/>
            </w:pPr>
            <w:r>
              <w:t>Pokročilá analýza kvantitativních dat</w:t>
            </w:r>
          </w:p>
        </w:tc>
      </w:tr>
      <w:tr w:rsidR="00B77124" w14:paraId="513F0951" w14:textId="77777777" w:rsidTr="00B77124">
        <w:tc>
          <w:tcPr>
            <w:tcW w:w="3086" w:type="dxa"/>
            <w:shd w:val="clear" w:color="auto" w:fill="F7CAAC"/>
          </w:tcPr>
          <w:p w14:paraId="731B6736" w14:textId="77777777" w:rsidR="00B77124" w:rsidRDefault="00B77124" w:rsidP="00B77124">
            <w:pPr>
              <w:jc w:val="both"/>
              <w:rPr>
                <w:b/>
              </w:rPr>
            </w:pPr>
            <w:r>
              <w:rPr>
                <w:b/>
              </w:rPr>
              <w:t>Typ předmětu</w:t>
            </w:r>
          </w:p>
        </w:tc>
        <w:tc>
          <w:tcPr>
            <w:tcW w:w="3406" w:type="dxa"/>
            <w:gridSpan w:val="4"/>
          </w:tcPr>
          <w:p w14:paraId="7D53873D" w14:textId="77777777" w:rsidR="00B77124" w:rsidRDefault="00B77124" w:rsidP="00B77124">
            <w:pPr>
              <w:jc w:val="both"/>
            </w:pPr>
            <w:r>
              <w:t>Povinně volitelný</w:t>
            </w:r>
          </w:p>
        </w:tc>
        <w:tc>
          <w:tcPr>
            <w:tcW w:w="2188" w:type="dxa"/>
            <w:gridSpan w:val="2"/>
            <w:shd w:val="clear" w:color="auto" w:fill="F7CAAC"/>
          </w:tcPr>
          <w:p w14:paraId="08781C7C" w14:textId="77777777" w:rsidR="00B77124" w:rsidRDefault="00B77124" w:rsidP="00B77124">
            <w:pPr>
              <w:jc w:val="both"/>
            </w:pPr>
            <w:r>
              <w:rPr>
                <w:b/>
              </w:rPr>
              <w:t>doporučený ročník / semestr</w:t>
            </w:r>
          </w:p>
        </w:tc>
        <w:tc>
          <w:tcPr>
            <w:tcW w:w="1175" w:type="dxa"/>
          </w:tcPr>
          <w:p w14:paraId="02E97520" w14:textId="2D78B8E8" w:rsidR="00B77124" w:rsidRDefault="00B77124" w:rsidP="00B77124">
            <w:pPr>
              <w:jc w:val="both"/>
            </w:pPr>
            <w:r>
              <w:t>2-3./3-6</w:t>
            </w:r>
            <w:r w:rsidR="00A74A36">
              <w:t>.</w:t>
            </w:r>
          </w:p>
        </w:tc>
      </w:tr>
      <w:tr w:rsidR="00B77124" w14:paraId="15EE5EBB" w14:textId="77777777" w:rsidTr="00B77124">
        <w:tc>
          <w:tcPr>
            <w:tcW w:w="3086" w:type="dxa"/>
            <w:shd w:val="clear" w:color="auto" w:fill="F7CAAC"/>
          </w:tcPr>
          <w:p w14:paraId="7A554736" w14:textId="77777777" w:rsidR="00B77124" w:rsidRDefault="00B77124" w:rsidP="00B77124">
            <w:pPr>
              <w:jc w:val="both"/>
              <w:rPr>
                <w:b/>
              </w:rPr>
            </w:pPr>
            <w:r>
              <w:rPr>
                <w:b/>
              </w:rPr>
              <w:t>Rozsah studijního předmětu</w:t>
            </w:r>
          </w:p>
        </w:tc>
        <w:tc>
          <w:tcPr>
            <w:tcW w:w="1701" w:type="dxa"/>
            <w:gridSpan w:val="2"/>
          </w:tcPr>
          <w:p w14:paraId="3499CAD8" w14:textId="2FF9C7EC" w:rsidR="00B77124" w:rsidRDefault="00B77124" w:rsidP="00B77124">
            <w:pPr>
              <w:jc w:val="both"/>
            </w:pPr>
            <w:r>
              <w:t>5 p. + 1</w:t>
            </w:r>
            <w:r w:rsidR="00C43444">
              <w:t>0</w:t>
            </w:r>
            <w:r>
              <w:t xml:space="preserve"> s.</w:t>
            </w:r>
          </w:p>
        </w:tc>
        <w:tc>
          <w:tcPr>
            <w:tcW w:w="889" w:type="dxa"/>
            <w:shd w:val="clear" w:color="auto" w:fill="F7CAAC"/>
          </w:tcPr>
          <w:p w14:paraId="0B078D6C" w14:textId="77777777" w:rsidR="00B77124" w:rsidRDefault="00B77124" w:rsidP="00B77124">
            <w:pPr>
              <w:jc w:val="both"/>
              <w:rPr>
                <w:b/>
              </w:rPr>
            </w:pPr>
            <w:r>
              <w:rPr>
                <w:b/>
              </w:rPr>
              <w:t xml:space="preserve">hod. </w:t>
            </w:r>
          </w:p>
        </w:tc>
        <w:tc>
          <w:tcPr>
            <w:tcW w:w="816" w:type="dxa"/>
          </w:tcPr>
          <w:p w14:paraId="3BC9309E" w14:textId="77777777" w:rsidR="00B77124" w:rsidRDefault="00B77124" w:rsidP="00B77124">
            <w:pPr>
              <w:jc w:val="both"/>
            </w:pPr>
            <w:r>
              <w:t>15</w:t>
            </w:r>
          </w:p>
        </w:tc>
        <w:tc>
          <w:tcPr>
            <w:tcW w:w="2046" w:type="dxa"/>
            <w:shd w:val="clear" w:color="auto" w:fill="F7CAAC"/>
          </w:tcPr>
          <w:p w14:paraId="305AE2B5" w14:textId="77777777" w:rsidR="00B77124" w:rsidRDefault="00B77124" w:rsidP="00B77124">
            <w:pPr>
              <w:jc w:val="both"/>
              <w:rPr>
                <w:b/>
              </w:rPr>
            </w:pPr>
            <w:r>
              <w:rPr>
                <w:b/>
              </w:rPr>
              <w:t>kreditů</w:t>
            </w:r>
          </w:p>
        </w:tc>
        <w:tc>
          <w:tcPr>
            <w:tcW w:w="1317" w:type="dxa"/>
            <w:gridSpan w:val="2"/>
          </w:tcPr>
          <w:p w14:paraId="29B81445" w14:textId="77777777" w:rsidR="00B77124" w:rsidRDefault="00B77124" w:rsidP="00B77124">
            <w:pPr>
              <w:jc w:val="both"/>
            </w:pPr>
          </w:p>
        </w:tc>
      </w:tr>
      <w:tr w:rsidR="00B77124" w14:paraId="7A26082F" w14:textId="77777777" w:rsidTr="00B77124">
        <w:tc>
          <w:tcPr>
            <w:tcW w:w="3086" w:type="dxa"/>
            <w:shd w:val="clear" w:color="auto" w:fill="F7CAAC"/>
          </w:tcPr>
          <w:p w14:paraId="74B4E03B" w14:textId="77777777" w:rsidR="00B77124" w:rsidRDefault="00B77124" w:rsidP="00B77124">
            <w:pPr>
              <w:jc w:val="both"/>
              <w:rPr>
                <w:b/>
                <w:sz w:val="22"/>
              </w:rPr>
            </w:pPr>
            <w:r>
              <w:rPr>
                <w:b/>
              </w:rPr>
              <w:t>Prerekvizity, korekvizity, ekvivalence</w:t>
            </w:r>
          </w:p>
        </w:tc>
        <w:tc>
          <w:tcPr>
            <w:tcW w:w="6769" w:type="dxa"/>
            <w:gridSpan w:val="7"/>
          </w:tcPr>
          <w:p w14:paraId="5A0B2F64" w14:textId="77777777" w:rsidR="00B77124" w:rsidRDefault="00B77124" w:rsidP="00B77124">
            <w:pPr>
              <w:jc w:val="both"/>
            </w:pPr>
          </w:p>
        </w:tc>
      </w:tr>
      <w:tr w:rsidR="00B77124" w14:paraId="454A9914" w14:textId="77777777" w:rsidTr="00B77124">
        <w:tc>
          <w:tcPr>
            <w:tcW w:w="3086" w:type="dxa"/>
            <w:shd w:val="clear" w:color="auto" w:fill="F7CAAC"/>
          </w:tcPr>
          <w:p w14:paraId="2014F2C1" w14:textId="77777777" w:rsidR="00B77124" w:rsidRDefault="00B77124" w:rsidP="00B77124">
            <w:pPr>
              <w:jc w:val="both"/>
              <w:rPr>
                <w:b/>
              </w:rPr>
            </w:pPr>
            <w:r>
              <w:rPr>
                <w:b/>
              </w:rPr>
              <w:t>Způsob ověření studijních výsledků</w:t>
            </w:r>
          </w:p>
        </w:tc>
        <w:tc>
          <w:tcPr>
            <w:tcW w:w="3406" w:type="dxa"/>
            <w:gridSpan w:val="4"/>
          </w:tcPr>
          <w:p w14:paraId="5EB19D5E" w14:textId="77777777" w:rsidR="00B77124" w:rsidRDefault="00B77124" w:rsidP="00B77124">
            <w:pPr>
              <w:jc w:val="both"/>
            </w:pPr>
            <w:r>
              <w:t>Zkouška</w:t>
            </w:r>
          </w:p>
        </w:tc>
        <w:tc>
          <w:tcPr>
            <w:tcW w:w="2046" w:type="dxa"/>
            <w:shd w:val="clear" w:color="auto" w:fill="F7CAAC"/>
          </w:tcPr>
          <w:p w14:paraId="5EEF1562" w14:textId="77777777" w:rsidR="00B77124" w:rsidRDefault="00B77124" w:rsidP="00B77124">
            <w:pPr>
              <w:jc w:val="both"/>
              <w:rPr>
                <w:b/>
              </w:rPr>
            </w:pPr>
            <w:r>
              <w:rPr>
                <w:b/>
              </w:rPr>
              <w:t>Forma výuky</w:t>
            </w:r>
          </w:p>
        </w:tc>
        <w:tc>
          <w:tcPr>
            <w:tcW w:w="1317" w:type="dxa"/>
            <w:gridSpan w:val="2"/>
          </w:tcPr>
          <w:p w14:paraId="15144292" w14:textId="003C85BC" w:rsidR="00B77124" w:rsidRDefault="00572394" w:rsidP="00B77124">
            <w:pPr>
              <w:jc w:val="both"/>
            </w:pPr>
            <w:r>
              <w:t>Přednáška, seminář</w:t>
            </w:r>
          </w:p>
        </w:tc>
      </w:tr>
      <w:tr w:rsidR="00B77124" w14:paraId="67CD50C4" w14:textId="77777777" w:rsidTr="00B77124">
        <w:tc>
          <w:tcPr>
            <w:tcW w:w="3086" w:type="dxa"/>
            <w:shd w:val="clear" w:color="auto" w:fill="F7CAAC"/>
          </w:tcPr>
          <w:p w14:paraId="59DF7D64" w14:textId="77777777" w:rsidR="00B77124" w:rsidRDefault="00B77124" w:rsidP="00B77124">
            <w:pPr>
              <w:jc w:val="both"/>
              <w:rPr>
                <w:b/>
              </w:rPr>
            </w:pPr>
            <w:r>
              <w:rPr>
                <w:b/>
              </w:rPr>
              <w:t>Forma způsobu ověření studijních výsledků a další požadavky na studenta</w:t>
            </w:r>
          </w:p>
        </w:tc>
        <w:tc>
          <w:tcPr>
            <w:tcW w:w="6769" w:type="dxa"/>
            <w:gridSpan w:val="7"/>
            <w:tcBorders>
              <w:bottom w:val="nil"/>
            </w:tcBorders>
          </w:tcPr>
          <w:p w14:paraId="6DDA3918" w14:textId="77777777" w:rsidR="00B77124" w:rsidRDefault="00B77124" w:rsidP="00B77124">
            <w:pPr>
              <w:jc w:val="both"/>
            </w:pPr>
            <w:r>
              <w:t>Vypracování průběžně zadávaných úkolů. Písemná zkouška.</w:t>
            </w:r>
          </w:p>
        </w:tc>
      </w:tr>
      <w:tr w:rsidR="00B77124" w14:paraId="06188EE4" w14:textId="77777777" w:rsidTr="00B77124">
        <w:trPr>
          <w:trHeight w:val="168"/>
        </w:trPr>
        <w:tc>
          <w:tcPr>
            <w:tcW w:w="9855" w:type="dxa"/>
            <w:gridSpan w:val="8"/>
            <w:tcBorders>
              <w:top w:val="nil"/>
            </w:tcBorders>
          </w:tcPr>
          <w:p w14:paraId="4AA06391" w14:textId="77777777" w:rsidR="00B77124" w:rsidRDefault="00B77124" w:rsidP="00B77124">
            <w:pPr>
              <w:jc w:val="both"/>
            </w:pPr>
          </w:p>
        </w:tc>
      </w:tr>
      <w:tr w:rsidR="00B77124" w14:paraId="63DD2E73" w14:textId="77777777" w:rsidTr="00B77124">
        <w:trPr>
          <w:trHeight w:val="197"/>
        </w:trPr>
        <w:tc>
          <w:tcPr>
            <w:tcW w:w="3086" w:type="dxa"/>
            <w:tcBorders>
              <w:top w:val="nil"/>
            </w:tcBorders>
            <w:shd w:val="clear" w:color="auto" w:fill="F7CAAC"/>
          </w:tcPr>
          <w:p w14:paraId="772E72CD" w14:textId="77777777" w:rsidR="00B77124" w:rsidRDefault="00B77124" w:rsidP="00B77124">
            <w:pPr>
              <w:jc w:val="both"/>
              <w:rPr>
                <w:b/>
              </w:rPr>
            </w:pPr>
            <w:r>
              <w:rPr>
                <w:b/>
              </w:rPr>
              <w:t>Garant předmětu</w:t>
            </w:r>
          </w:p>
        </w:tc>
        <w:tc>
          <w:tcPr>
            <w:tcW w:w="6769" w:type="dxa"/>
            <w:gridSpan w:val="7"/>
            <w:tcBorders>
              <w:top w:val="nil"/>
            </w:tcBorders>
          </w:tcPr>
          <w:p w14:paraId="4BF72898" w14:textId="77777777" w:rsidR="00B77124" w:rsidRDefault="00B77124" w:rsidP="00B77124">
            <w:pPr>
              <w:jc w:val="both"/>
            </w:pPr>
            <w:r>
              <w:t>Mgr. Ilona Kočvarová, Ph.D.</w:t>
            </w:r>
          </w:p>
        </w:tc>
      </w:tr>
      <w:tr w:rsidR="00B77124" w14:paraId="0A664F7F" w14:textId="77777777" w:rsidTr="00B77124">
        <w:trPr>
          <w:trHeight w:val="243"/>
        </w:trPr>
        <w:tc>
          <w:tcPr>
            <w:tcW w:w="3086" w:type="dxa"/>
            <w:tcBorders>
              <w:top w:val="nil"/>
            </w:tcBorders>
            <w:shd w:val="clear" w:color="auto" w:fill="F7CAAC"/>
          </w:tcPr>
          <w:p w14:paraId="374BECCF" w14:textId="77777777" w:rsidR="00B77124" w:rsidRDefault="00B77124" w:rsidP="00B77124">
            <w:pPr>
              <w:jc w:val="both"/>
              <w:rPr>
                <w:b/>
              </w:rPr>
            </w:pPr>
            <w:r>
              <w:rPr>
                <w:b/>
              </w:rPr>
              <w:t>Zapojení garanta do výuky předmětu</w:t>
            </w:r>
          </w:p>
        </w:tc>
        <w:tc>
          <w:tcPr>
            <w:tcW w:w="6769" w:type="dxa"/>
            <w:gridSpan w:val="7"/>
            <w:tcBorders>
              <w:top w:val="nil"/>
            </w:tcBorders>
          </w:tcPr>
          <w:p w14:paraId="76C8A4C7" w14:textId="77777777" w:rsidR="00B77124" w:rsidRDefault="00B77124" w:rsidP="00B77124">
            <w:pPr>
              <w:jc w:val="both"/>
            </w:pPr>
            <w:r>
              <w:t>100</w:t>
            </w:r>
            <w:r w:rsidRPr="00EB0BA1">
              <w:t xml:space="preserve"> % </w:t>
            </w:r>
          </w:p>
        </w:tc>
      </w:tr>
      <w:tr w:rsidR="00B77124" w14:paraId="046945D6" w14:textId="77777777" w:rsidTr="00B77124">
        <w:tc>
          <w:tcPr>
            <w:tcW w:w="3086" w:type="dxa"/>
            <w:shd w:val="clear" w:color="auto" w:fill="F7CAAC"/>
          </w:tcPr>
          <w:p w14:paraId="12046F84" w14:textId="77777777" w:rsidR="00B77124" w:rsidRDefault="00B77124" w:rsidP="00B77124">
            <w:pPr>
              <w:jc w:val="both"/>
              <w:rPr>
                <w:b/>
              </w:rPr>
            </w:pPr>
            <w:r>
              <w:rPr>
                <w:b/>
              </w:rPr>
              <w:t>Vyučující</w:t>
            </w:r>
          </w:p>
        </w:tc>
        <w:tc>
          <w:tcPr>
            <w:tcW w:w="6769" w:type="dxa"/>
            <w:gridSpan w:val="7"/>
            <w:tcBorders>
              <w:bottom w:val="nil"/>
            </w:tcBorders>
          </w:tcPr>
          <w:p w14:paraId="4F36CD28" w14:textId="77777777" w:rsidR="00B77124" w:rsidRDefault="00B77124" w:rsidP="00B77124">
            <w:pPr>
              <w:jc w:val="both"/>
            </w:pPr>
          </w:p>
        </w:tc>
      </w:tr>
      <w:tr w:rsidR="00B77124" w14:paraId="481DE04D" w14:textId="77777777" w:rsidTr="00B77124">
        <w:trPr>
          <w:trHeight w:val="256"/>
        </w:trPr>
        <w:tc>
          <w:tcPr>
            <w:tcW w:w="9855" w:type="dxa"/>
            <w:gridSpan w:val="8"/>
            <w:tcBorders>
              <w:top w:val="nil"/>
            </w:tcBorders>
          </w:tcPr>
          <w:p w14:paraId="55A8CF19" w14:textId="77777777" w:rsidR="00B77124" w:rsidRDefault="00B77124" w:rsidP="00B77124">
            <w:pPr>
              <w:jc w:val="both"/>
            </w:pPr>
            <w:r>
              <w:t>Mgr. Ilona Kočvarová, Ph.D.</w:t>
            </w:r>
          </w:p>
        </w:tc>
      </w:tr>
      <w:tr w:rsidR="00B77124" w14:paraId="2AABCE5D" w14:textId="77777777" w:rsidTr="00B77124">
        <w:tc>
          <w:tcPr>
            <w:tcW w:w="3086" w:type="dxa"/>
            <w:shd w:val="clear" w:color="auto" w:fill="F7CAAC"/>
          </w:tcPr>
          <w:p w14:paraId="3D32CB3B" w14:textId="77777777" w:rsidR="00B77124" w:rsidRDefault="00B77124" w:rsidP="00B77124">
            <w:pPr>
              <w:jc w:val="both"/>
              <w:rPr>
                <w:b/>
              </w:rPr>
            </w:pPr>
            <w:r>
              <w:rPr>
                <w:b/>
              </w:rPr>
              <w:t>Stručná anotace předmětu</w:t>
            </w:r>
          </w:p>
        </w:tc>
        <w:tc>
          <w:tcPr>
            <w:tcW w:w="6769" w:type="dxa"/>
            <w:gridSpan w:val="7"/>
            <w:tcBorders>
              <w:bottom w:val="nil"/>
            </w:tcBorders>
          </w:tcPr>
          <w:p w14:paraId="60AB676E" w14:textId="77777777" w:rsidR="00B77124" w:rsidRDefault="00B77124" w:rsidP="00B77124">
            <w:pPr>
              <w:jc w:val="both"/>
            </w:pPr>
          </w:p>
        </w:tc>
      </w:tr>
      <w:tr w:rsidR="00B77124" w14:paraId="24CB60F9" w14:textId="77777777" w:rsidTr="00B77124">
        <w:trPr>
          <w:trHeight w:val="2542"/>
        </w:trPr>
        <w:tc>
          <w:tcPr>
            <w:tcW w:w="9855" w:type="dxa"/>
            <w:gridSpan w:val="8"/>
            <w:tcBorders>
              <w:top w:val="nil"/>
              <w:bottom w:val="single" w:sz="12" w:space="0" w:color="auto"/>
            </w:tcBorders>
          </w:tcPr>
          <w:p w14:paraId="1C1892BD" w14:textId="77777777" w:rsidR="00B77124" w:rsidRDefault="00B77124" w:rsidP="00B77124">
            <w:pPr>
              <w:jc w:val="both"/>
              <w:rPr>
                <w:b/>
              </w:rPr>
            </w:pPr>
            <w:r w:rsidRPr="006E4350">
              <w:rPr>
                <w:b/>
              </w:rPr>
              <w:t>Cíle předmětu</w:t>
            </w:r>
          </w:p>
          <w:p w14:paraId="75C2250A" w14:textId="77777777" w:rsidR="00B77124" w:rsidRDefault="00B77124" w:rsidP="00B77124">
            <w:pPr>
              <w:jc w:val="both"/>
            </w:pPr>
            <w:r>
              <w:t>Cílem</w:t>
            </w:r>
            <w:r w:rsidRPr="00AE6B79">
              <w:t xml:space="preserve"> je</w:t>
            </w:r>
            <w:r>
              <w:rPr>
                <w:b/>
              </w:rPr>
              <w:t xml:space="preserve"> </w:t>
            </w:r>
            <w:r>
              <w:t>prohloubit znalosti a dovednosti studentů v oblasti analýzy kvantitativních dat získaných v rámci realizace pedagogického výzkumu. Studenti si osvojí znalosti a dovednosti potřebné k realizaci vybraných kvantitativně analytických postupů. Předmět je orientován na praktickou aplikaci analytických postupů na konkrétní data a na interpretaci získaných výsledků. Předmět rozšiřuje analytické kompetence studentů získané v rámci povinného předmětu Kvantitativní metodologie. V rámci předmětu jsou reflektovány aktuální metodologické standardy APA.</w:t>
            </w:r>
          </w:p>
          <w:p w14:paraId="3413DC4E" w14:textId="77777777" w:rsidR="00B77124" w:rsidRDefault="00B77124" w:rsidP="00B77124">
            <w:pPr>
              <w:jc w:val="both"/>
            </w:pPr>
          </w:p>
          <w:p w14:paraId="78F776EC" w14:textId="77777777" w:rsidR="00B77124" w:rsidRPr="008E41EB" w:rsidRDefault="00B77124" w:rsidP="00B77124">
            <w:pPr>
              <w:jc w:val="both"/>
              <w:rPr>
                <w:b/>
              </w:rPr>
            </w:pPr>
            <w:r w:rsidRPr="006E4350">
              <w:rPr>
                <w:b/>
              </w:rPr>
              <w:t>Obsah předmětu</w:t>
            </w:r>
          </w:p>
          <w:p w14:paraId="489A2CBA" w14:textId="77777777" w:rsidR="00B77124" w:rsidRDefault="00B77124" w:rsidP="00630AC5">
            <w:pPr>
              <w:pStyle w:val="Odstavecseseznamem"/>
              <w:numPr>
                <w:ilvl w:val="0"/>
                <w:numId w:val="11"/>
              </w:numPr>
              <w:jc w:val="both"/>
            </w:pPr>
            <w:r>
              <w:t>Mnohonásobná lineární regrese.</w:t>
            </w:r>
          </w:p>
          <w:p w14:paraId="5DB2B21C" w14:textId="77777777" w:rsidR="00B77124" w:rsidRDefault="00B77124" w:rsidP="00630AC5">
            <w:pPr>
              <w:pStyle w:val="Odstavecseseznamem"/>
              <w:numPr>
                <w:ilvl w:val="0"/>
                <w:numId w:val="11"/>
              </w:numPr>
              <w:jc w:val="both"/>
            </w:pPr>
            <w:r>
              <w:t>Logistická regrese.</w:t>
            </w:r>
          </w:p>
          <w:p w14:paraId="2B67D482" w14:textId="77777777" w:rsidR="00B77124" w:rsidRDefault="00B77124" w:rsidP="00630AC5">
            <w:pPr>
              <w:pStyle w:val="Odstavecseseznamem"/>
              <w:numPr>
                <w:ilvl w:val="0"/>
                <w:numId w:val="11"/>
              </w:numPr>
              <w:jc w:val="both"/>
            </w:pPr>
            <w:r>
              <w:t>Klasifikační stromy.</w:t>
            </w:r>
          </w:p>
          <w:p w14:paraId="49504E20" w14:textId="77777777" w:rsidR="00B77124" w:rsidRDefault="00B77124" w:rsidP="00630AC5">
            <w:pPr>
              <w:pStyle w:val="Odstavecseseznamem"/>
              <w:numPr>
                <w:ilvl w:val="0"/>
                <w:numId w:val="11"/>
              </w:numPr>
              <w:jc w:val="both"/>
            </w:pPr>
            <w:r>
              <w:t>Úvod do strukturního modelování.</w:t>
            </w:r>
          </w:p>
          <w:p w14:paraId="28D205BB" w14:textId="77777777" w:rsidR="00B77124" w:rsidRDefault="00B77124" w:rsidP="00630AC5">
            <w:pPr>
              <w:pStyle w:val="Odstavecseseznamem"/>
              <w:numPr>
                <w:ilvl w:val="0"/>
                <w:numId w:val="11"/>
              </w:numPr>
              <w:jc w:val="both"/>
            </w:pPr>
            <w:r>
              <w:t>Úseková analýza.</w:t>
            </w:r>
          </w:p>
          <w:p w14:paraId="1C32A430" w14:textId="77777777" w:rsidR="00B77124" w:rsidRDefault="00B77124" w:rsidP="00B77124">
            <w:pPr>
              <w:jc w:val="both"/>
              <w:rPr>
                <w:b/>
              </w:rPr>
            </w:pPr>
          </w:p>
          <w:p w14:paraId="5DD18354" w14:textId="77777777" w:rsidR="00B77124" w:rsidRPr="00FF072B" w:rsidRDefault="00B77124" w:rsidP="00B77124">
            <w:pPr>
              <w:jc w:val="both"/>
              <w:rPr>
                <w:b/>
                <w:caps/>
              </w:rPr>
            </w:pPr>
            <w:r w:rsidRPr="00FF072B">
              <w:rPr>
                <w:b/>
                <w:caps/>
              </w:rPr>
              <w:t>Výsledky učení</w:t>
            </w:r>
          </w:p>
          <w:p w14:paraId="49A808B4" w14:textId="77777777" w:rsidR="00B77124" w:rsidRDefault="00B77124" w:rsidP="00B77124">
            <w:pPr>
              <w:jc w:val="both"/>
              <w:rPr>
                <w:b/>
              </w:rPr>
            </w:pPr>
            <w:r>
              <w:rPr>
                <w:b/>
              </w:rPr>
              <w:t>Student zná</w:t>
            </w:r>
            <w:r w:rsidRPr="00EF7713">
              <w:rPr>
                <w:b/>
              </w:rPr>
              <w:t>:</w:t>
            </w:r>
          </w:p>
          <w:p w14:paraId="4E62BD67" w14:textId="77777777" w:rsidR="00B77124" w:rsidRDefault="00B77124" w:rsidP="00630AC5">
            <w:pPr>
              <w:pStyle w:val="Odstavecseseznamem"/>
              <w:numPr>
                <w:ilvl w:val="0"/>
                <w:numId w:val="56"/>
              </w:numPr>
              <w:jc w:val="both"/>
            </w:pPr>
            <w:r>
              <w:t>principy</w:t>
            </w:r>
            <w:r w:rsidRPr="00E92738">
              <w:t xml:space="preserve"> po</w:t>
            </w:r>
            <w:r>
              <w:t>užití kvantitativních analytických postupů</w:t>
            </w:r>
          </w:p>
          <w:p w14:paraId="3D08F45B" w14:textId="77777777" w:rsidR="00B77124" w:rsidRDefault="00B77124" w:rsidP="00630AC5">
            <w:pPr>
              <w:pStyle w:val="Odstavecseseznamem"/>
              <w:numPr>
                <w:ilvl w:val="0"/>
                <w:numId w:val="56"/>
              </w:numPr>
              <w:jc w:val="both"/>
            </w:pPr>
            <w:r>
              <w:t>zásady prezentování analytických výsledků v sociálních vědách</w:t>
            </w:r>
          </w:p>
          <w:p w14:paraId="1B931C08" w14:textId="77777777" w:rsidR="00B77124" w:rsidRDefault="00B77124" w:rsidP="00630AC5">
            <w:pPr>
              <w:pStyle w:val="Odstavecseseznamem"/>
              <w:numPr>
                <w:ilvl w:val="0"/>
                <w:numId w:val="56"/>
              </w:numPr>
              <w:jc w:val="both"/>
            </w:pPr>
            <w:r>
              <w:t>obecně přijímané indikátory kvality realizovaných analytických postupů</w:t>
            </w:r>
          </w:p>
          <w:p w14:paraId="75A711A1" w14:textId="77777777" w:rsidR="00B77124" w:rsidRDefault="00B77124" w:rsidP="00630AC5">
            <w:pPr>
              <w:pStyle w:val="Odstavecseseznamem"/>
              <w:numPr>
                <w:ilvl w:val="0"/>
                <w:numId w:val="56"/>
              </w:numPr>
              <w:jc w:val="both"/>
            </w:pPr>
            <w:r>
              <w:t>rozdíly ve statistické a věcné významnosti ve výstupech analytických procedur</w:t>
            </w:r>
          </w:p>
          <w:p w14:paraId="255C4C92" w14:textId="77777777" w:rsidR="00B77124" w:rsidRDefault="00B77124" w:rsidP="00630AC5">
            <w:pPr>
              <w:pStyle w:val="Odstavecseseznamem"/>
              <w:numPr>
                <w:ilvl w:val="0"/>
                <w:numId w:val="56"/>
              </w:numPr>
              <w:jc w:val="both"/>
            </w:pPr>
            <w:r>
              <w:t>souvislosti mezi výstupy různých analytických procedur</w:t>
            </w:r>
          </w:p>
          <w:p w14:paraId="60F232E9" w14:textId="77777777" w:rsidR="00B77124" w:rsidRDefault="00B77124" w:rsidP="00630AC5">
            <w:pPr>
              <w:pStyle w:val="Odstavecseseznamem"/>
              <w:numPr>
                <w:ilvl w:val="0"/>
                <w:numId w:val="56"/>
              </w:numPr>
              <w:jc w:val="both"/>
            </w:pPr>
            <w:r>
              <w:t>limity a chyby v interpretaci výstupů analytických procedur</w:t>
            </w:r>
          </w:p>
          <w:p w14:paraId="4698057D" w14:textId="77777777" w:rsidR="00B77124" w:rsidRDefault="00B77124" w:rsidP="00B77124">
            <w:pPr>
              <w:jc w:val="both"/>
            </w:pPr>
          </w:p>
          <w:p w14:paraId="51175504" w14:textId="77777777" w:rsidR="00B77124" w:rsidRDefault="00B77124" w:rsidP="00B77124">
            <w:pPr>
              <w:jc w:val="both"/>
              <w:rPr>
                <w:b/>
              </w:rPr>
            </w:pPr>
            <w:r>
              <w:rPr>
                <w:b/>
              </w:rPr>
              <w:t>Student umí</w:t>
            </w:r>
            <w:r w:rsidRPr="002353DA">
              <w:rPr>
                <w:b/>
              </w:rPr>
              <w:t>:</w:t>
            </w:r>
          </w:p>
          <w:p w14:paraId="072554AC" w14:textId="77777777" w:rsidR="00B77124" w:rsidRDefault="00B77124" w:rsidP="00630AC5">
            <w:pPr>
              <w:pStyle w:val="Odstavecseseznamem"/>
              <w:numPr>
                <w:ilvl w:val="0"/>
                <w:numId w:val="56"/>
              </w:numPr>
              <w:jc w:val="both"/>
            </w:pPr>
            <w:r>
              <w:t>využívat různé metody analýzy dat</w:t>
            </w:r>
          </w:p>
          <w:p w14:paraId="3E2DF246" w14:textId="77777777" w:rsidR="00B77124" w:rsidRDefault="00B77124" w:rsidP="00630AC5">
            <w:pPr>
              <w:pStyle w:val="Odstavecseseznamem"/>
              <w:numPr>
                <w:ilvl w:val="0"/>
                <w:numId w:val="56"/>
              </w:numPr>
              <w:jc w:val="both"/>
            </w:pPr>
            <w:r>
              <w:t>využívat vhodné analytické nástroje pro testování hypotéz</w:t>
            </w:r>
          </w:p>
          <w:p w14:paraId="03B42C38" w14:textId="77777777" w:rsidR="00B77124" w:rsidRDefault="00B77124" w:rsidP="00630AC5">
            <w:pPr>
              <w:pStyle w:val="Odstavecseseznamem"/>
              <w:numPr>
                <w:ilvl w:val="0"/>
                <w:numId w:val="56"/>
              </w:numPr>
              <w:jc w:val="both"/>
            </w:pPr>
            <w:r>
              <w:t>zohledňovat při analýze charakter výzkumných dat</w:t>
            </w:r>
          </w:p>
          <w:p w14:paraId="32110A14" w14:textId="77777777" w:rsidR="00B77124" w:rsidRDefault="00B77124" w:rsidP="00630AC5">
            <w:pPr>
              <w:pStyle w:val="Odstavecseseznamem"/>
              <w:numPr>
                <w:ilvl w:val="0"/>
                <w:numId w:val="56"/>
              </w:numPr>
              <w:jc w:val="both"/>
            </w:pPr>
            <w:r>
              <w:t>prezentovat výsledky analytických postupů v souladu s metodologickými standardy APA</w:t>
            </w:r>
          </w:p>
          <w:p w14:paraId="52BC81C6" w14:textId="77777777" w:rsidR="00B77124" w:rsidRPr="002353DA" w:rsidRDefault="00B77124" w:rsidP="00630AC5">
            <w:pPr>
              <w:pStyle w:val="Odstavecseseznamem"/>
              <w:numPr>
                <w:ilvl w:val="0"/>
                <w:numId w:val="56"/>
              </w:numPr>
              <w:jc w:val="both"/>
            </w:pPr>
            <w:r>
              <w:t>reflektovat limity aplikovaných analytických postupů</w:t>
            </w:r>
          </w:p>
        </w:tc>
      </w:tr>
      <w:tr w:rsidR="00B77124" w14:paraId="48878C95" w14:textId="77777777" w:rsidTr="00B77124">
        <w:trPr>
          <w:trHeight w:val="265"/>
        </w:trPr>
        <w:tc>
          <w:tcPr>
            <w:tcW w:w="3653" w:type="dxa"/>
            <w:gridSpan w:val="2"/>
            <w:tcBorders>
              <w:top w:val="nil"/>
            </w:tcBorders>
            <w:shd w:val="clear" w:color="auto" w:fill="F7CAAC"/>
          </w:tcPr>
          <w:p w14:paraId="2953F458" w14:textId="77777777" w:rsidR="00B77124" w:rsidRDefault="00B77124" w:rsidP="00B77124">
            <w:pPr>
              <w:jc w:val="both"/>
            </w:pPr>
            <w:r>
              <w:rPr>
                <w:b/>
              </w:rPr>
              <w:t>Studijní literatura a studijní pomůcky</w:t>
            </w:r>
          </w:p>
        </w:tc>
        <w:tc>
          <w:tcPr>
            <w:tcW w:w="6202" w:type="dxa"/>
            <w:gridSpan w:val="6"/>
            <w:tcBorders>
              <w:top w:val="nil"/>
              <w:bottom w:val="nil"/>
            </w:tcBorders>
          </w:tcPr>
          <w:p w14:paraId="14D19D2D" w14:textId="77777777" w:rsidR="00B77124" w:rsidRDefault="00B77124" w:rsidP="00B77124">
            <w:pPr>
              <w:jc w:val="both"/>
            </w:pPr>
          </w:p>
        </w:tc>
      </w:tr>
      <w:tr w:rsidR="00B77124" w14:paraId="1BFFE261" w14:textId="77777777" w:rsidTr="00B77124">
        <w:trPr>
          <w:trHeight w:val="269"/>
        </w:trPr>
        <w:tc>
          <w:tcPr>
            <w:tcW w:w="9855" w:type="dxa"/>
            <w:gridSpan w:val="8"/>
            <w:tcBorders>
              <w:top w:val="nil"/>
            </w:tcBorders>
          </w:tcPr>
          <w:p w14:paraId="132903AD" w14:textId="77777777" w:rsidR="00B77124" w:rsidRPr="00FF072B" w:rsidRDefault="00B77124" w:rsidP="00B77124">
            <w:pPr>
              <w:jc w:val="both"/>
              <w:rPr>
                <w:b/>
              </w:rPr>
            </w:pPr>
            <w:r w:rsidRPr="00FF072B">
              <w:rPr>
                <w:b/>
              </w:rPr>
              <w:t>Základní</w:t>
            </w:r>
          </w:p>
          <w:p w14:paraId="277ECBA1" w14:textId="2F6331D0" w:rsidR="00B77124" w:rsidRDefault="00B77124" w:rsidP="00630AC5">
            <w:pPr>
              <w:pStyle w:val="Odstavecseseznamem"/>
              <w:widowControl w:val="0"/>
              <w:numPr>
                <w:ilvl w:val="0"/>
                <w:numId w:val="57"/>
              </w:numPr>
              <w:autoSpaceDE w:val="0"/>
              <w:autoSpaceDN w:val="0"/>
              <w:adjustRightInd w:val="0"/>
              <w:jc w:val="both"/>
            </w:pPr>
            <w:r w:rsidRPr="00083BA8">
              <w:t xml:space="preserve">Rabušic, L., Soukup, P., &amp; Mareš, P. (2019). </w:t>
            </w:r>
            <w:r w:rsidRPr="00FF072B">
              <w:rPr>
                <w:i/>
              </w:rPr>
              <w:t>Statistická analýza sociálněvědních dat (prostřednictvím SPSS)</w:t>
            </w:r>
            <w:r w:rsidRPr="00083BA8">
              <w:t xml:space="preserve"> (2., přepracované vydání). </w:t>
            </w:r>
            <w:r w:rsidR="00C43444">
              <w:t xml:space="preserve">Brno: </w:t>
            </w:r>
            <w:r w:rsidRPr="00083BA8">
              <w:t>Masarykova univerzita.</w:t>
            </w:r>
          </w:p>
          <w:p w14:paraId="4656B9C7" w14:textId="2BCD966A" w:rsidR="00B77124" w:rsidRDefault="00B77124" w:rsidP="00630AC5">
            <w:pPr>
              <w:pStyle w:val="Odstavecseseznamem"/>
              <w:widowControl w:val="0"/>
              <w:numPr>
                <w:ilvl w:val="0"/>
                <w:numId w:val="57"/>
              </w:numPr>
              <w:autoSpaceDE w:val="0"/>
              <w:autoSpaceDN w:val="0"/>
              <w:adjustRightInd w:val="0"/>
              <w:jc w:val="both"/>
            </w:pPr>
            <w:r>
              <w:t>Soukup, P</w:t>
            </w:r>
            <w:r w:rsidRPr="00380935">
              <w:t xml:space="preserve">. (2021). </w:t>
            </w:r>
            <w:r w:rsidRPr="00FF072B">
              <w:rPr>
                <w:i/>
              </w:rPr>
              <w:t>Pokročilá analýza dat v SPSS a AMOS</w:t>
            </w:r>
            <w:r w:rsidRPr="00380935">
              <w:t xml:space="preserve">. </w:t>
            </w:r>
            <w:r w:rsidR="00C43444">
              <w:t xml:space="preserve">Brno: </w:t>
            </w:r>
            <w:r w:rsidRPr="00380935">
              <w:t>Masarykova univerzita.</w:t>
            </w:r>
          </w:p>
          <w:p w14:paraId="033DEFB4" w14:textId="77777777" w:rsidR="00E25611" w:rsidRDefault="00E25611" w:rsidP="00B77124">
            <w:pPr>
              <w:widowControl w:val="0"/>
              <w:autoSpaceDE w:val="0"/>
              <w:autoSpaceDN w:val="0"/>
              <w:adjustRightInd w:val="0"/>
              <w:ind w:left="480" w:hanging="480"/>
              <w:jc w:val="both"/>
              <w:rPr>
                <w:b/>
              </w:rPr>
            </w:pPr>
          </w:p>
          <w:p w14:paraId="6F957774" w14:textId="77777777" w:rsidR="00E25611" w:rsidRDefault="00E25611" w:rsidP="00B77124">
            <w:pPr>
              <w:widowControl w:val="0"/>
              <w:autoSpaceDE w:val="0"/>
              <w:autoSpaceDN w:val="0"/>
              <w:adjustRightInd w:val="0"/>
              <w:ind w:left="480" w:hanging="480"/>
              <w:jc w:val="both"/>
              <w:rPr>
                <w:b/>
              </w:rPr>
            </w:pPr>
          </w:p>
          <w:p w14:paraId="33B1A411" w14:textId="77777777" w:rsidR="00E25611" w:rsidRDefault="00E25611" w:rsidP="00B77124">
            <w:pPr>
              <w:widowControl w:val="0"/>
              <w:autoSpaceDE w:val="0"/>
              <w:autoSpaceDN w:val="0"/>
              <w:adjustRightInd w:val="0"/>
              <w:ind w:left="480" w:hanging="480"/>
              <w:jc w:val="both"/>
              <w:rPr>
                <w:b/>
              </w:rPr>
            </w:pPr>
          </w:p>
          <w:p w14:paraId="4CE21078" w14:textId="77777777" w:rsidR="00E25611" w:rsidRDefault="00E25611" w:rsidP="00B77124">
            <w:pPr>
              <w:widowControl w:val="0"/>
              <w:autoSpaceDE w:val="0"/>
              <w:autoSpaceDN w:val="0"/>
              <w:adjustRightInd w:val="0"/>
              <w:ind w:left="480" w:hanging="480"/>
              <w:jc w:val="both"/>
              <w:rPr>
                <w:b/>
              </w:rPr>
            </w:pPr>
          </w:p>
          <w:p w14:paraId="3A23DD2E" w14:textId="77777777" w:rsidR="00E25611" w:rsidRDefault="00E25611" w:rsidP="00B77124">
            <w:pPr>
              <w:widowControl w:val="0"/>
              <w:autoSpaceDE w:val="0"/>
              <w:autoSpaceDN w:val="0"/>
              <w:adjustRightInd w:val="0"/>
              <w:ind w:left="480" w:hanging="480"/>
              <w:jc w:val="both"/>
              <w:rPr>
                <w:b/>
              </w:rPr>
            </w:pPr>
          </w:p>
          <w:p w14:paraId="634398D9" w14:textId="77777777" w:rsidR="00E25611" w:rsidRDefault="00E25611" w:rsidP="00B77124">
            <w:pPr>
              <w:widowControl w:val="0"/>
              <w:autoSpaceDE w:val="0"/>
              <w:autoSpaceDN w:val="0"/>
              <w:adjustRightInd w:val="0"/>
              <w:ind w:left="480" w:hanging="480"/>
              <w:jc w:val="both"/>
              <w:rPr>
                <w:b/>
              </w:rPr>
            </w:pPr>
          </w:p>
          <w:p w14:paraId="0821DC6A" w14:textId="0CE90A7A" w:rsidR="00B77124" w:rsidRPr="00FF072B" w:rsidRDefault="00B77124" w:rsidP="00B77124">
            <w:pPr>
              <w:widowControl w:val="0"/>
              <w:autoSpaceDE w:val="0"/>
              <w:autoSpaceDN w:val="0"/>
              <w:adjustRightInd w:val="0"/>
              <w:ind w:left="480" w:hanging="480"/>
              <w:jc w:val="both"/>
              <w:rPr>
                <w:b/>
              </w:rPr>
            </w:pPr>
            <w:r w:rsidRPr="00FF072B">
              <w:rPr>
                <w:b/>
              </w:rPr>
              <w:lastRenderedPageBreak/>
              <w:t>Doporučená</w:t>
            </w:r>
          </w:p>
          <w:p w14:paraId="16118F2C" w14:textId="7E580EE5" w:rsidR="00B77124" w:rsidDel="00615A54" w:rsidRDefault="00B77124" w:rsidP="00630AC5">
            <w:pPr>
              <w:pStyle w:val="Normlnweb"/>
              <w:numPr>
                <w:ilvl w:val="0"/>
                <w:numId w:val="128"/>
              </w:numPr>
              <w:spacing w:before="0" w:beforeAutospacing="0" w:after="0" w:afterAutospacing="0"/>
              <w:jc w:val="both"/>
              <w:rPr>
                <w:del w:id="66" w:author="Jan Kalenda" w:date="2023-03-15T02:35:00Z"/>
                <w:sz w:val="20"/>
              </w:rPr>
            </w:pPr>
            <w:del w:id="67" w:author="Jan Kalenda" w:date="2023-03-15T02:35:00Z">
              <w:r w:rsidRPr="00380935" w:rsidDel="00615A54">
                <w:rPr>
                  <w:sz w:val="20"/>
                </w:rPr>
                <w:delText xml:space="preserve">Cohen, J. (1988). </w:delText>
              </w:r>
              <w:r w:rsidRPr="00380935" w:rsidDel="00615A54">
                <w:rPr>
                  <w:i/>
                  <w:sz w:val="20"/>
                </w:rPr>
                <w:delText>Statistical power analysis for the behavioral sciences</w:delText>
              </w:r>
              <w:r w:rsidRPr="00380935" w:rsidDel="00615A54">
                <w:rPr>
                  <w:sz w:val="20"/>
                </w:rPr>
                <w:delText xml:space="preserve"> (2nd ed.). </w:delText>
              </w:r>
              <w:r w:rsidR="00C43444" w:rsidDel="00615A54">
                <w:rPr>
                  <w:sz w:val="20"/>
                </w:rPr>
                <w:delText xml:space="preserve">London: </w:delText>
              </w:r>
              <w:r w:rsidRPr="00380935" w:rsidDel="00615A54">
                <w:rPr>
                  <w:sz w:val="20"/>
                </w:rPr>
                <w:delText>Routledge.</w:delText>
              </w:r>
            </w:del>
          </w:p>
          <w:p w14:paraId="3AAE5B75" w14:textId="77777777" w:rsidR="00B77124" w:rsidRDefault="00B77124" w:rsidP="00630AC5">
            <w:pPr>
              <w:pStyle w:val="Odstavecseseznamem"/>
              <w:widowControl w:val="0"/>
              <w:numPr>
                <w:ilvl w:val="0"/>
                <w:numId w:val="58"/>
              </w:numPr>
              <w:autoSpaceDE w:val="0"/>
              <w:autoSpaceDN w:val="0"/>
              <w:adjustRightInd w:val="0"/>
              <w:jc w:val="both"/>
            </w:pPr>
            <w:r w:rsidRPr="00CA3E42">
              <w:t xml:space="preserve">Soukup, P., &amp; Kočvarová, I. (2016). Velikost a reprezentativita výběrového souboru v kvantitativně orientovaném pedagogickém výzkumu. </w:t>
            </w:r>
            <w:r w:rsidRPr="00FF072B">
              <w:rPr>
                <w:i/>
              </w:rPr>
              <w:t>Pedagogická orientace</w:t>
            </w:r>
            <w:r w:rsidRPr="00CA3E42">
              <w:t>, 26(3), 512–536.</w:t>
            </w:r>
          </w:p>
          <w:p w14:paraId="4DF7747D" w14:textId="77777777" w:rsidR="00B77124" w:rsidRDefault="00B77124" w:rsidP="00630AC5">
            <w:pPr>
              <w:pStyle w:val="Odstavecseseznamem"/>
              <w:widowControl w:val="0"/>
              <w:numPr>
                <w:ilvl w:val="0"/>
                <w:numId w:val="58"/>
              </w:numPr>
              <w:autoSpaceDE w:val="0"/>
              <w:autoSpaceDN w:val="0"/>
              <w:adjustRightInd w:val="0"/>
              <w:jc w:val="both"/>
            </w:pPr>
            <w:r>
              <w:t>Kočvarová, I. &amp; a Soukup, P</w:t>
            </w:r>
            <w:r w:rsidRPr="00380935">
              <w:t xml:space="preserve">. </w:t>
            </w:r>
            <w:r>
              <w:t xml:space="preserve">(2018). </w:t>
            </w:r>
            <w:r w:rsidRPr="00380935">
              <w:t xml:space="preserve">Výuka kvantitativní analýzy dat jako součást metodologie výzkumu v pedagogických studijních programech veřejných vysokých škol v ČR. </w:t>
            </w:r>
            <w:r w:rsidRPr="00FF072B">
              <w:rPr>
                <w:i/>
              </w:rPr>
              <w:t>Orbis Scholae</w:t>
            </w:r>
            <w:r>
              <w:t>, 12(</w:t>
            </w:r>
            <w:r w:rsidRPr="00380935">
              <w:t>3</w:t>
            </w:r>
            <w:r>
              <w:t xml:space="preserve">), </w:t>
            </w:r>
            <w:r w:rsidRPr="00380935">
              <w:t>127-145</w:t>
            </w:r>
            <w:r>
              <w:t>.</w:t>
            </w:r>
          </w:p>
          <w:p w14:paraId="293CC936" w14:textId="7EE4380E" w:rsidR="00B77124" w:rsidRDefault="00B77124" w:rsidP="00630AC5">
            <w:pPr>
              <w:pStyle w:val="Odstavecseseznamem"/>
              <w:widowControl w:val="0"/>
              <w:numPr>
                <w:ilvl w:val="0"/>
                <w:numId w:val="58"/>
              </w:numPr>
              <w:autoSpaceDE w:val="0"/>
              <w:autoSpaceDN w:val="0"/>
              <w:adjustRightInd w:val="0"/>
              <w:jc w:val="both"/>
            </w:pPr>
            <w:r>
              <w:t>Field, A. P. (2018</w:t>
            </w:r>
            <w:r w:rsidRPr="00083BA8">
              <w:t xml:space="preserve">). </w:t>
            </w:r>
            <w:r w:rsidRPr="00FF072B">
              <w:rPr>
                <w:i/>
              </w:rPr>
              <w:t>Discovering statistics using IBM SPSS statistics</w:t>
            </w:r>
            <w:r w:rsidRPr="00083BA8">
              <w:t xml:space="preserve"> (5th edition). </w:t>
            </w:r>
            <w:r w:rsidR="00C43444">
              <w:t xml:space="preserve">London: </w:t>
            </w:r>
            <w:r w:rsidRPr="00083BA8">
              <w:t>SAGE.</w:t>
            </w:r>
            <w:r>
              <w:fldChar w:fldCharType="begin" w:fldLock="1"/>
            </w:r>
            <w:r>
              <w:instrText xml:space="preserve">ADDIN Mendeley Bibliography CSL_BIBLIOGRAPHY </w:instrText>
            </w:r>
            <w:r>
              <w:fldChar w:fldCharType="end"/>
            </w:r>
          </w:p>
        </w:tc>
      </w:tr>
      <w:tr w:rsidR="00B77124" w14:paraId="0355950B" w14:textId="77777777" w:rsidTr="00B77124">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429C5AD6" w14:textId="77777777" w:rsidR="00B77124" w:rsidRDefault="00B77124" w:rsidP="00B77124">
            <w:pPr>
              <w:jc w:val="center"/>
              <w:rPr>
                <w:b/>
              </w:rPr>
            </w:pPr>
            <w:r>
              <w:rPr>
                <w:b/>
              </w:rPr>
              <w:lastRenderedPageBreak/>
              <w:t>Informace ke kombinované nebo distanční formě</w:t>
            </w:r>
          </w:p>
        </w:tc>
      </w:tr>
      <w:tr w:rsidR="00B77124" w14:paraId="4D210047" w14:textId="77777777" w:rsidTr="00B77124">
        <w:tc>
          <w:tcPr>
            <w:tcW w:w="4787" w:type="dxa"/>
            <w:gridSpan w:val="3"/>
            <w:tcBorders>
              <w:top w:val="single" w:sz="2" w:space="0" w:color="auto"/>
            </w:tcBorders>
            <w:shd w:val="clear" w:color="auto" w:fill="F7CAAC"/>
          </w:tcPr>
          <w:p w14:paraId="05437D8C" w14:textId="77777777" w:rsidR="00B77124" w:rsidRDefault="00B77124" w:rsidP="00B77124">
            <w:pPr>
              <w:jc w:val="both"/>
            </w:pPr>
            <w:r>
              <w:rPr>
                <w:b/>
              </w:rPr>
              <w:t>Rozsah konzultací (soustředění)</w:t>
            </w:r>
          </w:p>
        </w:tc>
        <w:tc>
          <w:tcPr>
            <w:tcW w:w="889" w:type="dxa"/>
            <w:tcBorders>
              <w:top w:val="single" w:sz="2" w:space="0" w:color="auto"/>
            </w:tcBorders>
          </w:tcPr>
          <w:p w14:paraId="09342055" w14:textId="77777777" w:rsidR="00B77124" w:rsidRDefault="00B77124" w:rsidP="00B77124">
            <w:pPr>
              <w:jc w:val="both"/>
            </w:pPr>
            <w:r>
              <w:t>15</w:t>
            </w:r>
          </w:p>
        </w:tc>
        <w:tc>
          <w:tcPr>
            <w:tcW w:w="4179" w:type="dxa"/>
            <w:gridSpan w:val="4"/>
            <w:tcBorders>
              <w:top w:val="single" w:sz="2" w:space="0" w:color="auto"/>
            </w:tcBorders>
            <w:shd w:val="clear" w:color="auto" w:fill="F7CAAC"/>
          </w:tcPr>
          <w:p w14:paraId="2FC90065" w14:textId="77777777" w:rsidR="00B77124" w:rsidRDefault="00B77124" w:rsidP="00B77124">
            <w:pPr>
              <w:jc w:val="both"/>
              <w:rPr>
                <w:b/>
              </w:rPr>
            </w:pPr>
            <w:r>
              <w:rPr>
                <w:b/>
              </w:rPr>
              <w:t xml:space="preserve">hodin </w:t>
            </w:r>
          </w:p>
        </w:tc>
      </w:tr>
      <w:tr w:rsidR="00B77124" w14:paraId="5A63EA30" w14:textId="77777777" w:rsidTr="00B77124">
        <w:tc>
          <w:tcPr>
            <w:tcW w:w="9855" w:type="dxa"/>
            <w:gridSpan w:val="8"/>
            <w:shd w:val="clear" w:color="auto" w:fill="F7CAAC"/>
          </w:tcPr>
          <w:p w14:paraId="0614789E" w14:textId="77777777" w:rsidR="00B77124" w:rsidRDefault="00B77124" w:rsidP="00B77124">
            <w:pPr>
              <w:jc w:val="both"/>
              <w:rPr>
                <w:b/>
              </w:rPr>
            </w:pPr>
            <w:r>
              <w:rPr>
                <w:b/>
              </w:rPr>
              <w:t>Informace o způsobu kontaktu s vyučujícím</w:t>
            </w:r>
          </w:p>
        </w:tc>
      </w:tr>
      <w:tr w:rsidR="00B77124" w14:paraId="3E47422E" w14:textId="77777777" w:rsidTr="00B77124">
        <w:trPr>
          <w:trHeight w:val="166"/>
        </w:trPr>
        <w:tc>
          <w:tcPr>
            <w:tcW w:w="9855" w:type="dxa"/>
            <w:gridSpan w:val="8"/>
          </w:tcPr>
          <w:p w14:paraId="461C1465" w14:textId="77777777" w:rsidR="00B77124" w:rsidRDefault="00B77124" w:rsidP="00B77124">
            <w:r w:rsidRPr="00517A95">
              <w:t>DSP je v prezenční i kombinované formě totožný.</w:t>
            </w:r>
            <w:r>
              <w:br/>
              <w:t>Podle Vnitřního předpisu UTB má každý akademický pracovník stanoveny konzultační hodiny v rozsahu 2h týdně. Dále je možno komunikovat s vyučujícím prostřednictvím e-mailu nebo v rámci MS Office 365 (Teams), ve kterém probíhá synchronní výuka na dálku.</w:t>
            </w:r>
          </w:p>
        </w:tc>
      </w:tr>
    </w:tbl>
    <w:p w14:paraId="4EC2B03B" w14:textId="77777777" w:rsidR="00B77124" w:rsidRDefault="00B77124" w:rsidP="00B77124"/>
    <w:p w14:paraId="1DEFB941" w14:textId="77777777" w:rsidR="00B77124" w:rsidRDefault="00B77124" w:rsidP="00B77124"/>
    <w:p w14:paraId="10A2A2B8" w14:textId="77777777" w:rsidR="00B77124" w:rsidRDefault="00B77124" w:rsidP="00B77124">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174"/>
        <w:gridCol w:w="1033"/>
      </w:tblGrid>
      <w:tr w:rsidR="00B77124" w:rsidRPr="00B65E7F" w14:paraId="75F052DA" w14:textId="77777777" w:rsidTr="00B77124">
        <w:tc>
          <w:tcPr>
            <w:tcW w:w="9855" w:type="dxa"/>
            <w:gridSpan w:val="8"/>
            <w:tcBorders>
              <w:bottom w:val="double" w:sz="4" w:space="0" w:color="auto"/>
            </w:tcBorders>
            <w:shd w:val="clear" w:color="auto" w:fill="BDD6EE"/>
          </w:tcPr>
          <w:p w14:paraId="4A4937D9" w14:textId="77777777" w:rsidR="00B77124" w:rsidRPr="00B65E7F" w:rsidRDefault="00B77124" w:rsidP="00B77124">
            <w:pPr>
              <w:jc w:val="both"/>
              <w:rPr>
                <w:b/>
                <w:sz w:val="28"/>
              </w:rPr>
            </w:pPr>
            <w:r w:rsidRPr="00B65E7F">
              <w:lastRenderedPageBreak/>
              <w:br w:type="page"/>
            </w:r>
            <w:r w:rsidRPr="00B65E7F">
              <w:rPr>
                <w:b/>
                <w:sz w:val="28"/>
              </w:rPr>
              <w:t>B-III – Charakteristika studijního předmětu</w:t>
            </w:r>
          </w:p>
        </w:tc>
      </w:tr>
      <w:tr w:rsidR="00B77124" w:rsidRPr="00B65E7F" w14:paraId="3693B961" w14:textId="77777777" w:rsidTr="00B77124">
        <w:tc>
          <w:tcPr>
            <w:tcW w:w="3086" w:type="dxa"/>
            <w:tcBorders>
              <w:top w:val="double" w:sz="4" w:space="0" w:color="auto"/>
            </w:tcBorders>
            <w:shd w:val="clear" w:color="auto" w:fill="F7CAAC"/>
          </w:tcPr>
          <w:p w14:paraId="1FA758ED" w14:textId="77777777" w:rsidR="00B77124" w:rsidRPr="00B65E7F" w:rsidRDefault="00B77124" w:rsidP="00B77124">
            <w:pPr>
              <w:jc w:val="both"/>
              <w:rPr>
                <w:b/>
              </w:rPr>
            </w:pPr>
            <w:r w:rsidRPr="00B65E7F">
              <w:rPr>
                <w:b/>
              </w:rPr>
              <w:t>Název studijního předmětu</w:t>
            </w:r>
          </w:p>
        </w:tc>
        <w:tc>
          <w:tcPr>
            <w:tcW w:w="6769" w:type="dxa"/>
            <w:gridSpan w:val="7"/>
            <w:tcBorders>
              <w:top w:val="double" w:sz="4" w:space="0" w:color="auto"/>
            </w:tcBorders>
          </w:tcPr>
          <w:p w14:paraId="720B4CF1" w14:textId="77777777" w:rsidR="00B77124" w:rsidRPr="00B65E7F" w:rsidRDefault="00B77124" w:rsidP="00B77124">
            <w:pPr>
              <w:jc w:val="both"/>
            </w:pPr>
            <w:r>
              <w:t>Autoregulace učení a chování</w:t>
            </w:r>
          </w:p>
        </w:tc>
      </w:tr>
      <w:tr w:rsidR="00B77124" w:rsidRPr="00B65E7F" w14:paraId="45FBE8C2" w14:textId="77777777" w:rsidTr="00B77124">
        <w:tc>
          <w:tcPr>
            <w:tcW w:w="3086" w:type="dxa"/>
            <w:shd w:val="clear" w:color="auto" w:fill="F7CAAC"/>
          </w:tcPr>
          <w:p w14:paraId="5C3B9395" w14:textId="77777777" w:rsidR="00B77124" w:rsidRPr="00B65E7F" w:rsidRDefault="00B77124" w:rsidP="00B77124">
            <w:pPr>
              <w:jc w:val="both"/>
              <w:rPr>
                <w:b/>
              </w:rPr>
            </w:pPr>
            <w:r w:rsidRPr="00B65E7F">
              <w:rPr>
                <w:b/>
              </w:rPr>
              <w:t>Typ předmětu</w:t>
            </w:r>
          </w:p>
        </w:tc>
        <w:tc>
          <w:tcPr>
            <w:tcW w:w="3406" w:type="dxa"/>
            <w:gridSpan w:val="4"/>
          </w:tcPr>
          <w:p w14:paraId="749990B2" w14:textId="77777777" w:rsidR="00B77124" w:rsidRPr="00B65E7F" w:rsidRDefault="00B77124" w:rsidP="00B77124">
            <w:pPr>
              <w:jc w:val="both"/>
            </w:pPr>
            <w:r>
              <w:t xml:space="preserve">Povinně </w:t>
            </w:r>
            <w:r w:rsidRPr="00B65E7F">
              <w:t>volitelný</w:t>
            </w:r>
          </w:p>
        </w:tc>
        <w:tc>
          <w:tcPr>
            <w:tcW w:w="2330" w:type="dxa"/>
            <w:gridSpan w:val="2"/>
            <w:shd w:val="clear" w:color="auto" w:fill="F7CAAC"/>
          </w:tcPr>
          <w:p w14:paraId="4250E723" w14:textId="77777777" w:rsidR="00B77124" w:rsidRPr="00B65E7F" w:rsidRDefault="00B77124" w:rsidP="00B77124">
            <w:pPr>
              <w:jc w:val="both"/>
            </w:pPr>
            <w:r w:rsidRPr="00B65E7F">
              <w:rPr>
                <w:b/>
              </w:rPr>
              <w:t>doporučený ročník / semestr</w:t>
            </w:r>
          </w:p>
        </w:tc>
        <w:tc>
          <w:tcPr>
            <w:tcW w:w="1033" w:type="dxa"/>
          </w:tcPr>
          <w:p w14:paraId="34C007E7" w14:textId="0B5A7154" w:rsidR="00B77124" w:rsidRPr="00B65E7F" w:rsidRDefault="00B77124" w:rsidP="00B77124">
            <w:pPr>
              <w:jc w:val="both"/>
            </w:pPr>
            <w:r>
              <w:t>2-3./3-6</w:t>
            </w:r>
            <w:r w:rsidR="00A74A36">
              <w:t>.</w:t>
            </w:r>
          </w:p>
        </w:tc>
      </w:tr>
      <w:tr w:rsidR="00B77124" w:rsidRPr="00B65E7F" w14:paraId="7B056385" w14:textId="77777777" w:rsidTr="00B77124">
        <w:tc>
          <w:tcPr>
            <w:tcW w:w="3086" w:type="dxa"/>
            <w:shd w:val="clear" w:color="auto" w:fill="F7CAAC"/>
          </w:tcPr>
          <w:p w14:paraId="6C1D2B06" w14:textId="77777777" w:rsidR="00B77124" w:rsidRPr="00B65E7F" w:rsidRDefault="00B77124" w:rsidP="00B77124">
            <w:pPr>
              <w:jc w:val="both"/>
              <w:rPr>
                <w:b/>
              </w:rPr>
            </w:pPr>
            <w:r w:rsidRPr="00B65E7F">
              <w:rPr>
                <w:b/>
              </w:rPr>
              <w:t>Rozsah studijního předmětu</w:t>
            </w:r>
          </w:p>
        </w:tc>
        <w:tc>
          <w:tcPr>
            <w:tcW w:w="1701" w:type="dxa"/>
            <w:gridSpan w:val="2"/>
          </w:tcPr>
          <w:p w14:paraId="36086923" w14:textId="77777777" w:rsidR="00B77124" w:rsidRPr="00B65E7F" w:rsidRDefault="00B77124" w:rsidP="00B77124">
            <w:pPr>
              <w:jc w:val="both"/>
            </w:pPr>
            <w:r>
              <w:t>15p</w:t>
            </w:r>
          </w:p>
        </w:tc>
        <w:tc>
          <w:tcPr>
            <w:tcW w:w="889" w:type="dxa"/>
            <w:shd w:val="clear" w:color="auto" w:fill="F7CAAC"/>
          </w:tcPr>
          <w:p w14:paraId="7BB6232D" w14:textId="77777777" w:rsidR="00B77124" w:rsidRPr="00B65E7F" w:rsidRDefault="00B77124" w:rsidP="00B77124">
            <w:pPr>
              <w:jc w:val="both"/>
              <w:rPr>
                <w:b/>
              </w:rPr>
            </w:pPr>
            <w:r w:rsidRPr="00B65E7F">
              <w:rPr>
                <w:b/>
              </w:rPr>
              <w:t xml:space="preserve">hod. </w:t>
            </w:r>
          </w:p>
        </w:tc>
        <w:tc>
          <w:tcPr>
            <w:tcW w:w="816" w:type="dxa"/>
          </w:tcPr>
          <w:p w14:paraId="15706FC9" w14:textId="77777777" w:rsidR="00B77124" w:rsidRPr="00B65E7F" w:rsidRDefault="00B77124" w:rsidP="00B77124">
            <w:pPr>
              <w:jc w:val="both"/>
            </w:pPr>
            <w:r>
              <w:t>15</w:t>
            </w:r>
          </w:p>
        </w:tc>
        <w:tc>
          <w:tcPr>
            <w:tcW w:w="2156" w:type="dxa"/>
            <w:shd w:val="clear" w:color="auto" w:fill="F7CAAC"/>
          </w:tcPr>
          <w:p w14:paraId="157D1E01" w14:textId="77777777" w:rsidR="00B77124" w:rsidRPr="00B65E7F" w:rsidRDefault="00B77124" w:rsidP="00B77124">
            <w:pPr>
              <w:jc w:val="both"/>
              <w:rPr>
                <w:b/>
              </w:rPr>
            </w:pPr>
            <w:r w:rsidRPr="00B65E7F">
              <w:rPr>
                <w:b/>
              </w:rPr>
              <w:t>kreditů</w:t>
            </w:r>
          </w:p>
        </w:tc>
        <w:tc>
          <w:tcPr>
            <w:tcW w:w="1207" w:type="dxa"/>
            <w:gridSpan w:val="2"/>
          </w:tcPr>
          <w:p w14:paraId="7BF4D7BD" w14:textId="77777777" w:rsidR="00B77124" w:rsidRPr="00B65E7F" w:rsidRDefault="00B77124" w:rsidP="00B77124">
            <w:pPr>
              <w:jc w:val="both"/>
            </w:pPr>
          </w:p>
        </w:tc>
      </w:tr>
      <w:tr w:rsidR="00B77124" w:rsidRPr="00B65E7F" w14:paraId="0B6A16B3" w14:textId="77777777" w:rsidTr="00B77124">
        <w:tc>
          <w:tcPr>
            <w:tcW w:w="3086" w:type="dxa"/>
            <w:shd w:val="clear" w:color="auto" w:fill="F7CAAC"/>
          </w:tcPr>
          <w:p w14:paraId="18C7DAE2" w14:textId="77777777" w:rsidR="00B77124" w:rsidRPr="00B65E7F" w:rsidRDefault="00B77124" w:rsidP="00B77124">
            <w:pPr>
              <w:jc w:val="both"/>
              <w:rPr>
                <w:b/>
                <w:sz w:val="22"/>
              </w:rPr>
            </w:pPr>
            <w:r w:rsidRPr="00B65E7F">
              <w:rPr>
                <w:b/>
              </w:rPr>
              <w:t>Prerekvizity, korekvizity, ekvivalence</w:t>
            </w:r>
          </w:p>
        </w:tc>
        <w:tc>
          <w:tcPr>
            <w:tcW w:w="6769" w:type="dxa"/>
            <w:gridSpan w:val="7"/>
          </w:tcPr>
          <w:p w14:paraId="4624C36D" w14:textId="77777777" w:rsidR="00B77124" w:rsidRPr="00B65E7F" w:rsidRDefault="00B77124" w:rsidP="00B77124">
            <w:pPr>
              <w:jc w:val="both"/>
            </w:pPr>
          </w:p>
        </w:tc>
      </w:tr>
      <w:tr w:rsidR="00B77124" w:rsidRPr="00B65E7F" w14:paraId="5699B52C" w14:textId="77777777" w:rsidTr="00B77124">
        <w:tc>
          <w:tcPr>
            <w:tcW w:w="3086" w:type="dxa"/>
            <w:shd w:val="clear" w:color="auto" w:fill="F7CAAC"/>
          </w:tcPr>
          <w:p w14:paraId="7FF58C4B" w14:textId="77777777" w:rsidR="00B77124" w:rsidRPr="00B65E7F" w:rsidRDefault="00B77124" w:rsidP="00B77124">
            <w:pPr>
              <w:jc w:val="both"/>
              <w:rPr>
                <w:b/>
              </w:rPr>
            </w:pPr>
            <w:r w:rsidRPr="00B65E7F">
              <w:rPr>
                <w:b/>
              </w:rPr>
              <w:t>Způsob ověření studijních výsledků</w:t>
            </w:r>
          </w:p>
        </w:tc>
        <w:tc>
          <w:tcPr>
            <w:tcW w:w="3406" w:type="dxa"/>
            <w:gridSpan w:val="4"/>
          </w:tcPr>
          <w:p w14:paraId="0A140D17" w14:textId="77777777" w:rsidR="00B77124" w:rsidRPr="00B65E7F" w:rsidRDefault="00B77124" w:rsidP="00B77124">
            <w:pPr>
              <w:jc w:val="both"/>
            </w:pPr>
            <w:r>
              <w:t>Zkouška</w:t>
            </w:r>
          </w:p>
        </w:tc>
        <w:tc>
          <w:tcPr>
            <w:tcW w:w="2156" w:type="dxa"/>
            <w:shd w:val="clear" w:color="auto" w:fill="F7CAAC"/>
          </w:tcPr>
          <w:p w14:paraId="3E46D7F0" w14:textId="77777777" w:rsidR="00B77124" w:rsidRPr="00B65E7F" w:rsidRDefault="00B77124" w:rsidP="00B77124">
            <w:pPr>
              <w:jc w:val="both"/>
              <w:rPr>
                <w:b/>
              </w:rPr>
            </w:pPr>
            <w:r w:rsidRPr="00B65E7F">
              <w:rPr>
                <w:b/>
              </w:rPr>
              <w:t>Forma výuky</w:t>
            </w:r>
          </w:p>
        </w:tc>
        <w:tc>
          <w:tcPr>
            <w:tcW w:w="1207" w:type="dxa"/>
            <w:gridSpan w:val="2"/>
          </w:tcPr>
          <w:p w14:paraId="3ED6EEF3" w14:textId="77777777" w:rsidR="00B77124" w:rsidRPr="00B65E7F" w:rsidRDefault="00B77124" w:rsidP="00B77124">
            <w:pPr>
              <w:jc w:val="both"/>
            </w:pPr>
            <w:r w:rsidRPr="00B65E7F">
              <w:t>přednáška</w:t>
            </w:r>
          </w:p>
        </w:tc>
      </w:tr>
      <w:tr w:rsidR="00B77124" w:rsidRPr="00B65E7F" w14:paraId="15A2A0CE" w14:textId="77777777" w:rsidTr="00B77124">
        <w:tc>
          <w:tcPr>
            <w:tcW w:w="3086" w:type="dxa"/>
            <w:shd w:val="clear" w:color="auto" w:fill="F7CAAC"/>
          </w:tcPr>
          <w:p w14:paraId="61C82B1B" w14:textId="77777777" w:rsidR="00B77124" w:rsidRPr="00B65E7F" w:rsidRDefault="00B77124" w:rsidP="00B77124">
            <w:pPr>
              <w:jc w:val="both"/>
              <w:rPr>
                <w:b/>
              </w:rPr>
            </w:pPr>
            <w:r w:rsidRPr="00B65E7F">
              <w:rPr>
                <w:b/>
              </w:rPr>
              <w:t>Forma způsobu ověření studijních výsledků a další požadavky na studenta</w:t>
            </w:r>
          </w:p>
        </w:tc>
        <w:tc>
          <w:tcPr>
            <w:tcW w:w="6769" w:type="dxa"/>
            <w:gridSpan w:val="7"/>
            <w:tcBorders>
              <w:bottom w:val="nil"/>
            </w:tcBorders>
          </w:tcPr>
          <w:p w14:paraId="572A87A5" w14:textId="6EC1ABC0" w:rsidR="00B77124" w:rsidRPr="00B65E7F" w:rsidRDefault="00B77124" w:rsidP="00B77124">
            <w:pPr>
              <w:jc w:val="both"/>
            </w:pPr>
            <w:r w:rsidRPr="00B65E7F">
              <w:rPr>
                <w:rFonts w:eastAsia="Calibri"/>
              </w:rPr>
              <w:t xml:space="preserve">Zpracování studie a odborná rozprava nad vybraným tématem z oblasti autoregulace učení </w:t>
            </w:r>
            <w:r>
              <w:rPr>
                <w:rFonts w:eastAsia="Calibri"/>
              </w:rPr>
              <w:t xml:space="preserve">a chování </w:t>
            </w:r>
            <w:r w:rsidRPr="00B65E7F">
              <w:rPr>
                <w:rFonts w:eastAsia="Calibri"/>
              </w:rPr>
              <w:t>žáků</w:t>
            </w:r>
            <w:r w:rsidR="00572394">
              <w:rPr>
                <w:rFonts w:eastAsia="Calibri"/>
              </w:rPr>
              <w:t>, ústní zkouška.</w:t>
            </w:r>
          </w:p>
        </w:tc>
      </w:tr>
      <w:tr w:rsidR="00B77124" w:rsidRPr="00B65E7F" w14:paraId="62620AF4" w14:textId="77777777" w:rsidTr="00B77124">
        <w:trPr>
          <w:trHeight w:val="96"/>
        </w:trPr>
        <w:tc>
          <w:tcPr>
            <w:tcW w:w="9855" w:type="dxa"/>
            <w:gridSpan w:val="8"/>
            <w:tcBorders>
              <w:top w:val="nil"/>
            </w:tcBorders>
          </w:tcPr>
          <w:p w14:paraId="1AFFCCD7" w14:textId="77777777" w:rsidR="00B77124" w:rsidRPr="00B65E7F" w:rsidRDefault="00B77124" w:rsidP="00B77124">
            <w:pPr>
              <w:jc w:val="both"/>
            </w:pPr>
          </w:p>
        </w:tc>
      </w:tr>
      <w:tr w:rsidR="00B77124" w:rsidRPr="00B65E7F" w14:paraId="283CE2A3" w14:textId="77777777" w:rsidTr="00B77124">
        <w:trPr>
          <w:trHeight w:val="197"/>
        </w:trPr>
        <w:tc>
          <w:tcPr>
            <w:tcW w:w="3086" w:type="dxa"/>
            <w:tcBorders>
              <w:top w:val="nil"/>
            </w:tcBorders>
            <w:shd w:val="clear" w:color="auto" w:fill="F7CAAC"/>
          </w:tcPr>
          <w:p w14:paraId="664B0AFB" w14:textId="77777777" w:rsidR="00B77124" w:rsidRPr="00B65E7F" w:rsidRDefault="00B77124" w:rsidP="00B77124">
            <w:pPr>
              <w:jc w:val="both"/>
              <w:rPr>
                <w:b/>
              </w:rPr>
            </w:pPr>
            <w:r w:rsidRPr="00B65E7F">
              <w:rPr>
                <w:b/>
              </w:rPr>
              <w:t>Garant předmětu</w:t>
            </w:r>
          </w:p>
        </w:tc>
        <w:tc>
          <w:tcPr>
            <w:tcW w:w="6769" w:type="dxa"/>
            <w:gridSpan w:val="7"/>
            <w:tcBorders>
              <w:top w:val="nil"/>
            </w:tcBorders>
          </w:tcPr>
          <w:p w14:paraId="67F11EF1" w14:textId="77777777" w:rsidR="00B77124" w:rsidRPr="00B65E7F" w:rsidRDefault="00B77124" w:rsidP="00B77124">
            <w:pPr>
              <w:jc w:val="both"/>
            </w:pPr>
            <w:r w:rsidRPr="00B65E7F">
              <w:t>Mgr. Karla Hrbáčková, Ph.D.</w:t>
            </w:r>
          </w:p>
        </w:tc>
      </w:tr>
      <w:tr w:rsidR="00B77124" w:rsidRPr="00B65E7F" w14:paraId="3C9D9CBF" w14:textId="77777777" w:rsidTr="00C00755">
        <w:trPr>
          <w:trHeight w:val="243"/>
        </w:trPr>
        <w:tc>
          <w:tcPr>
            <w:tcW w:w="3086" w:type="dxa"/>
            <w:tcBorders>
              <w:top w:val="nil"/>
            </w:tcBorders>
            <w:shd w:val="clear" w:color="auto" w:fill="FBD4B4" w:themeFill="accent6" w:themeFillTint="66"/>
          </w:tcPr>
          <w:p w14:paraId="42CF4DF3" w14:textId="77777777" w:rsidR="00B77124" w:rsidRPr="00B65E7F" w:rsidRDefault="00B77124" w:rsidP="00B77124">
            <w:pPr>
              <w:jc w:val="both"/>
              <w:rPr>
                <w:b/>
              </w:rPr>
            </w:pPr>
            <w:r w:rsidRPr="00B65E7F">
              <w:rPr>
                <w:b/>
              </w:rPr>
              <w:t>Zapojení garanta do výuky předmětu</w:t>
            </w:r>
          </w:p>
        </w:tc>
        <w:tc>
          <w:tcPr>
            <w:tcW w:w="6769" w:type="dxa"/>
            <w:gridSpan w:val="7"/>
            <w:tcBorders>
              <w:top w:val="nil"/>
            </w:tcBorders>
          </w:tcPr>
          <w:p w14:paraId="25EE28BD" w14:textId="77777777" w:rsidR="00B77124" w:rsidRPr="00B65E7F" w:rsidRDefault="00B77124" w:rsidP="00B77124">
            <w:pPr>
              <w:jc w:val="both"/>
            </w:pPr>
            <w:r>
              <w:t>100 %</w:t>
            </w:r>
          </w:p>
        </w:tc>
      </w:tr>
      <w:tr w:rsidR="00B77124" w:rsidRPr="00B65E7F" w14:paraId="6A4671D2" w14:textId="77777777" w:rsidTr="00B77124">
        <w:tc>
          <w:tcPr>
            <w:tcW w:w="3086" w:type="dxa"/>
            <w:shd w:val="clear" w:color="auto" w:fill="F7CAAC"/>
          </w:tcPr>
          <w:p w14:paraId="05932D2C" w14:textId="77777777" w:rsidR="00B77124" w:rsidRPr="00B65E7F" w:rsidRDefault="00B77124" w:rsidP="00B77124">
            <w:pPr>
              <w:jc w:val="both"/>
              <w:rPr>
                <w:b/>
              </w:rPr>
            </w:pPr>
            <w:r w:rsidRPr="00B65E7F">
              <w:rPr>
                <w:b/>
              </w:rPr>
              <w:t>Vyučující</w:t>
            </w:r>
          </w:p>
        </w:tc>
        <w:tc>
          <w:tcPr>
            <w:tcW w:w="6769" w:type="dxa"/>
            <w:gridSpan w:val="7"/>
            <w:tcBorders>
              <w:bottom w:val="nil"/>
            </w:tcBorders>
          </w:tcPr>
          <w:p w14:paraId="7A38A608" w14:textId="0EF6BF68" w:rsidR="00B77124" w:rsidRPr="00B65E7F" w:rsidRDefault="00B77124" w:rsidP="00B77124">
            <w:pPr>
              <w:jc w:val="both"/>
            </w:pPr>
          </w:p>
        </w:tc>
      </w:tr>
      <w:tr w:rsidR="00B77124" w:rsidRPr="00B65E7F" w14:paraId="544C1608" w14:textId="77777777" w:rsidTr="00B77124">
        <w:trPr>
          <w:trHeight w:val="90"/>
        </w:trPr>
        <w:tc>
          <w:tcPr>
            <w:tcW w:w="9855" w:type="dxa"/>
            <w:gridSpan w:val="8"/>
            <w:tcBorders>
              <w:top w:val="nil"/>
            </w:tcBorders>
          </w:tcPr>
          <w:p w14:paraId="2B897B4D" w14:textId="5330B759" w:rsidR="00B77124" w:rsidRPr="00B65E7F" w:rsidRDefault="00C43444" w:rsidP="00B77124">
            <w:pPr>
              <w:jc w:val="both"/>
            </w:pPr>
            <w:r w:rsidRPr="00B65E7F">
              <w:t>Mgr. Karla Hrbáčková, Ph.D</w:t>
            </w:r>
          </w:p>
        </w:tc>
      </w:tr>
      <w:tr w:rsidR="00B77124" w:rsidRPr="00B65E7F" w14:paraId="399D9262" w14:textId="77777777" w:rsidTr="00B77124">
        <w:tc>
          <w:tcPr>
            <w:tcW w:w="3086" w:type="dxa"/>
            <w:shd w:val="clear" w:color="auto" w:fill="F7CAAC"/>
          </w:tcPr>
          <w:p w14:paraId="05F621AD" w14:textId="77777777" w:rsidR="00B77124" w:rsidRPr="00B65E7F" w:rsidRDefault="00B77124" w:rsidP="00B77124">
            <w:pPr>
              <w:jc w:val="both"/>
              <w:rPr>
                <w:b/>
              </w:rPr>
            </w:pPr>
            <w:r w:rsidRPr="00B65E7F">
              <w:rPr>
                <w:b/>
              </w:rPr>
              <w:t>Stručná anotace předmětu</w:t>
            </w:r>
          </w:p>
        </w:tc>
        <w:tc>
          <w:tcPr>
            <w:tcW w:w="6769" w:type="dxa"/>
            <w:gridSpan w:val="7"/>
            <w:tcBorders>
              <w:bottom w:val="nil"/>
            </w:tcBorders>
          </w:tcPr>
          <w:p w14:paraId="4E76AB7C" w14:textId="77777777" w:rsidR="00B77124" w:rsidRPr="00B65E7F" w:rsidRDefault="00B77124" w:rsidP="00B77124">
            <w:pPr>
              <w:jc w:val="both"/>
            </w:pPr>
          </w:p>
        </w:tc>
      </w:tr>
      <w:tr w:rsidR="00B77124" w:rsidRPr="00B65E7F" w14:paraId="485FADD6" w14:textId="77777777" w:rsidTr="00B77124">
        <w:trPr>
          <w:trHeight w:val="2384"/>
        </w:trPr>
        <w:tc>
          <w:tcPr>
            <w:tcW w:w="9855" w:type="dxa"/>
            <w:gridSpan w:val="8"/>
            <w:tcBorders>
              <w:top w:val="nil"/>
              <w:bottom w:val="single" w:sz="12" w:space="0" w:color="auto"/>
            </w:tcBorders>
          </w:tcPr>
          <w:p w14:paraId="6D058760" w14:textId="77777777" w:rsidR="00B77124" w:rsidRDefault="00B77124" w:rsidP="00B77124">
            <w:pPr>
              <w:jc w:val="both"/>
              <w:rPr>
                <w:b/>
              </w:rPr>
            </w:pPr>
            <w:r w:rsidRPr="006E4350">
              <w:rPr>
                <w:b/>
              </w:rPr>
              <w:t>Cíle předmětu</w:t>
            </w:r>
          </w:p>
          <w:p w14:paraId="08275C8C" w14:textId="77777777" w:rsidR="00B77124" w:rsidRPr="00B65E7F" w:rsidRDefault="00B77124" w:rsidP="00B77124">
            <w:pPr>
              <w:jc w:val="both"/>
            </w:pPr>
            <w:r w:rsidRPr="00B65E7F">
              <w:t>Předmět má interdisciplinární charakter, čerpá poznatky z obecné pedago</w:t>
            </w:r>
            <w:r>
              <w:t xml:space="preserve">giky, pedagogické psychologie, didaktiky, sociální pedagogiky a sociální psychologie </w:t>
            </w:r>
            <w:r w:rsidRPr="00B65E7F">
              <w:t>osvojené v magisterském stupni studia.</w:t>
            </w:r>
            <w:r>
              <w:t xml:space="preserve"> </w:t>
            </w:r>
            <w:r w:rsidRPr="00B65E7F">
              <w:t xml:space="preserve">Jeho cílem je, aby studenti dovedli hlouběji uvažovat o procesech učení </w:t>
            </w:r>
            <w:r>
              <w:t xml:space="preserve">a chování </w:t>
            </w:r>
            <w:r w:rsidRPr="00B65E7F">
              <w:t xml:space="preserve">žáků, a to zejména z pohledu </w:t>
            </w:r>
            <w:r>
              <w:t>různých teorií (např. autodeterminační teorie, SRT teorie, aj.)</w:t>
            </w:r>
            <w:r w:rsidRPr="00B65E7F">
              <w:t xml:space="preserve">, </w:t>
            </w:r>
            <w:r>
              <w:t>které směřují</w:t>
            </w:r>
            <w:r w:rsidRPr="00B65E7F">
              <w:t xml:space="preserve"> k rozvoji autoregulace učení</w:t>
            </w:r>
            <w:r>
              <w:t xml:space="preserve"> a chování</w:t>
            </w:r>
            <w:r w:rsidRPr="00B65E7F">
              <w:t xml:space="preserve"> žáků, a pochopili specifičnost kognitivních i nonkognitivních faktorů ovlivňujících tento proces.</w:t>
            </w:r>
            <w:r>
              <w:t xml:space="preserve"> Cílem také je, aby studenti dokázali poznatky aplikovat v sociálně pedagogické práci s různými cílovými skupinami. </w:t>
            </w:r>
          </w:p>
          <w:p w14:paraId="69162546" w14:textId="77777777" w:rsidR="00B77124" w:rsidRPr="00B65E7F" w:rsidRDefault="00B77124" w:rsidP="00B77124">
            <w:pPr>
              <w:jc w:val="both"/>
            </w:pPr>
          </w:p>
          <w:p w14:paraId="11A0D409" w14:textId="77777777" w:rsidR="00B77124" w:rsidRPr="00B65E7F" w:rsidRDefault="00B77124" w:rsidP="00B77124">
            <w:pPr>
              <w:jc w:val="both"/>
              <w:rPr>
                <w:b/>
                <w:bCs/>
              </w:rPr>
            </w:pPr>
            <w:r w:rsidRPr="00B65E7F">
              <w:rPr>
                <w:b/>
                <w:bCs/>
              </w:rPr>
              <w:t>Tematické okruhy</w:t>
            </w:r>
          </w:p>
          <w:p w14:paraId="61F31C6F" w14:textId="77777777" w:rsidR="00B77124" w:rsidRDefault="00B77124" w:rsidP="00B77124">
            <w:pPr>
              <w:jc w:val="both"/>
            </w:pPr>
            <w:r>
              <w:t>Psychologický a pedagogický přístup k chápání autoregulace</w:t>
            </w:r>
            <w:r w:rsidRPr="00B65E7F">
              <w:t xml:space="preserve">. </w:t>
            </w:r>
            <w:r>
              <w:t>Sociální prostředí jako faktor ovlivňující mechanismy autoregulace</w:t>
            </w:r>
            <w:r w:rsidRPr="00B65E7F">
              <w:t xml:space="preserve">. </w:t>
            </w:r>
            <w:r>
              <w:t>Seberegulace a vnější regulace</w:t>
            </w:r>
            <w:r w:rsidRPr="00B65E7F">
              <w:t>. Kognitivní procesy učení (kognitivní neurověda). Motivace a metakognice v procesu autoregulace učení.</w:t>
            </w:r>
            <w:r>
              <w:t xml:space="preserve"> Autonomie a sebekontrola. Regulace emocí. Podpora autoregulace jako prevence rizikového chování.</w:t>
            </w:r>
            <w:r w:rsidRPr="00B65E7F">
              <w:t xml:space="preserve"> Výzkumy procesů </w:t>
            </w:r>
            <w:r>
              <w:t>autoregulace učení a chování.</w:t>
            </w:r>
          </w:p>
          <w:p w14:paraId="4696ACE2" w14:textId="77777777" w:rsidR="00B77124" w:rsidRPr="001346C6" w:rsidRDefault="00B77124" w:rsidP="00B77124">
            <w:pPr>
              <w:jc w:val="both"/>
            </w:pPr>
          </w:p>
          <w:p w14:paraId="1D733CC9" w14:textId="77777777" w:rsidR="00B77124" w:rsidRPr="001346C6" w:rsidRDefault="00B77124" w:rsidP="00B77124">
            <w:pPr>
              <w:jc w:val="both"/>
              <w:rPr>
                <w:b/>
                <w:caps/>
              </w:rPr>
            </w:pPr>
            <w:r w:rsidRPr="001346C6">
              <w:rPr>
                <w:b/>
                <w:caps/>
              </w:rPr>
              <w:t>Výsledky učení</w:t>
            </w:r>
          </w:p>
          <w:p w14:paraId="68EFA6F6" w14:textId="77777777" w:rsidR="00B77124" w:rsidRPr="001346C6" w:rsidRDefault="00B77124" w:rsidP="00B77124">
            <w:pPr>
              <w:jc w:val="both"/>
              <w:rPr>
                <w:b/>
              </w:rPr>
            </w:pPr>
            <w:r w:rsidRPr="001346C6">
              <w:rPr>
                <w:b/>
              </w:rPr>
              <w:t>Student zná:</w:t>
            </w:r>
          </w:p>
          <w:p w14:paraId="4CE51132" w14:textId="77777777" w:rsidR="00B77124" w:rsidRPr="001346C6" w:rsidRDefault="00B77124" w:rsidP="00630AC5">
            <w:pPr>
              <w:pStyle w:val="Odstavecseseznamem"/>
              <w:numPr>
                <w:ilvl w:val="0"/>
                <w:numId w:val="65"/>
              </w:numPr>
              <w:contextualSpacing w:val="0"/>
              <w:jc w:val="both"/>
            </w:pPr>
            <w:r w:rsidRPr="001346C6">
              <w:t>Klíčové teorie autoregulace učení a chování.</w:t>
            </w:r>
          </w:p>
          <w:p w14:paraId="0AD17F3D" w14:textId="77777777" w:rsidR="00B77124" w:rsidRPr="001346C6" w:rsidRDefault="00B77124" w:rsidP="00630AC5">
            <w:pPr>
              <w:pStyle w:val="Odstavecseseznamem"/>
              <w:numPr>
                <w:ilvl w:val="0"/>
                <w:numId w:val="65"/>
              </w:numPr>
              <w:contextualSpacing w:val="0"/>
              <w:jc w:val="both"/>
            </w:pPr>
            <w:r w:rsidRPr="001346C6">
              <w:t>Principy v pozadí autoregulace učení a chování.</w:t>
            </w:r>
          </w:p>
          <w:p w14:paraId="220AF2FF" w14:textId="77777777" w:rsidR="00B77124" w:rsidRPr="001346C6" w:rsidRDefault="00B77124" w:rsidP="00630AC5">
            <w:pPr>
              <w:pStyle w:val="Odstavecseseznamem"/>
              <w:numPr>
                <w:ilvl w:val="0"/>
                <w:numId w:val="65"/>
              </w:numPr>
              <w:contextualSpacing w:val="0"/>
              <w:jc w:val="both"/>
            </w:pPr>
            <w:r w:rsidRPr="001346C6">
              <w:t>Předpoklady a východiska teorií autoregulace učení a chování, na kterých jsou jednotlivé koncepce vystavěny</w:t>
            </w:r>
          </w:p>
          <w:p w14:paraId="1918DE15" w14:textId="77777777" w:rsidR="00B77124" w:rsidRPr="001346C6" w:rsidRDefault="00B77124" w:rsidP="00630AC5">
            <w:pPr>
              <w:pStyle w:val="Odstavecseseznamem"/>
              <w:numPr>
                <w:ilvl w:val="0"/>
                <w:numId w:val="65"/>
              </w:numPr>
              <w:contextualSpacing w:val="0"/>
              <w:jc w:val="both"/>
            </w:pPr>
            <w:r w:rsidRPr="001346C6">
              <w:t>Historii zkoumání autoregulace.</w:t>
            </w:r>
          </w:p>
          <w:p w14:paraId="6A0C7D01" w14:textId="77777777" w:rsidR="00B77124" w:rsidRPr="001346C6" w:rsidRDefault="00B77124" w:rsidP="00630AC5">
            <w:pPr>
              <w:pStyle w:val="Odstavecseseznamem"/>
              <w:numPr>
                <w:ilvl w:val="0"/>
                <w:numId w:val="65"/>
              </w:numPr>
              <w:contextualSpacing w:val="0"/>
              <w:jc w:val="both"/>
            </w:pPr>
            <w:r w:rsidRPr="001346C6">
              <w:t>Vybrané výzkumy autoregulace učení a chování relevantní pro pedagogiku.</w:t>
            </w:r>
          </w:p>
          <w:p w14:paraId="7C248419" w14:textId="11F81CE7" w:rsidR="00B77124" w:rsidRPr="001346C6" w:rsidRDefault="00B77124" w:rsidP="00B77124">
            <w:pPr>
              <w:jc w:val="both"/>
              <w:rPr>
                <w:b/>
                <w:color w:val="FF0000"/>
              </w:rPr>
            </w:pPr>
            <w:r w:rsidRPr="001346C6">
              <w:rPr>
                <w:b/>
              </w:rPr>
              <w:t>Student umí</w:t>
            </w:r>
            <w:r w:rsidR="00C43444">
              <w:rPr>
                <w:b/>
              </w:rPr>
              <w:t>:</w:t>
            </w:r>
          </w:p>
          <w:p w14:paraId="1FECB323" w14:textId="77777777" w:rsidR="00B77124" w:rsidRPr="001346C6" w:rsidRDefault="00B77124" w:rsidP="00630AC5">
            <w:pPr>
              <w:pStyle w:val="Odstavecseseznamem"/>
              <w:numPr>
                <w:ilvl w:val="0"/>
                <w:numId w:val="65"/>
              </w:numPr>
              <w:contextualSpacing w:val="0"/>
              <w:jc w:val="both"/>
            </w:pPr>
            <w:r w:rsidRPr="001346C6">
              <w:t>Aplikovat jednotlivé teorie autoregulace pro zkoumání pedagogických fenoménů.</w:t>
            </w:r>
          </w:p>
          <w:p w14:paraId="56A10986" w14:textId="77777777" w:rsidR="00B77124" w:rsidRPr="001346C6" w:rsidRDefault="00B77124" w:rsidP="00630AC5">
            <w:pPr>
              <w:pStyle w:val="Odstavecseseznamem"/>
              <w:numPr>
                <w:ilvl w:val="0"/>
                <w:numId w:val="65"/>
              </w:numPr>
              <w:contextualSpacing w:val="0"/>
              <w:jc w:val="both"/>
            </w:pPr>
            <w:r w:rsidRPr="001346C6">
              <w:t>Dekomponovat představené teorie na úroveň autorů, teorií a konceptů.</w:t>
            </w:r>
          </w:p>
          <w:p w14:paraId="7AF74247" w14:textId="77777777" w:rsidR="00B77124" w:rsidRPr="001346C6" w:rsidRDefault="00B77124" w:rsidP="00630AC5">
            <w:pPr>
              <w:pStyle w:val="Odstavecseseznamem"/>
              <w:numPr>
                <w:ilvl w:val="0"/>
                <w:numId w:val="65"/>
              </w:numPr>
              <w:contextualSpacing w:val="0"/>
              <w:jc w:val="both"/>
            </w:pPr>
            <w:r w:rsidRPr="001346C6">
              <w:t>Zvolit vhodnou teoretickou perspektivu pro uchopení vlastního předmětu výzkumu.</w:t>
            </w:r>
          </w:p>
          <w:p w14:paraId="7AB68D82" w14:textId="77777777" w:rsidR="00B77124" w:rsidRPr="00B65E7F" w:rsidRDefault="00B77124" w:rsidP="00630AC5">
            <w:pPr>
              <w:pStyle w:val="Odstavecseseznamem"/>
              <w:numPr>
                <w:ilvl w:val="0"/>
                <w:numId w:val="65"/>
              </w:numPr>
              <w:contextualSpacing w:val="0"/>
              <w:jc w:val="both"/>
            </w:pPr>
            <w:r w:rsidRPr="001346C6">
              <w:t>Používat a rozvíjet svoji badatelskou imaginaci při aplikaci perspektiv autoregulace na předmět vlastního výzkumu.</w:t>
            </w:r>
          </w:p>
        </w:tc>
      </w:tr>
      <w:tr w:rsidR="00B77124" w:rsidRPr="00B65E7F" w14:paraId="2FB689CC" w14:textId="77777777" w:rsidTr="00B77124">
        <w:trPr>
          <w:trHeight w:val="265"/>
        </w:trPr>
        <w:tc>
          <w:tcPr>
            <w:tcW w:w="3653" w:type="dxa"/>
            <w:gridSpan w:val="2"/>
            <w:tcBorders>
              <w:top w:val="nil"/>
            </w:tcBorders>
            <w:shd w:val="clear" w:color="auto" w:fill="F7CAAC"/>
          </w:tcPr>
          <w:p w14:paraId="199CBD17" w14:textId="77777777" w:rsidR="00B77124" w:rsidRPr="00B65E7F" w:rsidRDefault="00B77124" w:rsidP="00B77124">
            <w:pPr>
              <w:jc w:val="both"/>
            </w:pPr>
            <w:r w:rsidRPr="00B65E7F">
              <w:rPr>
                <w:b/>
              </w:rPr>
              <w:t>Studijní literatura a studijní pomůcky</w:t>
            </w:r>
          </w:p>
        </w:tc>
        <w:tc>
          <w:tcPr>
            <w:tcW w:w="6202" w:type="dxa"/>
            <w:gridSpan w:val="6"/>
            <w:tcBorders>
              <w:top w:val="nil"/>
              <w:bottom w:val="nil"/>
            </w:tcBorders>
          </w:tcPr>
          <w:p w14:paraId="2D0EE6BC" w14:textId="77777777" w:rsidR="00B77124" w:rsidRPr="00B65E7F" w:rsidRDefault="00B77124" w:rsidP="00B77124">
            <w:pPr>
              <w:jc w:val="both"/>
            </w:pPr>
          </w:p>
        </w:tc>
      </w:tr>
      <w:tr w:rsidR="00B77124" w:rsidRPr="00B65E7F" w14:paraId="03C72E88" w14:textId="77777777" w:rsidTr="00B77124">
        <w:trPr>
          <w:trHeight w:val="978"/>
        </w:trPr>
        <w:tc>
          <w:tcPr>
            <w:tcW w:w="9855" w:type="dxa"/>
            <w:gridSpan w:val="8"/>
            <w:tcBorders>
              <w:top w:val="nil"/>
            </w:tcBorders>
          </w:tcPr>
          <w:p w14:paraId="08D1263D" w14:textId="77777777" w:rsidR="00B77124" w:rsidRPr="00B65E7F" w:rsidRDefault="00B77124" w:rsidP="00B77124">
            <w:pPr>
              <w:jc w:val="both"/>
              <w:rPr>
                <w:b/>
                <w:bCs/>
              </w:rPr>
            </w:pPr>
            <w:r w:rsidRPr="00B65E7F">
              <w:rPr>
                <w:b/>
                <w:bCs/>
              </w:rPr>
              <w:t>Základní:</w:t>
            </w:r>
          </w:p>
          <w:p w14:paraId="5AB49E71" w14:textId="77777777" w:rsidR="00B77124" w:rsidRDefault="00B77124" w:rsidP="00630AC5">
            <w:pPr>
              <w:pStyle w:val="Odstavecseseznamem"/>
              <w:numPr>
                <w:ilvl w:val="0"/>
                <w:numId w:val="59"/>
              </w:numPr>
              <w:contextualSpacing w:val="0"/>
              <w:jc w:val="both"/>
            </w:pPr>
            <w:r>
              <w:t>Boekaerts, M., &amp; Pintrich, P. R. (e</w:t>
            </w:r>
            <w:r w:rsidRPr="00B65E7F">
              <w:t xml:space="preserve">ds.) (2005). </w:t>
            </w:r>
            <w:r w:rsidRPr="00FF072B">
              <w:rPr>
                <w:i/>
                <w:iCs/>
              </w:rPr>
              <w:t>Handbook of Self-Regulation</w:t>
            </w:r>
            <w:r w:rsidRPr="00B65E7F">
              <w:t xml:space="preserve">. San Diego: Academic Press. </w:t>
            </w:r>
          </w:p>
          <w:p w14:paraId="5E2F3C4D" w14:textId="77777777" w:rsidR="00B77124" w:rsidRPr="00B65E7F" w:rsidRDefault="00B77124" w:rsidP="00630AC5">
            <w:pPr>
              <w:pStyle w:val="Odstavecseseznamem"/>
              <w:numPr>
                <w:ilvl w:val="0"/>
                <w:numId w:val="59"/>
              </w:numPr>
              <w:contextualSpacing w:val="0"/>
              <w:jc w:val="both"/>
            </w:pPr>
            <w:r>
              <w:t xml:space="preserve">Gross, J. J. (ed.) (2013). </w:t>
            </w:r>
            <w:r w:rsidRPr="00FF072B">
              <w:rPr>
                <w:i/>
              </w:rPr>
              <w:t>Handbook of Emotion Regulation</w:t>
            </w:r>
            <w:r>
              <w:t xml:space="preserve">. New York: The Guilford Press. </w:t>
            </w:r>
          </w:p>
          <w:p w14:paraId="55293B5A" w14:textId="77777777" w:rsidR="00B77124" w:rsidRPr="00B65E7F" w:rsidRDefault="00B77124" w:rsidP="00630AC5">
            <w:pPr>
              <w:pStyle w:val="Odstavecseseznamem"/>
              <w:numPr>
                <w:ilvl w:val="0"/>
                <w:numId w:val="59"/>
              </w:numPr>
              <w:contextualSpacing w:val="0"/>
              <w:jc w:val="both"/>
            </w:pPr>
            <w:r w:rsidRPr="00B65E7F">
              <w:t xml:space="preserve">Hrbáčková, K, et al. (2010). </w:t>
            </w:r>
            <w:r w:rsidRPr="00FF072B">
              <w:rPr>
                <w:i/>
                <w:iCs/>
              </w:rPr>
              <w:t>Kognitivní a nonkognitivní determinanty rozvoje autoregulace učení studentů</w:t>
            </w:r>
            <w:r w:rsidRPr="00B65E7F">
              <w:t>. Praha: Paido.</w:t>
            </w:r>
          </w:p>
          <w:p w14:paraId="29D6BC52" w14:textId="76798A34" w:rsidR="00B77124" w:rsidRDefault="00B77124" w:rsidP="00630AC5">
            <w:pPr>
              <w:pStyle w:val="Odstavecseseznamem"/>
              <w:numPr>
                <w:ilvl w:val="0"/>
                <w:numId w:val="59"/>
              </w:numPr>
              <w:contextualSpacing w:val="0"/>
              <w:jc w:val="both"/>
            </w:pPr>
            <w:r w:rsidRPr="00B65E7F">
              <w:t xml:space="preserve">Schunk, D. H., &amp; Greene, J. A. (2017). </w:t>
            </w:r>
            <w:r w:rsidRPr="00FF072B">
              <w:rPr>
                <w:i/>
              </w:rPr>
              <w:t>Handbook of Self-Regulation of Learning and Performance</w:t>
            </w:r>
            <w:r w:rsidRPr="00B65E7F">
              <w:t xml:space="preserve">. London: Routledge. </w:t>
            </w:r>
          </w:p>
          <w:p w14:paraId="2E035A5A" w14:textId="77777777" w:rsidR="00B77124" w:rsidRPr="00B65E7F" w:rsidRDefault="00B77124" w:rsidP="00630AC5">
            <w:pPr>
              <w:pStyle w:val="Odstavecseseznamem"/>
              <w:numPr>
                <w:ilvl w:val="0"/>
                <w:numId w:val="59"/>
              </w:numPr>
              <w:contextualSpacing w:val="0"/>
              <w:jc w:val="both"/>
            </w:pPr>
            <w:r>
              <w:t xml:space="preserve">Sokol, B. W., Grouzet, F. M. E., </w:t>
            </w:r>
            <w:r w:rsidRPr="00B65E7F">
              <w:t>&amp;</w:t>
            </w:r>
            <w:r>
              <w:t xml:space="preserve"> Müller, U. (eds.) (2013). </w:t>
            </w:r>
            <w:r w:rsidRPr="00FF072B">
              <w:rPr>
                <w:i/>
              </w:rPr>
              <w:t>Self-regulation and Autonomy</w:t>
            </w:r>
            <w:r>
              <w:t xml:space="preserve">. New York: Cambridge University Press. </w:t>
            </w:r>
          </w:p>
          <w:p w14:paraId="17F29657" w14:textId="00D29D49" w:rsidR="00B77124" w:rsidRDefault="00B77124" w:rsidP="00630AC5">
            <w:pPr>
              <w:pStyle w:val="Odstavecseseznamem"/>
              <w:numPr>
                <w:ilvl w:val="0"/>
                <w:numId w:val="59"/>
              </w:numPr>
              <w:contextualSpacing w:val="0"/>
              <w:jc w:val="both"/>
            </w:pPr>
            <w:r w:rsidRPr="00B65E7F">
              <w:t xml:space="preserve">Zimmerman, B. J., &amp; Schunk, D. H. (2008). </w:t>
            </w:r>
            <w:r w:rsidRPr="00FF072B">
              <w:rPr>
                <w:i/>
              </w:rPr>
              <w:t>Motivation and Self-Regulated Learning: Theroy, Research, and Applications</w:t>
            </w:r>
            <w:r w:rsidRPr="00B65E7F">
              <w:t>. London: Routledge</w:t>
            </w:r>
            <w:r w:rsidR="00C00755">
              <w:t>.</w:t>
            </w:r>
          </w:p>
          <w:p w14:paraId="24851778" w14:textId="77777777" w:rsidR="00C00755" w:rsidRPr="00B65E7F" w:rsidRDefault="00C00755" w:rsidP="00C00755">
            <w:pPr>
              <w:pStyle w:val="Odstavecseseznamem"/>
              <w:contextualSpacing w:val="0"/>
              <w:jc w:val="both"/>
            </w:pPr>
          </w:p>
          <w:p w14:paraId="507E3829" w14:textId="77777777" w:rsidR="00B77124" w:rsidRDefault="00B77124" w:rsidP="00B77124">
            <w:pPr>
              <w:tabs>
                <w:tab w:val="left" w:pos="4320"/>
              </w:tabs>
              <w:jc w:val="both"/>
              <w:rPr>
                <w:b/>
                <w:bCs/>
              </w:rPr>
            </w:pPr>
            <w:r w:rsidRPr="00B65E7F">
              <w:rPr>
                <w:b/>
                <w:bCs/>
              </w:rPr>
              <w:lastRenderedPageBreak/>
              <w:t>Doporučená:</w:t>
            </w:r>
          </w:p>
          <w:p w14:paraId="153D4B59" w14:textId="77777777" w:rsidR="00B77124" w:rsidRPr="00FF072B" w:rsidRDefault="00B77124" w:rsidP="00630AC5">
            <w:pPr>
              <w:pStyle w:val="Odstavecseseznamem"/>
              <w:numPr>
                <w:ilvl w:val="0"/>
                <w:numId w:val="59"/>
              </w:numPr>
              <w:tabs>
                <w:tab w:val="left" w:pos="4320"/>
              </w:tabs>
              <w:contextualSpacing w:val="0"/>
              <w:jc w:val="both"/>
              <w:rPr>
                <w:bCs/>
              </w:rPr>
            </w:pPr>
            <w:r w:rsidRPr="00FF072B">
              <w:rPr>
                <w:bCs/>
              </w:rPr>
              <w:t xml:space="preserve">Deci, E. L., </w:t>
            </w:r>
            <w:r w:rsidRPr="009C136B">
              <w:t>&amp;</w:t>
            </w:r>
            <w:r>
              <w:t xml:space="preserve"> Ryan, R. M. (eds.) (2004). </w:t>
            </w:r>
            <w:r w:rsidRPr="00FF072B">
              <w:rPr>
                <w:i/>
              </w:rPr>
              <w:t>Handbook of Self-Determinantion Research</w:t>
            </w:r>
            <w:r>
              <w:t xml:space="preserve">. Rochester: The University of Rochester Press. </w:t>
            </w:r>
          </w:p>
          <w:p w14:paraId="6B804FA0" w14:textId="77777777" w:rsidR="00B77124" w:rsidRPr="00B65E7F" w:rsidRDefault="00B77124" w:rsidP="00630AC5">
            <w:pPr>
              <w:pStyle w:val="Odstavecseseznamem"/>
              <w:numPr>
                <w:ilvl w:val="0"/>
                <w:numId w:val="59"/>
              </w:numPr>
              <w:contextualSpacing w:val="0"/>
              <w:jc w:val="both"/>
            </w:pPr>
            <w:r w:rsidRPr="00B65E7F">
              <w:t xml:space="preserve">Duckworth, K., Akerman, R., Macgregor, A., Salter, E., &amp; Vorhaus, J. (2009). </w:t>
            </w:r>
            <w:r w:rsidRPr="00FF072B">
              <w:rPr>
                <w:i/>
                <w:iCs/>
              </w:rPr>
              <w:t xml:space="preserve">Self-Regulated Learning: A Literature Review. </w:t>
            </w:r>
            <w:r w:rsidRPr="00B65E7F">
              <w:t>Centre for Research on the Wider Benefits of Learning, Research Report 33. London: University of London.</w:t>
            </w:r>
          </w:p>
          <w:p w14:paraId="347B931A" w14:textId="5863677D" w:rsidR="00B77124" w:rsidRPr="00B65E7F" w:rsidRDefault="00B77124" w:rsidP="00630AC5">
            <w:pPr>
              <w:pStyle w:val="Odstavecseseznamem"/>
              <w:numPr>
                <w:ilvl w:val="0"/>
                <w:numId w:val="59"/>
              </w:numPr>
              <w:contextualSpacing w:val="0"/>
              <w:jc w:val="both"/>
            </w:pPr>
            <w:r w:rsidRPr="00B65E7F">
              <w:t xml:space="preserve">Larkin, S. (2010). </w:t>
            </w:r>
            <w:r w:rsidRPr="00FF072B">
              <w:rPr>
                <w:i/>
                <w:iCs/>
              </w:rPr>
              <w:t>Metacognition in Young Children</w:t>
            </w:r>
            <w:r w:rsidRPr="00B65E7F">
              <w:t xml:space="preserve">. London: Routledge. </w:t>
            </w:r>
          </w:p>
        </w:tc>
      </w:tr>
      <w:tr w:rsidR="00B77124" w:rsidRPr="00B65E7F" w14:paraId="342E012A" w14:textId="77777777" w:rsidTr="00B77124">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0B50C1F8" w14:textId="77777777" w:rsidR="00B77124" w:rsidRPr="00B65E7F" w:rsidRDefault="00B77124" w:rsidP="00B77124">
            <w:pPr>
              <w:jc w:val="center"/>
              <w:rPr>
                <w:b/>
              </w:rPr>
            </w:pPr>
            <w:r w:rsidRPr="00B65E7F">
              <w:rPr>
                <w:b/>
              </w:rPr>
              <w:lastRenderedPageBreak/>
              <w:t>Informace ke kombinované nebo distanční formě</w:t>
            </w:r>
          </w:p>
        </w:tc>
      </w:tr>
      <w:tr w:rsidR="00B77124" w:rsidRPr="00B65E7F" w14:paraId="4C38A65D" w14:textId="77777777" w:rsidTr="00B77124">
        <w:tc>
          <w:tcPr>
            <w:tcW w:w="4787" w:type="dxa"/>
            <w:gridSpan w:val="3"/>
            <w:tcBorders>
              <w:top w:val="single" w:sz="2" w:space="0" w:color="auto"/>
            </w:tcBorders>
            <w:shd w:val="clear" w:color="auto" w:fill="F7CAAC"/>
          </w:tcPr>
          <w:p w14:paraId="63EF7954" w14:textId="77777777" w:rsidR="00B77124" w:rsidRPr="00B65E7F" w:rsidRDefault="00B77124" w:rsidP="00B77124">
            <w:pPr>
              <w:jc w:val="both"/>
            </w:pPr>
            <w:r w:rsidRPr="00B65E7F">
              <w:rPr>
                <w:b/>
              </w:rPr>
              <w:t>Rozsah konzultací (soustředění)</w:t>
            </w:r>
          </w:p>
        </w:tc>
        <w:tc>
          <w:tcPr>
            <w:tcW w:w="889" w:type="dxa"/>
            <w:tcBorders>
              <w:top w:val="single" w:sz="2" w:space="0" w:color="auto"/>
            </w:tcBorders>
          </w:tcPr>
          <w:p w14:paraId="750E79E2" w14:textId="77777777" w:rsidR="00B77124" w:rsidRPr="00B65E7F" w:rsidRDefault="00B77124" w:rsidP="00B77124">
            <w:pPr>
              <w:jc w:val="both"/>
            </w:pPr>
            <w:r>
              <w:t>15</w:t>
            </w:r>
          </w:p>
        </w:tc>
        <w:tc>
          <w:tcPr>
            <w:tcW w:w="4179" w:type="dxa"/>
            <w:gridSpan w:val="4"/>
            <w:tcBorders>
              <w:top w:val="single" w:sz="2" w:space="0" w:color="auto"/>
            </w:tcBorders>
            <w:shd w:val="clear" w:color="auto" w:fill="F7CAAC"/>
          </w:tcPr>
          <w:p w14:paraId="4766C24C" w14:textId="77777777" w:rsidR="00B77124" w:rsidRPr="00B65E7F" w:rsidRDefault="00B77124" w:rsidP="00B77124">
            <w:pPr>
              <w:jc w:val="both"/>
              <w:rPr>
                <w:b/>
              </w:rPr>
            </w:pPr>
            <w:r w:rsidRPr="00B65E7F">
              <w:rPr>
                <w:b/>
              </w:rPr>
              <w:t xml:space="preserve">hodin </w:t>
            </w:r>
          </w:p>
        </w:tc>
      </w:tr>
      <w:tr w:rsidR="00B77124" w:rsidRPr="00B65E7F" w14:paraId="74E32E18" w14:textId="77777777" w:rsidTr="00B77124">
        <w:tc>
          <w:tcPr>
            <w:tcW w:w="9855" w:type="dxa"/>
            <w:gridSpan w:val="8"/>
            <w:shd w:val="clear" w:color="auto" w:fill="F7CAAC"/>
          </w:tcPr>
          <w:p w14:paraId="345325F0" w14:textId="77777777" w:rsidR="00B77124" w:rsidRPr="00B65E7F" w:rsidRDefault="00B77124" w:rsidP="00B77124">
            <w:pPr>
              <w:jc w:val="both"/>
              <w:rPr>
                <w:b/>
              </w:rPr>
            </w:pPr>
            <w:r w:rsidRPr="00B65E7F">
              <w:rPr>
                <w:b/>
              </w:rPr>
              <w:t>Informace o způsobu kontaktu s vyučujícím</w:t>
            </w:r>
          </w:p>
        </w:tc>
      </w:tr>
      <w:tr w:rsidR="00B77124" w:rsidRPr="00B65E7F" w14:paraId="35118874" w14:textId="77777777" w:rsidTr="00B77124">
        <w:trPr>
          <w:trHeight w:val="516"/>
        </w:trPr>
        <w:tc>
          <w:tcPr>
            <w:tcW w:w="9855" w:type="dxa"/>
            <w:gridSpan w:val="8"/>
          </w:tcPr>
          <w:p w14:paraId="4A6C3A9D" w14:textId="77777777" w:rsidR="00B77124" w:rsidRPr="00B65E7F" w:rsidRDefault="00B77124" w:rsidP="00B77124">
            <w:r w:rsidRPr="00517A95">
              <w:t>DSP je v prezenční i kombinované formě totožný.</w:t>
            </w:r>
            <w:r>
              <w:br/>
              <w:t>Podle Vnitřního předpisu UTB má každý akademický pracovník stanoveny konzultační hodiny v rozsahu 2h týdně. Dále je možno komunikovat s vyučujícím prostřednictvím e-mailu nebo v rámci MS Office 365 (Teams), ve kterém probíhá synchronní výuka na dálku.</w:t>
            </w:r>
          </w:p>
        </w:tc>
      </w:tr>
    </w:tbl>
    <w:p w14:paraId="375A0A9F" w14:textId="77777777" w:rsidR="00174EC9" w:rsidRDefault="00174EC9"/>
    <w:bookmarkEnd w:id="1"/>
    <w:p w14:paraId="78422796" w14:textId="77777777" w:rsidR="00174EC9" w:rsidRDefault="00174EC9"/>
    <w:p w14:paraId="08FB8F93" w14:textId="77777777" w:rsidR="00B77124" w:rsidRDefault="00B77124">
      <w:pPr>
        <w:spacing w:after="160" w:line="259" w:lineRule="auto"/>
      </w:pPr>
    </w:p>
    <w:p w14:paraId="165318D8" w14:textId="77777777" w:rsidR="00B77124" w:rsidRDefault="00B77124">
      <w:pPr>
        <w:spacing w:after="160" w:line="259" w:lineRule="auto"/>
      </w:pPr>
    </w:p>
    <w:p w14:paraId="08B70E58" w14:textId="0B8F7CB3" w:rsidR="00C00755" w:rsidRDefault="00C00755">
      <w:r>
        <w:br w:type="page"/>
      </w:r>
    </w:p>
    <w:p w14:paraId="34FF1A49" w14:textId="77777777" w:rsidR="00C00755" w:rsidRDefault="00C00755" w:rsidP="00C00755">
      <w:pPr>
        <w:jc w:val="center"/>
        <w:rPr>
          <w:b/>
          <w:bCs/>
          <w:sz w:val="52"/>
          <w:szCs w:val="52"/>
        </w:rPr>
      </w:pPr>
    </w:p>
    <w:p w14:paraId="52A5CDB0" w14:textId="77777777" w:rsidR="00C00755" w:rsidRDefault="00C00755" w:rsidP="00C00755">
      <w:pPr>
        <w:jc w:val="center"/>
        <w:rPr>
          <w:b/>
          <w:bCs/>
          <w:sz w:val="52"/>
          <w:szCs w:val="52"/>
        </w:rPr>
      </w:pPr>
    </w:p>
    <w:p w14:paraId="0D164F0F" w14:textId="77777777" w:rsidR="00C00755" w:rsidRDefault="00C00755" w:rsidP="00C00755">
      <w:pPr>
        <w:jc w:val="center"/>
        <w:rPr>
          <w:b/>
          <w:bCs/>
          <w:sz w:val="52"/>
          <w:szCs w:val="52"/>
        </w:rPr>
      </w:pPr>
    </w:p>
    <w:p w14:paraId="593011F2" w14:textId="77777777" w:rsidR="00C00755" w:rsidRDefault="00C00755" w:rsidP="00C00755">
      <w:pPr>
        <w:jc w:val="center"/>
        <w:rPr>
          <w:b/>
          <w:bCs/>
          <w:sz w:val="52"/>
          <w:szCs w:val="52"/>
        </w:rPr>
      </w:pPr>
    </w:p>
    <w:p w14:paraId="7C9611DF" w14:textId="77777777" w:rsidR="00C00755" w:rsidRDefault="00C00755" w:rsidP="00C00755">
      <w:pPr>
        <w:jc w:val="center"/>
        <w:rPr>
          <w:b/>
          <w:bCs/>
          <w:sz w:val="52"/>
          <w:szCs w:val="52"/>
        </w:rPr>
      </w:pPr>
    </w:p>
    <w:p w14:paraId="295CB15A" w14:textId="77777777" w:rsidR="00C00755" w:rsidRDefault="00C00755" w:rsidP="00C00755">
      <w:pPr>
        <w:jc w:val="center"/>
        <w:rPr>
          <w:b/>
          <w:bCs/>
          <w:sz w:val="52"/>
          <w:szCs w:val="52"/>
        </w:rPr>
      </w:pPr>
    </w:p>
    <w:p w14:paraId="542CAD77" w14:textId="77777777" w:rsidR="00C00755" w:rsidRDefault="00C00755" w:rsidP="00C00755">
      <w:pPr>
        <w:jc w:val="center"/>
        <w:rPr>
          <w:b/>
          <w:bCs/>
          <w:sz w:val="52"/>
          <w:szCs w:val="52"/>
        </w:rPr>
      </w:pPr>
    </w:p>
    <w:p w14:paraId="2BF5A9F1" w14:textId="77777777" w:rsidR="00C00755" w:rsidRDefault="00C00755" w:rsidP="00C00755">
      <w:pPr>
        <w:jc w:val="center"/>
        <w:rPr>
          <w:b/>
          <w:bCs/>
          <w:sz w:val="52"/>
          <w:szCs w:val="52"/>
        </w:rPr>
      </w:pPr>
    </w:p>
    <w:p w14:paraId="3675F9B0" w14:textId="77777777" w:rsidR="00C00755" w:rsidRDefault="00C00755" w:rsidP="00C00755">
      <w:pPr>
        <w:jc w:val="center"/>
        <w:rPr>
          <w:b/>
          <w:bCs/>
          <w:sz w:val="52"/>
          <w:szCs w:val="52"/>
        </w:rPr>
      </w:pPr>
    </w:p>
    <w:p w14:paraId="51BD4C81" w14:textId="0A854A09" w:rsidR="00C00755" w:rsidRPr="00525D75" w:rsidRDefault="00C00755" w:rsidP="00C00755">
      <w:pPr>
        <w:jc w:val="center"/>
        <w:rPr>
          <w:b/>
          <w:bCs/>
          <w:sz w:val="52"/>
          <w:szCs w:val="52"/>
        </w:rPr>
      </w:pPr>
      <w:bookmarkStart w:id="68" w:name="_Hlk118456654"/>
      <w:r w:rsidRPr="00525D75">
        <w:rPr>
          <w:b/>
          <w:bCs/>
          <w:sz w:val="52"/>
          <w:szCs w:val="52"/>
        </w:rPr>
        <w:t>C-I – Personální zabezpečení doktorského studijního programu Pedagogika</w:t>
      </w:r>
    </w:p>
    <w:p w14:paraId="662CC156" w14:textId="77777777" w:rsidR="00C00755" w:rsidRDefault="00C00755" w:rsidP="00C00755"/>
    <w:p w14:paraId="5E01DD3A" w14:textId="77777777" w:rsidR="00C00755" w:rsidRDefault="00C00755" w:rsidP="00C00755">
      <w:r>
        <w:br w:type="page"/>
      </w:r>
    </w:p>
    <w:p w14:paraId="0890E3DF" w14:textId="77777777" w:rsidR="00C00755" w:rsidRPr="00525D75" w:rsidRDefault="00C00755" w:rsidP="00C00755">
      <w:pPr>
        <w:rPr>
          <w:b/>
          <w:sz w:val="28"/>
          <w:szCs w:val="28"/>
        </w:rPr>
      </w:pPr>
      <w:r w:rsidRPr="00525D75">
        <w:rPr>
          <w:b/>
          <w:sz w:val="28"/>
          <w:szCs w:val="28"/>
        </w:rPr>
        <w:lastRenderedPageBreak/>
        <w:t>Přednášející ve studijním programu pedagogika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1"/>
        <w:gridCol w:w="1134"/>
        <w:gridCol w:w="709"/>
        <w:gridCol w:w="850"/>
        <w:gridCol w:w="1276"/>
        <w:gridCol w:w="992"/>
        <w:gridCol w:w="993"/>
        <w:gridCol w:w="992"/>
        <w:gridCol w:w="845"/>
      </w:tblGrid>
      <w:tr w:rsidR="00C00755" w:rsidRPr="00E13FED" w14:paraId="58416EB6" w14:textId="77777777" w:rsidTr="00C00755">
        <w:tc>
          <w:tcPr>
            <w:tcW w:w="1271" w:type="dxa"/>
            <w:shd w:val="clear" w:color="auto" w:fill="F79646" w:themeFill="accent6"/>
          </w:tcPr>
          <w:p w14:paraId="3982A7C5" w14:textId="77777777" w:rsidR="00C00755" w:rsidRPr="00E13FED" w:rsidRDefault="00C00755" w:rsidP="003A4718">
            <w:pPr>
              <w:adjustRightInd w:val="0"/>
              <w:spacing w:before="100" w:beforeAutospacing="1"/>
              <w:rPr>
                <w:b/>
              </w:rPr>
            </w:pPr>
            <w:r w:rsidRPr="00E13FED">
              <w:rPr>
                <w:b/>
              </w:rPr>
              <w:t>Příjmení</w:t>
            </w:r>
          </w:p>
        </w:tc>
        <w:tc>
          <w:tcPr>
            <w:tcW w:w="1134" w:type="dxa"/>
            <w:shd w:val="clear" w:color="auto" w:fill="F79646" w:themeFill="accent6"/>
          </w:tcPr>
          <w:p w14:paraId="646B0E86" w14:textId="77777777" w:rsidR="00C00755" w:rsidRPr="00E13FED" w:rsidRDefault="00C00755" w:rsidP="003A4718">
            <w:pPr>
              <w:adjustRightInd w:val="0"/>
              <w:spacing w:before="100" w:beforeAutospacing="1"/>
              <w:rPr>
                <w:b/>
              </w:rPr>
            </w:pPr>
            <w:r w:rsidRPr="00E13FED">
              <w:rPr>
                <w:b/>
              </w:rPr>
              <w:t>Jméno</w:t>
            </w:r>
          </w:p>
        </w:tc>
        <w:tc>
          <w:tcPr>
            <w:tcW w:w="709" w:type="dxa"/>
            <w:shd w:val="clear" w:color="auto" w:fill="F79646" w:themeFill="accent6"/>
          </w:tcPr>
          <w:p w14:paraId="7A192256" w14:textId="77777777" w:rsidR="00C00755" w:rsidRPr="00E13FED" w:rsidRDefault="00C00755" w:rsidP="003A4718">
            <w:pPr>
              <w:adjustRightInd w:val="0"/>
              <w:spacing w:before="100" w:beforeAutospacing="1"/>
              <w:rPr>
                <w:b/>
              </w:rPr>
            </w:pPr>
            <w:r w:rsidRPr="00E13FED">
              <w:rPr>
                <w:b/>
              </w:rPr>
              <w:t>Titul</w:t>
            </w:r>
          </w:p>
        </w:tc>
        <w:tc>
          <w:tcPr>
            <w:tcW w:w="850" w:type="dxa"/>
            <w:shd w:val="clear" w:color="auto" w:fill="F79646" w:themeFill="accent6"/>
          </w:tcPr>
          <w:p w14:paraId="31474085" w14:textId="77777777" w:rsidR="00C00755" w:rsidRPr="00E13FED" w:rsidRDefault="00C00755" w:rsidP="003A4718">
            <w:pPr>
              <w:adjustRightInd w:val="0"/>
              <w:spacing w:before="100" w:beforeAutospacing="1"/>
              <w:rPr>
                <w:b/>
              </w:rPr>
            </w:pPr>
            <w:r w:rsidRPr="00E13FED">
              <w:rPr>
                <w:b/>
              </w:rPr>
              <w:t>Úvazek</w:t>
            </w:r>
          </w:p>
        </w:tc>
        <w:tc>
          <w:tcPr>
            <w:tcW w:w="1276" w:type="dxa"/>
            <w:shd w:val="clear" w:color="auto" w:fill="F79646" w:themeFill="accent6"/>
          </w:tcPr>
          <w:p w14:paraId="1582EAC9" w14:textId="77777777" w:rsidR="00C00755" w:rsidRPr="00E13FED" w:rsidRDefault="00C00755" w:rsidP="003A4718">
            <w:pPr>
              <w:adjustRightInd w:val="0"/>
              <w:spacing w:before="100" w:beforeAutospacing="1"/>
              <w:rPr>
                <w:b/>
              </w:rPr>
            </w:pPr>
            <w:r w:rsidRPr="00E13FED">
              <w:rPr>
                <w:b/>
              </w:rPr>
              <w:t>Pracovní poměr</w:t>
            </w:r>
          </w:p>
        </w:tc>
        <w:tc>
          <w:tcPr>
            <w:tcW w:w="992" w:type="dxa"/>
            <w:shd w:val="clear" w:color="auto" w:fill="F79646" w:themeFill="accent6"/>
          </w:tcPr>
          <w:p w14:paraId="5A75EAE6" w14:textId="77777777" w:rsidR="00C00755" w:rsidRPr="00B21C06" w:rsidRDefault="00C00755" w:rsidP="003A4718">
            <w:pPr>
              <w:adjustRightInd w:val="0"/>
              <w:spacing w:before="100" w:beforeAutospacing="1"/>
              <w:rPr>
                <w:b/>
              </w:rPr>
            </w:pPr>
            <w:r w:rsidRPr="00B21C06">
              <w:rPr>
                <w:b/>
              </w:rPr>
              <w:t>Školitel v daném SP</w:t>
            </w:r>
          </w:p>
        </w:tc>
        <w:tc>
          <w:tcPr>
            <w:tcW w:w="993" w:type="dxa"/>
            <w:shd w:val="clear" w:color="auto" w:fill="F79646" w:themeFill="accent6"/>
          </w:tcPr>
          <w:p w14:paraId="78C15723" w14:textId="39F6DC42" w:rsidR="00C00755" w:rsidRPr="00B21C06" w:rsidRDefault="00C00755" w:rsidP="003A4718">
            <w:pPr>
              <w:adjustRightInd w:val="0"/>
              <w:spacing w:before="100" w:beforeAutospacing="1"/>
              <w:rPr>
                <w:b/>
              </w:rPr>
            </w:pPr>
            <w:r w:rsidRPr="00B21C06">
              <w:rPr>
                <w:b/>
              </w:rPr>
              <w:t>Vyuč</w:t>
            </w:r>
            <w:r w:rsidR="00F70DBD">
              <w:rPr>
                <w:b/>
              </w:rPr>
              <w:t>.*</w:t>
            </w:r>
          </w:p>
        </w:tc>
        <w:tc>
          <w:tcPr>
            <w:tcW w:w="992" w:type="dxa"/>
            <w:shd w:val="clear" w:color="auto" w:fill="F79646" w:themeFill="accent6"/>
          </w:tcPr>
          <w:p w14:paraId="2C38D4E6" w14:textId="77777777" w:rsidR="00C00755" w:rsidRPr="00B21C06" w:rsidRDefault="00C00755" w:rsidP="003A4718">
            <w:pPr>
              <w:adjustRightInd w:val="0"/>
              <w:spacing w:before="100" w:beforeAutospacing="1"/>
              <w:rPr>
                <w:b/>
              </w:rPr>
            </w:pPr>
            <w:r w:rsidRPr="00B21C06">
              <w:rPr>
                <w:b/>
              </w:rPr>
              <w:t>Oborová rada</w:t>
            </w:r>
          </w:p>
        </w:tc>
        <w:tc>
          <w:tcPr>
            <w:tcW w:w="845" w:type="dxa"/>
            <w:shd w:val="clear" w:color="auto" w:fill="F79646" w:themeFill="accent6"/>
          </w:tcPr>
          <w:p w14:paraId="1B4C46B6" w14:textId="77777777" w:rsidR="00C00755" w:rsidRPr="00B21C06" w:rsidRDefault="00C00755" w:rsidP="003A4718">
            <w:pPr>
              <w:adjustRightInd w:val="0"/>
              <w:spacing w:before="100" w:beforeAutospacing="1"/>
              <w:rPr>
                <w:b/>
              </w:rPr>
            </w:pPr>
            <w:r w:rsidRPr="00B21C06">
              <w:rPr>
                <w:b/>
              </w:rPr>
              <w:t>r.n.*</w:t>
            </w:r>
          </w:p>
        </w:tc>
      </w:tr>
      <w:tr w:rsidR="00C00755" w:rsidRPr="00E13FED" w14:paraId="193366D5" w14:textId="77777777" w:rsidTr="00C00755">
        <w:tc>
          <w:tcPr>
            <w:tcW w:w="9062" w:type="dxa"/>
            <w:gridSpan w:val="9"/>
            <w:shd w:val="clear" w:color="auto" w:fill="FDE9D9" w:themeFill="accent6" w:themeFillTint="33"/>
          </w:tcPr>
          <w:p w14:paraId="6141179A" w14:textId="77777777" w:rsidR="00C00755" w:rsidRPr="00B21C06" w:rsidRDefault="00C00755" w:rsidP="003A4718">
            <w:pPr>
              <w:adjustRightInd w:val="0"/>
              <w:spacing w:before="100" w:beforeAutospacing="1"/>
              <w:rPr>
                <w:b/>
              </w:rPr>
            </w:pPr>
            <w:r w:rsidRPr="00B21C06">
              <w:rPr>
                <w:b/>
              </w:rPr>
              <w:t>Profesoři</w:t>
            </w:r>
          </w:p>
        </w:tc>
      </w:tr>
      <w:tr w:rsidR="00C00755" w:rsidRPr="00E13FED" w14:paraId="7576D718" w14:textId="77777777" w:rsidTr="003A4718">
        <w:tc>
          <w:tcPr>
            <w:tcW w:w="1271" w:type="dxa"/>
          </w:tcPr>
          <w:p w14:paraId="63FCC4D4" w14:textId="77777777" w:rsidR="00C00755" w:rsidRPr="00E13FED" w:rsidRDefault="00C00755" w:rsidP="003A4718">
            <w:pPr>
              <w:adjustRightInd w:val="0"/>
              <w:spacing w:before="100" w:beforeAutospacing="1"/>
              <w:rPr>
                <w:b/>
              </w:rPr>
            </w:pPr>
            <w:r w:rsidRPr="00E13FED">
              <w:rPr>
                <w:b/>
              </w:rPr>
              <w:t>Jirásek</w:t>
            </w:r>
          </w:p>
        </w:tc>
        <w:tc>
          <w:tcPr>
            <w:tcW w:w="1134" w:type="dxa"/>
          </w:tcPr>
          <w:p w14:paraId="7317F5D8" w14:textId="77777777" w:rsidR="00C00755" w:rsidRPr="00E13FED" w:rsidRDefault="00C00755" w:rsidP="003A4718">
            <w:pPr>
              <w:adjustRightInd w:val="0"/>
              <w:spacing w:before="100" w:beforeAutospacing="1"/>
              <w:rPr>
                <w:b/>
              </w:rPr>
            </w:pPr>
            <w:r w:rsidRPr="00E13FED">
              <w:rPr>
                <w:b/>
              </w:rPr>
              <w:t>Ivo</w:t>
            </w:r>
          </w:p>
        </w:tc>
        <w:tc>
          <w:tcPr>
            <w:tcW w:w="709" w:type="dxa"/>
          </w:tcPr>
          <w:p w14:paraId="793F50D5" w14:textId="77777777" w:rsidR="00C00755" w:rsidRPr="00E13FED" w:rsidRDefault="00C00755" w:rsidP="003A4718">
            <w:pPr>
              <w:adjustRightInd w:val="0"/>
              <w:spacing w:before="100" w:beforeAutospacing="1"/>
            </w:pPr>
            <w:r w:rsidRPr="00E13FED">
              <w:t>prof.</w:t>
            </w:r>
          </w:p>
        </w:tc>
        <w:tc>
          <w:tcPr>
            <w:tcW w:w="850" w:type="dxa"/>
          </w:tcPr>
          <w:p w14:paraId="0D0CF4D7" w14:textId="77777777" w:rsidR="00C00755" w:rsidRPr="00E13FED" w:rsidRDefault="00C00755" w:rsidP="003A4718">
            <w:pPr>
              <w:adjustRightInd w:val="0"/>
              <w:spacing w:before="100" w:beforeAutospacing="1"/>
            </w:pPr>
            <w:r w:rsidRPr="00E13FED">
              <w:t>20</w:t>
            </w:r>
          </w:p>
        </w:tc>
        <w:tc>
          <w:tcPr>
            <w:tcW w:w="1276" w:type="dxa"/>
          </w:tcPr>
          <w:p w14:paraId="4519A084" w14:textId="77777777" w:rsidR="00C00755" w:rsidRPr="00E13FED" w:rsidRDefault="00C00755" w:rsidP="003A4718">
            <w:pPr>
              <w:adjustRightInd w:val="0"/>
              <w:spacing w:before="100" w:beforeAutospacing="1"/>
            </w:pPr>
            <w:r w:rsidRPr="00E13FED">
              <w:t>Do 31. 08. 2023</w:t>
            </w:r>
          </w:p>
        </w:tc>
        <w:tc>
          <w:tcPr>
            <w:tcW w:w="992" w:type="dxa"/>
          </w:tcPr>
          <w:p w14:paraId="032FBB94" w14:textId="77777777" w:rsidR="00C00755" w:rsidRPr="00B21C06" w:rsidRDefault="00C00755" w:rsidP="003A4718">
            <w:pPr>
              <w:adjustRightInd w:val="0"/>
              <w:spacing w:before="100" w:beforeAutospacing="1"/>
            </w:pPr>
            <w:r w:rsidRPr="00B21C06">
              <w:t>Ano</w:t>
            </w:r>
          </w:p>
        </w:tc>
        <w:tc>
          <w:tcPr>
            <w:tcW w:w="993" w:type="dxa"/>
          </w:tcPr>
          <w:p w14:paraId="593BC527" w14:textId="77777777" w:rsidR="00C00755" w:rsidRPr="00B21C06" w:rsidRDefault="00C00755" w:rsidP="003A4718">
            <w:pPr>
              <w:adjustRightInd w:val="0"/>
              <w:spacing w:before="100" w:beforeAutospacing="1"/>
            </w:pPr>
            <w:r w:rsidRPr="00B21C06">
              <w:t>Ano</w:t>
            </w:r>
          </w:p>
        </w:tc>
        <w:tc>
          <w:tcPr>
            <w:tcW w:w="992" w:type="dxa"/>
          </w:tcPr>
          <w:p w14:paraId="65073F56" w14:textId="77777777" w:rsidR="00C00755" w:rsidRPr="00B21C06" w:rsidRDefault="00C00755" w:rsidP="003A4718">
            <w:pPr>
              <w:adjustRightInd w:val="0"/>
              <w:spacing w:before="100" w:beforeAutospacing="1"/>
            </w:pPr>
            <w:r w:rsidRPr="00B21C06">
              <w:t>Ne</w:t>
            </w:r>
          </w:p>
        </w:tc>
        <w:tc>
          <w:tcPr>
            <w:tcW w:w="845" w:type="dxa"/>
          </w:tcPr>
          <w:p w14:paraId="6215B2BD" w14:textId="77777777" w:rsidR="00C00755" w:rsidRPr="00B21C06" w:rsidRDefault="00C00755" w:rsidP="003A4718">
            <w:pPr>
              <w:adjustRightInd w:val="0"/>
              <w:spacing w:before="100" w:beforeAutospacing="1"/>
            </w:pPr>
            <w:r w:rsidRPr="00B21C06">
              <w:t>1964</w:t>
            </w:r>
          </w:p>
        </w:tc>
      </w:tr>
      <w:tr w:rsidR="00C00755" w:rsidRPr="00E13FED" w14:paraId="7001DD45" w14:textId="77777777" w:rsidTr="003A4718">
        <w:tc>
          <w:tcPr>
            <w:tcW w:w="1271" w:type="dxa"/>
          </w:tcPr>
          <w:p w14:paraId="6B26BD23" w14:textId="77777777" w:rsidR="00C00755" w:rsidRPr="00E13FED" w:rsidRDefault="00C00755" w:rsidP="003A4718">
            <w:pPr>
              <w:adjustRightInd w:val="0"/>
              <w:spacing w:before="100" w:beforeAutospacing="1"/>
              <w:rPr>
                <w:b/>
              </w:rPr>
            </w:pPr>
            <w:r w:rsidRPr="00E13FED">
              <w:rPr>
                <w:b/>
              </w:rPr>
              <w:t>Kalenda</w:t>
            </w:r>
          </w:p>
        </w:tc>
        <w:tc>
          <w:tcPr>
            <w:tcW w:w="1134" w:type="dxa"/>
          </w:tcPr>
          <w:p w14:paraId="4832C6A6" w14:textId="77777777" w:rsidR="00C00755" w:rsidRPr="00E13FED" w:rsidRDefault="00C00755" w:rsidP="003A4718">
            <w:pPr>
              <w:adjustRightInd w:val="0"/>
              <w:spacing w:before="100" w:beforeAutospacing="1"/>
              <w:rPr>
                <w:b/>
              </w:rPr>
            </w:pPr>
            <w:r w:rsidRPr="00E13FED">
              <w:rPr>
                <w:b/>
              </w:rPr>
              <w:t>Soňa</w:t>
            </w:r>
          </w:p>
        </w:tc>
        <w:tc>
          <w:tcPr>
            <w:tcW w:w="709" w:type="dxa"/>
          </w:tcPr>
          <w:p w14:paraId="5EFBAD89" w14:textId="77777777" w:rsidR="00C00755" w:rsidRPr="00E13FED" w:rsidRDefault="00C00755" w:rsidP="003A4718">
            <w:pPr>
              <w:adjustRightInd w:val="0"/>
              <w:spacing w:before="100" w:beforeAutospacing="1"/>
            </w:pPr>
            <w:r w:rsidRPr="00E13FED">
              <w:t>prof.</w:t>
            </w:r>
          </w:p>
        </w:tc>
        <w:tc>
          <w:tcPr>
            <w:tcW w:w="850" w:type="dxa"/>
          </w:tcPr>
          <w:p w14:paraId="783D5BCC" w14:textId="77777777" w:rsidR="00C00755" w:rsidRPr="00E13FED" w:rsidRDefault="00C00755" w:rsidP="003A4718">
            <w:pPr>
              <w:adjustRightInd w:val="0"/>
              <w:spacing w:before="100" w:beforeAutospacing="1"/>
            </w:pPr>
            <w:r w:rsidRPr="00E13FED">
              <w:t>20</w:t>
            </w:r>
          </w:p>
        </w:tc>
        <w:tc>
          <w:tcPr>
            <w:tcW w:w="1276" w:type="dxa"/>
          </w:tcPr>
          <w:p w14:paraId="64F7AB0D" w14:textId="77777777" w:rsidR="00C00755" w:rsidRPr="00E13FED" w:rsidRDefault="00C00755" w:rsidP="003A4718">
            <w:pPr>
              <w:adjustRightInd w:val="0"/>
              <w:spacing w:before="100" w:beforeAutospacing="1"/>
            </w:pPr>
            <w:r w:rsidRPr="00E13FED">
              <w:t>Na dobu neurčitou</w:t>
            </w:r>
          </w:p>
        </w:tc>
        <w:tc>
          <w:tcPr>
            <w:tcW w:w="992" w:type="dxa"/>
          </w:tcPr>
          <w:p w14:paraId="0C69FB00" w14:textId="77777777" w:rsidR="00C00755" w:rsidRPr="00B21C06" w:rsidRDefault="00C00755" w:rsidP="003A4718">
            <w:pPr>
              <w:adjustRightInd w:val="0"/>
              <w:spacing w:before="100" w:beforeAutospacing="1"/>
            </w:pPr>
            <w:r w:rsidRPr="00B21C06">
              <w:t>Ano</w:t>
            </w:r>
          </w:p>
        </w:tc>
        <w:tc>
          <w:tcPr>
            <w:tcW w:w="993" w:type="dxa"/>
          </w:tcPr>
          <w:p w14:paraId="58CEEA58" w14:textId="77777777" w:rsidR="00C00755" w:rsidRPr="00B21C06" w:rsidRDefault="00C00755" w:rsidP="003A4718">
            <w:pPr>
              <w:adjustRightInd w:val="0"/>
              <w:spacing w:before="100" w:beforeAutospacing="1"/>
            </w:pPr>
            <w:r w:rsidRPr="00B21C06">
              <w:t>Ano</w:t>
            </w:r>
          </w:p>
        </w:tc>
        <w:tc>
          <w:tcPr>
            <w:tcW w:w="992" w:type="dxa"/>
          </w:tcPr>
          <w:p w14:paraId="1501066A" w14:textId="77777777" w:rsidR="00C00755" w:rsidRPr="00B21C06" w:rsidRDefault="00C00755" w:rsidP="003A4718">
            <w:pPr>
              <w:adjustRightInd w:val="0"/>
              <w:spacing w:before="100" w:beforeAutospacing="1"/>
            </w:pPr>
            <w:r w:rsidRPr="00B21C06">
              <w:t>Ne</w:t>
            </w:r>
          </w:p>
        </w:tc>
        <w:tc>
          <w:tcPr>
            <w:tcW w:w="845" w:type="dxa"/>
          </w:tcPr>
          <w:p w14:paraId="635FDF2E" w14:textId="77777777" w:rsidR="00C00755" w:rsidRPr="00B21C06" w:rsidRDefault="00C00755" w:rsidP="003A4718">
            <w:pPr>
              <w:adjustRightInd w:val="0"/>
              <w:spacing w:before="100" w:beforeAutospacing="1"/>
            </w:pPr>
            <w:r w:rsidRPr="00B21C06">
              <w:t>1972</w:t>
            </w:r>
          </w:p>
        </w:tc>
      </w:tr>
      <w:tr w:rsidR="00C00755" w:rsidRPr="00E13FED" w14:paraId="1E12A921" w14:textId="77777777" w:rsidTr="00C00755">
        <w:tc>
          <w:tcPr>
            <w:tcW w:w="9062" w:type="dxa"/>
            <w:gridSpan w:val="9"/>
            <w:shd w:val="clear" w:color="auto" w:fill="FDE9D9" w:themeFill="accent6" w:themeFillTint="33"/>
          </w:tcPr>
          <w:p w14:paraId="1292A00C" w14:textId="77777777" w:rsidR="00C00755" w:rsidRPr="00B21C06" w:rsidRDefault="00C00755" w:rsidP="003A4718">
            <w:pPr>
              <w:adjustRightInd w:val="0"/>
              <w:spacing w:before="100" w:beforeAutospacing="1"/>
              <w:rPr>
                <w:b/>
              </w:rPr>
            </w:pPr>
            <w:r w:rsidRPr="00B21C06">
              <w:rPr>
                <w:b/>
              </w:rPr>
              <w:t>Docenti</w:t>
            </w:r>
          </w:p>
        </w:tc>
      </w:tr>
      <w:tr w:rsidR="00C00755" w:rsidRPr="00E13FED" w14:paraId="2F80D277" w14:textId="77777777" w:rsidTr="003A4718">
        <w:tc>
          <w:tcPr>
            <w:tcW w:w="1271" w:type="dxa"/>
          </w:tcPr>
          <w:p w14:paraId="4CEF1661" w14:textId="77777777" w:rsidR="00C00755" w:rsidRPr="00E13FED" w:rsidRDefault="00C00755" w:rsidP="003A4718">
            <w:pPr>
              <w:adjustRightInd w:val="0"/>
              <w:spacing w:before="100" w:beforeAutospacing="1"/>
              <w:rPr>
                <w:b/>
              </w:rPr>
            </w:pPr>
            <w:r w:rsidRPr="00E13FED">
              <w:rPr>
                <w:b/>
              </w:rPr>
              <w:t>Fasnerová</w:t>
            </w:r>
          </w:p>
        </w:tc>
        <w:tc>
          <w:tcPr>
            <w:tcW w:w="1134" w:type="dxa"/>
          </w:tcPr>
          <w:p w14:paraId="0B3A5458" w14:textId="77777777" w:rsidR="00C00755" w:rsidRPr="00E13FED" w:rsidRDefault="00C00755" w:rsidP="003A4718">
            <w:pPr>
              <w:adjustRightInd w:val="0"/>
              <w:spacing w:before="100" w:beforeAutospacing="1"/>
              <w:rPr>
                <w:b/>
              </w:rPr>
            </w:pPr>
            <w:r w:rsidRPr="00E13FED">
              <w:rPr>
                <w:b/>
              </w:rPr>
              <w:t>Martina</w:t>
            </w:r>
          </w:p>
        </w:tc>
        <w:tc>
          <w:tcPr>
            <w:tcW w:w="709" w:type="dxa"/>
          </w:tcPr>
          <w:p w14:paraId="57C263EC" w14:textId="77777777" w:rsidR="00C00755" w:rsidRPr="00E13FED" w:rsidRDefault="00C00755" w:rsidP="003A4718">
            <w:pPr>
              <w:adjustRightInd w:val="0"/>
              <w:spacing w:before="100" w:beforeAutospacing="1"/>
            </w:pPr>
            <w:r w:rsidRPr="00E13FED">
              <w:t>doc.</w:t>
            </w:r>
          </w:p>
        </w:tc>
        <w:tc>
          <w:tcPr>
            <w:tcW w:w="850" w:type="dxa"/>
          </w:tcPr>
          <w:p w14:paraId="5780382A" w14:textId="77777777" w:rsidR="00C00755" w:rsidRPr="00E13FED" w:rsidRDefault="00C00755" w:rsidP="003A4718">
            <w:pPr>
              <w:adjustRightInd w:val="0"/>
              <w:spacing w:before="100" w:beforeAutospacing="1"/>
            </w:pPr>
            <w:r w:rsidRPr="00E13FED">
              <w:t>20</w:t>
            </w:r>
          </w:p>
        </w:tc>
        <w:tc>
          <w:tcPr>
            <w:tcW w:w="1276" w:type="dxa"/>
          </w:tcPr>
          <w:p w14:paraId="6CF77E85" w14:textId="77777777" w:rsidR="00C00755" w:rsidRPr="00E13FED" w:rsidRDefault="00C00755" w:rsidP="003A4718">
            <w:pPr>
              <w:adjustRightInd w:val="0"/>
              <w:spacing w:before="100" w:beforeAutospacing="1"/>
            </w:pPr>
            <w:r w:rsidRPr="00E13FED">
              <w:t>Do 31. 08. 2023</w:t>
            </w:r>
          </w:p>
        </w:tc>
        <w:tc>
          <w:tcPr>
            <w:tcW w:w="992" w:type="dxa"/>
          </w:tcPr>
          <w:p w14:paraId="6DBD974B" w14:textId="77777777" w:rsidR="00C00755" w:rsidRPr="00B21C06" w:rsidRDefault="00C00755" w:rsidP="003A4718">
            <w:pPr>
              <w:adjustRightInd w:val="0"/>
              <w:spacing w:before="100" w:beforeAutospacing="1"/>
            </w:pPr>
            <w:r w:rsidRPr="00B21C06">
              <w:t>Ano</w:t>
            </w:r>
          </w:p>
        </w:tc>
        <w:tc>
          <w:tcPr>
            <w:tcW w:w="993" w:type="dxa"/>
          </w:tcPr>
          <w:p w14:paraId="1D621681" w14:textId="77777777" w:rsidR="00C00755" w:rsidRPr="00B21C06" w:rsidRDefault="00C00755" w:rsidP="003A4718">
            <w:pPr>
              <w:adjustRightInd w:val="0"/>
              <w:spacing w:before="100" w:beforeAutospacing="1"/>
            </w:pPr>
            <w:r w:rsidRPr="00B21C06">
              <w:t>Ano</w:t>
            </w:r>
          </w:p>
        </w:tc>
        <w:tc>
          <w:tcPr>
            <w:tcW w:w="992" w:type="dxa"/>
          </w:tcPr>
          <w:p w14:paraId="570608E3" w14:textId="77777777" w:rsidR="00C00755" w:rsidRPr="00B21C06" w:rsidRDefault="00C00755" w:rsidP="003A4718">
            <w:pPr>
              <w:adjustRightInd w:val="0"/>
              <w:spacing w:before="100" w:beforeAutospacing="1"/>
            </w:pPr>
            <w:r w:rsidRPr="00B21C06">
              <w:t>Ano</w:t>
            </w:r>
          </w:p>
        </w:tc>
        <w:tc>
          <w:tcPr>
            <w:tcW w:w="845" w:type="dxa"/>
          </w:tcPr>
          <w:p w14:paraId="1D8FC4E2" w14:textId="77777777" w:rsidR="00C00755" w:rsidRPr="00B21C06" w:rsidRDefault="00C00755" w:rsidP="003A4718">
            <w:pPr>
              <w:adjustRightInd w:val="0"/>
              <w:spacing w:before="100" w:beforeAutospacing="1"/>
            </w:pPr>
            <w:r w:rsidRPr="00B21C06">
              <w:t>1966</w:t>
            </w:r>
          </w:p>
        </w:tc>
      </w:tr>
      <w:tr w:rsidR="00C00755" w:rsidRPr="00E13FED" w14:paraId="516F4A85" w14:textId="77777777" w:rsidTr="003A4718">
        <w:tc>
          <w:tcPr>
            <w:tcW w:w="1271" w:type="dxa"/>
          </w:tcPr>
          <w:p w14:paraId="7C16FA31" w14:textId="77777777" w:rsidR="00C00755" w:rsidRPr="00E13FED" w:rsidRDefault="00C00755" w:rsidP="003A4718">
            <w:pPr>
              <w:adjustRightInd w:val="0"/>
              <w:spacing w:before="100" w:beforeAutospacing="1"/>
              <w:rPr>
                <w:b/>
              </w:rPr>
            </w:pPr>
            <w:r w:rsidRPr="00E13FED">
              <w:rPr>
                <w:b/>
              </w:rPr>
              <w:t>Hladík</w:t>
            </w:r>
          </w:p>
        </w:tc>
        <w:tc>
          <w:tcPr>
            <w:tcW w:w="1134" w:type="dxa"/>
          </w:tcPr>
          <w:p w14:paraId="18891746" w14:textId="77777777" w:rsidR="00C00755" w:rsidRPr="00E13FED" w:rsidRDefault="00C00755" w:rsidP="003A4718">
            <w:pPr>
              <w:adjustRightInd w:val="0"/>
              <w:spacing w:before="100" w:beforeAutospacing="1"/>
              <w:rPr>
                <w:b/>
              </w:rPr>
            </w:pPr>
            <w:r w:rsidRPr="00E13FED">
              <w:rPr>
                <w:b/>
              </w:rPr>
              <w:t>Jakub</w:t>
            </w:r>
          </w:p>
        </w:tc>
        <w:tc>
          <w:tcPr>
            <w:tcW w:w="709" w:type="dxa"/>
          </w:tcPr>
          <w:p w14:paraId="5E4E9A71" w14:textId="77777777" w:rsidR="00C00755" w:rsidRPr="00E13FED" w:rsidRDefault="00C00755" w:rsidP="003A4718">
            <w:pPr>
              <w:adjustRightInd w:val="0"/>
              <w:spacing w:before="100" w:beforeAutospacing="1"/>
            </w:pPr>
            <w:r w:rsidRPr="00E13FED">
              <w:t>doc.</w:t>
            </w:r>
          </w:p>
        </w:tc>
        <w:tc>
          <w:tcPr>
            <w:tcW w:w="850" w:type="dxa"/>
          </w:tcPr>
          <w:p w14:paraId="0887BBDE" w14:textId="77777777" w:rsidR="00C00755" w:rsidRPr="00E13FED" w:rsidRDefault="00C00755" w:rsidP="003A4718">
            <w:pPr>
              <w:adjustRightInd w:val="0"/>
              <w:spacing w:before="100" w:beforeAutospacing="1"/>
            </w:pPr>
            <w:r w:rsidRPr="00E13FED">
              <w:t>40</w:t>
            </w:r>
          </w:p>
        </w:tc>
        <w:tc>
          <w:tcPr>
            <w:tcW w:w="1276" w:type="dxa"/>
          </w:tcPr>
          <w:p w14:paraId="5A3EECD1" w14:textId="77777777" w:rsidR="00C00755" w:rsidRPr="00E13FED" w:rsidRDefault="00C00755" w:rsidP="003A4718">
            <w:pPr>
              <w:adjustRightInd w:val="0"/>
              <w:spacing w:before="100" w:beforeAutospacing="1"/>
            </w:pPr>
            <w:r w:rsidRPr="00E13FED">
              <w:t>Na dobu neurčitou</w:t>
            </w:r>
          </w:p>
        </w:tc>
        <w:tc>
          <w:tcPr>
            <w:tcW w:w="992" w:type="dxa"/>
          </w:tcPr>
          <w:p w14:paraId="3B0FFE78" w14:textId="77777777" w:rsidR="00C00755" w:rsidRPr="00B21C06" w:rsidRDefault="00C00755" w:rsidP="003A4718">
            <w:pPr>
              <w:adjustRightInd w:val="0"/>
              <w:spacing w:before="100" w:beforeAutospacing="1"/>
            </w:pPr>
            <w:r w:rsidRPr="00B21C06">
              <w:t>Ano</w:t>
            </w:r>
          </w:p>
        </w:tc>
        <w:tc>
          <w:tcPr>
            <w:tcW w:w="993" w:type="dxa"/>
          </w:tcPr>
          <w:p w14:paraId="6FA214B0" w14:textId="77777777" w:rsidR="00C00755" w:rsidRPr="00B21C06" w:rsidRDefault="00C00755" w:rsidP="003A4718">
            <w:pPr>
              <w:adjustRightInd w:val="0"/>
              <w:spacing w:before="100" w:beforeAutospacing="1"/>
            </w:pPr>
            <w:r w:rsidRPr="00B21C06">
              <w:t>Ano</w:t>
            </w:r>
          </w:p>
        </w:tc>
        <w:tc>
          <w:tcPr>
            <w:tcW w:w="992" w:type="dxa"/>
          </w:tcPr>
          <w:p w14:paraId="38008EA3" w14:textId="77777777" w:rsidR="00C00755" w:rsidRPr="00B21C06" w:rsidRDefault="00C00755" w:rsidP="003A4718">
            <w:pPr>
              <w:adjustRightInd w:val="0"/>
              <w:spacing w:before="100" w:beforeAutospacing="1"/>
            </w:pPr>
            <w:r w:rsidRPr="00B21C06">
              <w:t>Ne</w:t>
            </w:r>
          </w:p>
        </w:tc>
        <w:tc>
          <w:tcPr>
            <w:tcW w:w="845" w:type="dxa"/>
          </w:tcPr>
          <w:p w14:paraId="086CCFDF" w14:textId="77777777" w:rsidR="00C00755" w:rsidRPr="00B21C06" w:rsidRDefault="00C00755" w:rsidP="003A4718">
            <w:pPr>
              <w:adjustRightInd w:val="0"/>
              <w:spacing w:before="100" w:beforeAutospacing="1"/>
            </w:pPr>
            <w:r w:rsidRPr="00B21C06">
              <w:t>1980</w:t>
            </w:r>
          </w:p>
        </w:tc>
      </w:tr>
      <w:tr w:rsidR="00C00755" w:rsidRPr="00E13FED" w14:paraId="6D360888" w14:textId="77777777" w:rsidTr="003A4718">
        <w:tc>
          <w:tcPr>
            <w:tcW w:w="1271" w:type="dxa"/>
          </w:tcPr>
          <w:p w14:paraId="358AA61C" w14:textId="77777777" w:rsidR="00C00755" w:rsidRPr="00E13FED" w:rsidRDefault="00C00755" w:rsidP="003A4718">
            <w:pPr>
              <w:adjustRightInd w:val="0"/>
              <w:spacing w:before="100" w:beforeAutospacing="1"/>
              <w:rPr>
                <w:b/>
              </w:rPr>
            </w:pPr>
            <w:r w:rsidRPr="00E13FED">
              <w:rPr>
                <w:b/>
              </w:rPr>
              <w:t>Janíková</w:t>
            </w:r>
          </w:p>
        </w:tc>
        <w:tc>
          <w:tcPr>
            <w:tcW w:w="1134" w:type="dxa"/>
          </w:tcPr>
          <w:p w14:paraId="23135930" w14:textId="77777777" w:rsidR="00C00755" w:rsidRPr="00E13FED" w:rsidRDefault="00C00755" w:rsidP="003A4718">
            <w:pPr>
              <w:adjustRightInd w:val="0"/>
              <w:spacing w:before="100" w:beforeAutospacing="1"/>
              <w:rPr>
                <w:b/>
              </w:rPr>
            </w:pPr>
            <w:r w:rsidRPr="00E13FED">
              <w:rPr>
                <w:b/>
              </w:rPr>
              <w:t>Marcela</w:t>
            </w:r>
          </w:p>
        </w:tc>
        <w:tc>
          <w:tcPr>
            <w:tcW w:w="709" w:type="dxa"/>
          </w:tcPr>
          <w:p w14:paraId="3851582F" w14:textId="77777777" w:rsidR="00C00755" w:rsidRPr="00E13FED" w:rsidRDefault="00C00755" w:rsidP="003A4718">
            <w:pPr>
              <w:adjustRightInd w:val="0"/>
              <w:spacing w:before="100" w:beforeAutospacing="1"/>
            </w:pPr>
            <w:r w:rsidRPr="00E13FED">
              <w:t>doc.</w:t>
            </w:r>
          </w:p>
        </w:tc>
        <w:tc>
          <w:tcPr>
            <w:tcW w:w="850" w:type="dxa"/>
          </w:tcPr>
          <w:p w14:paraId="23B0E36F" w14:textId="77777777" w:rsidR="00C00755" w:rsidRPr="00E13FED" w:rsidRDefault="00C00755" w:rsidP="003A4718">
            <w:pPr>
              <w:adjustRightInd w:val="0"/>
              <w:spacing w:before="100" w:beforeAutospacing="1"/>
            </w:pPr>
            <w:r w:rsidRPr="00E13FED">
              <w:t>40</w:t>
            </w:r>
          </w:p>
        </w:tc>
        <w:tc>
          <w:tcPr>
            <w:tcW w:w="1276" w:type="dxa"/>
          </w:tcPr>
          <w:p w14:paraId="5411E36D" w14:textId="38A722CE" w:rsidR="00C00755" w:rsidRPr="00E13FED" w:rsidRDefault="00BA34CF" w:rsidP="003A4718">
            <w:pPr>
              <w:adjustRightInd w:val="0"/>
              <w:spacing w:before="100" w:beforeAutospacing="1"/>
            </w:pPr>
            <w:ins w:id="69" w:author="Jan Kalenda" w:date="2023-03-15T22:34:00Z">
              <w:r w:rsidRPr="00E13FED">
                <w:t>Na dobu neurčitou</w:t>
              </w:r>
            </w:ins>
            <w:del w:id="70" w:author="Jan Kalenda" w:date="2023-03-15T22:34:00Z">
              <w:r w:rsidR="00C00755" w:rsidRPr="00E13FED" w:rsidDel="00BA34CF">
                <w:delText>Do 31. 05. 2025</w:delText>
              </w:r>
            </w:del>
          </w:p>
        </w:tc>
        <w:tc>
          <w:tcPr>
            <w:tcW w:w="992" w:type="dxa"/>
          </w:tcPr>
          <w:p w14:paraId="4D4EBF16" w14:textId="77777777" w:rsidR="00C00755" w:rsidRPr="00B21C06" w:rsidRDefault="00C00755" w:rsidP="003A4718">
            <w:pPr>
              <w:adjustRightInd w:val="0"/>
              <w:spacing w:before="100" w:beforeAutospacing="1"/>
            </w:pPr>
            <w:r w:rsidRPr="00B21C06">
              <w:t>Ano</w:t>
            </w:r>
          </w:p>
        </w:tc>
        <w:tc>
          <w:tcPr>
            <w:tcW w:w="993" w:type="dxa"/>
          </w:tcPr>
          <w:p w14:paraId="61059DCF" w14:textId="77777777" w:rsidR="00C00755" w:rsidRPr="00B21C06" w:rsidRDefault="00C00755" w:rsidP="003A4718">
            <w:pPr>
              <w:adjustRightInd w:val="0"/>
              <w:spacing w:before="100" w:beforeAutospacing="1"/>
            </w:pPr>
            <w:r w:rsidRPr="00B21C06">
              <w:t>Ano</w:t>
            </w:r>
          </w:p>
        </w:tc>
        <w:tc>
          <w:tcPr>
            <w:tcW w:w="992" w:type="dxa"/>
          </w:tcPr>
          <w:p w14:paraId="2F8400D7" w14:textId="77777777" w:rsidR="00C00755" w:rsidRPr="00B21C06" w:rsidRDefault="00C00755" w:rsidP="003A4718">
            <w:pPr>
              <w:adjustRightInd w:val="0"/>
              <w:spacing w:before="100" w:beforeAutospacing="1"/>
            </w:pPr>
            <w:r w:rsidRPr="00B21C06">
              <w:t>Ano</w:t>
            </w:r>
          </w:p>
        </w:tc>
        <w:tc>
          <w:tcPr>
            <w:tcW w:w="845" w:type="dxa"/>
          </w:tcPr>
          <w:p w14:paraId="76210E7F" w14:textId="77777777" w:rsidR="00C00755" w:rsidRPr="00B21C06" w:rsidRDefault="00C00755" w:rsidP="003A4718">
            <w:pPr>
              <w:adjustRightInd w:val="0"/>
              <w:spacing w:before="100" w:beforeAutospacing="1"/>
            </w:pPr>
            <w:r w:rsidRPr="00B21C06">
              <w:t>1979</w:t>
            </w:r>
          </w:p>
        </w:tc>
      </w:tr>
      <w:tr w:rsidR="00C00755" w:rsidRPr="00E13FED" w14:paraId="44490A88" w14:textId="77777777" w:rsidTr="003A4718">
        <w:tc>
          <w:tcPr>
            <w:tcW w:w="1271" w:type="dxa"/>
          </w:tcPr>
          <w:p w14:paraId="4CF246E9" w14:textId="77777777" w:rsidR="00C00755" w:rsidRPr="00E13FED" w:rsidRDefault="00C00755" w:rsidP="003A4718">
            <w:pPr>
              <w:adjustRightInd w:val="0"/>
              <w:spacing w:before="100" w:beforeAutospacing="1"/>
              <w:rPr>
                <w:b/>
              </w:rPr>
            </w:pPr>
            <w:r w:rsidRPr="00E13FED">
              <w:rPr>
                <w:b/>
              </w:rPr>
              <w:t>Kalenda</w:t>
            </w:r>
          </w:p>
        </w:tc>
        <w:tc>
          <w:tcPr>
            <w:tcW w:w="1134" w:type="dxa"/>
          </w:tcPr>
          <w:p w14:paraId="05973C14" w14:textId="77777777" w:rsidR="00C00755" w:rsidRPr="00E13FED" w:rsidRDefault="00C00755" w:rsidP="003A4718">
            <w:pPr>
              <w:adjustRightInd w:val="0"/>
              <w:spacing w:before="100" w:beforeAutospacing="1"/>
              <w:rPr>
                <w:b/>
              </w:rPr>
            </w:pPr>
            <w:r w:rsidRPr="00E13FED">
              <w:rPr>
                <w:b/>
              </w:rPr>
              <w:t>Jan</w:t>
            </w:r>
          </w:p>
        </w:tc>
        <w:tc>
          <w:tcPr>
            <w:tcW w:w="709" w:type="dxa"/>
          </w:tcPr>
          <w:p w14:paraId="15E8802B" w14:textId="77777777" w:rsidR="00C00755" w:rsidRPr="00E13FED" w:rsidRDefault="00C00755" w:rsidP="003A4718">
            <w:pPr>
              <w:adjustRightInd w:val="0"/>
              <w:spacing w:before="100" w:beforeAutospacing="1"/>
            </w:pPr>
            <w:r w:rsidRPr="00E13FED">
              <w:t>doc.</w:t>
            </w:r>
          </w:p>
        </w:tc>
        <w:tc>
          <w:tcPr>
            <w:tcW w:w="850" w:type="dxa"/>
          </w:tcPr>
          <w:p w14:paraId="1389AE3E" w14:textId="77777777" w:rsidR="00C00755" w:rsidRPr="00E13FED" w:rsidRDefault="00C00755" w:rsidP="003A4718">
            <w:pPr>
              <w:adjustRightInd w:val="0"/>
              <w:spacing w:before="100" w:beforeAutospacing="1"/>
            </w:pPr>
            <w:r w:rsidRPr="00E13FED">
              <w:t>40</w:t>
            </w:r>
          </w:p>
        </w:tc>
        <w:tc>
          <w:tcPr>
            <w:tcW w:w="1276" w:type="dxa"/>
          </w:tcPr>
          <w:p w14:paraId="23EE31FA" w14:textId="77777777" w:rsidR="00C00755" w:rsidRPr="00E13FED" w:rsidRDefault="00C00755" w:rsidP="003A4718">
            <w:pPr>
              <w:adjustRightInd w:val="0"/>
              <w:spacing w:before="100" w:beforeAutospacing="1"/>
            </w:pPr>
            <w:r w:rsidRPr="00E13FED">
              <w:t>Na dobu neurčitou</w:t>
            </w:r>
          </w:p>
        </w:tc>
        <w:tc>
          <w:tcPr>
            <w:tcW w:w="992" w:type="dxa"/>
          </w:tcPr>
          <w:p w14:paraId="0400192B" w14:textId="77777777" w:rsidR="00C00755" w:rsidRPr="00B21C06" w:rsidRDefault="00C00755" w:rsidP="003A4718">
            <w:pPr>
              <w:adjustRightInd w:val="0"/>
              <w:spacing w:before="100" w:beforeAutospacing="1"/>
            </w:pPr>
            <w:r w:rsidRPr="00B21C06">
              <w:t>Ano</w:t>
            </w:r>
          </w:p>
        </w:tc>
        <w:tc>
          <w:tcPr>
            <w:tcW w:w="993" w:type="dxa"/>
          </w:tcPr>
          <w:p w14:paraId="12D235D4" w14:textId="77777777" w:rsidR="00C00755" w:rsidRPr="00B21C06" w:rsidRDefault="00C00755" w:rsidP="003A4718">
            <w:pPr>
              <w:adjustRightInd w:val="0"/>
              <w:spacing w:before="100" w:beforeAutospacing="1"/>
            </w:pPr>
            <w:r w:rsidRPr="00B21C06">
              <w:t>Ano</w:t>
            </w:r>
          </w:p>
        </w:tc>
        <w:tc>
          <w:tcPr>
            <w:tcW w:w="992" w:type="dxa"/>
          </w:tcPr>
          <w:p w14:paraId="2567CA21" w14:textId="77777777" w:rsidR="00C00755" w:rsidRPr="00B21C06" w:rsidRDefault="00C00755" w:rsidP="003A4718">
            <w:pPr>
              <w:adjustRightInd w:val="0"/>
              <w:spacing w:before="100" w:beforeAutospacing="1"/>
            </w:pPr>
            <w:r w:rsidRPr="00B21C06">
              <w:t>Ano</w:t>
            </w:r>
          </w:p>
        </w:tc>
        <w:tc>
          <w:tcPr>
            <w:tcW w:w="845" w:type="dxa"/>
          </w:tcPr>
          <w:p w14:paraId="19C20BBD" w14:textId="77777777" w:rsidR="00C00755" w:rsidRPr="00B21C06" w:rsidRDefault="00C00755" w:rsidP="003A4718">
            <w:pPr>
              <w:adjustRightInd w:val="0"/>
              <w:spacing w:before="100" w:beforeAutospacing="1"/>
            </w:pPr>
            <w:r w:rsidRPr="00B21C06">
              <w:t>1985</w:t>
            </w:r>
          </w:p>
        </w:tc>
      </w:tr>
      <w:tr w:rsidR="003D5DBE" w:rsidRPr="00E13FED" w14:paraId="6A0238D1" w14:textId="77777777" w:rsidTr="003A4718">
        <w:tc>
          <w:tcPr>
            <w:tcW w:w="1271" w:type="dxa"/>
          </w:tcPr>
          <w:p w14:paraId="53488E28" w14:textId="18E759AB" w:rsidR="003D5DBE" w:rsidRPr="00E13FED" w:rsidRDefault="003D5DBE" w:rsidP="003A4718">
            <w:pPr>
              <w:adjustRightInd w:val="0"/>
              <w:spacing w:before="100" w:beforeAutospacing="1"/>
              <w:rPr>
                <w:b/>
              </w:rPr>
            </w:pPr>
            <w:r>
              <w:rPr>
                <w:b/>
              </w:rPr>
              <w:t>Najvar</w:t>
            </w:r>
          </w:p>
        </w:tc>
        <w:tc>
          <w:tcPr>
            <w:tcW w:w="1134" w:type="dxa"/>
          </w:tcPr>
          <w:p w14:paraId="218268E7" w14:textId="1C4131B0" w:rsidR="003D5DBE" w:rsidRPr="00E13FED" w:rsidRDefault="003D5DBE" w:rsidP="003A4718">
            <w:pPr>
              <w:adjustRightInd w:val="0"/>
              <w:spacing w:before="100" w:beforeAutospacing="1"/>
              <w:rPr>
                <w:b/>
              </w:rPr>
            </w:pPr>
            <w:r>
              <w:rPr>
                <w:b/>
              </w:rPr>
              <w:t>Petr</w:t>
            </w:r>
          </w:p>
        </w:tc>
        <w:tc>
          <w:tcPr>
            <w:tcW w:w="709" w:type="dxa"/>
          </w:tcPr>
          <w:p w14:paraId="22FF2DA0" w14:textId="7BBFA65B" w:rsidR="003D5DBE" w:rsidRPr="00E13FED" w:rsidRDefault="003D5DBE" w:rsidP="003A4718">
            <w:pPr>
              <w:adjustRightInd w:val="0"/>
              <w:spacing w:before="100" w:beforeAutospacing="1"/>
            </w:pPr>
            <w:r>
              <w:t>doc.</w:t>
            </w:r>
          </w:p>
        </w:tc>
        <w:tc>
          <w:tcPr>
            <w:tcW w:w="850" w:type="dxa"/>
          </w:tcPr>
          <w:p w14:paraId="32862672" w14:textId="657C916F" w:rsidR="003D5DBE" w:rsidRPr="00E13FED" w:rsidRDefault="003D5DBE" w:rsidP="003A4718">
            <w:pPr>
              <w:adjustRightInd w:val="0"/>
              <w:spacing w:before="100" w:beforeAutospacing="1"/>
            </w:pPr>
            <w:r>
              <w:t>40</w:t>
            </w:r>
          </w:p>
        </w:tc>
        <w:tc>
          <w:tcPr>
            <w:tcW w:w="1276" w:type="dxa"/>
          </w:tcPr>
          <w:p w14:paraId="5F7DBCA7" w14:textId="45DD9B4F" w:rsidR="003D5DBE" w:rsidRPr="00E13FED" w:rsidRDefault="00BA34CF" w:rsidP="003A4718">
            <w:pPr>
              <w:adjustRightInd w:val="0"/>
              <w:spacing w:before="100" w:beforeAutospacing="1"/>
            </w:pPr>
            <w:ins w:id="71" w:author="Jan Kalenda" w:date="2023-03-15T22:34:00Z">
              <w:r w:rsidRPr="00E13FED">
                <w:t>Na dobu neurčitou</w:t>
              </w:r>
            </w:ins>
            <w:del w:id="72" w:author="Jan Kalenda" w:date="2023-03-15T22:34:00Z">
              <w:r w:rsidR="003D5DBE" w:rsidDel="00BA34CF">
                <w:delText>Do 31. 12. 2024</w:delText>
              </w:r>
            </w:del>
          </w:p>
        </w:tc>
        <w:tc>
          <w:tcPr>
            <w:tcW w:w="992" w:type="dxa"/>
          </w:tcPr>
          <w:p w14:paraId="75BB3951" w14:textId="6AB429AB" w:rsidR="003D5DBE" w:rsidRPr="00B21C06" w:rsidRDefault="002C5DD6" w:rsidP="003A4718">
            <w:pPr>
              <w:adjustRightInd w:val="0"/>
              <w:spacing w:before="100" w:beforeAutospacing="1"/>
            </w:pPr>
            <w:ins w:id="73" w:author="Jan Kalenda" w:date="2023-03-22T17:20:00Z">
              <w:r>
                <w:t>Ano</w:t>
              </w:r>
            </w:ins>
            <w:del w:id="74" w:author="Jan Kalenda" w:date="2023-03-22T17:20:00Z">
              <w:r w:rsidR="003D5DBE" w:rsidDel="002C5DD6">
                <w:delText>Ne</w:delText>
              </w:r>
            </w:del>
          </w:p>
        </w:tc>
        <w:tc>
          <w:tcPr>
            <w:tcW w:w="993" w:type="dxa"/>
          </w:tcPr>
          <w:p w14:paraId="2A92D2C9" w14:textId="32434FA9" w:rsidR="003D5DBE" w:rsidRPr="00B21C06" w:rsidRDefault="003D5DBE" w:rsidP="003A4718">
            <w:pPr>
              <w:adjustRightInd w:val="0"/>
              <w:spacing w:before="100" w:beforeAutospacing="1"/>
            </w:pPr>
            <w:r>
              <w:t>Ano</w:t>
            </w:r>
          </w:p>
        </w:tc>
        <w:tc>
          <w:tcPr>
            <w:tcW w:w="992" w:type="dxa"/>
          </w:tcPr>
          <w:p w14:paraId="5DAD3452" w14:textId="3AD13ADA" w:rsidR="003D5DBE" w:rsidRPr="00B21C06" w:rsidRDefault="003D5DBE" w:rsidP="003A4718">
            <w:pPr>
              <w:adjustRightInd w:val="0"/>
              <w:spacing w:before="100" w:beforeAutospacing="1"/>
            </w:pPr>
            <w:r>
              <w:t>Ne</w:t>
            </w:r>
          </w:p>
        </w:tc>
        <w:tc>
          <w:tcPr>
            <w:tcW w:w="845" w:type="dxa"/>
          </w:tcPr>
          <w:p w14:paraId="58BD1CAF" w14:textId="444F9CC9" w:rsidR="003D5DBE" w:rsidRPr="00B21C06" w:rsidRDefault="003D5DBE" w:rsidP="003A4718">
            <w:pPr>
              <w:adjustRightInd w:val="0"/>
              <w:spacing w:before="100" w:beforeAutospacing="1"/>
            </w:pPr>
            <w:r>
              <w:t>1978</w:t>
            </w:r>
          </w:p>
        </w:tc>
      </w:tr>
      <w:tr w:rsidR="00C00755" w:rsidRPr="00E13FED" w14:paraId="15DC52B6" w14:textId="77777777" w:rsidTr="003A4718">
        <w:tc>
          <w:tcPr>
            <w:tcW w:w="1271" w:type="dxa"/>
          </w:tcPr>
          <w:p w14:paraId="625FB09F" w14:textId="77777777" w:rsidR="00C00755" w:rsidRPr="00E13FED" w:rsidRDefault="00C00755" w:rsidP="003A4718">
            <w:pPr>
              <w:adjustRightInd w:val="0"/>
              <w:spacing w:before="100" w:beforeAutospacing="1"/>
              <w:rPr>
                <w:b/>
              </w:rPr>
            </w:pPr>
            <w:r w:rsidRPr="00E13FED">
              <w:rPr>
                <w:b/>
              </w:rPr>
              <w:t>Šíp</w:t>
            </w:r>
          </w:p>
        </w:tc>
        <w:tc>
          <w:tcPr>
            <w:tcW w:w="1134" w:type="dxa"/>
          </w:tcPr>
          <w:p w14:paraId="0C07A279" w14:textId="77777777" w:rsidR="00C00755" w:rsidRPr="00E13FED" w:rsidRDefault="00C00755" w:rsidP="003A4718">
            <w:pPr>
              <w:adjustRightInd w:val="0"/>
              <w:spacing w:before="100" w:beforeAutospacing="1"/>
              <w:rPr>
                <w:b/>
              </w:rPr>
            </w:pPr>
            <w:r w:rsidRPr="00E13FED">
              <w:rPr>
                <w:b/>
              </w:rPr>
              <w:t>Radim</w:t>
            </w:r>
          </w:p>
        </w:tc>
        <w:tc>
          <w:tcPr>
            <w:tcW w:w="709" w:type="dxa"/>
          </w:tcPr>
          <w:p w14:paraId="1BF0C637" w14:textId="77777777" w:rsidR="00C00755" w:rsidRPr="00E13FED" w:rsidRDefault="00C00755" w:rsidP="003A4718">
            <w:pPr>
              <w:adjustRightInd w:val="0"/>
              <w:spacing w:before="100" w:beforeAutospacing="1"/>
            </w:pPr>
            <w:r w:rsidRPr="00E13FED">
              <w:t>doc.</w:t>
            </w:r>
          </w:p>
        </w:tc>
        <w:tc>
          <w:tcPr>
            <w:tcW w:w="850" w:type="dxa"/>
          </w:tcPr>
          <w:p w14:paraId="7EF0DFAD" w14:textId="77777777" w:rsidR="00C00755" w:rsidRPr="00E13FED" w:rsidRDefault="00C00755" w:rsidP="003A4718">
            <w:pPr>
              <w:adjustRightInd w:val="0"/>
              <w:spacing w:before="100" w:beforeAutospacing="1"/>
            </w:pPr>
            <w:r w:rsidRPr="00E13FED">
              <w:t>40</w:t>
            </w:r>
          </w:p>
        </w:tc>
        <w:tc>
          <w:tcPr>
            <w:tcW w:w="1276" w:type="dxa"/>
          </w:tcPr>
          <w:p w14:paraId="79C1FCC9" w14:textId="77777777" w:rsidR="00C00755" w:rsidRPr="00E13FED" w:rsidRDefault="00C00755" w:rsidP="003A4718">
            <w:pPr>
              <w:adjustRightInd w:val="0"/>
              <w:spacing w:before="100" w:beforeAutospacing="1"/>
            </w:pPr>
            <w:r w:rsidRPr="00E13FED">
              <w:t>Do 30. 09. 2024</w:t>
            </w:r>
          </w:p>
        </w:tc>
        <w:tc>
          <w:tcPr>
            <w:tcW w:w="992" w:type="dxa"/>
          </w:tcPr>
          <w:p w14:paraId="220B9E7C" w14:textId="77777777" w:rsidR="00C00755" w:rsidRPr="00B21C06" w:rsidRDefault="00C00755" w:rsidP="003A4718">
            <w:pPr>
              <w:adjustRightInd w:val="0"/>
              <w:spacing w:before="100" w:beforeAutospacing="1"/>
            </w:pPr>
            <w:r w:rsidRPr="00B21C06">
              <w:t>Ano</w:t>
            </w:r>
          </w:p>
        </w:tc>
        <w:tc>
          <w:tcPr>
            <w:tcW w:w="993" w:type="dxa"/>
          </w:tcPr>
          <w:p w14:paraId="32CBD171" w14:textId="77777777" w:rsidR="00C00755" w:rsidRPr="00B21C06" w:rsidRDefault="00C00755" w:rsidP="003A4718">
            <w:pPr>
              <w:adjustRightInd w:val="0"/>
              <w:spacing w:before="100" w:beforeAutospacing="1"/>
            </w:pPr>
            <w:r w:rsidRPr="00B21C06">
              <w:t>Ano</w:t>
            </w:r>
          </w:p>
        </w:tc>
        <w:tc>
          <w:tcPr>
            <w:tcW w:w="992" w:type="dxa"/>
          </w:tcPr>
          <w:p w14:paraId="502EA016" w14:textId="77777777" w:rsidR="00C00755" w:rsidRPr="00B21C06" w:rsidRDefault="00C00755" w:rsidP="003A4718">
            <w:pPr>
              <w:adjustRightInd w:val="0"/>
              <w:spacing w:before="100" w:beforeAutospacing="1"/>
            </w:pPr>
            <w:r w:rsidRPr="00B21C06">
              <w:t>Ano</w:t>
            </w:r>
          </w:p>
        </w:tc>
        <w:tc>
          <w:tcPr>
            <w:tcW w:w="845" w:type="dxa"/>
          </w:tcPr>
          <w:p w14:paraId="27C04323" w14:textId="77777777" w:rsidR="00C00755" w:rsidRPr="00B21C06" w:rsidRDefault="00C00755" w:rsidP="003A4718">
            <w:pPr>
              <w:adjustRightInd w:val="0"/>
              <w:spacing w:before="100" w:beforeAutospacing="1"/>
            </w:pPr>
            <w:r w:rsidRPr="00B21C06">
              <w:t>1975</w:t>
            </w:r>
          </w:p>
        </w:tc>
      </w:tr>
      <w:tr w:rsidR="00C00755" w:rsidRPr="00E13FED" w14:paraId="6750B975" w14:textId="77777777" w:rsidTr="00C00755">
        <w:tc>
          <w:tcPr>
            <w:tcW w:w="9062" w:type="dxa"/>
            <w:gridSpan w:val="9"/>
            <w:shd w:val="clear" w:color="auto" w:fill="FDE9D9" w:themeFill="accent6" w:themeFillTint="33"/>
          </w:tcPr>
          <w:p w14:paraId="405DBE0C" w14:textId="77777777" w:rsidR="00C00755" w:rsidRPr="00B21C06" w:rsidRDefault="00C00755" w:rsidP="003A4718">
            <w:pPr>
              <w:adjustRightInd w:val="0"/>
              <w:spacing w:before="100" w:beforeAutospacing="1"/>
              <w:rPr>
                <w:b/>
              </w:rPr>
            </w:pPr>
            <w:r w:rsidRPr="00B21C06">
              <w:rPr>
                <w:b/>
              </w:rPr>
              <w:t>Odborní asistenti</w:t>
            </w:r>
          </w:p>
        </w:tc>
      </w:tr>
      <w:tr w:rsidR="00C00755" w:rsidRPr="00E13FED" w14:paraId="280A2E82" w14:textId="77777777" w:rsidTr="003A4718">
        <w:tc>
          <w:tcPr>
            <w:tcW w:w="1271" w:type="dxa"/>
          </w:tcPr>
          <w:p w14:paraId="1EE7BB50" w14:textId="77777777" w:rsidR="00C00755" w:rsidRPr="00E13FED" w:rsidRDefault="00C00755" w:rsidP="003A4718">
            <w:pPr>
              <w:adjustRightInd w:val="0"/>
              <w:spacing w:before="100" w:beforeAutospacing="1"/>
              <w:rPr>
                <w:b/>
              </w:rPr>
            </w:pPr>
            <w:r w:rsidRPr="00E13FED">
              <w:rPr>
                <w:b/>
              </w:rPr>
              <w:t>Denglerová</w:t>
            </w:r>
          </w:p>
        </w:tc>
        <w:tc>
          <w:tcPr>
            <w:tcW w:w="1134" w:type="dxa"/>
          </w:tcPr>
          <w:p w14:paraId="3B099E91" w14:textId="77777777" w:rsidR="00C00755" w:rsidRPr="00E13FED" w:rsidRDefault="00C00755" w:rsidP="003A4718">
            <w:pPr>
              <w:adjustRightInd w:val="0"/>
              <w:spacing w:before="100" w:beforeAutospacing="1"/>
              <w:rPr>
                <w:b/>
              </w:rPr>
            </w:pPr>
            <w:r w:rsidRPr="00E13FED">
              <w:rPr>
                <w:b/>
              </w:rPr>
              <w:t>Denisa</w:t>
            </w:r>
          </w:p>
        </w:tc>
        <w:tc>
          <w:tcPr>
            <w:tcW w:w="709" w:type="dxa"/>
          </w:tcPr>
          <w:p w14:paraId="7B14E47C" w14:textId="77777777" w:rsidR="00C00755" w:rsidRPr="00E13FED" w:rsidRDefault="00C00755" w:rsidP="003A4718">
            <w:pPr>
              <w:adjustRightInd w:val="0"/>
              <w:spacing w:before="100" w:beforeAutospacing="1"/>
            </w:pPr>
            <w:r w:rsidRPr="00E13FED">
              <w:t>Ph.D.</w:t>
            </w:r>
          </w:p>
        </w:tc>
        <w:tc>
          <w:tcPr>
            <w:tcW w:w="850" w:type="dxa"/>
          </w:tcPr>
          <w:p w14:paraId="6B8E51A5" w14:textId="77777777" w:rsidR="00C00755" w:rsidRPr="00E13FED" w:rsidRDefault="00C00755" w:rsidP="003A4718">
            <w:pPr>
              <w:adjustRightInd w:val="0"/>
              <w:spacing w:before="100" w:beforeAutospacing="1"/>
            </w:pPr>
            <w:r w:rsidRPr="00E13FED">
              <w:t>40</w:t>
            </w:r>
          </w:p>
        </w:tc>
        <w:tc>
          <w:tcPr>
            <w:tcW w:w="1276" w:type="dxa"/>
          </w:tcPr>
          <w:p w14:paraId="4DDF16A9" w14:textId="77777777" w:rsidR="00C00755" w:rsidRPr="00E13FED" w:rsidRDefault="00C00755" w:rsidP="003A4718">
            <w:pPr>
              <w:adjustRightInd w:val="0"/>
              <w:spacing w:before="100" w:beforeAutospacing="1"/>
              <w:rPr>
                <w:highlight w:val="yellow"/>
              </w:rPr>
            </w:pPr>
            <w:r w:rsidRPr="00E13FED">
              <w:t>Do 31. 08. 2025</w:t>
            </w:r>
          </w:p>
        </w:tc>
        <w:tc>
          <w:tcPr>
            <w:tcW w:w="992" w:type="dxa"/>
          </w:tcPr>
          <w:p w14:paraId="027524A5" w14:textId="11C9134A" w:rsidR="00C00755" w:rsidRPr="00B21C06" w:rsidRDefault="002C5DD6" w:rsidP="003A4718">
            <w:pPr>
              <w:adjustRightInd w:val="0"/>
              <w:spacing w:before="100" w:beforeAutospacing="1"/>
            </w:pPr>
            <w:ins w:id="75" w:author="Jan Kalenda" w:date="2023-03-22T17:20:00Z">
              <w:r>
                <w:t>Ne</w:t>
              </w:r>
            </w:ins>
            <w:del w:id="76" w:author="Jan Kalenda" w:date="2023-03-22T17:20:00Z">
              <w:r w:rsidR="00C00755" w:rsidDel="002C5DD6">
                <w:delText>A</w:delText>
              </w:r>
              <w:r w:rsidR="00C00755" w:rsidRPr="00B21C06" w:rsidDel="002C5DD6">
                <w:delText>no</w:delText>
              </w:r>
            </w:del>
          </w:p>
        </w:tc>
        <w:tc>
          <w:tcPr>
            <w:tcW w:w="993" w:type="dxa"/>
          </w:tcPr>
          <w:p w14:paraId="630B79D9" w14:textId="77777777" w:rsidR="00C00755" w:rsidRPr="00B21C06" w:rsidRDefault="00C00755" w:rsidP="003A4718">
            <w:pPr>
              <w:adjustRightInd w:val="0"/>
              <w:spacing w:before="100" w:beforeAutospacing="1"/>
            </w:pPr>
            <w:r w:rsidRPr="00B21C06">
              <w:t>Ano</w:t>
            </w:r>
          </w:p>
        </w:tc>
        <w:tc>
          <w:tcPr>
            <w:tcW w:w="992" w:type="dxa"/>
          </w:tcPr>
          <w:p w14:paraId="4A4E649B" w14:textId="77777777" w:rsidR="00C00755" w:rsidRPr="00B21C06" w:rsidRDefault="00C00755" w:rsidP="003A4718">
            <w:pPr>
              <w:adjustRightInd w:val="0"/>
              <w:spacing w:before="100" w:beforeAutospacing="1"/>
            </w:pPr>
            <w:r w:rsidRPr="00B21C06">
              <w:t>Ne</w:t>
            </w:r>
          </w:p>
        </w:tc>
        <w:tc>
          <w:tcPr>
            <w:tcW w:w="845" w:type="dxa"/>
          </w:tcPr>
          <w:p w14:paraId="3C7678EF" w14:textId="77777777" w:rsidR="00C00755" w:rsidRPr="00B21C06" w:rsidRDefault="00C00755" w:rsidP="003A4718">
            <w:pPr>
              <w:adjustRightInd w:val="0"/>
              <w:spacing w:before="100" w:beforeAutospacing="1"/>
            </w:pPr>
            <w:r w:rsidRPr="00B21C06">
              <w:t>1979</w:t>
            </w:r>
          </w:p>
        </w:tc>
      </w:tr>
      <w:tr w:rsidR="00C00755" w:rsidRPr="00E13FED" w14:paraId="702139BA" w14:textId="77777777" w:rsidTr="003A4718">
        <w:tc>
          <w:tcPr>
            <w:tcW w:w="1271" w:type="dxa"/>
          </w:tcPr>
          <w:p w14:paraId="29A70838" w14:textId="77777777" w:rsidR="00C00755" w:rsidRPr="00E13FED" w:rsidRDefault="00C00755" w:rsidP="003A4718">
            <w:pPr>
              <w:adjustRightInd w:val="0"/>
              <w:spacing w:before="100" w:beforeAutospacing="1"/>
              <w:rPr>
                <w:b/>
              </w:rPr>
            </w:pPr>
            <w:r w:rsidRPr="00E13FED">
              <w:rPr>
                <w:b/>
              </w:rPr>
              <w:t xml:space="preserve">Hrbáčková </w:t>
            </w:r>
          </w:p>
        </w:tc>
        <w:tc>
          <w:tcPr>
            <w:tcW w:w="1134" w:type="dxa"/>
          </w:tcPr>
          <w:p w14:paraId="07F321C4" w14:textId="77777777" w:rsidR="00C00755" w:rsidRPr="00E13FED" w:rsidRDefault="00C00755" w:rsidP="003A4718">
            <w:pPr>
              <w:adjustRightInd w:val="0"/>
              <w:spacing w:before="100" w:beforeAutospacing="1"/>
              <w:rPr>
                <w:b/>
              </w:rPr>
            </w:pPr>
            <w:r w:rsidRPr="00E13FED">
              <w:rPr>
                <w:b/>
              </w:rPr>
              <w:t>Karla</w:t>
            </w:r>
          </w:p>
        </w:tc>
        <w:tc>
          <w:tcPr>
            <w:tcW w:w="709" w:type="dxa"/>
          </w:tcPr>
          <w:p w14:paraId="15631261" w14:textId="77777777" w:rsidR="00C00755" w:rsidRPr="00E13FED" w:rsidRDefault="00C00755" w:rsidP="003A4718">
            <w:pPr>
              <w:adjustRightInd w:val="0"/>
              <w:spacing w:before="100" w:beforeAutospacing="1"/>
            </w:pPr>
            <w:r w:rsidRPr="00E13FED">
              <w:t>Ph.D.</w:t>
            </w:r>
          </w:p>
        </w:tc>
        <w:tc>
          <w:tcPr>
            <w:tcW w:w="850" w:type="dxa"/>
          </w:tcPr>
          <w:p w14:paraId="14C4D33B" w14:textId="77777777" w:rsidR="00C00755" w:rsidRPr="00E13FED" w:rsidRDefault="00C00755" w:rsidP="003A4718">
            <w:pPr>
              <w:adjustRightInd w:val="0"/>
              <w:spacing w:before="100" w:beforeAutospacing="1"/>
            </w:pPr>
            <w:r w:rsidRPr="00E13FED">
              <w:t>40</w:t>
            </w:r>
          </w:p>
        </w:tc>
        <w:tc>
          <w:tcPr>
            <w:tcW w:w="1276" w:type="dxa"/>
          </w:tcPr>
          <w:p w14:paraId="5DE8368E" w14:textId="77777777" w:rsidR="00C00755" w:rsidRPr="00E13FED" w:rsidRDefault="00C00755" w:rsidP="003A4718">
            <w:pPr>
              <w:adjustRightInd w:val="0"/>
              <w:spacing w:before="100" w:beforeAutospacing="1"/>
              <w:rPr>
                <w:highlight w:val="yellow"/>
              </w:rPr>
            </w:pPr>
            <w:r w:rsidRPr="00E13FED">
              <w:t>Na dobu neurčitou</w:t>
            </w:r>
          </w:p>
        </w:tc>
        <w:tc>
          <w:tcPr>
            <w:tcW w:w="992" w:type="dxa"/>
          </w:tcPr>
          <w:p w14:paraId="3081C14D" w14:textId="115A0B54" w:rsidR="00C00755" w:rsidRPr="00B21C06" w:rsidRDefault="002C5DD6" w:rsidP="003A4718">
            <w:pPr>
              <w:adjustRightInd w:val="0"/>
              <w:spacing w:before="100" w:beforeAutospacing="1"/>
            </w:pPr>
            <w:ins w:id="77" w:author="Jan Kalenda" w:date="2023-03-22T17:20:00Z">
              <w:r>
                <w:t>Ne</w:t>
              </w:r>
            </w:ins>
            <w:del w:id="78" w:author="Jan Kalenda" w:date="2023-03-22T17:20:00Z">
              <w:r w:rsidR="00C00755" w:rsidRPr="00B21C06" w:rsidDel="002C5DD6">
                <w:delText>Ano</w:delText>
              </w:r>
            </w:del>
          </w:p>
        </w:tc>
        <w:tc>
          <w:tcPr>
            <w:tcW w:w="993" w:type="dxa"/>
          </w:tcPr>
          <w:p w14:paraId="7CE16708" w14:textId="77777777" w:rsidR="00C00755" w:rsidRPr="00B21C06" w:rsidRDefault="00C00755" w:rsidP="003A4718">
            <w:pPr>
              <w:adjustRightInd w:val="0"/>
              <w:spacing w:before="100" w:beforeAutospacing="1"/>
            </w:pPr>
            <w:r w:rsidRPr="00B21C06">
              <w:t>Ano</w:t>
            </w:r>
          </w:p>
        </w:tc>
        <w:tc>
          <w:tcPr>
            <w:tcW w:w="992" w:type="dxa"/>
          </w:tcPr>
          <w:p w14:paraId="6E3AA9B8" w14:textId="77777777" w:rsidR="00C00755" w:rsidRPr="00B21C06" w:rsidRDefault="00C00755" w:rsidP="003A4718">
            <w:pPr>
              <w:adjustRightInd w:val="0"/>
              <w:spacing w:before="100" w:beforeAutospacing="1"/>
            </w:pPr>
            <w:r w:rsidRPr="00B21C06">
              <w:t>Ne</w:t>
            </w:r>
          </w:p>
        </w:tc>
        <w:tc>
          <w:tcPr>
            <w:tcW w:w="845" w:type="dxa"/>
          </w:tcPr>
          <w:p w14:paraId="5B8DF5F2" w14:textId="77777777" w:rsidR="00C00755" w:rsidRPr="00B21C06" w:rsidRDefault="00C00755" w:rsidP="003A4718">
            <w:pPr>
              <w:adjustRightInd w:val="0"/>
              <w:spacing w:before="100" w:beforeAutospacing="1"/>
            </w:pPr>
            <w:r w:rsidRPr="00B21C06">
              <w:t>1978</w:t>
            </w:r>
          </w:p>
        </w:tc>
      </w:tr>
      <w:tr w:rsidR="00C00755" w:rsidRPr="00E13FED" w14:paraId="23F82B15" w14:textId="77777777" w:rsidTr="003A4718">
        <w:tc>
          <w:tcPr>
            <w:tcW w:w="1271" w:type="dxa"/>
          </w:tcPr>
          <w:p w14:paraId="45B0753A" w14:textId="77777777" w:rsidR="00C00755" w:rsidRPr="00E13FED" w:rsidRDefault="00C00755" w:rsidP="003A4718">
            <w:pPr>
              <w:adjustRightInd w:val="0"/>
              <w:spacing w:before="100" w:beforeAutospacing="1"/>
              <w:rPr>
                <w:b/>
              </w:rPr>
            </w:pPr>
            <w:r w:rsidRPr="00E13FED">
              <w:rPr>
                <w:b/>
              </w:rPr>
              <w:t>Karger</w:t>
            </w:r>
          </w:p>
        </w:tc>
        <w:tc>
          <w:tcPr>
            <w:tcW w:w="1134" w:type="dxa"/>
          </w:tcPr>
          <w:p w14:paraId="1D8E1833" w14:textId="77777777" w:rsidR="00C00755" w:rsidRPr="00E13FED" w:rsidRDefault="00C00755" w:rsidP="003A4718">
            <w:pPr>
              <w:adjustRightInd w:val="0"/>
              <w:spacing w:before="100" w:beforeAutospacing="1"/>
              <w:rPr>
                <w:b/>
              </w:rPr>
            </w:pPr>
            <w:r w:rsidRPr="00E13FED">
              <w:rPr>
                <w:b/>
              </w:rPr>
              <w:t>Tomáš</w:t>
            </w:r>
          </w:p>
        </w:tc>
        <w:tc>
          <w:tcPr>
            <w:tcW w:w="709" w:type="dxa"/>
          </w:tcPr>
          <w:p w14:paraId="6F43261B" w14:textId="77777777" w:rsidR="00C00755" w:rsidRPr="00E13FED" w:rsidRDefault="00C00755" w:rsidP="003A4718">
            <w:pPr>
              <w:adjustRightInd w:val="0"/>
              <w:spacing w:before="100" w:beforeAutospacing="1"/>
            </w:pPr>
            <w:r w:rsidRPr="00E13FED">
              <w:t>Ph.D.</w:t>
            </w:r>
          </w:p>
        </w:tc>
        <w:tc>
          <w:tcPr>
            <w:tcW w:w="850" w:type="dxa"/>
          </w:tcPr>
          <w:p w14:paraId="7E19C1E1" w14:textId="77777777" w:rsidR="00C00755" w:rsidRPr="00E13FED" w:rsidRDefault="00C00755" w:rsidP="003A4718">
            <w:pPr>
              <w:adjustRightInd w:val="0"/>
              <w:spacing w:before="100" w:beforeAutospacing="1"/>
            </w:pPr>
            <w:r w:rsidRPr="00E13FED">
              <w:t>40</w:t>
            </w:r>
          </w:p>
        </w:tc>
        <w:tc>
          <w:tcPr>
            <w:tcW w:w="1276" w:type="dxa"/>
          </w:tcPr>
          <w:p w14:paraId="3D2FE07B" w14:textId="77777777" w:rsidR="00C00755" w:rsidRPr="00E13FED" w:rsidRDefault="00C00755" w:rsidP="003A4718">
            <w:pPr>
              <w:adjustRightInd w:val="0"/>
              <w:spacing w:before="100" w:beforeAutospacing="1"/>
            </w:pPr>
            <w:r w:rsidRPr="00E13FED">
              <w:t>Do 31. 10. 2024</w:t>
            </w:r>
          </w:p>
        </w:tc>
        <w:tc>
          <w:tcPr>
            <w:tcW w:w="992" w:type="dxa"/>
          </w:tcPr>
          <w:p w14:paraId="70C39F61" w14:textId="77777777" w:rsidR="00C00755" w:rsidRPr="00B21C06" w:rsidRDefault="00C00755" w:rsidP="003A4718">
            <w:pPr>
              <w:adjustRightInd w:val="0"/>
              <w:spacing w:before="100" w:beforeAutospacing="1"/>
            </w:pPr>
            <w:r w:rsidRPr="00B21C06">
              <w:t>Ne</w:t>
            </w:r>
          </w:p>
        </w:tc>
        <w:tc>
          <w:tcPr>
            <w:tcW w:w="993" w:type="dxa"/>
          </w:tcPr>
          <w:p w14:paraId="1BC63E22" w14:textId="77777777" w:rsidR="00C00755" w:rsidRPr="00B21C06" w:rsidRDefault="00C00755" w:rsidP="003A4718">
            <w:pPr>
              <w:adjustRightInd w:val="0"/>
              <w:spacing w:before="100" w:beforeAutospacing="1"/>
            </w:pPr>
            <w:r w:rsidRPr="00B21C06">
              <w:t>Ano</w:t>
            </w:r>
          </w:p>
        </w:tc>
        <w:tc>
          <w:tcPr>
            <w:tcW w:w="992" w:type="dxa"/>
          </w:tcPr>
          <w:p w14:paraId="1F4A556D" w14:textId="77777777" w:rsidR="00C00755" w:rsidRPr="00B21C06" w:rsidRDefault="00C00755" w:rsidP="003A4718">
            <w:pPr>
              <w:adjustRightInd w:val="0"/>
              <w:spacing w:before="100" w:beforeAutospacing="1"/>
            </w:pPr>
            <w:r w:rsidRPr="00B21C06">
              <w:t>Ne</w:t>
            </w:r>
          </w:p>
        </w:tc>
        <w:tc>
          <w:tcPr>
            <w:tcW w:w="845" w:type="dxa"/>
          </w:tcPr>
          <w:p w14:paraId="01BBFD7C" w14:textId="77777777" w:rsidR="00C00755" w:rsidRPr="00B21C06" w:rsidRDefault="00C00755" w:rsidP="003A4718">
            <w:pPr>
              <w:adjustRightInd w:val="0"/>
              <w:spacing w:before="100" w:beforeAutospacing="1"/>
            </w:pPr>
            <w:r w:rsidRPr="00B21C06">
              <w:t>1988</w:t>
            </w:r>
          </w:p>
        </w:tc>
      </w:tr>
      <w:tr w:rsidR="00C00755" w:rsidRPr="00E13FED" w14:paraId="54722C87" w14:textId="77777777" w:rsidTr="003A4718">
        <w:tc>
          <w:tcPr>
            <w:tcW w:w="1271" w:type="dxa"/>
          </w:tcPr>
          <w:p w14:paraId="02997E7B" w14:textId="77777777" w:rsidR="00C00755" w:rsidRPr="00E13FED" w:rsidRDefault="00C00755" w:rsidP="003A4718">
            <w:pPr>
              <w:adjustRightInd w:val="0"/>
              <w:spacing w:before="100" w:beforeAutospacing="1"/>
              <w:rPr>
                <w:b/>
              </w:rPr>
            </w:pPr>
            <w:r w:rsidRPr="00E13FED">
              <w:rPr>
                <w:b/>
              </w:rPr>
              <w:t xml:space="preserve">Kočvarová </w:t>
            </w:r>
          </w:p>
        </w:tc>
        <w:tc>
          <w:tcPr>
            <w:tcW w:w="1134" w:type="dxa"/>
          </w:tcPr>
          <w:p w14:paraId="5595E17D" w14:textId="77777777" w:rsidR="00C00755" w:rsidRPr="00E13FED" w:rsidRDefault="00C00755" w:rsidP="003A4718">
            <w:pPr>
              <w:adjustRightInd w:val="0"/>
              <w:spacing w:before="100" w:beforeAutospacing="1"/>
              <w:rPr>
                <w:b/>
              </w:rPr>
            </w:pPr>
            <w:r w:rsidRPr="00E13FED">
              <w:rPr>
                <w:b/>
              </w:rPr>
              <w:t>Ilona</w:t>
            </w:r>
          </w:p>
        </w:tc>
        <w:tc>
          <w:tcPr>
            <w:tcW w:w="709" w:type="dxa"/>
          </w:tcPr>
          <w:p w14:paraId="71F86A13" w14:textId="77777777" w:rsidR="00C00755" w:rsidRPr="00E13FED" w:rsidRDefault="00C00755" w:rsidP="003A4718">
            <w:pPr>
              <w:adjustRightInd w:val="0"/>
              <w:spacing w:before="100" w:beforeAutospacing="1"/>
            </w:pPr>
            <w:r w:rsidRPr="00E13FED">
              <w:t>Ph.D.</w:t>
            </w:r>
          </w:p>
        </w:tc>
        <w:tc>
          <w:tcPr>
            <w:tcW w:w="850" w:type="dxa"/>
          </w:tcPr>
          <w:p w14:paraId="620A60CC" w14:textId="77777777" w:rsidR="00C00755" w:rsidRPr="00E13FED" w:rsidRDefault="00C00755" w:rsidP="003A4718">
            <w:pPr>
              <w:adjustRightInd w:val="0"/>
              <w:spacing w:before="100" w:beforeAutospacing="1"/>
            </w:pPr>
            <w:r w:rsidRPr="00E13FED">
              <w:t>40</w:t>
            </w:r>
          </w:p>
        </w:tc>
        <w:tc>
          <w:tcPr>
            <w:tcW w:w="1276" w:type="dxa"/>
          </w:tcPr>
          <w:p w14:paraId="433062BA" w14:textId="77777777" w:rsidR="00C00755" w:rsidRPr="00E13FED" w:rsidRDefault="00C00755" w:rsidP="003A4718">
            <w:pPr>
              <w:adjustRightInd w:val="0"/>
              <w:spacing w:before="100" w:beforeAutospacing="1"/>
            </w:pPr>
            <w:r w:rsidRPr="00E13FED">
              <w:t>Na dobu neurčitou</w:t>
            </w:r>
          </w:p>
        </w:tc>
        <w:tc>
          <w:tcPr>
            <w:tcW w:w="992" w:type="dxa"/>
          </w:tcPr>
          <w:p w14:paraId="324853A3" w14:textId="77777777" w:rsidR="00C00755" w:rsidRPr="00B21C06" w:rsidRDefault="00C00755" w:rsidP="003A4718">
            <w:pPr>
              <w:adjustRightInd w:val="0"/>
              <w:spacing w:before="100" w:beforeAutospacing="1"/>
            </w:pPr>
            <w:r w:rsidRPr="00B21C06">
              <w:t>Ne</w:t>
            </w:r>
          </w:p>
        </w:tc>
        <w:tc>
          <w:tcPr>
            <w:tcW w:w="993" w:type="dxa"/>
          </w:tcPr>
          <w:p w14:paraId="1BBD546E" w14:textId="77777777" w:rsidR="00C00755" w:rsidRPr="00B21C06" w:rsidRDefault="00C00755" w:rsidP="003A4718">
            <w:pPr>
              <w:adjustRightInd w:val="0"/>
              <w:spacing w:before="100" w:beforeAutospacing="1"/>
            </w:pPr>
            <w:r w:rsidRPr="00B21C06">
              <w:t>Ano</w:t>
            </w:r>
          </w:p>
        </w:tc>
        <w:tc>
          <w:tcPr>
            <w:tcW w:w="992" w:type="dxa"/>
          </w:tcPr>
          <w:p w14:paraId="495CCCFD" w14:textId="77777777" w:rsidR="00C00755" w:rsidRPr="00B21C06" w:rsidRDefault="00C00755" w:rsidP="003A4718">
            <w:pPr>
              <w:adjustRightInd w:val="0"/>
              <w:spacing w:before="100" w:beforeAutospacing="1"/>
            </w:pPr>
            <w:r w:rsidRPr="00B21C06">
              <w:t>Ne</w:t>
            </w:r>
          </w:p>
        </w:tc>
        <w:tc>
          <w:tcPr>
            <w:tcW w:w="845" w:type="dxa"/>
          </w:tcPr>
          <w:p w14:paraId="0830D543" w14:textId="77777777" w:rsidR="00C00755" w:rsidRPr="00B21C06" w:rsidRDefault="00C00755" w:rsidP="003A4718">
            <w:pPr>
              <w:adjustRightInd w:val="0"/>
              <w:spacing w:before="100" w:beforeAutospacing="1"/>
            </w:pPr>
            <w:r w:rsidRPr="00B21C06">
              <w:t>1983</w:t>
            </w:r>
          </w:p>
        </w:tc>
      </w:tr>
      <w:tr w:rsidR="00C00755" w:rsidRPr="00E13FED" w14:paraId="0B7EF1B0" w14:textId="77777777" w:rsidTr="003A4718">
        <w:tc>
          <w:tcPr>
            <w:tcW w:w="1271" w:type="dxa"/>
          </w:tcPr>
          <w:p w14:paraId="3B2311EE" w14:textId="77777777" w:rsidR="00C00755" w:rsidRPr="00E13FED" w:rsidRDefault="00C00755" w:rsidP="003A4718">
            <w:pPr>
              <w:adjustRightInd w:val="0"/>
              <w:spacing w:before="100" w:beforeAutospacing="1"/>
              <w:rPr>
                <w:b/>
              </w:rPr>
            </w:pPr>
            <w:r w:rsidRPr="00E13FED">
              <w:rPr>
                <w:b/>
              </w:rPr>
              <w:t>Vaculíková</w:t>
            </w:r>
          </w:p>
        </w:tc>
        <w:tc>
          <w:tcPr>
            <w:tcW w:w="1134" w:type="dxa"/>
          </w:tcPr>
          <w:p w14:paraId="4B73BDF6" w14:textId="77777777" w:rsidR="00C00755" w:rsidRPr="00E13FED" w:rsidRDefault="00C00755" w:rsidP="003A4718">
            <w:pPr>
              <w:adjustRightInd w:val="0"/>
              <w:spacing w:before="100" w:beforeAutospacing="1"/>
              <w:rPr>
                <w:b/>
              </w:rPr>
            </w:pPr>
            <w:r w:rsidRPr="00E13FED">
              <w:rPr>
                <w:b/>
              </w:rPr>
              <w:t>Jitka</w:t>
            </w:r>
          </w:p>
        </w:tc>
        <w:tc>
          <w:tcPr>
            <w:tcW w:w="709" w:type="dxa"/>
          </w:tcPr>
          <w:p w14:paraId="324B72CA" w14:textId="77777777" w:rsidR="00C00755" w:rsidRPr="00E13FED" w:rsidRDefault="00C00755" w:rsidP="003A4718">
            <w:pPr>
              <w:adjustRightInd w:val="0"/>
              <w:spacing w:before="100" w:beforeAutospacing="1"/>
            </w:pPr>
            <w:r w:rsidRPr="00E13FED">
              <w:t>Ph.D.</w:t>
            </w:r>
          </w:p>
        </w:tc>
        <w:tc>
          <w:tcPr>
            <w:tcW w:w="850" w:type="dxa"/>
          </w:tcPr>
          <w:p w14:paraId="137F82DB" w14:textId="77777777" w:rsidR="00C00755" w:rsidRPr="00E13FED" w:rsidRDefault="00C00755" w:rsidP="003A4718">
            <w:pPr>
              <w:adjustRightInd w:val="0"/>
              <w:spacing w:before="100" w:beforeAutospacing="1"/>
            </w:pPr>
            <w:r w:rsidRPr="00E13FED">
              <w:t>40</w:t>
            </w:r>
          </w:p>
        </w:tc>
        <w:tc>
          <w:tcPr>
            <w:tcW w:w="1276" w:type="dxa"/>
          </w:tcPr>
          <w:p w14:paraId="1DCBCC60" w14:textId="77777777" w:rsidR="00C00755" w:rsidRPr="00E13FED" w:rsidRDefault="00C00755" w:rsidP="003A4718">
            <w:pPr>
              <w:adjustRightInd w:val="0"/>
              <w:spacing w:before="100" w:beforeAutospacing="1"/>
            </w:pPr>
            <w:r w:rsidRPr="00E13FED">
              <w:t>Na dobu neurčitou</w:t>
            </w:r>
          </w:p>
        </w:tc>
        <w:tc>
          <w:tcPr>
            <w:tcW w:w="992" w:type="dxa"/>
          </w:tcPr>
          <w:p w14:paraId="2E6C36EC" w14:textId="77777777" w:rsidR="00C00755" w:rsidRPr="00B21C06" w:rsidRDefault="00C00755" w:rsidP="003A4718">
            <w:pPr>
              <w:adjustRightInd w:val="0"/>
              <w:spacing w:before="100" w:beforeAutospacing="1"/>
            </w:pPr>
            <w:r w:rsidRPr="00B21C06">
              <w:t>Ne</w:t>
            </w:r>
          </w:p>
        </w:tc>
        <w:tc>
          <w:tcPr>
            <w:tcW w:w="993" w:type="dxa"/>
          </w:tcPr>
          <w:p w14:paraId="0883D07B" w14:textId="77777777" w:rsidR="00C00755" w:rsidRPr="00B21C06" w:rsidRDefault="00C00755" w:rsidP="003A4718">
            <w:pPr>
              <w:adjustRightInd w:val="0"/>
              <w:spacing w:before="100" w:beforeAutospacing="1"/>
            </w:pPr>
            <w:r w:rsidRPr="00B21C06">
              <w:t>Ano</w:t>
            </w:r>
          </w:p>
        </w:tc>
        <w:tc>
          <w:tcPr>
            <w:tcW w:w="992" w:type="dxa"/>
          </w:tcPr>
          <w:p w14:paraId="43E1C2DE" w14:textId="77777777" w:rsidR="00C00755" w:rsidRPr="00B21C06" w:rsidRDefault="00C00755" w:rsidP="003A4718">
            <w:pPr>
              <w:adjustRightInd w:val="0"/>
              <w:spacing w:before="100" w:beforeAutospacing="1"/>
            </w:pPr>
            <w:r w:rsidRPr="00B21C06">
              <w:t>Ne</w:t>
            </w:r>
          </w:p>
        </w:tc>
        <w:tc>
          <w:tcPr>
            <w:tcW w:w="845" w:type="dxa"/>
          </w:tcPr>
          <w:p w14:paraId="46FDA3BA" w14:textId="77777777" w:rsidR="00C00755" w:rsidRPr="00B21C06" w:rsidRDefault="00C00755" w:rsidP="003A4718">
            <w:pPr>
              <w:adjustRightInd w:val="0"/>
              <w:spacing w:before="100" w:beforeAutospacing="1"/>
            </w:pPr>
            <w:r w:rsidRPr="00B21C06">
              <w:t>1983</w:t>
            </w:r>
          </w:p>
        </w:tc>
      </w:tr>
      <w:tr w:rsidR="00C00755" w:rsidRPr="00E13FED" w14:paraId="5200DC75" w14:textId="77777777" w:rsidTr="00C00755">
        <w:tc>
          <w:tcPr>
            <w:tcW w:w="9062" w:type="dxa"/>
            <w:gridSpan w:val="9"/>
            <w:shd w:val="clear" w:color="auto" w:fill="FDE9D9" w:themeFill="accent6" w:themeFillTint="33"/>
          </w:tcPr>
          <w:p w14:paraId="200A9B9F" w14:textId="77777777" w:rsidR="00C00755" w:rsidRPr="00B21C06" w:rsidRDefault="00C00755" w:rsidP="003A4718">
            <w:pPr>
              <w:adjustRightInd w:val="0"/>
              <w:spacing w:before="100" w:beforeAutospacing="1"/>
              <w:rPr>
                <w:b/>
              </w:rPr>
            </w:pPr>
            <w:r w:rsidRPr="00B21C06">
              <w:rPr>
                <w:b/>
              </w:rPr>
              <w:t>Lektoři cizího jazyka</w:t>
            </w:r>
          </w:p>
        </w:tc>
      </w:tr>
      <w:tr w:rsidR="00C00755" w:rsidRPr="00E13FED" w14:paraId="4F34EC71" w14:textId="77777777" w:rsidTr="003A4718">
        <w:tc>
          <w:tcPr>
            <w:tcW w:w="1271" w:type="dxa"/>
          </w:tcPr>
          <w:p w14:paraId="0616491A" w14:textId="77777777" w:rsidR="00C00755" w:rsidRPr="00E13FED" w:rsidRDefault="00C00755" w:rsidP="003A4718">
            <w:pPr>
              <w:adjustRightInd w:val="0"/>
              <w:spacing w:before="100" w:beforeAutospacing="1"/>
              <w:rPr>
                <w:b/>
              </w:rPr>
            </w:pPr>
            <w:r w:rsidRPr="00E13FED">
              <w:rPr>
                <w:b/>
              </w:rPr>
              <w:t>Orsavová</w:t>
            </w:r>
          </w:p>
        </w:tc>
        <w:tc>
          <w:tcPr>
            <w:tcW w:w="1134" w:type="dxa"/>
          </w:tcPr>
          <w:p w14:paraId="1FFF20B2" w14:textId="77777777" w:rsidR="00C00755" w:rsidRPr="00E13FED" w:rsidRDefault="00C00755" w:rsidP="003A4718">
            <w:pPr>
              <w:adjustRightInd w:val="0"/>
              <w:spacing w:before="100" w:beforeAutospacing="1"/>
              <w:rPr>
                <w:b/>
              </w:rPr>
            </w:pPr>
            <w:r w:rsidRPr="00E13FED">
              <w:rPr>
                <w:b/>
              </w:rPr>
              <w:t xml:space="preserve">Jana </w:t>
            </w:r>
          </w:p>
        </w:tc>
        <w:tc>
          <w:tcPr>
            <w:tcW w:w="709" w:type="dxa"/>
          </w:tcPr>
          <w:p w14:paraId="199613A0" w14:textId="77777777" w:rsidR="00C00755" w:rsidRPr="00E13FED" w:rsidRDefault="00C00755" w:rsidP="003A4718">
            <w:pPr>
              <w:adjustRightInd w:val="0"/>
              <w:spacing w:before="100" w:beforeAutospacing="1"/>
            </w:pPr>
            <w:r w:rsidRPr="00E13FED">
              <w:t>Ph.D.</w:t>
            </w:r>
          </w:p>
        </w:tc>
        <w:tc>
          <w:tcPr>
            <w:tcW w:w="850" w:type="dxa"/>
          </w:tcPr>
          <w:p w14:paraId="2D7B9520" w14:textId="77777777" w:rsidR="00C00755" w:rsidRPr="00E13FED" w:rsidRDefault="00C00755" w:rsidP="003A4718">
            <w:pPr>
              <w:adjustRightInd w:val="0"/>
              <w:spacing w:before="100" w:beforeAutospacing="1"/>
            </w:pPr>
            <w:r w:rsidRPr="00E13FED">
              <w:t>40</w:t>
            </w:r>
          </w:p>
        </w:tc>
        <w:tc>
          <w:tcPr>
            <w:tcW w:w="1276" w:type="dxa"/>
          </w:tcPr>
          <w:p w14:paraId="7914C8B5" w14:textId="77777777" w:rsidR="00C00755" w:rsidRPr="00E13FED" w:rsidRDefault="00C00755" w:rsidP="003A4718">
            <w:pPr>
              <w:adjustRightInd w:val="0"/>
              <w:spacing w:before="100" w:beforeAutospacing="1"/>
            </w:pPr>
            <w:r w:rsidRPr="00E13FED">
              <w:t>Na dobu neurčitou</w:t>
            </w:r>
          </w:p>
        </w:tc>
        <w:tc>
          <w:tcPr>
            <w:tcW w:w="992" w:type="dxa"/>
          </w:tcPr>
          <w:p w14:paraId="2D64D106" w14:textId="77777777" w:rsidR="00C00755" w:rsidRPr="00B21C06" w:rsidRDefault="00C00755" w:rsidP="003A4718">
            <w:pPr>
              <w:adjustRightInd w:val="0"/>
              <w:spacing w:before="100" w:beforeAutospacing="1"/>
            </w:pPr>
            <w:r w:rsidRPr="00B21C06">
              <w:t>Ne</w:t>
            </w:r>
          </w:p>
        </w:tc>
        <w:tc>
          <w:tcPr>
            <w:tcW w:w="993" w:type="dxa"/>
          </w:tcPr>
          <w:p w14:paraId="0FB3A408" w14:textId="77777777" w:rsidR="00C00755" w:rsidRPr="00B21C06" w:rsidRDefault="00C00755" w:rsidP="003A4718">
            <w:pPr>
              <w:adjustRightInd w:val="0"/>
              <w:spacing w:before="100" w:beforeAutospacing="1"/>
            </w:pPr>
            <w:r w:rsidRPr="00B21C06">
              <w:t>Ano</w:t>
            </w:r>
          </w:p>
        </w:tc>
        <w:tc>
          <w:tcPr>
            <w:tcW w:w="992" w:type="dxa"/>
          </w:tcPr>
          <w:p w14:paraId="79A87A01" w14:textId="77777777" w:rsidR="00C00755" w:rsidRPr="00B21C06" w:rsidRDefault="00C00755" w:rsidP="003A4718">
            <w:pPr>
              <w:adjustRightInd w:val="0"/>
              <w:spacing w:before="100" w:beforeAutospacing="1"/>
            </w:pPr>
            <w:r w:rsidRPr="00B21C06">
              <w:t>Ne</w:t>
            </w:r>
          </w:p>
        </w:tc>
        <w:tc>
          <w:tcPr>
            <w:tcW w:w="845" w:type="dxa"/>
          </w:tcPr>
          <w:p w14:paraId="4F5D73EB" w14:textId="77777777" w:rsidR="00C00755" w:rsidRPr="00B21C06" w:rsidRDefault="00C00755" w:rsidP="003A4718">
            <w:pPr>
              <w:adjustRightInd w:val="0"/>
              <w:spacing w:before="100" w:beforeAutospacing="1"/>
            </w:pPr>
            <w:r w:rsidRPr="00B21C06">
              <w:t>1982</w:t>
            </w:r>
          </w:p>
        </w:tc>
      </w:tr>
      <w:tr w:rsidR="00C00755" w:rsidRPr="00E13FED" w14:paraId="54C31AA4" w14:textId="77777777" w:rsidTr="003A4718">
        <w:trPr>
          <w:trHeight w:val="212"/>
        </w:trPr>
        <w:tc>
          <w:tcPr>
            <w:tcW w:w="1271" w:type="dxa"/>
          </w:tcPr>
          <w:p w14:paraId="3C5F7E5F" w14:textId="77777777" w:rsidR="00C00755" w:rsidRPr="00E13FED" w:rsidRDefault="00C00755" w:rsidP="003A4718">
            <w:pPr>
              <w:adjustRightInd w:val="0"/>
              <w:spacing w:before="100" w:beforeAutospacing="1"/>
              <w:rPr>
                <w:b/>
              </w:rPr>
            </w:pPr>
            <w:r w:rsidRPr="00E13FED">
              <w:rPr>
                <w:b/>
              </w:rPr>
              <w:t>Pečivová</w:t>
            </w:r>
          </w:p>
        </w:tc>
        <w:tc>
          <w:tcPr>
            <w:tcW w:w="1134" w:type="dxa"/>
          </w:tcPr>
          <w:p w14:paraId="367FDBC1" w14:textId="77777777" w:rsidR="00C00755" w:rsidRPr="00E13FED" w:rsidRDefault="00C00755" w:rsidP="003A4718">
            <w:pPr>
              <w:adjustRightInd w:val="0"/>
              <w:spacing w:before="100" w:beforeAutospacing="1"/>
              <w:rPr>
                <w:b/>
              </w:rPr>
            </w:pPr>
            <w:r w:rsidRPr="00E13FED">
              <w:rPr>
                <w:b/>
              </w:rPr>
              <w:t>Veronika</w:t>
            </w:r>
          </w:p>
        </w:tc>
        <w:tc>
          <w:tcPr>
            <w:tcW w:w="709" w:type="dxa"/>
          </w:tcPr>
          <w:p w14:paraId="621E3B66" w14:textId="77777777" w:rsidR="00C00755" w:rsidRPr="00E13FED" w:rsidRDefault="00C00755" w:rsidP="003A4718">
            <w:pPr>
              <w:adjustRightInd w:val="0"/>
              <w:spacing w:before="100" w:beforeAutospacing="1"/>
            </w:pPr>
            <w:r w:rsidRPr="00E13FED">
              <w:t>Ph.D.</w:t>
            </w:r>
          </w:p>
        </w:tc>
        <w:tc>
          <w:tcPr>
            <w:tcW w:w="850" w:type="dxa"/>
          </w:tcPr>
          <w:p w14:paraId="3CD9B26A" w14:textId="77777777" w:rsidR="00C00755" w:rsidRPr="00E13FED" w:rsidRDefault="00C00755" w:rsidP="003A4718">
            <w:pPr>
              <w:adjustRightInd w:val="0"/>
              <w:spacing w:before="100" w:beforeAutospacing="1"/>
            </w:pPr>
            <w:r w:rsidRPr="00E13FED">
              <w:t>40</w:t>
            </w:r>
          </w:p>
        </w:tc>
        <w:tc>
          <w:tcPr>
            <w:tcW w:w="1276" w:type="dxa"/>
          </w:tcPr>
          <w:p w14:paraId="069E57BD" w14:textId="77777777" w:rsidR="00C00755" w:rsidRPr="00E13FED" w:rsidRDefault="00C00755" w:rsidP="003A4718">
            <w:pPr>
              <w:adjustRightInd w:val="0"/>
              <w:spacing w:before="100" w:beforeAutospacing="1"/>
            </w:pPr>
            <w:r w:rsidRPr="00E13FED">
              <w:t>Na dobu neurčitou</w:t>
            </w:r>
          </w:p>
        </w:tc>
        <w:tc>
          <w:tcPr>
            <w:tcW w:w="992" w:type="dxa"/>
          </w:tcPr>
          <w:p w14:paraId="0398AF3A" w14:textId="77777777" w:rsidR="00C00755" w:rsidRPr="00B21C06" w:rsidRDefault="00C00755" w:rsidP="003A4718">
            <w:pPr>
              <w:adjustRightInd w:val="0"/>
              <w:spacing w:before="100" w:beforeAutospacing="1"/>
            </w:pPr>
            <w:r w:rsidRPr="00B21C06">
              <w:t>Ne</w:t>
            </w:r>
          </w:p>
        </w:tc>
        <w:tc>
          <w:tcPr>
            <w:tcW w:w="993" w:type="dxa"/>
          </w:tcPr>
          <w:p w14:paraId="1386F514" w14:textId="77777777" w:rsidR="00C00755" w:rsidRPr="00B21C06" w:rsidRDefault="00C00755" w:rsidP="003A4718">
            <w:pPr>
              <w:adjustRightInd w:val="0"/>
              <w:spacing w:before="100" w:beforeAutospacing="1"/>
            </w:pPr>
            <w:r w:rsidRPr="00B21C06">
              <w:t>Ano</w:t>
            </w:r>
          </w:p>
        </w:tc>
        <w:tc>
          <w:tcPr>
            <w:tcW w:w="992" w:type="dxa"/>
          </w:tcPr>
          <w:p w14:paraId="3B74ABCD" w14:textId="77777777" w:rsidR="00C00755" w:rsidRPr="00B21C06" w:rsidRDefault="00C00755" w:rsidP="003A4718">
            <w:pPr>
              <w:adjustRightInd w:val="0"/>
              <w:spacing w:before="100" w:beforeAutospacing="1"/>
            </w:pPr>
            <w:r w:rsidRPr="00B21C06">
              <w:t>Ne</w:t>
            </w:r>
          </w:p>
        </w:tc>
        <w:tc>
          <w:tcPr>
            <w:tcW w:w="845" w:type="dxa"/>
          </w:tcPr>
          <w:p w14:paraId="05EF9F68" w14:textId="77777777" w:rsidR="00C00755" w:rsidRPr="00B21C06" w:rsidRDefault="00C00755" w:rsidP="003A4718">
            <w:pPr>
              <w:adjustRightInd w:val="0"/>
              <w:spacing w:before="100" w:beforeAutospacing="1"/>
            </w:pPr>
            <w:r w:rsidRPr="00B21C06">
              <w:t>1979</w:t>
            </w:r>
          </w:p>
        </w:tc>
      </w:tr>
    </w:tbl>
    <w:p w14:paraId="1A93DD90" w14:textId="77777777" w:rsidR="00BA34CF" w:rsidRDefault="00BA34CF" w:rsidP="00C00755">
      <w:pPr>
        <w:rPr>
          <w:ins w:id="79" w:author="Jan Kalenda" w:date="2023-03-15T22:36:00Z"/>
        </w:rPr>
      </w:pPr>
    </w:p>
    <w:p w14:paraId="3BA1E9AC" w14:textId="71721C2C" w:rsidR="007E4DB6" w:rsidRPr="00C174F7" w:rsidDel="004F2C46" w:rsidRDefault="00C00755" w:rsidP="00BA34CF">
      <w:pPr>
        <w:jc w:val="both"/>
        <w:rPr>
          <w:del w:id="80" w:author="Jan Kalenda" w:date="2023-03-16T14:45:00Z"/>
          <w:color w:val="000000"/>
        </w:rPr>
      </w:pPr>
      <w:r w:rsidRPr="00B21C06">
        <w:t>Poznámka: r.n. = ročník narození; vyuč. = vyučuje v daném studijním programu; Oborová rada = člen oborové rady z domovského pracoviště.</w:t>
      </w:r>
      <w:ins w:id="81" w:author="Jan Kalenda" w:date="2023-03-15T22:36:00Z">
        <w:r w:rsidR="00BA34CF">
          <w:t xml:space="preserve"> </w:t>
        </w:r>
      </w:ins>
      <w:ins w:id="82" w:author="Jan Kalenda" w:date="2023-03-15T22:32:00Z">
        <w:r w:rsidR="00BA34CF">
          <w:t>U pracovníků s</w:t>
        </w:r>
      </w:ins>
      <w:ins w:id="83" w:author="Jan Kalenda" w:date="2023-03-15T22:33:00Z">
        <w:r w:rsidR="00BA34CF">
          <w:t> </w:t>
        </w:r>
        <w:r w:rsidR="00BA34CF">
          <w:rPr>
            <w:color w:val="000000"/>
          </w:rPr>
          <w:t xml:space="preserve">pracovním poměrem </w:t>
        </w:r>
        <w:r w:rsidR="00BA34CF" w:rsidRPr="003E2C0D">
          <w:rPr>
            <w:color w:val="000000"/>
          </w:rPr>
          <w:t xml:space="preserve">uzavřeným na dobu určitou </w:t>
        </w:r>
        <w:r w:rsidR="00BA34CF">
          <w:rPr>
            <w:color w:val="000000"/>
          </w:rPr>
          <w:t>se předp</w:t>
        </w:r>
      </w:ins>
      <w:ins w:id="84" w:author="Jan Kalenda" w:date="2023-03-15T22:35:00Z">
        <w:r w:rsidR="00BA34CF">
          <w:rPr>
            <w:color w:val="000000"/>
          </w:rPr>
          <w:t>o</w:t>
        </w:r>
      </w:ins>
      <w:ins w:id="85" w:author="Jan Kalenda" w:date="2023-03-15T22:33:00Z">
        <w:r w:rsidR="00BA34CF">
          <w:rPr>
            <w:color w:val="000000"/>
          </w:rPr>
          <w:t>kl</w:t>
        </w:r>
      </w:ins>
      <w:ins w:id="86" w:author="Jan Kalenda" w:date="2023-03-15T22:35:00Z">
        <w:r w:rsidR="00BA34CF">
          <w:rPr>
            <w:color w:val="000000"/>
          </w:rPr>
          <w:t>á</w:t>
        </w:r>
      </w:ins>
      <w:ins w:id="87" w:author="Jan Kalenda" w:date="2023-03-15T22:33:00Z">
        <w:r w:rsidR="00BA34CF">
          <w:rPr>
            <w:color w:val="000000"/>
          </w:rPr>
          <w:t>dá</w:t>
        </w:r>
      </w:ins>
      <w:ins w:id="88" w:author="Jan Kalenda" w:date="2023-03-15T22:34:00Z">
        <w:r w:rsidR="00BA34CF">
          <w:rPr>
            <w:color w:val="000000"/>
          </w:rPr>
          <w:t xml:space="preserve"> </w:t>
        </w:r>
      </w:ins>
      <w:ins w:id="89" w:author="Jan Kalenda" w:date="2023-03-15T22:35:00Z">
        <w:r w:rsidR="00BA34CF">
          <w:rPr>
            <w:color w:val="000000"/>
          </w:rPr>
          <w:t xml:space="preserve">další </w:t>
        </w:r>
      </w:ins>
      <w:ins w:id="90" w:author="Jan Kalenda" w:date="2023-03-15T22:34:00Z">
        <w:r w:rsidR="00BA34CF">
          <w:rPr>
            <w:color w:val="000000"/>
          </w:rPr>
          <w:t>prodloužení pracovního poměru nejméně po dobu trvání</w:t>
        </w:r>
      </w:ins>
      <w:ins w:id="91" w:author="Jan Kalenda" w:date="2023-03-15T22:35:00Z">
        <w:r w:rsidR="00BA34CF">
          <w:rPr>
            <w:color w:val="000000"/>
          </w:rPr>
          <w:t xml:space="preserve"> akreditace studijního programu v</w:t>
        </w:r>
      </w:ins>
      <w:ins w:id="92" w:author="Jan Kalenda" w:date="2023-03-15T22:33:00Z">
        <w:r w:rsidR="00BA34CF" w:rsidRPr="003E2C0D">
          <w:rPr>
            <w:color w:val="000000"/>
          </w:rPr>
          <w:t> souladu s personální politikou fakulty.</w:t>
        </w:r>
      </w:ins>
    </w:p>
    <w:p w14:paraId="071351B5" w14:textId="77777777" w:rsidR="00C00755" w:rsidDel="004F2C46" w:rsidRDefault="00C00755" w:rsidP="00C00755">
      <w:pPr>
        <w:pStyle w:val="Default"/>
        <w:spacing w:after="120"/>
        <w:rPr>
          <w:del w:id="93" w:author="Jan Kalenda" w:date="2023-03-16T14:45:00Z"/>
          <w:b/>
          <w:bCs/>
        </w:rPr>
      </w:pPr>
    </w:p>
    <w:p w14:paraId="133AE2F2" w14:textId="53EBA16C" w:rsidR="00BA34CF" w:rsidRDefault="00BA34CF">
      <w:pPr>
        <w:rPr>
          <w:ins w:id="94" w:author="Jan Kalenda" w:date="2023-03-15T22:35:00Z"/>
          <w:rFonts w:eastAsia="Calibri"/>
          <w:b/>
          <w:bCs/>
          <w:color w:val="000000"/>
          <w:sz w:val="24"/>
          <w:szCs w:val="24"/>
        </w:rPr>
      </w:pPr>
    </w:p>
    <w:p w14:paraId="3FE3F524" w14:textId="77777777" w:rsidR="004F2C46" w:rsidRDefault="004F2C46">
      <w:pPr>
        <w:rPr>
          <w:ins w:id="95" w:author="Jan Kalenda" w:date="2023-03-16T14:45:00Z"/>
          <w:rFonts w:eastAsia="Calibri"/>
          <w:b/>
          <w:bCs/>
          <w:color w:val="000000"/>
          <w:sz w:val="24"/>
          <w:szCs w:val="24"/>
        </w:rPr>
      </w:pPr>
      <w:ins w:id="96" w:author="Jan Kalenda" w:date="2023-03-16T14:45:00Z">
        <w:r>
          <w:rPr>
            <w:b/>
            <w:bCs/>
          </w:rPr>
          <w:br w:type="page"/>
        </w:r>
      </w:ins>
    </w:p>
    <w:p w14:paraId="0B322FD3" w14:textId="119C9A9B" w:rsidR="00C00755" w:rsidRPr="00FD0E39" w:rsidRDefault="00C00755" w:rsidP="00C00755">
      <w:pPr>
        <w:pStyle w:val="Default"/>
        <w:spacing w:after="120"/>
        <w:rPr>
          <w:b/>
          <w:bCs/>
        </w:rPr>
      </w:pPr>
      <w:r w:rsidRPr="00FD0E39">
        <w:rPr>
          <w:b/>
          <w:bCs/>
        </w:rPr>
        <w:lastRenderedPageBreak/>
        <w:t>Návrh členů oborové rady studijního programu Pedagogika</w:t>
      </w:r>
    </w:p>
    <w:p w14:paraId="1F61656E" w14:textId="77777777" w:rsidR="00C00755" w:rsidRPr="00612B3E" w:rsidRDefault="00C00755" w:rsidP="00C00755">
      <w:pPr>
        <w:pStyle w:val="Default"/>
        <w:spacing w:after="120"/>
        <w:rPr>
          <w:b/>
          <w:sz w:val="22"/>
          <w:szCs w:val="22"/>
        </w:rPr>
      </w:pPr>
      <w:r w:rsidRPr="00612B3E">
        <w:rPr>
          <w:b/>
          <w:sz w:val="22"/>
          <w:szCs w:val="22"/>
        </w:rPr>
        <w:t>Interní členové</w:t>
      </w:r>
    </w:p>
    <w:p w14:paraId="767CF424" w14:textId="77777777" w:rsidR="00C00755" w:rsidRPr="00FD0E39" w:rsidRDefault="00C00755" w:rsidP="00630AC5">
      <w:pPr>
        <w:pStyle w:val="Odstavecseseznamem"/>
        <w:numPr>
          <w:ilvl w:val="0"/>
          <w:numId w:val="104"/>
        </w:numPr>
      </w:pPr>
      <w:r w:rsidRPr="00FD0E39">
        <w:t>doc. Mgr. Jan Kalenda, Ph.D. (andragogika, sociologie vzdělávání)</w:t>
      </w:r>
    </w:p>
    <w:p w14:paraId="32AEF859" w14:textId="77777777" w:rsidR="00C00755" w:rsidRPr="00FD0E39" w:rsidRDefault="00C00755" w:rsidP="00630AC5">
      <w:pPr>
        <w:pStyle w:val="Odstavecseseznamem"/>
        <w:numPr>
          <w:ilvl w:val="0"/>
          <w:numId w:val="104"/>
        </w:numPr>
      </w:pPr>
      <w:r w:rsidRPr="00FD0E39">
        <w:t xml:space="preserve">doc. Mgr. Radim Šíp, Ph.D. (obecná pedagogika, filozofie výchovy) </w:t>
      </w:r>
    </w:p>
    <w:p w14:paraId="7D7A3E21" w14:textId="77777777" w:rsidR="00C00755" w:rsidRPr="00FD0E39" w:rsidRDefault="00C00755" w:rsidP="00630AC5">
      <w:pPr>
        <w:pStyle w:val="Odstavecseseznamem"/>
        <w:numPr>
          <w:ilvl w:val="0"/>
          <w:numId w:val="104"/>
        </w:numPr>
      </w:pPr>
      <w:r w:rsidRPr="00FD0E39">
        <w:t xml:space="preserve">doc. PhDr. Marcela Janíková, Ph.D. (školní pedagogika)  </w:t>
      </w:r>
    </w:p>
    <w:p w14:paraId="55AE62FC" w14:textId="77777777" w:rsidR="00C00755" w:rsidRPr="00FD0E39" w:rsidRDefault="00C00755" w:rsidP="00630AC5">
      <w:pPr>
        <w:pStyle w:val="Odstavecseseznamem"/>
        <w:numPr>
          <w:ilvl w:val="0"/>
          <w:numId w:val="104"/>
        </w:numPr>
      </w:pPr>
      <w:r w:rsidRPr="00FD0E39">
        <w:t>doc. PhDr. Lenka Haburajová Ilavská, Ph.D. (sociální pedagogika)</w:t>
      </w:r>
    </w:p>
    <w:p w14:paraId="1E184613" w14:textId="77777777" w:rsidR="00C00755" w:rsidRPr="00FD0E39" w:rsidRDefault="00C00755" w:rsidP="00630AC5">
      <w:pPr>
        <w:pStyle w:val="Odstavecseseznamem"/>
        <w:numPr>
          <w:ilvl w:val="0"/>
          <w:numId w:val="104"/>
        </w:numPr>
      </w:pPr>
      <w:r w:rsidRPr="00FD0E39">
        <w:t>doc. PhDr. Martina Fasnerová, Ph.D. (preprimární vzdělávání)</w:t>
      </w:r>
    </w:p>
    <w:p w14:paraId="2445094A" w14:textId="77777777" w:rsidR="00C00755" w:rsidRDefault="00C00755" w:rsidP="00C00755">
      <w:pPr>
        <w:ind w:left="709" w:hanging="709"/>
      </w:pPr>
    </w:p>
    <w:p w14:paraId="0782332E" w14:textId="77777777" w:rsidR="00C00755" w:rsidRPr="00612B3E" w:rsidRDefault="00C00755" w:rsidP="00C00755">
      <w:pPr>
        <w:spacing w:after="120"/>
        <w:ind w:left="709" w:hanging="709"/>
        <w:rPr>
          <w:b/>
        </w:rPr>
      </w:pPr>
      <w:r w:rsidRPr="00612B3E">
        <w:rPr>
          <w:b/>
        </w:rPr>
        <w:t>Externí členové</w:t>
      </w:r>
    </w:p>
    <w:p w14:paraId="28F21047" w14:textId="77777777" w:rsidR="00C00755" w:rsidRPr="00FD0E39" w:rsidRDefault="00C00755" w:rsidP="00630AC5">
      <w:pPr>
        <w:pStyle w:val="Odstavecseseznamem"/>
        <w:numPr>
          <w:ilvl w:val="0"/>
          <w:numId w:val="105"/>
        </w:numPr>
      </w:pPr>
      <w:r w:rsidRPr="00FD0E39">
        <w:t>doc. PhDr. Šárka Portešová, Ph.D., FSS MU (pedagogická psychologie, nadaní žáci)</w:t>
      </w:r>
    </w:p>
    <w:p w14:paraId="69673FD8" w14:textId="77777777" w:rsidR="00C00755" w:rsidRPr="00FD0E39" w:rsidRDefault="00C00755" w:rsidP="00630AC5">
      <w:pPr>
        <w:pStyle w:val="Odstavecseseznamem"/>
        <w:numPr>
          <w:ilvl w:val="0"/>
          <w:numId w:val="105"/>
        </w:numPr>
      </w:pPr>
      <w:r w:rsidRPr="00FD0E39">
        <w:t>prof. PhDr. Stanislav Štech, CSc., PdF UK (pedagogická psychologie, vzdělávací politika, inkluze)</w:t>
      </w:r>
    </w:p>
    <w:p w14:paraId="39092952" w14:textId="77777777" w:rsidR="00C00755" w:rsidRPr="00FD0E39" w:rsidRDefault="00C00755" w:rsidP="00630AC5">
      <w:pPr>
        <w:pStyle w:val="Odstavecseseznamem"/>
        <w:numPr>
          <w:ilvl w:val="0"/>
          <w:numId w:val="105"/>
        </w:numPr>
      </w:pPr>
      <w:r w:rsidRPr="00FD0E39">
        <w:t>doc. Mgr. Miroslav Dopita, Ph.D., FF UPOL (andragogika, sociologie vzdělávání)</w:t>
      </w:r>
    </w:p>
    <w:p w14:paraId="2F82FF30" w14:textId="77777777" w:rsidR="00C00755" w:rsidRPr="00FD0E39" w:rsidRDefault="00C00755" w:rsidP="00630AC5">
      <w:pPr>
        <w:pStyle w:val="Odstavecseseznamem"/>
        <w:numPr>
          <w:ilvl w:val="0"/>
          <w:numId w:val="105"/>
        </w:numPr>
        <w:rPr>
          <w:b/>
        </w:rPr>
      </w:pPr>
      <w:r w:rsidRPr="00FD0E39">
        <w:t>doc. PhDr. Martin Strouhal, Ph.D., FF UK (filozofie a teorie výchovy)</w:t>
      </w:r>
    </w:p>
    <w:p w14:paraId="35BE9C62" w14:textId="18A5EE31" w:rsidR="00A74A36" w:rsidRDefault="00A74A36">
      <w:pPr>
        <w:rPr>
          <w:b/>
          <w:bCs/>
          <w:sz w:val="24"/>
          <w:szCs w:val="24"/>
        </w:rPr>
      </w:pPr>
    </w:p>
    <w:p w14:paraId="30AF9A27" w14:textId="77777777" w:rsidR="00BA34CF" w:rsidDel="00BA34CF" w:rsidRDefault="00BA34CF">
      <w:pPr>
        <w:rPr>
          <w:del w:id="97" w:author="Jan Kalenda" w:date="2023-03-15T22:36:00Z"/>
          <w:b/>
          <w:bCs/>
          <w:sz w:val="24"/>
          <w:szCs w:val="24"/>
        </w:rPr>
      </w:pPr>
    </w:p>
    <w:p w14:paraId="4F84AA74" w14:textId="5BB9A787" w:rsidR="00C00755" w:rsidRDefault="00C00755" w:rsidP="00C00755">
      <w:pPr>
        <w:rPr>
          <w:b/>
          <w:bCs/>
          <w:sz w:val="24"/>
          <w:szCs w:val="24"/>
        </w:rPr>
      </w:pPr>
      <w:r w:rsidRPr="009D135D">
        <w:rPr>
          <w:b/>
          <w:bCs/>
          <w:sz w:val="24"/>
          <w:szCs w:val="24"/>
        </w:rPr>
        <w:t>Návrh školitelů studentů doktorského studia ve studijním programu Pedagogika</w:t>
      </w:r>
    </w:p>
    <w:p w14:paraId="7C5CCC51" w14:textId="77777777" w:rsidR="00BA34CF" w:rsidRPr="009D135D" w:rsidRDefault="00BA34CF" w:rsidP="00C00755">
      <w:pPr>
        <w:rPr>
          <w:sz w:val="24"/>
          <w:szCs w:val="24"/>
        </w:rPr>
      </w:pPr>
    </w:p>
    <w:p w14:paraId="2F8C1210" w14:textId="5527BC82" w:rsidR="00C00755" w:rsidRPr="00B21C06" w:rsidDel="002C5DD6" w:rsidRDefault="00C00755" w:rsidP="00630AC5">
      <w:pPr>
        <w:pStyle w:val="Odstavecseseznamem"/>
        <w:numPr>
          <w:ilvl w:val="0"/>
          <w:numId w:val="109"/>
        </w:numPr>
        <w:tabs>
          <w:tab w:val="left" w:pos="709"/>
        </w:tabs>
        <w:jc w:val="both"/>
        <w:rPr>
          <w:del w:id="98" w:author="Jan Kalenda" w:date="2023-03-22T17:13:00Z"/>
        </w:rPr>
      </w:pPr>
      <w:del w:id="99" w:author="Jan Kalenda" w:date="2023-03-22T17:13:00Z">
        <w:r w:rsidRPr="00B21C06" w:rsidDel="002C5DD6">
          <w:delText>PhDr. Denisa Denglerová, Ph.D. – LF MU, FHS UTB</w:delText>
        </w:r>
      </w:del>
    </w:p>
    <w:p w14:paraId="2B9DB533" w14:textId="77777777" w:rsidR="00C00755" w:rsidRPr="00B21C06" w:rsidRDefault="00C00755" w:rsidP="00630AC5">
      <w:pPr>
        <w:pStyle w:val="Odstavecseseznamem"/>
        <w:numPr>
          <w:ilvl w:val="0"/>
          <w:numId w:val="109"/>
        </w:numPr>
        <w:tabs>
          <w:tab w:val="left" w:pos="709"/>
        </w:tabs>
        <w:jc w:val="both"/>
      </w:pPr>
      <w:r w:rsidRPr="00B21C06">
        <w:t xml:space="preserve">doc. PhDr. Martina Fasnerová, Ph.D. – PdF UPOL, FHS UTB </w:t>
      </w:r>
    </w:p>
    <w:p w14:paraId="5C3D20A5" w14:textId="77777777" w:rsidR="00C00755" w:rsidRPr="00B21C06" w:rsidRDefault="00C00755" w:rsidP="00630AC5">
      <w:pPr>
        <w:pStyle w:val="Odstavecseseznamem"/>
        <w:numPr>
          <w:ilvl w:val="0"/>
          <w:numId w:val="109"/>
        </w:numPr>
        <w:tabs>
          <w:tab w:val="left" w:pos="709"/>
        </w:tabs>
        <w:jc w:val="both"/>
      </w:pPr>
      <w:r w:rsidRPr="00B21C06">
        <w:t>doc. PhDr. Lenka Haburajová Ilavská, Ph.D. – FHS UTB, FSŠ VŠ Danubius</w:t>
      </w:r>
    </w:p>
    <w:p w14:paraId="301A3FD8" w14:textId="77777777" w:rsidR="00C00755" w:rsidRPr="00B21C06" w:rsidRDefault="00C00755" w:rsidP="00630AC5">
      <w:pPr>
        <w:pStyle w:val="Odstavecseseznamem"/>
        <w:numPr>
          <w:ilvl w:val="0"/>
          <w:numId w:val="109"/>
        </w:numPr>
        <w:tabs>
          <w:tab w:val="left" w:pos="709"/>
        </w:tabs>
        <w:jc w:val="both"/>
      </w:pPr>
      <w:r w:rsidRPr="00B21C06">
        <w:t>doc. Mgr. Jakub Hladík, Ph.D. - FHS UTB</w:t>
      </w:r>
    </w:p>
    <w:p w14:paraId="7A101C81" w14:textId="68FF79F2" w:rsidR="00C00755" w:rsidDel="009B14B1" w:rsidRDefault="00C00755" w:rsidP="00630AC5">
      <w:pPr>
        <w:pStyle w:val="Odstavecseseznamem"/>
        <w:numPr>
          <w:ilvl w:val="0"/>
          <w:numId w:val="109"/>
        </w:numPr>
        <w:tabs>
          <w:tab w:val="left" w:pos="709"/>
        </w:tabs>
        <w:jc w:val="both"/>
        <w:rPr>
          <w:del w:id="100" w:author="Jan Kalenda" w:date="2023-03-22T17:13:00Z"/>
        </w:rPr>
      </w:pPr>
      <w:del w:id="101" w:author="Jan Kalenda" w:date="2023-03-22T17:13:00Z">
        <w:r w:rsidRPr="00B21C06" w:rsidDel="002C5DD6">
          <w:delText>Mgr. Karla Hrbáčková, Ph.D. – FHS UTB</w:delText>
        </w:r>
      </w:del>
    </w:p>
    <w:p w14:paraId="2BF61813" w14:textId="29DB3804" w:rsidR="009B14B1" w:rsidRPr="00B21C06" w:rsidRDefault="009B14B1" w:rsidP="00630AC5">
      <w:pPr>
        <w:pStyle w:val="Odstavecseseznamem"/>
        <w:numPr>
          <w:ilvl w:val="0"/>
          <w:numId w:val="109"/>
        </w:numPr>
        <w:tabs>
          <w:tab w:val="left" w:pos="709"/>
        </w:tabs>
        <w:jc w:val="both"/>
        <w:rPr>
          <w:ins w:id="102" w:author="Jan Kalenda" w:date="2023-03-22T17:27:00Z"/>
        </w:rPr>
      </w:pPr>
      <w:ins w:id="103" w:author="Jan Kalenda" w:date="2023-03-22T17:27:00Z">
        <w:r>
          <w:t>doc. Mgr. Petr Najvar, Ph.D. – FHS UTB</w:t>
        </w:r>
      </w:ins>
    </w:p>
    <w:p w14:paraId="5722754D" w14:textId="77777777" w:rsidR="00C00755" w:rsidRPr="00B21C06" w:rsidRDefault="00C00755" w:rsidP="00630AC5">
      <w:pPr>
        <w:pStyle w:val="Odstavecseseznamem"/>
        <w:numPr>
          <w:ilvl w:val="0"/>
          <w:numId w:val="109"/>
        </w:numPr>
        <w:tabs>
          <w:tab w:val="left" w:pos="709"/>
        </w:tabs>
        <w:jc w:val="both"/>
      </w:pPr>
      <w:r w:rsidRPr="00B21C06">
        <w:t>doc. PhDr. Marcela Janíková, Ph.D. – FHS UTB, FSpS MU</w:t>
      </w:r>
    </w:p>
    <w:p w14:paraId="5FFAEF4D" w14:textId="77777777" w:rsidR="00C00755" w:rsidRPr="00B21C06" w:rsidRDefault="00C00755" w:rsidP="00630AC5">
      <w:pPr>
        <w:pStyle w:val="Odstavecseseznamem"/>
        <w:numPr>
          <w:ilvl w:val="0"/>
          <w:numId w:val="109"/>
        </w:numPr>
        <w:tabs>
          <w:tab w:val="left" w:pos="709"/>
        </w:tabs>
        <w:jc w:val="both"/>
      </w:pPr>
      <w:r w:rsidRPr="00B21C06">
        <w:t>prof. PhDr. Ivo Jirásek, Ph.D., FTK UPOL, FHS UTB</w:t>
      </w:r>
    </w:p>
    <w:p w14:paraId="38BB3F21" w14:textId="77777777" w:rsidR="00C00755" w:rsidRPr="00B21C06" w:rsidRDefault="00C00755" w:rsidP="00630AC5">
      <w:pPr>
        <w:pStyle w:val="Odstavecseseznamem"/>
        <w:numPr>
          <w:ilvl w:val="0"/>
          <w:numId w:val="109"/>
        </w:numPr>
        <w:tabs>
          <w:tab w:val="left" w:pos="709"/>
        </w:tabs>
        <w:jc w:val="both"/>
      </w:pPr>
      <w:r w:rsidRPr="00B21C06">
        <w:t>doc. Mgr. Jan Kalenda, Ph.D. – FHS UTB</w:t>
      </w:r>
    </w:p>
    <w:p w14:paraId="0271ACE2" w14:textId="77777777" w:rsidR="00C00755" w:rsidRPr="00B21C06" w:rsidRDefault="00C00755" w:rsidP="00630AC5">
      <w:pPr>
        <w:pStyle w:val="Odstavecseseznamem"/>
        <w:numPr>
          <w:ilvl w:val="0"/>
          <w:numId w:val="109"/>
        </w:numPr>
        <w:tabs>
          <w:tab w:val="left" w:pos="709"/>
        </w:tabs>
        <w:jc w:val="both"/>
      </w:pPr>
      <w:r>
        <w:t>prof</w:t>
      </w:r>
      <w:r w:rsidRPr="00B21C06">
        <w:t>. Mgr. Soňa Kalenda, Ph.D. – FSS OU, FHS UTB</w:t>
      </w:r>
    </w:p>
    <w:p w14:paraId="5E02100C" w14:textId="77777777" w:rsidR="00C00755" w:rsidRPr="00B21C06" w:rsidRDefault="00C00755" w:rsidP="00630AC5">
      <w:pPr>
        <w:pStyle w:val="Odstavecseseznamem"/>
        <w:numPr>
          <w:ilvl w:val="0"/>
          <w:numId w:val="109"/>
        </w:numPr>
        <w:tabs>
          <w:tab w:val="left" w:pos="709"/>
        </w:tabs>
        <w:jc w:val="both"/>
      </w:pPr>
      <w:r w:rsidRPr="00B21C06">
        <w:t>prof. PaedDr. Zdena Kráľová, PhD. – PdF UKF, FHS UTB</w:t>
      </w:r>
    </w:p>
    <w:p w14:paraId="102E942D" w14:textId="77777777" w:rsidR="00C00755" w:rsidRPr="00B21C06" w:rsidRDefault="00C00755" w:rsidP="00630AC5">
      <w:pPr>
        <w:pStyle w:val="Odstavecseseznamem"/>
        <w:numPr>
          <w:ilvl w:val="0"/>
          <w:numId w:val="109"/>
        </w:numPr>
        <w:tabs>
          <w:tab w:val="left" w:pos="709"/>
        </w:tabs>
        <w:jc w:val="both"/>
      </w:pPr>
      <w:r w:rsidRPr="00B21C06">
        <w:t>doc. PhDr. Zuzana Petrová, PhD. – PdF TU, FHS UTB</w:t>
      </w:r>
    </w:p>
    <w:p w14:paraId="3B354B69" w14:textId="122EDABE" w:rsidR="006805AF" w:rsidRDefault="00C00755" w:rsidP="00630AC5">
      <w:pPr>
        <w:pStyle w:val="Odstavecseseznamem"/>
        <w:numPr>
          <w:ilvl w:val="0"/>
          <w:numId w:val="109"/>
        </w:numPr>
        <w:tabs>
          <w:tab w:val="left" w:pos="709"/>
        </w:tabs>
        <w:jc w:val="both"/>
      </w:pPr>
      <w:r w:rsidRPr="00B21C06">
        <w:t>doc. Mgr. Radim Šíp, Ph.D. - FHS UTB</w:t>
      </w:r>
    </w:p>
    <w:tbl>
      <w:tblPr>
        <w:tblpPr w:leftFromText="141" w:rightFromText="141" w:vertAnchor="page" w:horzAnchor="margin" w:tblpXSpec="center" w:tblpY="877"/>
        <w:tblW w:w="98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6805AF" w14:paraId="4E3E2977" w14:textId="77777777" w:rsidTr="00DE478D">
        <w:tc>
          <w:tcPr>
            <w:tcW w:w="9859" w:type="dxa"/>
            <w:gridSpan w:val="11"/>
            <w:tcBorders>
              <w:bottom w:val="double" w:sz="4" w:space="0" w:color="auto"/>
            </w:tcBorders>
            <w:shd w:val="clear" w:color="auto" w:fill="B8CCE4" w:themeFill="accent1" w:themeFillTint="66"/>
          </w:tcPr>
          <w:p w14:paraId="2DB9DC1E" w14:textId="77777777" w:rsidR="006805AF" w:rsidRPr="00E37788" w:rsidRDefault="006805AF" w:rsidP="00DE478D">
            <w:pPr>
              <w:jc w:val="both"/>
              <w:rPr>
                <w:b/>
                <w:sz w:val="28"/>
              </w:rPr>
            </w:pPr>
            <w:r w:rsidRPr="00E37788">
              <w:rPr>
                <w:b/>
                <w:sz w:val="28"/>
              </w:rPr>
              <w:lastRenderedPageBreak/>
              <w:t>C-I – Personální zabezpečení</w:t>
            </w:r>
          </w:p>
        </w:tc>
      </w:tr>
      <w:tr w:rsidR="006805AF" w14:paraId="565D317C" w14:textId="77777777" w:rsidTr="00DE478D">
        <w:tc>
          <w:tcPr>
            <w:tcW w:w="2518" w:type="dxa"/>
            <w:tcBorders>
              <w:top w:val="double" w:sz="4" w:space="0" w:color="auto"/>
            </w:tcBorders>
            <w:shd w:val="clear" w:color="auto" w:fill="FBD4B4" w:themeFill="accent6" w:themeFillTint="66"/>
          </w:tcPr>
          <w:p w14:paraId="41C98768" w14:textId="77777777" w:rsidR="006805AF" w:rsidRPr="00E37788" w:rsidRDefault="006805AF" w:rsidP="00DE478D">
            <w:pPr>
              <w:jc w:val="both"/>
              <w:rPr>
                <w:b/>
              </w:rPr>
            </w:pPr>
            <w:r w:rsidRPr="00E37788">
              <w:rPr>
                <w:b/>
              </w:rPr>
              <w:t>Vysoká škola</w:t>
            </w:r>
          </w:p>
        </w:tc>
        <w:tc>
          <w:tcPr>
            <w:tcW w:w="7341" w:type="dxa"/>
            <w:gridSpan w:val="10"/>
          </w:tcPr>
          <w:p w14:paraId="6B5C7E11" w14:textId="77777777" w:rsidR="006805AF" w:rsidRPr="00E37788" w:rsidRDefault="006805AF" w:rsidP="00DE478D">
            <w:pPr>
              <w:jc w:val="both"/>
            </w:pPr>
            <w:r w:rsidRPr="00E37788">
              <w:t>Univerzita Tomáše Bati ve Zlíně</w:t>
            </w:r>
          </w:p>
        </w:tc>
      </w:tr>
      <w:tr w:rsidR="006805AF" w14:paraId="3871167B" w14:textId="77777777" w:rsidTr="00DE478D">
        <w:tc>
          <w:tcPr>
            <w:tcW w:w="2518" w:type="dxa"/>
            <w:shd w:val="clear" w:color="auto" w:fill="FBD4B4" w:themeFill="accent6" w:themeFillTint="66"/>
          </w:tcPr>
          <w:p w14:paraId="50403DAF" w14:textId="77777777" w:rsidR="006805AF" w:rsidRPr="00E37788" w:rsidRDefault="006805AF" w:rsidP="00DE478D">
            <w:pPr>
              <w:jc w:val="both"/>
              <w:rPr>
                <w:b/>
              </w:rPr>
            </w:pPr>
            <w:r w:rsidRPr="00E37788">
              <w:rPr>
                <w:b/>
              </w:rPr>
              <w:t>Součást vysoké školy</w:t>
            </w:r>
          </w:p>
        </w:tc>
        <w:tc>
          <w:tcPr>
            <w:tcW w:w="7341" w:type="dxa"/>
            <w:gridSpan w:val="10"/>
          </w:tcPr>
          <w:p w14:paraId="4B8B4208" w14:textId="77777777" w:rsidR="006805AF" w:rsidRPr="00E37788" w:rsidRDefault="006805AF" w:rsidP="00DE478D">
            <w:pPr>
              <w:jc w:val="both"/>
            </w:pPr>
            <w:r w:rsidRPr="00E37788">
              <w:t>Fakulta humanitních studií</w:t>
            </w:r>
          </w:p>
        </w:tc>
      </w:tr>
      <w:tr w:rsidR="006805AF" w14:paraId="75AE5FE9" w14:textId="77777777" w:rsidTr="00DE478D">
        <w:tc>
          <w:tcPr>
            <w:tcW w:w="2518" w:type="dxa"/>
            <w:shd w:val="clear" w:color="auto" w:fill="FBD4B4" w:themeFill="accent6" w:themeFillTint="66"/>
          </w:tcPr>
          <w:p w14:paraId="657843E6" w14:textId="77777777" w:rsidR="006805AF" w:rsidRPr="00E37788" w:rsidRDefault="006805AF" w:rsidP="00DE478D">
            <w:pPr>
              <w:jc w:val="both"/>
              <w:rPr>
                <w:b/>
                <w:bCs/>
              </w:rPr>
            </w:pPr>
            <w:r w:rsidRPr="36423CBE">
              <w:rPr>
                <w:b/>
                <w:bCs/>
              </w:rPr>
              <w:t>Název studijního programu</w:t>
            </w:r>
          </w:p>
        </w:tc>
        <w:tc>
          <w:tcPr>
            <w:tcW w:w="7341" w:type="dxa"/>
            <w:gridSpan w:val="10"/>
          </w:tcPr>
          <w:p w14:paraId="51D1B8E1" w14:textId="77777777" w:rsidR="006805AF" w:rsidRPr="00E37788" w:rsidRDefault="006805AF" w:rsidP="00DE478D">
            <w:pPr>
              <w:jc w:val="both"/>
            </w:pPr>
            <w:r>
              <w:t>Pedagogika</w:t>
            </w:r>
          </w:p>
        </w:tc>
      </w:tr>
      <w:tr w:rsidR="006805AF" w14:paraId="43B8FC4B" w14:textId="77777777" w:rsidTr="00DE478D">
        <w:tc>
          <w:tcPr>
            <w:tcW w:w="2518" w:type="dxa"/>
            <w:shd w:val="clear" w:color="auto" w:fill="FBD4B4" w:themeFill="accent6" w:themeFillTint="66"/>
          </w:tcPr>
          <w:p w14:paraId="3DA2551F" w14:textId="77777777" w:rsidR="006805AF" w:rsidRPr="00E37788" w:rsidRDefault="006805AF" w:rsidP="00DE478D">
            <w:pPr>
              <w:jc w:val="both"/>
              <w:rPr>
                <w:b/>
              </w:rPr>
            </w:pPr>
            <w:r w:rsidRPr="00E37788">
              <w:rPr>
                <w:b/>
              </w:rPr>
              <w:t>Jméno a příjmení</w:t>
            </w:r>
          </w:p>
        </w:tc>
        <w:tc>
          <w:tcPr>
            <w:tcW w:w="4536" w:type="dxa"/>
            <w:gridSpan w:val="5"/>
          </w:tcPr>
          <w:p w14:paraId="17A85A42" w14:textId="77777777" w:rsidR="006805AF" w:rsidRPr="00E37788" w:rsidRDefault="006805AF" w:rsidP="00DE478D">
            <w:pPr>
              <w:jc w:val="both"/>
            </w:pPr>
            <w:r>
              <w:t>Denisa Denglerová</w:t>
            </w:r>
          </w:p>
        </w:tc>
        <w:tc>
          <w:tcPr>
            <w:tcW w:w="709" w:type="dxa"/>
            <w:shd w:val="clear" w:color="auto" w:fill="FBD4B4" w:themeFill="accent6" w:themeFillTint="66"/>
          </w:tcPr>
          <w:p w14:paraId="309B6135" w14:textId="77777777" w:rsidR="006805AF" w:rsidRPr="00E37788" w:rsidRDefault="006805AF" w:rsidP="00DE478D">
            <w:pPr>
              <w:jc w:val="both"/>
              <w:rPr>
                <w:b/>
              </w:rPr>
            </w:pPr>
            <w:r w:rsidRPr="00E37788">
              <w:rPr>
                <w:b/>
              </w:rPr>
              <w:t>Tituly</w:t>
            </w:r>
          </w:p>
        </w:tc>
        <w:tc>
          <w:tcPr>
            <w:tcW w:w="2096" w:type="dxa"/>
            <w:gridSpan w:val="4"/>
          </w:tcPr>
          <w:p w14:paraId="53ECEFD1" w14:textId="77777777" w:rsidR="006805AF" w:rsidRPr="00FE44AE" w:rsidRDefault="006805AF" w:rsidP="00DE478D">
            <w:pPr>
              <w:jc w:val="both"/>
            </w:pPr>
            <w:r w:rsidRPr="00FE44AE">
              <w:t>PhDr., Ph.D.</w:t>
            </w:r>
          </w:p>
        </w:tc>
      </w:tr>
      <w:tr w:rsidR="006805AF" w14:paraId="3181E5CD" w14:textId="77777777" w:rsidTr="00DE478D">
        <w:tc>
          <w:tcPr>
            <w:tcW w:w="2518" w:type="dxa"/>
            <w:shd w:val="clear" w:color="auto" w:fill="FBD4B4" w:themeFill="accent6" w:themeFillTint="66"/>
          </w:tcPr>
          <w:p w14:paraId="2AB39B25" w14:textId="77777777" w:rsidR="006805AF" w:rsidRPr="00E37788" w:rsidRDefault="006805AF" w:rsidP="00DE478D">
            <w:pPr>
              <w:jc w:val="both"/>
              <w:rPr>
                <w:b/>
              </w:rPr>
            </w:pPr>
            <w:r w:rsidRPr="00E37788">
              <w:rPr>
                <w:b/>
              </w:rPr>
              <w:t>Rok narození</w:t>
            </w:r>
          </w:p>
        </w:tc>
        <w:tc>
          <w:tcPr>
            <w:tcW w:w="829" w:type="dxa"/>
          </w:tcPr>
          <w:p w14:paraId="4753A25F" w14:textId="77777777" w:rsidR="006805AF" w:rsidRPr="00E37788" w:rsidRDefault="006805AF" w:rsidP="00DE478D">
            <w:pPr>
              <w:jc w:val="both"/>
            </w:pPr>
            <w:r>
              <w:t>1979</w:t>
            </w:r>
          </w:p>
        </w:tc>
        <w:tc>
          <w:tcPr>
            <w:tcW w:w="1721" w:type="dxa"/>
            <w:shd w:val="clear" w:color="auto" w:fill="FBD4B4" w:themeFill="accent6" w:themeFillTint="66"/>
          </w:tcPr>
          <w:p w14:paraId="6E88FEBC" w14:textId="77777777" w:rsidR="006805AF" w:rsidRPr="00E37788" w:rsidRDefault="006805AF" w:rsidP="00DE478D">
            <w:pPr>
              <w:jc w:val="both"/>
              <w:rPr>
                <w:b/>
              </w:rPr>
            </w:pPr>
            <w:r w:rsidRPr="00E37788">
              <w:rPr>
                <w:b/>
              </w:rPr>
              <w:t>typ vztahu k VŠ</w:t>
            </w:r>
          </w:p>
        </w:tc>
        <w:tc>
          <w:tcPr>
            <w:tcW w:w="992" w:type="dxa"/>
            <w:gridSpan w:val="2"/>
          </w:tcPr>
          <w:p w14:paraId="18A1658A" w14:textId="77777777" w:rsidR="006805AF" w:rsidRPr="00E37788" w:rsidRDefault="006805AF" w:rsidP="00DE478D">
            <w:pPr>
              <w:tabs>
                <w:tab w:val="left" w:pos="735"/>
              </w:tabs>
              <w:jc w:val="both"/>
            </w:pPr>
            <w:r>
              <w:t>pp.</w:t>
            </w:r>
          </w:p>
        </w:tc>
        <w:tc>
          <w:tcPr>
            <w:tcW w:w="994" w:type="dxa"/>
            <w:shd w:val="clear" w:color="auto" w:fill="FBD4B4" w:themeFill="accent6" w:themeFillTint="66"/>
          </w:tcPr>
          <w:p w14:paraId="02C120B3" w14:textId="77777777" w:rsidR="006805AF" w:rsidRPr="00E37788" w:rsidRDefault="006805AF" w:rsidP="00DE478D">
            <w:pPr>
              <w:jc w:val="both"/>
              <w:rPr>
                <w:b/>
              </w:rPr>
            </w:pPr>
            <w:r>
              <w:rPr>
                <w:b/>
              </w:rPr>
              <w:t>rozsah</w:t>
            </w:r>
          </w:p>
        </w:tc>
        <w:tc>
          <w:tcPr>
            <w:tcW w:w="709" w:type="dxa"/>
          </w:tcPr>
          <w:p w14:paraId="46102408" w14:textId="77777777" w:rsidR="006805AF" w:rsidRPr="00E37788" w:rsidRDefault="006805AF" w:rsidP="00DE478D">
            <w:pPr>
              <w:jc w:val="both"/>
            </w:pPr>
            <w:r>
              <w:t>40</w:t>
            </w:r>
          </w:p>
        </w:tc>
        <w:tc>
          <w:tcPr>
            <w:tcW w:w="709" w:type="dxa"/>
            <w:gridSpan w:val="2"/>
            <w:shd w:val="clear" w:color="auto" w:fill="FBD4B4" w:themeFill="accent6" w:themeFillTint="66"/>
          </w:tcPr>
          <w:p w14:paraId="744318CD" w14:textId="77777777" w:rsidR="006805AF" w:rsidRPr="00FE44AE" w:rsidRDefault="006805AF" w:rsidP="00DE478D">
            <w:pPr>
              <w:jc w:val="both"/>
              <w:rPr>
                <w:b/>
              </w:rPr>
            </w:pPr>
            <w:r w:rsidRPr="00FE44AE">
              <w:rPr>
                <w:b/>
              </w:rPr>
              <w:t>do kdy</w:t>
            </w:r>
          </w:p>
        </w:tc>
        <w:tc>
          <w:tcPr>
            <w:tcW w:w="1387" w:type="dxa"/>
            <w:gridSpan w:val="2"/>
            <w:vMerge w:val="restart"/>
          </w:tcPr>
          <w:p w14:paraId="5CB96CC8" w14:textId="77777777" w:rsidR="006805AF" w:rsidRDefault="006805AF" w:rsidP="00DE478D">
            <w:pPr>
              <w:jc w:val="both"/>
            </w:pPr>
            <w:r w:rsidRPr="00FE44AE">
              <w:t>31. 08. 2025</w:t>
            </w:r>
          </w:p>
          <w:p w14:paraId="4D1B75C5" w14:textId="60B7530D" w:rsidR="00BA34CF" w:rsidRPr="00FE44AE" w:rsidRDefault="00BA34CF" w:rsidP="00DE478D">
            <w:pPr>
              <w:jc w:val="both"/>
            </w:pPr>
            <w:r>
              <w:t>(předpokládá se prodloužení)</w:t>
            </w:r>
          </w:p>
        </w:tc>
      </w:tr>
      <w:tr w:rsidR="006805AF" w14:paraId="76405066" w14:textId="77777777" w:rsidTr="00DE478D">
        <w:tc>
          <w:tcPr>
            <w:tcW w:w="5068" w:type="dxa"/>
            <w:gridSpan w:val="3"/>
            <w:shd w:val="clear" w:color="auto" w:fill="FBD4B4" w:themeFill="accent6" w:themeFillTint="66"/>
          </w:tcPr>
          <w:p w14:paraId="5F59BE24" w14:textId="77777777" w:rsidR="006805AF" w:rsidRPr="00E37788" w:rsidRDefault="006805AF" w:rsidP="00DE478D">
            <w:pPr>
              <w:jc w:val="both"/>
              <w:rPr>
                <w:b/>
              </w:rPr>
            </w:pPr>
            <w:r w:rsidRPr="00E37788">
              <w:rPr>
                <w:b/>
              </w:rPr>
              <w:t>Typ vztahu na součásti VŠ, která uskutečňuje st. program</w:t>
            </w:r>
          </w:p>
        </w:tc>
        <w:tc>
          <w:tcPr>
            <w:tcW w:w="992" w:type="dxa"/>
            <w:gridSpan w:val="2"/>
          </w:tcPr>
          <w:p w14:paraId="10E04EA9" w14:textId="77777777" w:rsidR="006805AF" w:rsidRPr="00E37788" w:rsidRDefault="006805AF" w:rsidP="00DE478D">
            <w:pPr>
              <w:jc w:val="both"/>
            </w:pPr>
            <w:r>
              <w:t>pp.</w:t>
            </w:r>
          </w:p>
        </w:tc>
        <w:tc>
          <w:tcPr>
            <w:tcW w:w="994" w:type="dxa"/>
            <w:shd w:val="clear" w:color="auto" w:fill="FBD4B4" w:themeFill="accent6" w:themeFillTint="66"/>
          </w:tcPr>
          <w:p w14:paraId="08366C3C" w14:textId="77777777" w:rsidR="006805AF" w:rsidRPr="00E37788" w:rsidRDefault="006805AF" w:rsidP="00DE478D">
            <w:pPr>
              <w:jc w:val="both"/>
              <w:rPr>
                <w:b/>
              </w:rPr>
            </w:pPr>
            <w:r>
              <w:rPr>
                <w:b/>
              </w:rPr>
              <w:t>rozsah</w:t>
            </w:r>
          </w:p>
        </w:tc>
        <w:tc>
          <w:tcPr>
            <w:tcW w:w="709" w:type="dxa"/>
          </w:tcPr>
          <w:p w14:paraId="2AE2EE2C" w14:textId="77777777" w:rsidR="006805AF" w:rsidRPr="00E37788" w:rsidRDefault="006805AF" w:rsidP="00DE478D">
            <w:pPr>
              <w:jc w:val="both"/>
            </w:pPr>
            <w:r>
              <w:t>40</w:t>
            </w:r>
          </w:p>
        </w:tc>
        <w:tc>
          <w:tcPr>
            <w:tcW w:w="709" w:type="dxa"/>
            <w:gridSpan w:val="2"/>
            <w:shd w:val="clear" w:color="auto" w:fill="FBD4B4" w:themeFill="accent6" w:themeFillTint="66"/>
          </w:tcPr>
          <w:p w14:paraId="5ED7E68C" w14:textId="77777777" w:rsidR="006805AF" w:rsidRPr="00FE44AE" w:rsidRDefault="006805AF" w:rsidP="00DE478D">
            <w:pPr>
              <w:jc w:val="both"/>
              <w:rPr>
                <w:b/>
              </w:rPr>
            </w:pPr>
            <w:r w:rsidRPr="00FE44AE">
              <w:rPr>
                <w:b/>
              </w:rPr>
              <w:t>do kdy</w:t>
            </w:r>
          </w:p>
        </w:tc>
        <w:tc>
          <w:tcPr>
            <w:tcW w:w="1387" w:type="dxa"/>
            <w:gridSpan w:val="2"/>
            <w:vMerge/>
          </w:tcPr>
          <w:p w14:paraId="1BB47D86" w14:textId="77777777" w:rsidR="006805AF" w:rsidRPr="00FE44AE" w:rsidRDefault="006805AF" w:rsidP="00DE478D">
            <w:pPr>
              <w:jc w:val="both"/>
            </w:pPr>
          </w:p>
        </w:tc>
      </w:tr>
      <w:tr w:rsidR="006805AF" w14:paraId="31C8C31E" w14:textId="77777777" w:rsidTr="00DE478D">
        <w:tc>
          <w:tcPr>
            <w:tcW w:w="6060" w:type="dxa"/>
            <w:gridSpan w:val="5"/>
            <w:shd w:val="clear" w:color="auto" w:fill="FBD4B4" w:themeFill="accent6" w:themeFillTint="66"/>
          </w:tcPr>
          <w:p w14:paraId="1C594747" w14:textId="77777777" w:rsidR="006805AF" w:rsidRPr="00E37788" w:rsidRDefault="006805AF" w:rsidP="00DE478D">
            <w:pPr>
              <w:jc w:val="both"/>
            </w:pPr>
            <w:r w:rsidRPr="00E37788">
              <w:rPr>
                <w:b/>
              </w:rPr>
              <w:t>Další současná působení jako akademický pracovník na jiných VŠ</w:t>
            </w:r>
          </w:p>
        </w:tc>
        <w:tc>
          <w:tcPr>
            <w:tcW w:w="1703" w:type="dxa"/>
            <w:gridSpan w:val="2"/>
            <w:shd w:val="clear" w:color="auto" w:fill="FBD4B4" w:themeFill="accent6" w:themeFillTint="66"/>
          </w:tcPr>
          <w:p w14:paraId="281029C3" w14:textId="77777777" w:rsidR="006805AF" w:rsidRPr="00E37788" w:rsidRDefault="006805AF" w:rsidP="00DE478D">
            <w:pPr>
              <w:jc w:val="both"/>
              <w:rPr>
                <w:b/>
              </w:rPr>
            </w:pPr>
            <w:r w:rsidRPr="00E37788">
              <w:rPr>
                <w:b/>
              </w:rPr>
              <w:t>typ prac. vztahu</w:t>
            </w:r>
          </w:p>
        </w:tc>
        <w:tc>
          <w:tcPr>
            <w:tcW w:w="2096" w:type="dxa"/>
            <w:gridSpan w:val="4"/>
            <w:shd w:val="clear" w:color="auto" w:fill="FBD4B4" w:themeFill="accent6" w:themeFillTint="66"/>
          </w:tcPr>
          <w:p w14:paraId="0F1EF5CF" w14:textId="77777777" w:rsidR="006805AF" w:rsidRPr="00E37788" w:rsidRDefault="006805AF" w:rsidP="00DE478D">
            <w:pPr>
              <w:jc w:val="both"/>
              <w:rPr>
                <w:b/>
              </w:rPr>
            </w:pPr>
            <w:r w:rsidRPr="00E37788">
              <w:rPr>
                <w:b/>
              </w:rPr>
              <w:t>rozsah</w:t>
            </w:r>
          </w:p>
        </w:tc>
      </w:tr>
      <w:tr w:rsidR="006805AF" w14:paraId="0F35604E" w14:textId="77777777" w:rsidTr="00DE478D">
        <w:tc>
          <w:tcPr>
            <w:tcW w:w="6060" w:type="dxa"/>
            <w:gridSpan w:val="5"/>
          </w:tcPr>
          <w:p w14:paraId="7DF22339" w14:textId="77777777" w:rsidR="006805AF" w:rsidRPr="00E37788" w:rsidRDefault="006805AF" w:rsidP="00DE478D">
            <w:pPr>
              <w:jc w:val="both"/>
            </w:pPr>
            <w:r>
              <w:t>nemá</w:t>
            </w:r>
          </w:p>
        </w:tc>
        <w:tc>
          <w:tcPr>
            <w:tcW w:w="1703" w:type="dxa"/>
            <w:gridSpan w:val="2"/>
          </w:tcPr>
          <w:p w14:paraId="4D3E2CEE" w14:textId="77777777" w:rsidR="006805AF" w:rsidRPr="00E37788" w:rsidRDefault="006805AF" w:rsidP="00DE478D">
            <w:pPr>
              <w:jc w:val="both"/>
            </w:pPr>
          </w:p>
        </w:tc>
        <w:tc>
          <w:tcPr>
            <w:tcW w:w="2096" w:type="dxa"/>
            <w:gridSpan w:val="4"/>
          </w:tcPr>
          <w:p w14:paraId="654E7D9A" w14:textId="77777777" w:rsidR="006805AF" w:rsidRPr="00E37788" w:rsidRDefault="006805AF" w:rsidP="00DE478D">
            <w:pPr>
              <w:jc w:val="both"/>
            </w:pPr>
          </w:p>
        </w:tc>
      </w:tr>
      <w:tr w:rsidR="006805AF" w14:paraId="09AD9DCF" w14:textId="77777777" w:rsidTr="00DE478D">
        <w:tc>
          <w:tcPr>
            <w:tcW w:w="9859" w:type="dxa"/>
            <w:gridSpan w:val="11"/>
            <w:shd w:val="clear" w:color="auto" w:fill="FBD4B4" w:themeFill="accent6" w:themeFillTint="66"/>
          </w:tcPr>
          <w:p w14:paraId="0DBC3E45" w14:textId="77777777" w:rsidR="006805AF" w:rsidRPr="00E37788" w:rsidRDefault="006805AF" w:rsidP="00DE478D">
            <w:pPr>
              <w:jc w:val="both"/>
            </w:pPr>
            <w:r w:rsidRPr="00E37788">
              <w:rPr>
                <w:b/>
              </w:rPr>
              <w:t>Předměty příslušného studijního programu a způsob zapojení do jejich výuky, příp. další zapojení do uskutečňování studijního programu</w:t>
            </w:r>
          </w:p>
        </w:tc>
      </w:tr>
      <w:tr w:rsidR="006805AF" w14:paraId="615F1C20" w14:textId="77777777" w:rsidTr="00DE478D">
        <w:trPr>
          <w:trHeight w:val="330"/>
        </w:trPr>
        <w:tc>
          <w:tcPr>
            <w:tcW w:w="9859" w:type="dxa"/>
            <w:gridSpan w:val="11"/>
            <w:tcBorders>
              <w:top w:val="nil"/>
            </w:tcBorders>
            <w:vAlign w:val="center"/>
          </w:tcPr>
          <w:p w14:paraId="648BBF46" w14:textId="77777777" w:rsidR="006805AF" w:rsidRDefault="006805AF" w:rsidP="00DE478D">
            <w:pPr>
              <w:jc w:val="both"/>
            </w:pPr>
            <w:r w:rsidRPr="001B6CD6">
              <w:t xml:space="preserve">V rámci studijního programu Pedagogika: </w:t>
            </w:r>
          </w:p>
          <w:p w14:paraId="6035DFA8" w14:textId="77777777" w:rsidR="006805AF" w:rsidRPr="0056007A" w:rsidRDefault="006805AF" w:rsidP="00630AC5">
            <w:pPr>
              <w:pStyle w:val="Odstavecseseznamem"/>
              <w:numPr>
                <w:ilvl w:val="0"/>
                <w:numId w:val="98"/>
              </w:numPr>
            </w:pPr>
            <w:r w:rsidRPr="0056007A">
              <w:t>garantuje předmět Psyc</w:t>
            </w:r>
            <w:r>
              <w:t>h</w:t>
            </w:r>
            <w:r w:rsidRPr="0056007A">
              <w:t>ologická diagnostika v kontextu pedagogogických věd (</w:t>
            </w:r>
            <w:r>
              <w:t>vyučující</w:t>
            </w:r>
            <w:r w:rsidRPr="0056007A">
              <w:t xml:space="preserve"> 100 %),</w:t>
            </w:r>
            <w:r>
              <w:t xml:space="preserve"> Metodologické aspekty výzkumu školy (vyučující 70 %),</w:t>
            </w:r>
            <w:r w:rsidRPr="0056007A">
              <w:t xml:space="preserve"> </w:t>
            </w:r>
          </w:p>
          <w:p w14:paraId="0DD21A35" w14:textId="77777777" w:rsidR="006805AF" w:rsidRPr="0056007A" w:rsidRDefault="006805AF" w:rsidP="00630AC5">
            <w:pPr>
              <w:pStyle w:val="Odstavecseseznamem"/>
              <w:numPr>
                <w:ilvl w:val="0"/>
                <w:numId w:val="98"/>
              </w:numPr>
            </w:pPr>
            <w:r w:rsidRPr="0056007A">
              <w:t>vyučuje v předmětec</w:t>
            </w:r>
            <w:r>
              <w:t>h</w:t>
            </w:r>
            <w:r w:rsidRPr="0056007A">
              <w:t xml:space="preserve"> Pedagogická věda v transdicisplinárních souvislostech (</w:t>
            </w:r>
            <w:r>
              <w:t>vyučující</w:t>
            </w:r>
            <w:r w:rsidRPr="0056007A">
              <w:t xml:space="preserve"> 15 %), Kvantitativní metodologie (</w:t>
            </w:r>
            <w:r>
              <w:t>vyučující</w:t>
            </w:r>
            <w:r w:rsidRPr="0056007A">
              <w:t xml:space="preserve"> 10 %),</w:t>
            </w:r>
            <w:r>
              <w:t xml:space="preserve"> Koncept vědění v aktuálních souvislostech (vyučující 30 %), </w:t>
            </w:r>
          </w:p>
          <w:p w14:paraId="5044257D" w14:textId="3F10E9CF" w:rsidR="006805AF" w:rsidRPr="0056007A" w:rsidRDefault="006805AF" w:rsidP="00630AC5">
            <w:pPr>
              <w:pStyle w:val="Odstavecseseznamem"/>
              <w:numPr>
                <w:ilvl w:val="0"/>
                <w:numId w:val="98"/>
              </w:numPr>
            </w:pPr>
            <w:del w:id="104" w:author="Jan Kalenda" w:date="2023-03-22T17:13:00Z">
              <w:r w:rsidRPr="0056007A" w:rsidDel="002C5DD6">
                <w:delText>působí jako školitel.</w:delText>
              </w:r>
            </w:del>
          </w:p>
        </w:tc>
      </w:tr>
      <w:tr w:rsidR="006805AF" w14:paraId="231E7D33" w14:textId="77777777" w:rsidTr="00DE478D">
        <w:tc>
          <w:tcPr>
            <w:tcW w:w="9859" w:type="dxa"/>
            <w:gridSpan w:val="11"/>
            <w:shd w:val="clear" w:color="auto" w:fill="FBD4B4" w:themeFill="accent6" w:themeFillTint="66"/>
          </w:tcPr>
          <w:p w14:paraId="18C6F129" w14:textId="77777777" w:rsidR="006805AF" w:rsidRPr="00E37788" w:rsidRDefault="006805AF" w:rsidP="00DE478D">
            <w:pPr>
              <w:jc w:val="both"/>
            </w:pPr>
            <w:r w:rsidRPr="00E37788">
              <w:rPr>
                <w:b/>
              </w:rPr>
              <w:t xml:space="preserve">Údaje o vzdělání na VŠ </w:t>
            </w:r>
          </w:p>
        </w:tc>
      </w:tr>
      <w:tr w:rsidR="006805AF" w14:paraId="5F100EEF" w14:textId="77777777" w:rsidTr="00DE478D">
        <w:trPr>
          <w:trHeight w:val="307"/>
        </w:trPr>
        <w:tc>
          <w:tcPr>
            <w:tcW w:w="9859" w:type="dxa"/>
            <w:gridSpan w:val="11"/>
          </w:tcPr>
          <w:p w14:paraId="63B5D60E" w14:textId="77777777" w:rsidR="006805AF" w:rsidRPr="005932F0" w:rsidRDefault="006805AF" w:rsidP="00DE478D">
            <w:pPr>
              <w:tabs>
                <w:tab w:val="left" w:pos="1215"/>
              </w:tabs>
              <w:jc w:val="both"/>
            </w:pPr>
            <w:r w:rsidRPr="002D012E">
              <w:rPr>
                <w:b/>
                <w:bCs/>
              </w:rPr>
              <w:t>2007:</w:t>
            </w:r>
            <w:r w:rsidRPr="005932F0">
              <w:t xml:space="preserve"> </w:t>
            </w:r>
            <w:r>
              <w:t xml:space="preserve">Psychologie, MUNI, </w:t>
            </w:r>
            <w:r w:rsidRPr="005932F0">
              <w:t>FF</w:t>
            </w:r>
            <w:r>
              <w:t xml:space="preserve"> (Ph.D.).</w:t>
            </w:r>
            <w:r w:rsidRPr="005932F0">
              <w:t xml:space="preserve"> </w:t>
            </w:r>
          </w:p>
          <w:p w14:paraId="51E1D0B2" w14:textId="77777777" w:rsidR="006805AF" w:rsidRPr="00A06015" w:rsidRDefault="006805AF" w:rsidP="00DE478D">
            <w:pPr>
              <w:tabs>
                <w:tab w:val="left" w:pos="1215"/>
              </w:tabs>
              <w:jc w:val="both"/>
            </w:pPr>
            <w:r w:rsidRPr="002D012E">
              <w:rPr>
                <w:b/>
                <w:bCs/>
              </w:rPr>
              <w:t>2003:</w:t>
            </w:r>
            <w:r w:rsidRPr="005932F0">
              <w:t xml:space="preserve"> </w:t>
            </w:r>
            <w:r>
              <w:t xml:space="preserve">Psychologie, MUNI, FF </w:t>
            </w:r>
            <w:r w:rsidRPr="005932F0">
              <w:t>(</w:t>
            </w:r>
            <w:r>
              <w:t>Mgr.).</w:t>
            </w:r>
          </w:p>
        </w:tc>
      </w:tr>
      <w:tr w:rsidR="006805AF" w14:paraId="278AAE34" w14:textId="77777777" w:rsidTr="00DE478D">
        <w:tc>
          <w:tcPr>
            <w:tcW w:w="9859" w:type="dxa"/>
            <w:gridSpan w:val="11"/>
            <w:shd w:val="clear" w:color="auto" w:fill="FBD4B4" w:themeFill="accent6" w:themeFillTint="66"/>
          </w:tcPr>
          <w:p w14:paraId="0619D19A" w14:textId="77777777" w:rsidR="006805AF" w:rsidRPr="00E37788" w:rsidRDefault="006805AF" w:rsidP="00DE478D">
            <w:pPr>
              <w:jc w:val="both"/>
              <w:rPr>
                <w:b/>
              </w:rPr>
            </w:pPr>
            <w:r w:rsidRPr="00E37788">
              <w:rPr>
                <w:b/>
              </w:rPr>
              <w:t>Údaje o odborném působení od absolvování VŠ</w:t>
            </w:r>
          </w:p>
        </w:tc>
      </w:tr>
      <w:tr w:rsidR="006805AF" w14:paraId="69849BC1" w14:textId="77777777" w:rsidTr="00DE478D">
        <w:trPr>
          <w:trHeight w:val="284"/>
        </w:trPr>
        <w:tc>
          <w:tcPr>
            <w:tcW w:w="9859" w:type="dxa"/>
            <w:gridSpan w:val="11"/>
          </w:tcPr>
          <w:p w14:paraId="0E49CFA5" w14:textId="77777777" w:rsidR="006805AF" w:rsidRPr="005932F0" w:rsidRDefault="006805AF" w:rsidP="00DE478D">
            <w:pPr>
              <w:jc w:val="both"/>
            </w:pPr>
            <w:r w:rsidRPr="002D012E">
              <w:rPr>
                <w:b/>
                <w:bCs/>
              </w:rPr>
              <w:t>2021</w:t>
            </w:r>
            <w:r>
              <w:rPr>
                <w:b/>
                <w:bCs/>
              </w:rPr>
              <w:t xml:space="preserve"> </w:t>
            </w:r>
            <w:r w:rsidRPr="002D012E">
              <w:rPr>
                <w:b/>
                <w:bCs/>
              </w:rPr>
              <w:t>-</w:t>
            </w:r>
            <w:r>
              <w:rPr>
                <w:b/>
                <w:bCs/>
              </w:rPr>
              <w:t xml:space="preserve"> </w:t>
            </w:r>
            <w:r w:rsidRPr="002D012E">
              <w:rPr>
                <w:b/>
                <w:bCs/>
              </w:rPr>
              <w:t>dosud:</w:t>
            </w:r>
            <w:r w:rsidRPr="005932F0">
              <w:t xml:space="preserve"> </w:t>
            </w:r>
            <w:r>
              <w:t>odborný asistent, UTB ve Zlíně, FHS (pp.).</w:t>
            </w:r>
          </w:p>
          <w:p w14:paraId="40AF9CBF" w14:textId="77777777" w:rsidR="006805AF" w:rsidRPr="005932F0" w:rsidRDefault="006805AF" w:rsidP="00DE478D">
            <w:pPr>
              <w:jc w:val="both"/>
            </w:pPr>
            <w:r w:rsidRPr="002D012E">
              <w:rPr>
                <w:b/>
                <w:bCs/>
              </w:rPr>
              <w:t>2007</w:t>
            </w:r>
            <w:r>
              <w:rPr>
                <w:b/>
                <w:bCs/>
              </w:rPr>
              <w:t xml:space="preserve"> </w:t>
            </w:r>
            <w:r w:rsidRPr="002D012E">
              <w:rPr>
                <w:b/>
                <w:bCs/>
              </w:rPr>
              <w:t>-</w:t>
            </w:r>
            <w:r>
              <w:rPr>
                <w:b/>
                <w:bCs/>
              </w:rPr>
              <w:t xml:space="preserve"> </w:t>
            </w:r>
            <w:r w:rsidRPr="002D012E">
              <w:rPr>
                <w:b/>
                <w:bCs/>
              </w:rPr>
              <w:t>2021:</w:t>
            </w:r>
            <w:r>
              <w:t xml:space="preserve"> odborný asistent, MUNI, PedF (pp.).</w:t>
            </w:r>
            <w:r w:rsidRPr="005932F0">
              <w:t xml:space="preserve"> </w:t>
            </w:r>
          </w:p>
          <w:p w14:paraId="2C1D20E2" w14:textId="1EFAF550" w:rsidR="006805AF" w:rsidRPr="005932F0" w:rsidRDefault="006805AF" w:rsidP="00DE478D">
            <w:pPr>
              <w:jc w:val="both"/>
            </w:pPr>
            <w:r w:rsidRPr="002D012E">
              <w:rPr>
                <w:b/>
                <w:bCs/>
              </w:rPr>
              <w:t>2009</w:t>
            </w:r>
            <w:r>
              <w:rPr>
                <w:b/>
                <w:bCs/>
              </w:rPr>
              <w:t xml:space="preserve"> </w:t>
            </w:r>
            <w:r w:rsidRPr="002D012E">
              <w:rPr>
                <w:b/>
                <w:bCs/>
              </w:rPr>
              <w:t>-</w:t>
            </w:r>
            <w:r>
              <w:rPr>
                <w:b/>
                <w:bCs/>
              </w:rPr>
              <w:t xml:space="preserve"> </w:t>
            </w:r>
            <w:r w:rsidRPr="002D012E">
              <w:rPr>
                <w:b/>
                <w:bCs/>
              </w:rPr>
              <w:t>2010:</w:t>
            </w:r>
            <w:r w:rsidRPr="005932F0">
              <w:t xml:space="preserve"> </w:t>
            </w:r>
            <w:r>
              <w:t xml:space="preserve">odborný pracovník, </w:t>
            </w:r>
            <w:r w:rsidRPr="005932F0">
              <w:t xml:space="preserve">SCIO </w:t>
            </w:r>
            <w:r>
              <w:t>(pp.).</w:t>
            </w:r>
          </w:p>
          <w:p w14:paraId="74833B3D" w14:textId="1CA1B28D" w:rsidR="006805AF" w:rsidRPr="00A06015" w:rsidRDefault="006805AF" w:rsidP="00DE478D">
            <w:pPr>
              <w:jc w:val="both"/>
            </w:pPr>
            <w:r w:rsidRPr="002D012E">
              <w:rPr>
                <w:b/>
                <w:bCs/>
              </w:rPr>
              <w:t>2007</w:t>
            </w:r>
            <w:r>
              <w:rPr>
                <w:b/>
                <w:bCs/>
              </w:rPr>
              <w:t xml:space="preserve"> </w:t>
            </w:r>
            <w:r w:rsidRPr="002D012E">
              <w:rPr>
                <w:b/>
                <w:bCs/>
              </w:rPr>
              <w:t>-</w:t>
            </w:r>
            <w:r>
              <w:rPr>
                <w:b/>
                <w:bCs/>
              </w:rPr>
              <w:t xml:space="preserve"> </w:t>
            </w:r>
            <w:r w:rsidRPr="002D012E">
              <w:rPr>
                <w:b/>
                <w:bCs/>
              </w:rPr>
              <w:t>2008:</w:t>
            </w:r>
            <w:r w:rsidRPr="005932F0">
              <w:t xml:space="preserve"> </w:t>
            </w:r>
            <w:r>
              <w:t xml:space="preserve">odborný asistent, </w:t>
            </w:r>
            <w:r w:rsidRPr="005932F0">
              <w:t xml:space="preserve">AV ČR, </w:t>
            </w:r>
            <w:r>
              <w:t>Psychologický ústav (pp.).</w:t>
            </w:r>
          </w:p>
        </w:tc>
      </w:tr>
      <w:tr w:rsidR="006805AF" w14:paraId="11EC1D85" w14:textId="77777777" w:rsidTr="00DE478D">
        <w:trPr>
          <w:trHeight w:val="250"/>
        </w:trPr>
        <w:tc>
          <w:tcPr>
            <w:tcW w:w="9859" w:type="dxa"/>
            <w:gridSpan w:val="11"/>
            <w:shd w:val="clear" w:color="auto" w:fill="FBD4B4" w:themeFill="accent6" w:themeFillTint="66"/>
          </w:tcPr>
          <w:p w14:paraId="1F581A0D" w14:textId="77777777" w:rsidR="006805AF" w:rsidRPr="00E37788" w:rsidRDefault="006805AF" w:rsidP="00DE478D">
            <w:pPr>
              <w:jc w:val="both"/>
            </w:pPr>
            <w:r w:rsidRPr="00E37788">
              <w:rPr>
                <w:b/>
              </w:rPr>
              <w:t>Zkušenosti s vedením kvalifikačních a rigorózních prací</w:t>
            </w:r>
          </w:p>
        </w:tc>
      </w:tr>
      <w:tr w:rsidR="006805AF" w:rsidRPr="00B80263" w14:paraId="62E4CAFE" w14:textId="77777777" w:rsidTr="00DE478D">
        <w:trPr>
          <w:trHeight w:val="337"/>
        </w:trPr>
        <w:tc>
          <w:tcPr>
            <w:tcW w:w="9859" w:type="dxa"/>
            <w:gridSpan w:val="11"/>
          </w:tcPr>
          <w:p w14:paraId="2A354505" w14:textId="77777777" w:rsidR="006805AF" w:rsidRPr="00FE44AE" w:rsidRDefault="006805AF" w:rsidP="00DE478D">
            <w:pPr>
              <w:jc w:val="both"/>
            </w:pPr>
            <w:r w:rsidRPr="00FE44AE">
              <w:t>Počet vedených a obhájených dizertačních prací = 1.</w:t>
            </w:r>
          </w:p>
          <w:p w14:paraId="58A59227" w14:textId="77777777" w:rsidR="006805AF" w:rsidRPr="00B80263" w:rsidRDefault="006805AF" w:rsidP="00DE478D">
            <w:r w:rsidRPr="00FE44AE">
              <w:t>Počet vedených a obhájených bakalářských prací = 65. Počet vedených a obhájených diplomových prací = 37.</w:t>
            </w:r>
          </w:p>
        </w:tc>
      </w:tr>
      <w:tr w:rsidR="006805AF" w14:paraId="2EB62A09" w14:textId="77777777" w:rsidTr="00DE478D">
        <w:trPr>
          <w:cantSplit/>
        </w:trPr>
        <w:tc>
          <w:tcPr>
            <w:tcW w:w="3347" w:type="dxa"/>
            <w:gridSpan w:val="2"/>
            <w:tcBorders>
              <w:top w:val="single" w:sz="12" w:space="0" w:color="auto"/>
            </w:tcBorders>
            <w:shd w:val="clear" w:color="auto" w:fill="FBD4B4" w:themeFill="accent6" w:themeFillTint="66"/>
          </w:tcPr>
          <w:p w14:paraId="7E4C5088" w14:textId="77777777" w:rsidR="006805AF" w:rsidRPr="00E37788" w:rsidRDefault="006805AF" w:rsidP="00DE478D">
            <w:pPr>
              <w:jc w:val="both"/>
            </w:pPr>
            <w:r w:rsidRPr="00E37788">
              <w:rPr>
                <w:b/>
              </w:rPr>
              <w:t xml:space="preserve">Obor habilitačního řízení </w:t>
            </w:r>
          </w:p>
        </w:tc>
        <w:tc>
          <w:tcPr>
            <w:tcW w:w="2245" w:type="dxa"/>
            <w:gridSpan w:val="2"/>
            <w:tcBorders>
              <w:top w:val="single" w:sz="12" w:space="0" w:color="auto"/>
            </w:tcBorders>
            <w:shd w:val="clear" w:color="auto" w:fill="FBD4B4" w:themeFill="accent6" w:themeFillTint="66"/>
          </w:tcPr>
          <w:p w14:paraId="50BA5E93" w14:textId="77777777" w:rsidR="006805AF" w:rsidRPr="00E37788" w:rsidRDefault="006805AF" w:rsidP="00DE478D">
            <w:pPr>
              <w:jc w:val="both"/>
            </w:pPr>
            <w:r w:rsidRPr="00E37788">
              <w:rPr>
                <w:b/>
              </w:rPr>
              <w:t>Rok udělení hodnosti</w:t>
            </w:r>
          </w:p>
        </w:tc>
        <w:tc>
          <w:tcPr>
            <w:tcW w:w="2248" w:type="dxa"/>
            <w:gridSpan w:val="4"/>
            <w:tcBorders>
              <w:top w:val="single" w:sz="12" w:space="0" w:color="auto"/>
              <w:right w:val="single" w:sz="12" w:space="0" w:color="auto"/>
            </w:tcBorders>
            <w:shd w:val="clear" w:color="auto" w:fill="FBD4B4" w:themeFill="accent6" w:themeFillTint="66"/>
          </w:tcPr>
          <w:p w14:paraId="18CB2045" w14:textId="77777777" w:rsidR="006805AF" w:rsidRPr="00E37788" w:rsidRDefault="006805AF" w:rsidP="00DE478D">
            <w:pPr>
              <w:jc w:val="both"/>
            </w:pPr>
            <w:r w:rsidRPr="00E37788">
              <w:rPr>
                <w:b/>
              </w:rPr>
              <w:t>Řízení konáno na VŠ</w:t>
            </w:r>
          </w:p>
        </w:tc>
        <w:tc>
          <w:tcPr>
            <w:tcW w:w="2019" w:type="dxa"/>
            <w:gridSpan w:val="3"/>
            <w:tcBorders>
              <w:top w:val="single" w:sz="12" w:space="0" w:color="auto"/>
              <w:left w:val="single" w:sz="12" w:space="0" w:color="auto"/>
            </w:tcBorders>
            <w:shd w:val="clear" w:color="auto" w:fill="FBD4B4" w:themeFill="accent6" w:themeFillTint="66"/>
          </w:tcPr>
          <w:p w14:paraId="43A1BC00" w14:textId="77777777" w:rsidR="006805AF" w:rsidRPr="00E37788" w:rsidRDefault="006805AF" w:rsidP="00DE478D">
            <w:pPr>
              <w:jc w:val="both"/>
              <w:rPr>
                <w:b/>
              </w:rPr>
            </w:pPr>
            <w:r w:rsidRPr="00E37788">
              <w:rPr>
                <w:b/>
              </w:rPr>
              <w:t>Ohlasy publikací</w:t>
            </w:r>
          </w:p>
        </w:tc>
      </w:tr>
      <w:tr w:rsidR="006805AF" w14:paraId="2A7C74BD" w14:textId="77777777" w:rsidTr="00DE478D">
        <w:trPr>
          <w:cantSplit/>
        </w:trPr>
        <w:tc>
          <w:tcPr>
            <w:tcW w:w="3347" w:type="dxa"/>
            <w:gridSpan w:val="2"/>
          </w:tcPr>
          <w:p w14:paraId="1D77738A" w14:textId="77777777" w:rsidR="006805AF" w:rsidRPr="00E37788" w:rsidRDefault="006805AF" w:rsidP="00DE478D">
            <w:pPr>
              <w:jc w:val="both"/>
            </w:pPr>
          </w:p>
        </w:tc>
        <w:tc>
          <w:tcPr>
            <w:tcW w:w="2245" w:type="dxa"/>
            <w:gridSpan w:val="2"/>
          </w:tcPr>
          <w:p w14:paraId="0A982790" w14:textId="77777777" w:rsidR="006805AF" w:rsidRPr="00E37788" w:rsidRDefault="006805AF" w:rsidP="00DE478D">
            <w:pPr>
              <w:jc w:val="both"/>
            </w:pPr>
          </w:p>
        </w:tc>
        <w:tc>
          <w:tcPr>
            <w:tcW w:w="2248" w:type="dxa"/>
            <w:gridSpan w:val="4"/>
            <w:tcBorders>
              <w:right w:val="single" w:sz="12" w:space="0" w:color="auto"/>
            </w:tcBorders>
          </w:tcPr>
          <w:p w14:paraId="0A327C28" w14:textId="77777777" w:rsidR="006805AF" w:rsidRPr="00E37788" w:rsidRDefault="006805AF" w:rsidP="00DE478D">
            <w:pPr>
              <w:jc w:val="both"/>
            </w:pPr>
          </w:p>
        </w:tc>
        <w:tc>
          <w:tcPr>
            <w:tcW w:w="632" w:type="dxa"/>
            <w:tcBorders>
              <w:left w:val="single" w:sz="12" w:space="0" w:color="auto"/>
            </w:tcBorders>
            <w:shd w:val="clear" w:color="auto" w:fill="FBD4B4" w:themeFill="accent6" w:themeFillTint="66"/>
          </w:tcPr>
          <w:p w14:paraId="4DD1D0E3" w14:textId="77777777" w:rsidR="006805AF" w:rsidRPr="00661A53" w:rsidRDefault="006805AF" w:rsidP="00DE478D">
            <w:pPr>
              <w:jc w:val="both"/>
            </w:pPr>
            <w:r w:rsidRPr="00661A53">
              <w:rPr>
                <w:b/>
              </w:rPr>
              <w:t>WOS</w:t>
            </w:r>
          </w:p>
        </w:tc>
        <w:tc>
          <w:tcPr>
            <w:tcW w:w="693" w:type="dxa"/>
            <w:shd w:val="clear" w:color="auto" w:fill="FBD4B4" w:themeFill="accent6" w:themeFillTint="66"/>
          </w:tcPr>
          <w:p w14:paraId="054783D0" w14:textId="77777777" w:rsidR="006805AF" w:rsidRPr="00661A53" w:rsidRDefault="006805AF" w:rsidP="00DE478D">
            <w:pPr>
              <w:jc w:val="both"/>
              <w:rPr>
                <w:sz w:val="18"/>
              </w:rPr>
            </w:pPr>
            <w:r w:rsidRPr="00661A53">
              <w:rPr>
                <w:b/>
                <w:sz w:val="18"/>
              </w:rPr>
              <w:t>Scopus</w:t>
            </w:r>
          </w:p>
        </w:tc>
        <w:tc>
          <w:tcPr>
            <w:tcW w:w="694" w:type="dxa"/>
            <w:shd w:val="clear" w:color="auto" w:fill="FBD4B4" w:themeFill="accent6" w:themeFillTint="66"/>
          </w:tcPr>
          <w:p w14:paraId="239872E5" w14:textId="77777777" w:rsidR="006805AF" w:rsidRPr="00661A53" w:rsidRDefault="006805AF" w:rsidP="00DE478D">
            <w:pPr>
              <w:jc w:val="both"/>
            </w:pPr>
            <w:r w:rsidRPr="00661A53">
              <w:rPr>
                <w:b/>
                <w:sz w:val="18"/>
              </w:rPr>
              <w:t>ostatní</w:t>
            </w:r>
          </w:p>
        </w:tc>
      </w:tr>
      <w:tr w:rsidR="006805AF" w14:paraId="34C1BD35" w14:textId="77777777" w:rsidTr="00DE478D">
        <w:trPr>
          <w:cantSplit/>
          <w:trHeight w:val="70"/>
        </w:trPr>
        <w:tc>
          <w:tcPr>
            <w:tcW w:w="3347" w:type="dxa"/>
            <w:gridSpan w:val="2"/>
            <w:shd w:val="clear" w:color="auto" w:fill="FBD4B4" w:themeFill="accent6" w:themeFillTint="66"/>
          </w:tcPr>
          <w:p w14:paraId="03973D52" w14:textId="77777777" w:rsidR="006805AF" w:rsidRPr="00E37788" w:rsidRDefault="006805AF" w:rsidP="00DE478D">
            <w:pPr>
              <w:jc w:val="both"/>
            </w:pPr>
            <w:r w:rsidRPr="00E37788">
              <w:rPr>
                <w:b/>
              </w:rPr>
              <w:t>Obor jmenovacího řízení</w:t>
            </w:r>
          </w:p>
        </w:tc>
        <w:tc>
          <w:tcPr>
            <w:tcW w:w="2245" w:type="dxa"/>
            <w:gridSpan w:val="2"/>
            <w:shd w:val="clear" w:color="auto" w:fill="FBD4B4" w:themeFill="accent6" w:themeFillTint="66"/>
          </w:tcPr>
          <w:p w14:paraId="5C183147" w14:textId="77777777" w:rsidR="006805AF" w:rsidRPr="00E37788" w:rsidRDefault="006805AF" w:rsidP="00DE478D">
            <w:pPr>
              <w:jc w:val="both"/>
            </w:pPr>
            <w:r w:rsidRPr="00E37788">
              <w:rPr>
                <w:b/>
              </w:rPr>
              <w:t>Rok udělení hodnosti</w:t>
            </w:r>
          </w:p>
        </w:tc>
        <w:tc>
          <w:tcPr>
            <w:tcW w:w="2248" w:type="dxa"/>
            <w:gridSpan w:val="4"/>
            <w:tcBorders>
              <w:right w:val="single" w:sz="12" w:space="0" w:color="auto"/>
            </w:tcBorders>
            <w:shd w:val="clear" w:color="auto" w:fill="FBD4B4" w:themeFill="accent6" w:themeFillTint="66"/>
          </w:tcPr>
          <w:p w14:paraId="27275D5E" w14:textId="77777777" w:rsidR="006805AF" w:rsidRPr="00E37788" w:rsidRDefault="006805AF" w:rsidP="00DE478D">
            <w:pPr>
              <w:jc w:val="both"/>
            </w:pPr>
            <w:r w:rsidRPr="00E37788">
              <w:rPr>
                <w:b/>
              </w:rPr>
              <w:t>Řízení konáno na VŠ</w:t>
            </w:r>
          </w:p>
        </w:tc>
        <w:tc>
          <w:tcPr>
            <w:tcW w:w="632" w:type="dxa"/>
            <w:tcBorders>
              <w:left w:val="single" w:sz="12" w:space="0" w:color="auto"/>
            </w:tcBorders>
            <w:shd w:val="clear" w:color="auto" w:fill="auto"/>
          </w:tcPr>
          <w:p w14:paraId="2C359A32" w14:textId="77777777" w:rsidR="006805AF" w:rsidRPr="004117AA" w:rsidRDefault="006805AF" w:rsidP="00DE478D">
            <w:pPr>
              <w:jc w:val="both"/>
            </w:pPr>
            <w:r>
              <w:t>9</w:t>
            </w:r>
          </w:p>
        </w:tc>
        <w:tc>
          <w:tcPr>
            <w:tcW w:w="693" w:type="dxa"/>
            <w:shd w:val="clear" w:color="auto" w:fill="auto"/>
          </w:tcPr>
          <w:p w14:paraId="1F6928BD" w14:textId="77777777" w:rsidR="006805AF" w:rsidRPr="004117AA" w:rsidRDefault="006805AF" w:rsidP="00DE478D">
            <w:pPr>
              <w:jc w:val="both"/>
            </w:pPr>
            <w:r>
              <w:t>10</w:t>
            </w:r>
          </w:p>
        </w:tc>
        <w:tc>
          <w:tcPr>
            <w:tcW w:w="694" w:type="dxa"/>
            <w:shd w:val="clear" w:color="auto" w:fill="auto"/>
          </w:tcPr>
          <w:p w14:paraId="204C9375" w14:textId="77777777" w:rsidR="006805AF" w:rsidRPr="004117AA" w:rsidRDefault="006805AF" w:rsidP="00DE478D">
            <w:pPr>
              <w:jc w:val="both"/>
            </w:pPr>
            <w:r>
              <w:t>242</w:t>
            </w:r>
          </w:p>
        </w:tc>
      </w:tr>
      <w:tr w:rsidR="00461E1E" w14:paraId="45A50C7D" w14:textId="77777777" w:rsidTr="00461E1E">
        <w:trPr>
          <w:trHeight w:val="205"/>
        </w:trPr>
        <w:tc>
          <w:tcPr>
            <w:tcW w:w="3347" w:type="dxa"/>
            <w:gridSpan w:val="2"/>
          </w:tcPr>
          <w:p w14:paraId="07845B98" w14:textId="77777777" w:rsidR="00461E1E" w:rsidRPr="00E37788" w:rsidRDefault="00461E1E" w:rsidP="00DE478D">
            <w:pPr>
              <w:jc w:val="both"/>
            </w:pPr>
          </w:p>
        </w:tc>
        <w:tc>
          <w:tcPr>
            <w:tcW w:w="2245" w:type="dxa"/>
            <w:gridSpan w:val="2"/>
          </w:tcPr>
          <w:p w14:paraId="7BBA98AD" w14:textId="77777777" w:rsidR="00461E1E" w:rsidRPr="00E37788" w:rsidRDefault="00461E1E" w:rsidP="00DE478D">
            <w:pPr>
              <w:jc w:val="both"/>
            </w:pPr>
          </w:p>
        </w:tc>
        <w:tc>
          <w:tcPr>
            <w:tcW w:w="2248" w:type="dxa"/>
            <w:gridSpan w:val="4"/>
            <w:tcBorders>
              <w:right w:val="single" w:sz="12" w:space="0" w:color="auto"/>
            </w:tcBorders>
          </w:tcPr>
          <w:p w14:paraId="40802979" w14:textId="77777777" w:rsidR="00461E1E" w:rsidRPr="00E37788" w:rsidRDefault="00461E1E" w:rsidP="00DE478D">
            <w:pPr>
              <w:jc w:val="both"/>
            </w:pPr>
          </w:p>
        </w:tc>
        <w:tc>
          <w:tcPr>
            <w:tcW w:w="1325" w:type="dxa"/>
            <w:gridSpan w:val="2"/>
            <w:shd w:val="clear" w:color="auto" w:fill="FBD4B4" w:themeFill="accent6" w:themeFillTint="66"/>
            <w:vAlign w:val="center"/>
          </w:tcPr>
          <w:p w14:paraId="65BF645F" w14:textId="7834D895" w:rsidR="00461E1E" w:rsidRPr="00E37788" w:rsidRDefault="00461E1E" w:rsidP="00DE478D">
            <w:pPr>
              <w:jc w:val="both"/>
              <w:rPr>
                <w:b/>
              </w:rPr>
            </w:pPr>
            <w:r>
              <w:rPr>
                <w:b/>
                <w:sz w:val="18"/>
              </w:rPr>
              <w:t>H-index WoS/Scopus</w:t>
            </w:r>
          </w:p>
        </w:tc>
        <w:tc>
          <w:tcPr>
            <w:tcW w:w="694" w:type="dxa"/>
            <w:shd w:val="clear" w:color="auto" w:fill="auto"/>
            <w:vAlign w:val="center"/>
          </w:tcPr>
          <w:p w14:paraId="7A7A6C98" w14:textId="1E65D1F4" w:rsidR="00461E1E" w:rsidRPr="00E37788" w:rsidRDefault="00461E1E" w:rsidP="00DE478D">
            <w:pPr>
              <w:jc w:val="both"/>
              <w:rPr>
                <w:b/>
              </w:rPr>
            </w:pPr>
            <w:r>
              <w:rPr>
                <w:b/>
              </w:rPr>
              <w:t>2</w:t>
            </w:r>
          </w:p>
        </w:tc>
      </w:tr>
      <w:tr w:rsidR="006805AF" w14:paraId="20C70571" w14:textId="77777777" w:rsidTr="00DE478D">
        <w:tc>
          <w:tcPr>
            <w:tcW w:w="9859" w:type="dxa"/>
            <w:gridSpan w:val="11"/>
            <w:shd w:val="clear" w:color="auto" w:fill="FBD4B4" w:themeFill="accent6" w:themeFillTint="66"/>
          </w:tcPr>
          <w:p w14:paraId="67DCE841" w14:textId="77777777" w:rsidR="006805AF" w:rsidRPr="00E37788" w:rsidRDefault="006805AF" w:rsidP="00BC3647">
            <w:pPr>
              <w:jc w:val="both"/>
              <w:rPr>
                <w:b/>
                <w:bCs/>
              </w:rPr>
            </w:pPr>
            <w:r w:rsidRPr="177DA9DF">
              <w:rPr>
                <w:b/>
                <w:bCs/>
              </w:rPr>
              <w:t xml:space="preserve">Přehled o nejvýznamnější publikační a další tvůrčí činnosti nebo další profesní činnosti u odborníků z praxe vztahující se k zabezpečovaným předmětům </w:t>
            </w:r>
          </w:p>
        </w:tc>
      </w:tr>
      <w:tr w:rsidR="006805AF" w14:paraId="15B97605" w14:textId="77777777" w:rsidTr="00DE478D">
        <w:trPr>
          <w:trHeight w:val="218"/>
        </w:trPr>
        <w:tc>
          <w:tcPr>
            <w:tcW w:w="9859" w:type="dxa"/>
            <w:gridSpan w:val="11"/>
            <w:shd w:val="clear" w:color="auto" w:fill="FAFAFA"/>
          </w:tcPr>
          <w:p w14:paraId="45F25985" w14:textId="77777777" w:rsidR="006805AF" w:rsidRPr="005076B3" w:rsidRDefault="006805AF" w:rsidP="00BC3647">
            <w:pPr>
              <w:jc w:val="both"/>
              <w:rPr>
                <w:b/>
                <w:iCs/>
                <w:caps/>
              </w:rPr>
            </w:pPr>
            <w:r w:rsidRPr="005076B3">
              <w:rPr>
                <w:b/>
                <w:iCs/>
                <w:caps/>
              </w:rPr>
              <w:t xml:space="preserve">Publikační činnost: </w:t>
            </w:r>
          </w:p>
          <w:p w14:paraId="7D610FAA" w14:textId="77777777" w:rsidR="006805AF" w:rsidRPr="00661A53" w:rsidRDefault="006805AF" w:rsidP="00630AC5">
            <w:pPr>
              <w:pStyle w:val="Odstavecseseznamem"/>
              <w:numPr>
                <w:ilvl w:val="0"/>
                <w:numId w:val="81"/>
              </w:numPr>
              <w:contextualSpacing w:val="0"/>
              <w:jc w:val="both"/>
              <w:rPr>
                <w:i/>
                <w:iCs/>
              </w:rPr>
            </w:pPr>
            <w:r w:rsidRPr="00661A53">
              <w:t>Jimp:</w:t>
            </w:r>
            <w:r w:rsidRPr="00661A53">
              <w:rPr>
                <w:b/>
              </w:rPr>
              <w:t xml:space="preserve"> Denglerová, D. </w:t>
            </w:r>
            <w:r w:rsidRPr="00661A53">
              <w:t>(30 %),</w:t>
            </w:r>
            <w:r w:rsidRPr="00661A53">
              <w:rPr>
                <w:b/>
              </w:rPr>
              <w:t xml:space="preserve"> </w:t>
            </w:r>
            <w:r w:rsidRPr="00661A53">
              <w:t xml:space="preserve">Kalenda, J., Sedláková, M., &amp; Šíp, R. (2022). Dancing between Money and Ideas: Inclusion in Primary Education in the Czech Republic from 2005 to 2020. </w:t>
            </w:r>
            <w:r w:rsidRPr="00661A53">
              <w:rPr>
                <w:i/>
                <w:iCs/>
              </w:rPr>
              <w:t xml:space="preserve">International Journal of Inclusive Education. </w:t>
            </w:r>
            <w:r w:rsidRPr="00661A53">
              <w:t>DOI: 10.1080/13603116.2022.2134475</w:t>
            </w:r>
            <w:r>
              <w:t>.</w:t>
            </w:r>
          </w:p>
          <w:p w14:paraId="0FA2F07C" w14:textId="77777777" w:rsidR="006805AF" w:rsidRPr="00492251" w:rsidRDefault="006805AF" w:rsidP="00630AC5">
            <w:pPr>
              <w:pStyle w:val="Odstavecseseznamem"/>
              <w:numPr>
                <w:ilvl w:val="0"/>
                <w:numId w:val="81"/>
              </w:numPr>
              <w:contextualSpacing w:val="0"/>
              <w:jc w:val="both"/>
            </w:pPr>
            <w:r w:rsidRPr="00F01D61">
              <w:t>JSC</w:t>
            </w:r>
            <w:r>
              <w:rPr>
                <w:b/>
              </w:rPr>
              <w:t xml:space="preserve">: </w:t>
            </w:r>
            <w:r w:rsidRPr="00CB5E22">
              <w:rPr>
                <w:b/>
              </w:rPr>
              <w:t>Denglerová, D.</w:t>
            </w:r>
            <w:r>
              <w:rPr>
                <w:b/>
              </w:rPr>
              <w:t xml:space="preserve"> </w:t>
            </w:r>
            <w:r>
              <w:t>(33 %)</w:t>
            </w:r>
            <w:r w:rsidRPr="00CB5E22">
              <w:rPr>
                <w:b/>
              </w:rPr>
              <w:t>,</w:t>
            </w:r>
            <w:r w:rsidRPr="00315ECC">
              <w:t xml:space="preserve"> Kurowski, M., &amp; Šíp, R. (2019). Communication as a Means of Development in </w:t>
            </w:r>
            <w:r w:rsidRPr="00F01D61">
              <w:t>a Sc</w:t>
            </w:r>
            <w:r w:rsidRPr="00315ECC">
              <w:t xml:space="preserve">hool with a High Percentage of Foreign Pupils. </w:t>
            </w:r>
            <w:r w:rsidRPr="00315ECC">
              <w:rPr>
                <w:i/>
                <w:iCs/>
              </w:rPr>
              <w:t>Orbis Scholae, 13</w:t>
            </w:r>
            <w:r w:rsidRPr="00315ECC">
              <w:t xml:space="preserve">(3), 39–58. </w:t>
            </w:r>
          </w:p>
          <w:p w14:paraId="78F0851B" w14:textId="77777777" w:rsidR="006805AF" w:rsidRPr="00492251" w:rsidRDefault="006805AF" w:rsidP="00630AC5">
            <w:pPr>
              <w:pStyle w:val="Odstavecseseznamem"/>
              <w:numPr>
                <w:ilvl w:val="0"/>
                <w:numId w:val="81"/>
              </w:numPr>
              <w:contextualSpacing w:val="0"/>
              <w:jc w:val="both"/>
            </w:pPr>
            <w:r w:rsidRPr="00F01D61">
              <w:t>B:</w:t>
            </w:r>
            <w:r>
              <w:rPr>
                <w:b/>
              </w:rPr>
              <w:t xml:space="preserve"> </w:t>
            </w:r>
            <w:r w:rsidRPr="00CB5E22">
              <w:rPr>
                <w:b/>
              </w:rPr>
              <w:t>Denglerová, D.</w:t>
            </w:r>
            <w:r w:rsidRPr="00315ECC">
              <w:t xml:space="preserve"> (2019). </w:t>
            </w:r>
            <w:r w:rsidRPr="00315ECC">
              <w:rPr>
                <w:i/>
                <w:iCs/>
              </w:rPr>
              <w:t>Srovnání základních principů v myšlenkách R. Feuersteina a V. Hejného.</w:t>
            </w:r>
            <w:r w:rsidRPr="00315ECC">
              <w:t xml:space="preserve"> Brno: Masarykova univerzita pedagogická fakulta. </w:t>
            </w:r>
          </w:p>
          <w:p w14:paraId="3E2F68A0" w14:textId="77777777" w:rsidR="006805AF" w:rsidRPr="00492251" w:rsidRDefault="006805AF" w:rsidP="00630AC5">
            <w:pPr>
              <w:pStyle w:val="Odstavecseseznamem"/>
              <w:numPr>
                <w:ilvl w:val="0"/>
                <w:numId w:val="81"/>
              </w:numPr>
              <w:contextualSpacing w:val="0"/>
              <w:jc w:val="both"/>
            </w:pPr>
            <w:r w:rsidRPr="00F01D61">
              <w:t>D:</w:t>
            </w:r>
            <w:r>
              <w:rPr>
                <w:b/>
              </w:rPr>
              <w:t xml:space="preserve"> </w:t>
            </w:r>
            <w:r w:rsidRPr="00CB5E22">
              <w:rPr>
                <w:b/>
              </w:rPr>
              <w:t>Denglerová, D.</w:t>
            </w:r>
            <w:r w:rsidRPr="00315ECC">
              <w:t xml:space="preserve"> (2017). Community of Elementary School – Diagnostic Tool that Expose on Psychosemantic Principle how Children in their School Environment. </w:t>
            </w:r>
            <w:r w:rsidRPr="00315ECC">
              <w:rPr>
                <w:i/>
                <w:iCs/>
              </w:rPr>
              <w:t>ICERI Proceedings. Sevilla: IATED-Int Assoc Technology and Education and Development, 8</w:t>
            </w:r>
            <w:r w:rsidRPr="00315ECC">
              <w:t>. 1550–1557.</w:t>
            </w:r>
          </w:p>
          <w:p w14:paraId="674679BF" w14:textId="6167EB39" w:rsidR="006805AF" w:rsidRPr="005076B3" w:rsidRDefault="006805AF" w:rsidP="00630AC5">
            <w:pPr>
              <w:pStyle w:val="Odstavecseseznamem"/>
              <w:numPr>
                <w:ilvl w:val="0"/>
                <w:numId w:val="81"/>
              </w:numPr>
              <w:contextualSpacing w:val="0"/>
              <w:jc w:val="both"/>
            </w:pPr>
            <w:r w:rsidRPr="00F01D61">
              <w:t>B:</w:t>
            </w:r>
            <w:r>
              <w:rPr>
                <w:b/>
              </w:rPr>
              <w:t xml:space="preserve"> </w:t>
            </w:r>
            <w:r w:rsidRPr="00CB5E22">
              <w:rPr>
                <w:b/>
              </w:rPr>
              <w:t>Denglerová, D.</w:t>
            </w:r>
            <w:r w:rsidRPr="00315ECC">
              <w:t xml:space="preserve"> (2015). </w:t>
            </w:r>
            <w:r w:rsidRPr="00315ECC">
              <w:rPr>
                <w:i/>
                <w:iCs/>
              </w:rPr>
              <w:t>Testování kognitivních schopností u dětí v kulturně rozmanité společnosti.</w:t>
            </w:r>
            <w:r w:rsidRPr="00315ECC">
              <w:t xml:space="preserve"> Brno: Masarykova univerzita. </w:t>
            </w:r>
          </w:p>
        </w:tc>
      </w:tr>
      <w:tr w:rsidR="006805AF" w14:paraId="76ADEF0A" w14:textId="77777777" w:rsidTr="00DE478D">
        <w:trPr>
          <w:trHeight w:val="218"/>
        </w:trPr>
        <w:tc>
          <w:tcPr>
            <w:tcW w:w="9859" w:type="dxa"/>
            <w:gridSpan w:val="11"/>
            <w:shd w:val="clear" w:color="auto" w:fill="FBD4B4" w:themeFill="accent6" w:themeFillTint="66"/>
          </w:tcPr>
          <w:p w14:paraId="06F16B4C" w14:textId="77777777" w:rsidR="006805AF" w:rsidRPr="00E37788" w:rsidRDefault="006805AF" w:rsidP="00DE478D">
            <w:pPr>
              <w:jc w:val="both"/>
              <w:rPr>
                <w:b/>
              </w:rPr>
            </w:pPr>
            <w:r w:rsidRPr="00E37788">
              <w:rPr>
                <w:b/>
              </w:rPr>
              <w:t>Působení v</w:t>
            </w:r>
            <w:r>
              <w:rPr>
                <w:b/>
              </w:rPr>
              <w:t> </w:t>
            </w:r>
            <w:r w:rsidRPr="00E37788">
              <w:rPr>
                <w:b/>
              </w:rPr>
              <w:t>zahraničí</w:t>
            </w:r>
          </w:p>
        </w:tc>
      </w:tr>
      <w:tr w:rsidR="006805AF" w14:paraId="271E35CF" w14:textId="77777777" w:rsidTr="00DE478D">
        <w:trPr>
          <w:trHeight w:val="328"/>
        </w:trPr>
        <w:tc>
          <w:tcPr>
            <w:tcW w:w="9859" w:type="dxa"/>
            <w:gridSpan w:val="11"/>
          </w:tcPr>
          <w:p w14:paraId="09B847D3" w14:textId="77777777" w:rsidR="006805AF" w:rsidRPr="00B2411F" w:rsidRDefault="006805AF" w:rsidP="00DE478D">
            <w:pPr>
              <w:jc w:val="both"/>
              <w:rPr>
                <w:b/>
                <w:iCs/>
              </w:rPr>
            </w:pPr>
            <w:r w:rsidRPr="00B2411F">
              <w:rPr>
                <w:b/>
                <w:iCs/>
              </w:rPr>
              <w:t>Akademické stáže:</w:t>
            </w:r>
          </w:p>
          <w:p w14:paraId="7DA8206C" w14:textId="77B9EF87" w:rsidR="006805AF" w:rsidRPr="00E51ED7" w:rsidRDefault="006805AF" w:rsidP="00DE478D">
            <w:pPr>
              <w:jc w:val="both"/>
            </w:pPr>
            <w:r w:rsidRPr="00E51ED7">
              <w:t>2018</w:t>
            </w:r>
            <w:r>
              <w:t xml:space="preserve"> -</w:t>
            </w:r>
            <w:r w:rsidRPr="00E51ED7">
              <w:t xml:space="preserve"> University of Central Florida, Orlando</w:t>
            </w:r>
            <w:r>
              <w:t xml:space="preserve"> (</w:t>
            </w:r>
            <w:r w:rsidRPr="00E51ED7">
              <w:t>USA</w:t>
            </w:r>
            <w:r>
              <w:t>)</w:t>
            </w:r>
            <w:ins w:id="105" w:author="Jan Kalenda" w:date="2023-03-15T22:03:00Z">
              <w:r w:rsidR="00E25820">
                <w:t>, 1 měsíc</w:t>
              </w:r>
            </w:ins>
            <w:r w:rsidRPr="00E51ED7">
              <w:t xml:space="preserve"> </w:t>
            </w:r>
          </w:p>
          <w:p w14:paraId="35F0C6F9" w14:textId="027E7C1C" w:rsidR="006805AF" w:rsidRPr="00E51ED7" w:rsidRDefault="006805AF" w:rsidP="00DE478D">
            <w:pPr>
              <w:jc w:val="both"/>
            </w:pPr>
            <w:r w:rsidRPr="00E51ED7">
              <w:t>2012</w:t>
            </w:r>
            <w:r>
              <w:t xml:space="preserve"> -</w:t>
            </w:r>
            <w:r w:rsidRPr="00E51ED7">
              <w:t xml:space="preserve"> University College Lillebaelt</w:t>
            </w:r>
            <w:r>
              <w:t xml:space="preserve"> (DEN)</w:t>
            </w:r>
            <w:ins w:id="106" w:author="Jan Kalenda" w:date="2023-03-15T22:03:00Z">
              <w:r w:rsidR="00E25820">
                <w:t>, 1 měsíc</w:t>
              </w:r>
            </w:ins>
            <w:del w:id="107" w:author="Jan Kalenda" w:date="2023-03-15T22:03:00Z">
              <w:r w:rsidRPr="00E51ED7" w:rsidDel="00E25820">
                <w:delText xml:space="preserve"> </w:delText>
              </w:r>
            </w:del>
          </w:p>
          <w:p w14:paraId="710DFC1F" w14:textId="1500961A" w:rsidR="006805AF" w:rsidRPr="00E51ED7" w:rsidRDefault="006805AF" w:rsidP="00DE478D">
            <w:pPr>
              <w:jc w:val="both"/>
            </w:pPr>
            <w:r w:rsidRPr="00E51ED7">
              <w:t>2011</w:t>
            </w:r>
            <w:r>
              <w:t xml:space="preserve"> -</w:t>
            </w:r>
            <w:r w:rsidRPr="00E51ED7">
              <w:t xml:space="preserve"> Technische Universität Graz</w:t>
            </w:r>
            <w:r>
              <w:t xml:space="preserve"> (AUT)</w:t>
            </w:r>
            <w:ins w:id="108" w:author="Jan Kalenda" w:date="2023-03-15T22:03:00Z">
              <w:r w:rsidR="00E25820">
                <w:t>, 1 měsíc</w:t>
              </w:r>
            </w:ins>
            <w:del w:id="109" w:author="Jan Kalenda" w:date="2023-03-15T22:03:00Z">
              <w:r w:rsidRPr="00E51ED7" w:rsidDel="00E25820">
                <w:delText xml:space="preserve"> </w:delText>
              </w:r>
            </w:del>
          </w:p>
          <w:p w14:paraId="408E1DE8" w14:textId="239AD9CC" w:rsidR="006805AF" w:rsidRPr="00B22AE0" w:rsidRDefault="006805AF" w:rsidP="00DE478D">
            <w:pPr>
              <w:jc w:val="both"/>
            </w:pPr>
            <w:del w:id="110" w:author="Jan Kalenda" w:date="2023-03-15T22:03:00Z">
              <w:r w:rsidRPr="00E51ED7" w:rsidDel="00E25820">
                <w:delText>2006</w:delText>
              </w:r>
              <w:r w:rsidR="00BC3647" w:rsidDel="00E25820">
                <w:delText xml:space="preserve">, </w:delText>
              </w:r>
              <w:r w:rsidRPr="00E51ED7" w:rsidDel="00E25820">
                <w:delText>2007</w:delText>
              </w:r>
              <w:r w:rsidDel="00E25820">
                <w:delText xml:space="preserve"> -</w:delText>
              </w:r>
              <w:r w:rsidRPr="00E51ED7" w:rsidDel="00E25820">
                <w:delText xml:space="preserve"> Karl-Franzens-Universität Graz</w:delText>
              </w:r>
              <w:r w:rsidDel="00E25820">
                <w:delText xml:space="preserve"> (AUT)</w:delText>
              </w:r>
            </w:del>
          </w:p>
        </w:tc>
      </w:tr>
      <w:tr w:rsidR="006805AF" w14:paraId="1D5E2A5E" w14:textId="77777777" w:rsidTr="00DE478D">
        <w:trPr>
          <w:cantSplit/>
          <w:trHeight w:val="470"/>
        </w:trPr>
        <w:tc>
          <w:tcPr>
            <w:tcW w:w="2518" w:type="dxa"/>
            <w:shd w:val="clear" w:color="auto" w:fill="FBD4B4" w:themeFill="accent6" w:themeFillTint="66"/>
          </w:tcPr>
          <w:p w14:paraId="4D030896" w14:textId="77777777" w:rsidR="006805AF" w:rsidRPr="00E37788" w:rsidRDefault="006805AF" w:rsidP="00DE478D">
            <w:pPr>
              <w:jc w:val="both"/>
              <w:rPr>
                <w:b/>
              </w:rPr>
            </w:pPr>
            <w:r w:rsidRPr="00E37788">
              <w:rPr>
                <w:b/>
              </w:rPr>
              <w:t xml:space="preserve">Podpis </w:t>
            </w:r>
          </w:p>
        </w:tc>
        <w:tc>
          <w:tcPr>
            <w:tcW w:w="4536" w:type="dxa"/>
            <w:gridSpan w:val="5"/>
          </w:tcPr>
          <w:p w14:paraId="086D39CA" w14:textId="77777777" w:rsidR="006805AF" w:rsidRPr="00E37788" w:rsidRDefault="006805AF" w:rsidP="00DE478D">
            <w:pPr>
              <w:jc w:val="both"/>
            </w:pPr>
            <w:r>
              <w:t>PhDr. Denisa Denglerová, Ph.D. v.r.</w:t>
            </w:r>
          </w:p>
        </w:tc>
        <w:tc>
          <w:tcPr>
            <w:tcW w:w="786" w:type="dxa"/>
            <w:gridSpan w:val="2"/>
            <w:shd w:val="clear" w:color="auto" w:fill="FBD4B4" w:themeFill="accent6" w:themeFillTint="66"/>
          </w:tcPr>
          <w:p w14:paraId="614E9EF2" w14:textId="77777777" w:rsidR="006805AF" w:rsidRPr="00E37788" w:rsidRDefault="006805AF" w:rsidP="00DE478D">
            <w:pPr>
              <w:jc w:val="both"/>
            </w:pPr>
            <w:r w:rsidRPr="00E37788">
              <w:rPr>
                <w:b/>
              </w:rPr>
              <w:t>datum</w:t>
            </w:r>
          </w:p>
        </w:tc>
        <w:tc>
          <w:tcPr>
            <w:tcW w:w="2019" w:type="dxa"/>
            <w:gridSpan w:val="3"/>
          </w:tcPr>
          <w:p w14:paraId="20349C55" w14:textId="1ACB3D14" w:rsidR="006805AF" w:rsidRPr="00E37788" w:rsidRDefault="00C43444" w:rsidP="00DE478D">
            <w:pPr>
              <w:jc w:val="both"/>
            </w:pPr>
            <w:r>
              <w:t>31. 10. 2022</w:t>
            </w:r>
          </w:p>
        </w:tc>
      </w:tr>
    </w:tbl>
    <w:p w14:paraId="644EFE0D" w14:textId="77777777" w:rsidR="006805AF" w:rsidRPr="00B21C06" w:rsidRDefault="006805AF" w:rsidP="006805AF">
      <w:pPr>
        <w:tabs>
          <w:tab w:val="left" w:pos="709"/>
        </w:tabs>
        <w:jc w:val="both"/>
      </w:pPr>
    </w:p>
    <w:p w14:paraId="537E68AB" w14:textId="77777777" w:rsidR="00C00755" w:rsidRDefault="00C00755" w:rsidP="00C00755">
      <w:pPr>
        <w:sectPr w:rsidR="00C00755">
          <w:footerReference w:type="default" r:id="rId19"/>
          <w:pgSz w:w="11906" w:h="16838"/>
          <w:pgMar w:top="1417" w:right="1417" w:bottom="1417" w:left="1417" w:header="708" w:footer="708" w:gutter="0"/>
          <w:cols w:space="708"/>
          <w:docGrid w:linePitch="360"/>
        </w:sectPr>
      </w:pPr>
    </w:p>
    <w:tbl>
      <w:tblPr>
        <w:tblpPr w:leftFromText="141" w:rightFromText="141" w:vertAnchor="page" w:horzAnchor="margin" w:tblpXSpec="center" w:tblpY="877"/>
        <w:tblW w:w="98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314"/>
        <w:gridCol w:w="678"/>
        <w:gridCol w:w="739"/>
        <w:gridCol w:w="709"/>
        <w:gridCol w:w="709"/>
        <w:gridCol w:w="850"/>
        <w:gridCol w:w="792"/>
      </w:tblGrid>
      <w:tr w:rsidR="006805AF" w:rsidRPr="00CB5E22" w14:paraId="5B6005BC" w14:textId="77777777" w:rsidTr="00DE478D">
        <w:tc>
          <w:tcPr>
            <w:tcW w:w="9859" w:type="dxa"/>
            <w:gridSpan w:val="10"/>
            <w:tcBorders>
              <w:bottom w:val="double" w:sz="4" w:space="0" w:color="auto"/>
            </w:tcBorders>
            <w:shd w:val="clear" w:color="auto" w:fill="BDD6EE"/>
          </w:tcPr>
          <w:p w14:paraId="3910FA53" w14:textId="77777777" w:rsidR="006805AF" w:rsidRPr="00CB5E22" w:rsidRDefault="006805AF" w:rsidP="00DE478D">
            <w:pPr>
              <w:jc w:val="both"/>
              <w:rPr>
                <w:b/>
                <w:sz w:val="28"/>
              </w:rPr>
            </w:pPr>
            <w:bookmarkStart w:id="111" w:name="_Hlk118008415"/>
            <w:r w:rsidRPr="00CB5E22">
              <w:rPr>
                <w:b/>
                <w:sz w:val="28"/>
              </w:rPr>
              <w:lastRenderedPageBreak/>
              <w:t>C-I – Personální zabezpečení</w:t>
            </w:r>
          </w:p>
        </w:tc>
      </w:tr>
      <w:tr w:rsidR="006805AF" w:rsidRPr="00CB5E22" w14:paraId="5BBD2B57" w14:textId="77777777" w:rsidTr="00DE478D">
        <w:tc>
          <w:tcPr>
            <w:tcW w:w="2518" w:type="dxa"/>
            <w:tcBorders>
              <w:top w:val="double" w:sz="4" w:space="0" w:color="auto"/>
            </w:tcBorders>
            <w:shd w:val="clear" w:color="auto" w:fill="F7CAAC"/>
          </w:tcPr>
          <w:p w14:paraId="0DC8F75C" w14:textId="77777777" w:rsidR="006805AF" w:rsidRPr="00CB5E22" w:rsidRDefault="006805AF" w:rsidP="00DE478D">
            <w:pPr>
              <w:jc w:val="both"/>
              <w:rPr>
                <w:b/>
              </w:rPr>
            </w:pPr>
            <w:r w:rsidRPr="00CB5E22">
              <w:rPr>
                <w:b/>
              </w:rPr>
              <w:t>Vysoká škola</w:t>
            </w:r>
          </w:p>
        </w:tc>
        <w:tc>
          <w:tcPr>
            <w:tcW w:w="7341" w:type="dxa"/>
            <w:gridSpan w:val="9"/>
          </w:tcPr>
          <w:p w14:paraId="71C633C6" w14:textId="77777777" w:rsidR="006805AF" w:rsidRPr="00CB5E22" w:rsidRDefault="006805AF" w:rsidP="00DE478D">
            <w:pPr>
              <w:jc w:val="both"/>
            </w:pPr>
            <w:r w:rsidRPr="00CB5E22">
              <w:t>Univerzita Tomáše Bati ve Zlíně</w:t>
            </w:r>
          </w:p>
        </w:tc>
      </w:tr>
      <w:tr w:rsidR="006805AF" w:rsidRPr="00CB5E22" w14:paraId="451DA012" w14:textId="77777777" w:rsidTr="00DE478D">
        <w:tc>
          <w:tcPr>
            <w:tcW w:w="2518" w:type="dxa"/>
            <w:shd w:val="clear" w:color="auto" w:fill="F7CAAC"/>
          </w:tcPr>
          <w:p w14:paraId="03347E8D" w14:textId="77777777" w:rsidR="006805AF" w:rsidRPr="00CB5E22" w:rsidRDefault="006805AF" w:rsidP="00DE478D">
            <w:pPr>
              <w:jc w:val="both"/>
              <w:rPr>
                <w:b/>
              </w:rPr>
            </w:pPr>
            <w:r w:rsidRPr="00CB5E22">
              <w:rPr>
                <w:b/>
              </w:rPr>
              <w:t>Součást vysoké školy</w:t>
            </w:r>
          </w:p>
        </w:tc>
        <w:tc>
          <w:tcPr>
            <w:tcW w:w="7341" w:type="dxa"/>
            <w:gridSpan w:val="9"/>
          </w:tcPr>
          <w:p w14:paraId="0FE7A7D0" w14:textId="77777777" w:rsidR="006805AF" w:rsidRPr="00CB5E22" w:rsidRDefault="006805AF" w:rsidP="00DE478D">
            <w:pPr>
              <w:jc w:val="both"/>
            </w:pPr>
            <w:r w:rsidRPr="00CB5E22">
              <w:t>Fakulta humanitních studií</w:t>
            </w:r>
          </w:p>
        </w:tc>
      </w:tr>
      <w:tr w:rsidR="006805AF" w:rsidRPr="00CB5E22" w14:paraId="09EBD5D9" w14:textId="77777777" w:rsidTr="00DE478D">
        <w:tc>
          <w:tcPr>
            <w:tcW w:w="2518" w:type="dxa"/>
            <w:shd w:val="clear" w:color="auto" w:fill="F7CAAC"/>
          </w:tcPr>
          <w:p w14:paraId="1C92A44A" w14:textId="77777777" w:rsidR="006805AF" w:rsidRPr="00CB5E22" w:rsidRDefault="006805AF" w:rsidP="00DE478D">
            <w:pPr>
              <w:jc w:val="both"/>
              <w:rPr>
                <w:b/>
              </w:rPr>
            </w:pPr>
            <w:r w:rsidRPr="00CB5E22">
              <w:rPr>
                <w:b/>
              </w:rPr>
              <w:t>Název studijního programu</w:t>
            </w:r>
          </w:p>
        </w:tc>
        <w:tc>
          <w:tcPr>
            <w:tcW w:w="7341" w:type="dxa"/>
            <w:gridSpan w:val="9"/>
          </w:tcPr>
          <w:p w14:paraId="40B564E1" w14:textId="77777777" w:rsidR="006805AF" w:rsidRPr="00CB5E22" w:rsidRDefault="006805AF" w:rsidP="00DE478D">
            <w:pPr>
              <w:jc w:val="both"/>
            </w:pPr>
            <w:r w:rsidRPr="00CB5E22">
              <w:t>Pedagogika</w:t>
            </w:r>
          </w:p>
        </w:tc>
      </w:tr>
      <w:tr w:rsidR="006805AF" w:rsidRPr="00CB5E22" w14:paraId="040D5B0F" w14:textId="77777777" w:rsidTr="00DE478D">
        <w:tc>
          <w:tcPr>
            <w:tcW w:w="2518" w:type="dxa"/>
            <w:shd w:val="clear" w:color="auto" w:fill="F7CAAC"/>
          </w:tcPr>
          <w:p w14:paraId="37778B99" w14:textId="77777777" w:rsidR="006805AF" w:rsidRPr="00CB5E22" w:rsidRDefault="006805AF" w:rsidP="00DE478D">
            <w:pPr>
              <w:jc w:val="both"/>
              <w:rPr>
                <w:b/>
              </w:rPr>
            </w:pPr>
            <w:r w:rsidRPr="00CB5E22">
              <w:rPr>
                <w:b/>
              </w:rPr>
              <w:t>Jméno a příjmení</w:t>
            </w:r>
          </w:p>
        </w:tc>
        <w:tc>
          <w:tcPr>
            <w:tcW w:w="4281" w:type="dxa"/>
            <w:gridSpan w:val="5"/>
          </w:tcPr>
          <w:p w14:paraId="0033350B" w14:textId="77777777" w:rsidR="006805AF" w:rsidRPr="00CB5E22" w:rsidRDefault="006805AF" w:rsidP="00DE478D">
            <w:pPr>
              <w:jc w:val="both"/>
            </w:pPr>
            <w:r w:rsidRPr="00CB5E22">
              <w:t>Martina Fasnerová</w:t>
            </w:r>
          </w:p>
        </w:tc>
        <w:tc>
          <w:tcPr>
            <w:tcW w:w="709" w:type="dxa"/>
            <w:shd w:val="clear" w:color="auto" w:fill="F7CAAC"/>
          </w:tcPr>
          <w:p w14:paraId="47868CE9" w14:textId="77777777" w:rsidR="006805AF" w:rsidRPr="00CB5E22" w:rsidRDefault="006805AF" w:rsidP="00DE478D">
            <w:pPr>
              <w:jc w:val="both"/>
              <w:rPr>
                <w:b/>
              </w:rPr>
            </w:pPr>
            <w:r w:rsidRPr="00CB5E22">
              <w:rPr>
                <w:b/>
              </w:rPr>
              <w:t>Tituly</w:t>
            </w:r>
          </w:p>
        </w:tc>
        <w:tc>
          <w:tcPr>
            <w:tcW w:w="2351" w:type="dxa"/>
            <w:gridSpan w:val="3"/>
          </w:tcPr>
          <w:p w14:paraId="0FD89D0B" w14:textId="77777777" w:rsidR="006805AF" w:rsidRPr="00CB5E22" w:rsidRDefault="006805AF" w:rsidP="00DE478D">
            <w:pPr>
              <w:jc w:val="both"/>
            </w:pPr>
            <w:r w:rsidRPr="00CB5E22">
              <w:t>doc., PhDr., Ph.D.</w:t>
            </w:r>
          </w:p>
        </w:tc>
      </w:tr>
      <w:tr w:rsidR="006805AF" w:rsidRPr="00CB5E22" w14:paraId="44150E90" w14:textId="77777777" w:rsidTr="00DE478D">
        <w:tc>
          <w:tcPr>
            <w:tcW w:w="2518" w:type="dxa"/>
            <w:shd w:val="clear" w:color="auto" w:fill="F7CAAC"/>
          </w:tcPr>
          <w:p w14:paraId="0F6AFA6F" w14:textId="77777777" w:rsidR="006805AF" w:rsidRPr="00CB5E22" w:rsidRDefault="006805AF" w:rsidP="00DE478D">
            <w:pPr>
              <w:jc w:val="both"/>
              <w:rPr>
                <w:b/>
              </w:rPr>
            </w:pPr>
            <w:r w:rsidRPr="00CB5E22">
              <w:rPr>
                <w:b/>
              </w:rPr>
              <w:t>Rok narození</w:t>
            </w:r>
          </w:p>
        </w:tc>
        <w:tc>
          <w:tcPr>
            <w:tcW w:w="829" w:type="dxa"/>
          </w:tcPr>
          <w:p w14:paraId="16163FB4" w14:textId="77777777" w:rsidR="006805AF" w:rsidRPr="00CB5E22" w:rsidRDefault="006805AF" w:rsidP="00DE478D">
            <w:pPr>
              <w:jc w:val="both"/>
            </w:pPr>
            <w:r w:rsidRPr="00CB5E22">
              <w:t>1966</w:t>
            </w:r>
          </w:p>
        </w:tc>
        <w:tc>
          <w:tcPr>
            <w:tcW w:w="1721" w:type="dxa"/>
            <w:shd w:val="clear" w:color="auto" w:fill="F7CAAC"/>
          </w:tcPr>
          <w:p w14:paraId="6E96ABE3" w14:textId="77777777" w:rsidR="006805AF" w:rsidRPr="00CB5E22" w:rsidRDefault="006805AF" w:rsidP="00DE478D">
            <w:pPr>
              <w:jc w:val="both"/>
              <w:rPr>
                <w:b/>
              </w:rPr>
            </w:pPr>
            <w:r w:rsidRPr="00CB5E22">
              <w:rPr>
                <w:b/>
              </w:rPr>
              <w:t>typ vztahu k VŠ</w:t>
            </w:r>
          </w:p>
        </w:tc>
        <w:tc>
          <w:tcPr>
            <w:tcW w:w="992" w:type="dxa"/>
            <w:gridSpan w:val="2"/>
          </w:tcPr>
          <w:p w14:paraId="254D18F4" w14:textId="77777777" w:rsidR="006805AF" w:rsidRPr="00CB5E22" w:rsidRDefault="006805AF" w:rsidP="00DE478D">
            <w:pPr>
              <w:tabs>
                <w:tab w:val="left" w:pos="735"/>
              </w:tabs>
            </w:pPr>
            <w:r>
              <w:t>pp.</w:t>
            </w:r>
          </w:p>
        </w:tc>
        <w:tc>
          <w:tcPr>
            <w:tcW w:w="739" w:type="dxa"/>
            <w:shd w:val="clear" w:color="auto" w:fill="F7CAAC"/>
          </w:tcPr>
          <w:p w14:paraId="19C31B4A" w14:textId="77777777" w:rsidR="006805AF" w:rsidRPr="00CB5E22" w:rsidRDefault="006805AF" w:rsidP="00DE478D">
            <w:pPr>
              <w:jc w:val="both"/>
              <w:rPr>
                <w:b/>
              </w:rPr>
            </w:pPr>
            <w:r w:rsidRPr="00CB5E22">
              <w:rPr>
                <w:b/>
              </w:rPr>
              <w:t>rozsah</w:t>
            </w:r>
          </w:p>
        </w:tc>
        <w:tc>
          <w:tcPr>
            <w:tcW w:w="709" w:type="dxa"/>
          </w:tcPr>
          <w:p w14:paraId="6CFAA6C5" w14:textId="77777777" w:rsidR="006805AF" w:rsidRPr="00CB5E22" w:rsidRDefault="006805AF" w:rsidP="00DE478D">
            <w:pPr>
              <w:jc w:val="both"/>
            </w:pPr>
            <w:r w:rsidRPr="00CB5E22">
              <w:t>20</w:t>
            </w:r>
          </w:p>
        </w:tc>
        <w:tc>
          <w:tcPr>
            <w:tcW w:w="709" w:type="dxa"/>
            <w:shd w:val="clear" w:color="auto" w:fill="F7CAAC"/>
          </w:tcPr>
          <w:p w14:paraId="66DCB8F1" w14:textId="77777777" w:rsidR="006805AF" w:rsidRPr="009B1B78" w:rsidRDefault="006805AF" w:rsidP="00DE478D">
            <w:pPr>
              <w:jc w:val="both"/>
              <w:rPr>
                <w:b/>
              </w:rPr>
            </w:pPr>
            <w:r w:rsidRPr="009B1B78">
              <w:rPr>
                <w:b/>
              </w:rPr>
              <w:t>do kdy</w:t>
            </w:r>
          </w:p>
        </w:tc>
        <w:tc>
          <w:tcPr>
            <w:tcW w:w="1642" w:type="dxa"/>
            <w:gridSpan w:val="2"/>
            <w:vMerge w:val="restart"/>
          </w:tcPr>
          <w:p w14:paraId="67B0FB73" w14:textId="77777777" w:rsidR="006805AF" w:rsidRDefault="006805AF" w:rsidP="00DE478D">
            <w:r w:rsidRPr="009B1B78">
              <w:t>31. 08. 2023</w:t>
            </w:r>
          </w:p>
          <w:p w14:paraId="3CAFEC9D" w14:textId="10FB8D0D" w:rsidR="00BA34CF" w:rsidRPr="009B1B78" w:rsidRDefault="00BA34CF" w:rsidP="00DE478D">
            <w:r>
              <w:t>(předpokládá se prodloužení)</w:t>
            </w:r>
          </w:p>
        </w:tc>
      </w:tr>
      <w:tr w:rsidR="006805AF" w:rsidRPr="00CB5E22" w14:paraId="2CB129FD" w14:textId="77777777" w:rsidTr="00DE478D">
        <w:tc>
          <w:tcPr>
            <w:tcW w:w="5068" w:type="dxa"/>
            <w:gridSpan w:val="3"/>
            <w:shd w:val="clear" w:color="auto" w:fill="F7CAAC"/>
          </w:tcPr>
          <w:p w14:paraId="76DC87BF" w14:textId="77777777" w:rsidR="006805AF" w:rsidRPr="00CB5E22" w:rsidRDefault="006805AF" w:rsidP="00DE478D">
            <w:pPr>
              <w:jc w:val="both"/>
              <w:rPr>
                <w:b/>
              </w:rPr>
            </w:pPr>
            <w:r w:rsidRPr="00CB5E22">
              <w:rPr>
                <w:b/>
              </w:rPr>
              <w:t>Typ vztahu na součásti VŠ, která uskutečňuje st. program</w:t>
            </w:r>
          </w:p>
        </w:tc>
        <w:tc>
          <w:tcPr>
            <w:tcW w:w="992" w:type="dxa"/>
            <w:gridSpan w:val="2"/>
          </w:tcPr>
          <w:p w14:paraId="055097A3" w14:textId="77777777" w:rsidR="006805AF" w:rsidRPr="00CB5E22" w:rsidRDefault="006805AF" w:rsidP="00DE478D">
            <w:pPr>
              <w:jc w:val="both"/>
            </w:pPr>
            <w:r>
              <w:t>pp.</w:t>
            </w:r>
          </w:p>
        </w:tc>
        <w:tc>
          <w:tcPr>
            <w:tcW w:w="739" w:type="dxa"/>
            <w:shd w:val="clear" w:color="auto" w:fill="F7CAAC"/>
          </w:tcPr>
          <w:p w14:paraId="7FD5F565" w14:textId="77777777" w:rsidR="006805AF" w:rsidRPr="00CB5E22" w:rsidRDefault="006805AF" w:rsidP="00DE478D">
            <w:pPr>
              <w:jc w:val="both"/>
              <w:rPr>
                <w:b/>
              </w:rPr>
            </w:pPr>
            <w:r w:rsidRPr="00CB5E22">
              <w:rPr>
                <w:b/>
              </w:rPr>
              <w:t>rozsah</w:t>
            </w:r>
          </w:p>
        </w:tc>
        <w:tc>
          <w:tcPr>
            <w:tcW w:w="709" w:type="dxa"/>
          </w:tcPr>
          <w:p w14:paraId="4E3411D6" w14:textId="77777777" w:rsidR="006805AF" w:rsidRPr="00CB5E22" w:rsidRDefault="006805AF" w:rsidP="00DE478D">
            <w:pPr>
              <w:jc w:val="both"/>
            </w:pPr>
            <w:r w:rsidRPr="00CB5E22">
              <w:t>20</w:t>
            </w:r>
          </w:p>
        </w:tc>
        <w:tc>
          <w:tcPr>
            <w:tcW w:w="709" w:type="dxa"/>
            <w:shd w:val="clear" w:color="auto" w:fill="F7CAAC"/>
          </w:tcPr>
          <w:p w14:paraId="3E9D192E" w14:textId="77777777" w:rsidR="006805AF" w:rsidRPr="009B1B78" w:rsidRDefault="006805AF" w:rsidP="00DE478D">
            <w:pPr>
              <w:jc w:val="both"/>
              <w:rPr>
                <w:b/>
              </w:rPr>
            </w:pPr>
            <w:r w:rsidRPr="009B1B78">
              <w:rPr>
                <w:b/>
              </w:rPr>
              <w:t>do kdy</w:t>
            </w:r>
          </w:p>
        </w:tc>
        <w:tc>
          <w:tcPr>
            <w:tcW w:w="1642" w:type="dxa"/>
            <w:gridSpan w:val="2"/>
            <w:vMerge/>
          </w:tcPr>
          <w:p w14:paraId="2BDBDCC5" w14:textId="77777777" w:rsidR="006805AF" w:rsidRPr="009B1B78" w:rsidRDefault="006805AF" w:rsidP="00DE478D">
            <w:pPr>
              <w:jc w:val="both"/>
            </w:pPr>
          </w:p>
        </w:tc>
      </w:tr>
      <w:tr w:rsidR="006805AF" w:rsidRPr="00CB5E22" w14:paraId="4732802F" w14:textId="77777777" w:rsidTr="00DE478D">
        <w:tc>
          <w:tcPr>
            <w:tcW w:w="6060" w:type="dxa"/>
            <w:gridSpan w:val="5"/>
            <w:shd w:val="clear" w:color="auto" w:fill="F7CAAC"/>
          </w:tcPr>
          <w:p w14:paraId="23A4A022" w14:textId="77777777" w:rsidR="006805AF" w:rsidRPr="00CB5E22" w:rsidRDefault="006805AF" w:rsidP="00DE478D">
            <w:pPr>
              <w:jc w:val="both"/>
            </w:pPr>
            <w:r w:rsidRPr="00CB5E22">
              <w:rPr>
                <w:b/>
              </w:rPr>
              <w:t>Další současná působení jako akademický pracovník na jiných VŠ</w:t>
            </w:r>
          </w:p>
        </w:tc>
        <w:tc>
          <w:tcPr>
            <w:tcW w:w="1448" w:type="dxa"/>
            <w:gridSpan w:val="2"/>
            <w:shd w:val="clear" w:color="auto" w:fill="F7CAAC"/>
          </w:tcPr>
          <w:p w14:paraId="7DA00E4A" w14:textId="77777777" w:rsidR="006805AF" w:rsidRPr="00CB5E22" w:rsidRDefault="006805AF" w:rsidP="00DE478D">
            <w:pPr>
              <w:jc w:val="both"/>
              <w:rPr>
                <w:b/>
              </w:rPr>
            </w:pPr>
            <w:r w:rsidRPr="00CB5E22">
              <w:rPr>
                <w:b/>
              </w:rPr>
              <w:t>typ prac. vztahu</w:t>
            </w:r>
          </w:p>
        </w:tc>
        <w:tc>
          <w:tcPr>
            <w:tcW w:w="2351" w:type="dxa"/>
            <w:gridSpan w:val="3"/>
            <w:shd w:val="clear" w:color="auto" w:fill="F7CAAC"/>
          </w:tcPr>
          <w:p w14:paraId="00513A34" w14:textId="77777777" w:rsidR="006805AF" w:rsidRPr="00CB5E22" w:rsidRDefault="006805AF" w:rsidP="00DE478D">
            <w:pPr>
              <w:jc w:val="both"/>
              <w:rPr>
                <w:b/>
              </w:rPr>
            </w:pPr>
            <w:r w:rsidRPr="00CB5E22">
              <w:rPr>
                <w:b/>
              </w:rPr>
              <w:t>rozsah</w:t>
            </w:r>
          </w:p>
        </w:tc>
      </w:tr>
      <w:tr w:rsidR="006805AF" w:rsidRPr="00CB5E22" w14:paraId="408E909D" w14:textId="77777777" w:rsidTr="00DE478D">
        <w:tc>
          <w:tcPr>
            <w:tcW w:w="6060" w:type="dxa"/>
            <w:gridSpan w:val="5"/>
          </w:tcPr>
          <w:p w14:paraId="776C53C1" w14:textId="77777777" w:rsidR="006805AF" w:rsidRPr="00CB5E22" w:rsidRDefault="006805AF" w:rsidP="00DE478D">
            <w:pPr>
              <w:jc w:val="both"/>
            </w:pPr>
            <w:r w:rsidRPr="00CB5E22">
              <w:t>Univerzita Palackého v Olomouci</w:t>
            </w:r>
          </w:p>
        </w:tc>
        <w:tc>
          <w:tcPr>
            <w:tcW w:w="1448" w:type="dxa"/>
            <w:gridSpan w:val="2"/>
          </w:tcPr>
          <w:p w14:paraId="11D602AF" w14:textId="77777777" w:rsidR="006805AF" w:rsidRPr="00CB5E22" w:rsidRDefault="006805AF" w:rsidP="00DE478D">
            <w:pPr>
              <w:jc w:val="both"/>
            </w:pPr>
            <w:r>
              <w:t>pp.</w:t>
            </w:r>
          </w:p>
        </w:tc>
        <w:tc>
          <w:tcPr>
            <w:tcW w:w="2351" w:type="dxa"/>
            <w:gridSpan w:val="3"/>
          </w:tcPr>
          <w:p w14:paraId="5A31B8E2" w14:textId="77777777" w:rsidR="006805AF" w:rsidRPr="00CB5E22" w:rsidRDefault="006805AF" w:rsidP="00DE478D">
            <w:pPr>
              <w:jc w:val="both"/>
            </w:pPr>
            <w:r>
              <w:t>40</w:t>
            </w:r>
          </w:p>
        </w:tc>
      </w:tr>
      <w:tr w:rsidR="006805AF" w:rsidRPr="00CB5E22" w14:paraId="4051371D" w14:textId="77777777" w:rsidTr="00DE478D">
        <w:tc>
          <w:tcPr>
            <w:tcW w:w="9859" w:type="dxa"/>
            <w:gridSpan w:val="10"/>
            <w:shd w:val="clear" w:color="auto" w:fill="F7CAAC"/>
          </w:tcPr>
          <w:p w14:paraId="384EC10F" w14:textId="77777777" w:rsidR="006805AF" w:rsidRPr="00CB5E22" w:rsidRDefault="006805AF" w:rsidP="00DE478D">
            <w:pPr>
              <w:jc w:val="both"/>
            </w:pPr>
            <w:r w:rsidRPr="00CB5E22">
              <w:rPr>
                <w:b/>
              </w:rPr>
              <w:t>Předměty příslušného studijního programu a způsob zapojení do jejich výuky, příp. další zapojení do uskutečňování studijního programu</w:t>
            </w:r>
          </w:p>
        </w:tc>
      </w:tr>
      <w:tr w:rsidR="006805AF" w:rsidRPr="00CB5E22" w14:paraId="76A2A83E" w14:textId="77777777" w:rsidTr="00DE478D">
        <w:trPr>
          <w:trHeight w:val="330"/>
        </w:trPr>
        <w:tc>
          <w:tcPr>
            <w:tcW w:w="9859" w:type="dxa"/>
            <w:gridSpan w:val="10"/>
            <w:tcBorders>
              <w:top w:val="nil"/>
            </w:tcBorders>
          </w:tcPr>
          <w:p w14:paraId="06BC2523" w14:textId="77777777" w:rsidR="006805AF" w:rsidRDefault="006805AF" w:rsidP="00DE478D">
            <w:pPr>
              <w:jc w:val="both"/>
            </w:pPr>
            <w:r w:rsidRPr="001B6CD6">
              <w:t xml:space="preserve">V rámci studijního programu Pedagogika: </w:t>
            </w:r>
          </w:p>
          <w:p w14:paraId="7AE95BC5" w14:textId="77777777" w:rsidR="006805AF" w:rsidRPr="00FD0E39" w:rsidRDefault="006805AF" w:rsidP="00630AC5">
            <w:pPr>
              <w:pStyle w:val="Odstavecseseznamem"/>
              <w:numPr>
                <w:ilvl w:val="0"/>
                <w:numId w:val="99"/>
              </w:numPr>
              <w:jc w:val="both"/>
            </w:pPr>
            <w:r w:rsidRPr="00FD0E39">
              <w:t xml:space="preserve">garantuje předmět Pedagogika preprimárního vzdělávání (přednášející 100 %), </w:t>
            </w:r>
          </w:p>
          <w:p w14:paraId="65728D46" w14:textId="77777777" w:rsidR="006805AF" w:rsidRPr="00C35D59" w:rsidRDefault="006805AF" w:rsidP="00630AC5">
            <w:pPr>
              <w:pStyle w:val="Odstavecseseznamem"/>
              <w:numPr>
                <w:ilvl w:val="0"/>
                <w:numId w:val="99"/>
              </w:numPr>
              <w:jc w:val="both"/>
            </w:pPr>
            <w:r w:rsidRPr="00FD0E39">
              <w:t>působí jako školitel a člen Oborové rady</w:t>
            </w:r>
            <w:r>
              <w:t>.</w:t>
            </w:r>
          </w:p>
        </w:tc>
      </w:tr>
      <w:tr w:rsidR="006805AF" w:rsidRPr="00CB5E22" w14:paraId="547A2136" w14:textId="77777777" w:rsidTr="00DE478D">
        <w:tc>
          <w:tcPr>
            <w:tcW w:w="9859" w:type="dxa"/>
            <w:gridSpan w:val="10"/>
            <w:shd w:val="clear" w:color="auto" w:fill="F7CAAC"/>
          </w:tcPr>
          <w:p w14:paraId="591D4F5A" w14:textId="77777777" w:rsidR="006805AF" w:rsidRPr="00CB5E22" w:rsidRDefault="006805AF" w:rsidP="00DE478D">
            <w:pPr>
              <w:jc w:val="both"/>
            </w:pPr>
            <w:r w:rsidRPr="00CB5E22">
              <w:rPr>
                <w:b/>
              </w:rPr>
              <w:t xml:space="preserve">Údaje o vzdělání na VŠ </w:t>
            </w:r>
          </w:p>
        </w:tc>
      </w:tr>
      <w:tr w:rsidR="006805AF" w:rsidRPr="00CB5E22" w14:paraId="2493C7A3" w14:textId="77777777" w:rsidTr="00DE478D">
        <w:trPr>
          <w:trHeight w:val="307"/>
        </w:trPr>
        <w:tc>
          <w:tcPr>
            <w:tcW w:w="9859" w:type="dxa"/>
            <w:gridSpan w:val="10"/>
          </w:tcPr>
          <w:p w14:paraId="6C58F592" w14:textId="77777777" w:rsidR="006805AF" w:rsidRPr="00CB5E22" w:rsidRDefault="006805AF" w:rsidP="00DE478D">
            <w:pPr>
              <w:jc w:val="both"/>
            </w:pPr>
            <w:r w:rsidRPr="00CB5E22">
              <w:rPr>
                <w:b/>
                <w:bCs/>
              </w:rPr>
              <w:t>2015:</w:t>
            </w:r>
            <w:r w:rsidRPr="00CB5E22">
              <w:t xml:space="preserve"> Pedagogika, </w:t>
            </w:r>
            <w:r>
              <w:t>UP Olomouc, PF (doc.).</w:t>
            </w:r>
          </w:p>
          <w:p w14:paraId="2BD1E3E4" w14:textId="77777777" w:rsidR="006805AF" w:rsidRPr="00CB5E22" w:rsidRDefault="006805AF" w:rsidP="00DE478D">
            <w:pPr>
              <w:jc w:val="both"/>
            </w:pPr>
            <w:r w:rsidRPr="00CB5E22">
              <w:rPr>
                <w:b/>
                <w:bCs/>
              </w:rPr>
              <w:t>2010:</w:t>
            </w:r>
            <w:r w:rsidRPr="00CB5E22">
              <w:t xml:space="preserve"> Pedagogika, </w:t>
            </w:r>
            <w:r>
              <w:t>UP Olomouc, PF (PhDr.).</w:t>
            </w:r>
          </w:p>
          <w:p w14:paraId="2E20736D" w14:textId="77777777" w:rsidR="006805AF" w:rsidRPr="00CB5E22" w:rsidRDefault="006805AF" w:rsidP="00DE478D">
            <w:pPr>
              <w:jc w:val="both"/>
            </w:pPr>
            <w:r w:rsidRPr="00CB5E22">
              <w:rPr>
                <w:b/>
                <w:bCs/>
              </w:rPr>
              <w:t>2010</w:t>
            </w:r>
            <w:r w:rsidRPr="005C27F3">
              <w:rPr>
                <w:b/>
                <w:bCs/>
              </w:rPr>
              <w:t>:</w:t>
            </w:r>
            <w:r w:rsidRPr="00CB5E22">
              <w:t xml:space="preserve"> </w:t>
            </w:r>
            <w:r>
              <w:t>P</w:t>
            </w:r>
            <w:r w:rsidRPr="00CB5E22">
              <w:t xml:space="preserve">edagogika, </w:t>
            </w:r>
            <w:r>
              <w:t>UP Olomouc</w:t>
            </w:r>
            <w:r w:rsidRPr="00CB5E22">
              <w:t>, P</w:t>
            </w:r>
            <w:r>
              <w:t>F (Ph.D.).</w:t>
            </w:r>
          </w:p>
          <w:p w14:paraId="2DF8EF05" w14:textId="2811A956" w:rsidR="006805AF" w:rsidRPr="00CB5E22" w:rsidRDefault="006805AF" w:rsidP="00DE478D">
            <w:pPr>
              <w:jc w:val="both"/>
            </w:pPr>
            <w:r w:rsidRPr="00CB5E22">
              <w:rPr>
                <w:b/>
                <w:bCs/>
              </w:rPr>
              <w:t>2004:</w:t>
            </w:r>
            <w:r w:rsidRPr="00CB5E22">
              <w:t xml:space="preserve"> </w:t>
            </w:r>
            <w:r>
              <w:t>U</w:t>
            </w:r>
            <w:r w:rsidRPr="00CB5E22">
              <w:t>čitelství pro 2. stupeń ZŠ český jazyk a literatura</w:t>
            </w:r>
            <w:r>
              <w:t>, UP Olomouc</w:t>
            </w:r>
            <w:r w:rsidRPr="00CB5E22">
              <w:t>, P</w:t>
            </w:r>
            <w:r>
              <w:t>F (Mgr.).</w:t>
            </w:r>
          </w:p>
          <w:p w14:paraId="41F6652A" w14:textId="77777777" w:rsidR="006805AF" w:rsidRPr="00CB5E22" w:rsidRDefault="006805AF" w:rsidP="00DE478D">
            <w:pPr>
              <w:jc w:val="both"/>
            </w:pPr>
            <w:r w:rsidRPr="00CB5E22">
              <w:rPr>
                <w:b/>
                <w:bCs/>
              </w:rPr>
              <w:t>1990:</w:t>
            </w:r>
            <w:r w:rsidRPr="00CB5E22">
              <w:t xml:space="preserve"> Učitelství pro 1. stupeň ZŠ, </w:t>
            </w:r>
            <w:r>
              <w:t>UP Olomouc</w:t>
            </w:r>
            <w:r w:rsidRPr="00CB5E22">
              <w:t>, P</w:t>
            </w:r>
            <w:r>
              <w:t>F (Mgr.).</w:t>
            </w:r>
          </w:p>
        </w:tc>
      </w:tr>
      <w:tr w:rsidR="006805AF" w:rsidRPr="00CB5E22" w14:paraId="4989469B" w14:textId="77777777" w:rsidTr="00DE478D">
        <w:tc>
          <w:tcPr>
            <w:tcW w:w="9859" w:type="dxa"/>
            <w:gridSpan w:val="10"/>
            <w:shd w:val="clear" w:color="auto" w:fill="F7CAAC"/>
          </w:tcPr>
          <w:p w14:paraId="545E87B6" w14:textId="77777777" w:rsidR="006805AF" w:rsidRPr="00CB5E22" w:rsidRDefault="006805AF" w:rsidP="00DE478D">
            <w:pPr>
              <w:jc w:val="both"/>
              <w:rPr>
                <w:b/>
              </w:rPr>
            </w:pPr>
            <w:r w:rsidRPr="00CB5E22">
              <w:rPr>
                <w:b/>
              </w:rPr>
              <w:t>Údaje o odborném působení od absolvování VŠ</w:t>
            </w:r>
          </w:p>
        </w:tc>
      </w:tr>
      <w:tr w:rsidR="006805AF" w:rsidRPr="00CB5E22" w14:paraId="6FD1164C" w14:textId="77777777" w:rsidTr="00DE478D">
        <w:trPr>
          <w:trHeight w:val="284"/>
        </w:trPr>
        <w:tc>
          <w:tcPr>
            <w:tcW w:w="9859" w:type="dxa"/>
            <w:gridSpan w:val="10"/>
          </w:tcPr>
          <w:p w14:paraId="32667AF5" w14:textId="77777777" w:rsidR="006805AF" w:rsidRPr="0021013C" w:rsidRDefault="006805AF" w:rsidP="00DE478D">
            <w:pPr>
              <w:rPr>
                <w:b/>
                <w:bCs/>
                <w:color w:val="000000" w:themeColor="text1"/>
              </w:rPr>
            </w:pPr>
            <w:r w:rsidRPr="0021013C">
              <w:rPr>
                <w:b/>
                <w:bCs/>
                <w:color w:val="000000" w:themeColor="text1"/>
              </w:rPr>
              <w:t xml:space="preserve">2021 </w:t>
            </w:r>
            <w:r>
              <w:rPr>
                <w:b/>
                <w:bCs/>
                <w:color w:val="000000" w:themeColor="text1"/>
              </w:rPr>
              <w:t>-</w:t>
            </w:r>
            <w:r w:rsidRPr="0021013C">
              <w:rPr>
                <w:b/>
                <w:bCs/>
                <w:color w:val="000000" w:themeColor="text1"/>
              </w:rPr>
              <w:t xml:space="preserve"> dosud: </w:t>
            </w:r>
            <w:r w:rsidRPr="0021013C">
              <w:rPr>
                <w:color w:val="000000" w:themeColor="text1"/>
              </w:rPr>
              <w:t>docent, UTB ve Zlíně, FHS</w:t>
            </w:r>
            <w:r>
              <w:rPr>
                <w:color w:val="000000" w:themeColor="text1"/>
              </w:rPr>
              <w:t>, Ústav školní pedagogiky</w:t>
            </w:r>
            <w:r w:rsidRPr="0021013C">
              <w:rPr>
                <w:color w:val="000000" w:themeColor="text1"/>
              </w:rPr>
              <w:t xml:space="preserve"> (pp.).</w:t>
            </w:r>
          </w:p>
          <w:p w14:paraId="2087C9E5" w14:textId="77777777" w:rsidR="006805AF" w:rsidRPr="00125AC7" w:rsidRDefault="006805AF" w:rsidP="00DE478D">
            <w:pPr>
              <w:rPr>
                <w:b/>
                <w:bCs/>
              </w:rPr>
            </w:pPr>
            <w:r w:rsidRPr="00CB5E22">
              <w:rPr>
                <w:b/>
                <w:bCs/>
              </w:rPr>
              <w:t xml:space="preserve">2019 - </w:t>
            </w:r>
            <w:r>
              <w:rPr>
                <w:b/>
                <w:bCs/>
              </w:rPr>
              <w:t>dosud</w:t>
            </w:r>
            <w:r w:rsidRPr="00CB5E22">
              <w:rPr>
                <w:b/>
                <w:bCs/>
              </w:rPr>
              <w:t>:</w:t>
            </w:r>
            <w:r w:rsidRPr="00CB5E22">
              <w:t xml:space="preserve"> </w:t>
            </w:r>
            <w:r>
              <w:t>docent, UP Olomouc</w:t>
            </w:r>
            <w:r w:rsidRPr="00CB5E22">
              <w:t>, P</w:t>
            </w:r>
            <w:r>
              <w:t xml:space="preserve">F, </w:t>
            </w:r>
            <w:r w:rsidRPr="00CB5E22">
              <w:t>Ústav pedagogiky a sociálních studií</w:t>
            </w:r>
            <w:r>
              <w:t xml:space="preserve"> (pp.).</w:t>
            </w:r>
          </w:p>
          <w:p w14:paraId="14591536" w14:textId="77777777" w:rsidR="006805AF" w:rsidRPr="00CB5E22" w:rsidRDefault="006805AF" w:rsidP="00DE478D">
            <w:pPr>
              <w:tabs>
                <w:tab w:val="left" w:pos="1215"/>
              </w:tabs>
            </w:pPr>
            <w:r w:rsidRPr="00CB5E22">
              <w:rPr>
                <w:b/>
                <w:bCs/>
              </w:rPr>
              <w:t>2015 - 2019:</w:t>
            </w:r>
            <w:r w:rsidRPr="00CB5E22">
              <w:t xml:space="preserve"> </w:t>
            </w:r>
            <w:r>
              <w:t>docent, UP Olomouc</w:t>
            </w:r>
            <w:r w:rsidRPr="00CB5E22">
              <w:t>, P</w:t>
            </w:r>
            <w:r>
              <w:t xml:space="preserve">F, </w:t>
            </w:r>
            <w:r w:rsidRPr="00CB5E22">
              <w:t>Katedra primární a preprimární pedagogiky</w:t>
            </w:r>
            <w:r>
              <w:t xml:space="preserve"> (pp.).</w:t>
            </w:r>
          </w:p>
          <w:p w14:paraId="388F62E1" w14:textId="77777777" w:rsidR="006805AF" w:rsidRPr="00CB5E22" w:rsidRDefault="006805AF" w:rsidP="00DE478D">
            <w:pPr>
              <w:tabs>
                <w:tab w:val="left" w:pos="917"/>
              </w:tabs>
            </w:pPr>
            <w:r w:rsidRPr="00CB5E22">
              <w:rPr>
                <w:b/>
                <w:bCs/>
              </w:rPr>
              <w:t>2007 - 2015:</w:t>
            </w:r>
            <w:r w:rsidRPr="00CB5E22">
              <w:t xml:space="preserve"> </w:t>
            </w:r>
            <w:r>
              <w:t>odborný asistent, UP Olomouc</w:t>
            </w:r>
            <w:r w:rsidRPr="00CB5E22">
              <w:t>, P</w:t>
            </w:r>
            <w:r>
              <w:t xml:space="preserve">F, </w:t>
            </w:r>
            <w:r w:rsidRPr="00CB5E22">
              <w:t>Katedra primární a preprimární pedagogiky</w:t>
            </w:r>
            <w:r>
              <w:t xml:space="preserve"> (pp.).</w:t>
            </w:r>
          </w:p>
        </w:tc>
      </w:tr>
      <w:tr w:rsidR="006805AF" w:rsidRPr="00CB5E22" w14:paraId="1F8A8F48" w14:textId="77777777" w:rsidTr="00DE478D">
        <w:trPr>
          <w:trHeight w:val="250"/>
        </w:trPr>
        <w:tc>
          <w:tcPr>
            <w:tcW w:w="9859" w:type="dxa"/>
            <w:gridSpan w:val="10"/>
            <w:shd w:val="clear" w:color="auto" w:fill="F7CAAC"/>
          </w:tcPr>
          <w:p w14:paraId="4351432B" w14:textId="77777777" w:rsidR="006805AF" w:rsidRPr="00CB5E22" w:rsidRDefault="006805AF" w:rsidP="00DE478D">
            <w:pPr>
              <w:jc w:val="both"/>
            </w:pPr>
            <w:r w:rsidRPr="00CB5E22">
              <w:rPr>
                <w:b/>
              </w:rPr>
              <w:t>Zkušenosti s vedením kvalifikačních a rigorózních prací</w:t>
            </w:r>
          </w:p>
        </w:tc>
      </w:tr>
      <w:tr w:rsidR="006805AF" w:rsidRPr="00CB5E22" w14:paraId="20C90C93" w14:textId="77777777" w:rsidTr="00DE478D">
        <w:trPr>
          <w:trHeight w:val="337"/>
        </w:trPr>
        <w:tc>
          <w:tcPr>
            <w:tcW w:w="9859" w:type="dxa"/>
            <w:gridSpan w:val="10"/>
          </w:tcPr>
          <w:p w14:paraId="21A77BA6" w14:textId="77777777" w:rsidR="006805AF" w:rsidRPr="009E3CBF" w:rsidRDefault="006805AF" w:rsidP="00DE478D">
            <w:pPr>
              <w:jc w:val="both"/>
            </w:pPr>
            <w:r w:rsidRPr="009E3CBF">
              <w:t>Počet vedených disertačních prací 5</w:t>
            </w:r>
            <w:r>
              <w:t>.</w:t>
            </w:r>
          </w:p>
          <w:p w14:paraId="313F5584" w14:textId="77777777" w:rsidR="006805AF" w:rsidRDefault="006805AF" w:rsidP="00DE478D">
            <w:pPr>
              <w:jc w:val="both"/>
              <w:rPr>
                <w:color w:val="000000" w:themeColor="text1"/>
              </w:rPr>
            </w:pPr>
            <w:r w:rsidRPr="009C5681">
              <w:rPr>
                <w:color w:val="000000" w:themeColor="text1"/>
              </w:rPr>
              <w:t>Počet vedených a obhájených bakalářských prací 25</w:t>
            </w:r>
            <w:r>
              <w:rPr>
                <w:color w:val="000000" w:themeColor="text1"/>
              </w:rPr>
              <w:t>.</w:t>
            </w:r>
          </w:p>
          <w:p w14:paraId="65C063FF" w14:textId="77777777" w:rsidR="006805AF" w:rsidRPr="005076B3" w:rsidRDefault="006805AF" w:rsidP="00DE478D">
            <w:pPr>
              <w:jc w:val="both"/>
              <w:rPr>
                <w:color w:val="FF0000"/>
                <w:highlight w:val="cyan"/>
              </w:rPr>
            </w:pPr>
            <w:r w:rsidRPr="009C5681">
              <w:rPr>
                <w:color w:val="000000" w:themeColor="text1"/>
              </w:rPr>
              <w:t>Počet vedených a obhájených diplomových prací 111</w:t>
            </w:r>
            <w:r>
              <w:rPr>
                <w:color w:val="000000" w:themeColor="text1"/>
              </w:rPr>
              <w:t>.</w:t>
            </w:r>
          </w:p>
        </w:tc>
      </w:tr>
      <w:tr w:rsidR="006805AF" w:rsidRPr="00CB5E22" w14:paraId="230B3E97" w14:textId="77777777" w:rsidTr="00DE478D">
        <w:trPr>
          <w:cantSplit/>
        </w:trPr>
        <w:tc>
          <w:tcPr>
            <w:tcW w:w="3347" w:type="dxa"/>
            <w:gridSpan w:val="2"/>
            <w:tcBorders>
              <w:top w:val="single" w:sz="12" w:space="0" w:color="auto"/>
            </w:tcBorders>
            <w:shd w:val="clear" w:color="auto" w:fill="F7CAAC"/>
          </w:tcPr>
          <w:p w14:paraId="5BF41C32" w14:textId="77777777" w:rsidR="006805AF" w:rsidRPr="00CB5E22" w:rsidRDefault="006805AF" w:rsidP="00DE478D">
            <w:pPr>
              <w:jc w:val="both"/>
            </w:pPr>
            <w:r w:rsidRPr="00CB5E22">
              <w:rPr>
                <w:b/>
              </w:rPr>
              <w:t xml:space="preserve">Obor habilitačního řízení </w:t>
            </w:r>
          </w:p>
        </w:tc>
        <w:tc>
          <w:tcPr>
            <w:tcW w:w="2035" w:type="dxa"/>
            <w:gridSpan w:val="2"/>
            <w:tcBorders>
              <w:top w:val="single" w:sz="12" w:space="0" w:color="auto"/>
            </w:tcBorders>
            <w:shd w:val="clear" w:color="auto" w:fill="F7CAAC"/>
          </w:tcPr>
          <w:p w14:paraId="3EEA9E3A" w14:textId="77777777" w:rsidR="006805AF" w:rsidRPr="00CB5E22" w:rsidRDefault="006805AF" w:rsidP="00DE478D">
            <w:pPr>
              <w:jc w:val="both"/>
            </w:pPr>
            <w:r w:rsidRPr="00CB5E22">
              <w:rPr>
                <w:b/>
              </w:rPr>
              <w:t>Rok udělení hodnosti</w:t>
            </w:r>
          </w:p>
        </w:tc>
        <w:tc>
          <w:tcPr>
            <w:tcW w:w="2126" w:type="dxa"/>
            <w:gridSpan w:val="3"/>
            <w:tcBorders>
              <w:top w:val="single" w:sz="12" w:space="0" w:color="auto"/>
              <w:right w:val="single" w:sz="12" w:space="0" w:color="auto"/>
            </w:tcBorders>
            <w:shd w:val="clear" w:color="auto" w:fill="F7CAAC"/>
          </w:tcPr>
          <w:p w14:paraId="49C4FEC5" w14:textId="77777777" w:rsidR="006805AF" w:rsidRPr="00CB5E22" w:rsidRDefault="006805AF" w:rsidP="00DE478D">
            <w:pPr>
              <w:jc w:val="both"/>
            </w:pPr>
            <w:r w:rsidRPr="00CB5E22">
              <w:rPr>
                <w:b/>
              </w:rPr>
              <w:t>Řízení konáno na VŠ</w:t>
            </w:r>
          </w:p>
        </w:tc>
        <w:tc>
          <w:tcPr>
            <w:tcW w:w="2351" w:type="dxa"/>
            <w:gridSpan w:val="3"/>
            <w:tcBorders>
              <w:top w:val="single" w:sz="12" w:space="0" w:color="auto"/>
              <w:left w:val="single" w:sz="12" w:space="0" w:color="auto"/>
            </w:tcBorders>
            <w:shd w:val="clear" w:color="auto" w:fill="F7CAAC"/>
          </w:tcPr>
          <w:p w14:paraId="256EB465" w14:textId="77777777" w:rsidR="006805AF" w:rsidRPr="00CB5E22" w:rsidRDefault="006805AF" w:rsidP="00DE478D">
            <w:pPr>
              <w:jc w:val="both"/>
              <w:rPr>
                <w:b/>
              </w:rPr>
            </w:pPr>
            <w:r w:rsidRPr="00CB5E22">
              <w:rPr>
                <w:b/>
              </w:rPr>
              <w:t>Ohlasy publikací</w:t>
            </w:r>
          </w:p>
        </w:tc>
      </w:tr>
      <w:tr w:rsidR="006805AF" w:rsidRPr="00CB5E22" w14:paraId="311C4B81" w14:textId="77777777" w:rsidTr="00DE478D">
        <w:trPr>
          <w:cantSplit/>
        </w:trPr>
        <w:tc>
          <w:tcPr>
            <w:tcW w:w="3347" w:type="dxa"/>
            <w:gridSpan w:val="2"/>
          </w:tcPr>
          <w:p w14:paraId="016CEDAB" w14:textId="77777777" w:rsidR="006805AF" w:rsidRPr="00CB5E22" w:rsidRDefault="006805AF" w:rsidP="00DE478D">
            <w:pPr>
              <w:jc w:val="both"/>
            </w:pPr>
            <w:r w:rsidRPr="00CB5E22">
              <w:t>Pedagogika</w:t>
            </w:r>
          </w:p>
        </w:tc>
        <w:tc>
          <w:tcPr>
            <w:tcW w:w="2035" w:type="dxa"/>
            <w:gridSpan w:val="2"/>
          </w:tcPr>
          <w:p w14:paraId="4AE65F2F" w14:textId="77777777" w:rsidR="006805AF" w:rsidRPr="00CB5E22" w:rsidRDefault="006805AF" w:rsidP="00DE478D">
            <w:pPr>
              <w:jc w:val="both"/>
            </w:pPr>
            <w:r w:rsidRPr="00CB5E22">
              <w:t>2015</w:t>
            </w:r>
          </w:p>
        </w:tc>
        <w:tc>
          <w:tcPr>
            <w:tcW w:w="2126" w:type="dxa"/>
            <w:gridSpan w:val="3"/>
            <w:tcBorders>
              <w:right w:val="single" w:sz="12" w:space="0" w:color="auto"/>
            </w:tcBorders>
          </w:tcPr>
          <w:p w14:paraId="02DE7269" w14:textId="77777777" w:rsidR="006805AF" w:rsidRPr="00FD0E39" w:rsidRDefault="006805AF" w:rsidP="00DE478D">
            <w:pPr>
              <w:jc w:val="both"/>
            </w:pPr>
            <w:r w:rsidRPr="00FD0E39">
              <w:t xml:space="preserve">Univerzita Palackého </w:t>
            </w:r>
          </w:p>
          <w:p w14:paraId="2AD7C70A" w14:textId="77777777" w:rsidR="006805AF" w:rsidRPr="00FD0E39" w:rsidRDefault="006805AF" w:rsidP="00DE478D">
            <w:pPr>
              <w:jc w:val="both"/>
            </w:pPr>
            <w:r w:rsidRPr="00FD0E39">
              <w:t>v Olomouci</w:t>
            </w:r>
          </w:p>
        </w:tc>
        <w:tc>
          <w:tcPr>
            <w:tcW w:w="709" w:type="dxa"/>
            <w:tcBorders>
              <w:left w:val="single" w:sz="12" w:space="0" w:color="auto"/>
            </w:tcBorders>
            <w:shd w:val="clear" w:color="auto" w:fill="F7CAAC"/>
          </w:tcPr>
          <w:p w14:paraId="32FB9A83" w14:textId="77777777" w:rsidR="006805AF" w:rsidRPr="00FD0E39" w:rsidRDefault="006805AF" w:rsidP="00DE478D">
            <w:pPr>
              <w:jc w:val="both"/>
            </w:pPr>
            <w:r w:rsidRPr="00FD0E39">
              <w:rPr>
                <w:b/>
              </w:rPr>
              <w:t>WOS</w:t>
            </w:r>
          </w:p>
        </w:tc>
        <w:tc>
          <w:tcPr>
            <w:tcW w:w="850" w:type="dxa"/>
            <w:shd w:val="clear" w:color="auto" w:fill="F7CAAC"/>
          </w:tcPr>
          <w:p w14:paraId="79634FD4" w14:textId="77777777" w:rsidR="006805AF" w:rsidRPr="00FD0E39" w:rsidRDefault="006805AF" w:rsidP="00DE478D">
            <w:pPr>
              <w:jc w:val="both"/>
            </w:pPr>
            <w:r w:rsidRPr="00FD0E39">
              <w:rPr>
                <w:b/>
              </w:rPr>
              <w:t>Scopus</w:t>
            </w:r>
          </w:p>
        </w:tc>
        <w:tc>
          <w:tcPr>
            <w:tcW w:w="792" w:type="dxa"/>
            <w:shd w:val="clear" w:color="auto" w:fill="F7CAAC"/>
          </w:tcPr>
          <w:p w14:paraId="71FA79B7" w14:textId="77777777" w:rsidR="006805AF" w:rsidRPr="00FD0E39" w:rsidRDefault="006805AF" w:rsidP="00DE478D">
            <w:pPr>
              <w:jc w:val="both"/>
            </w:pPr>
            <w:r w:rsidRPr="00FD0E39">
              <w:rPr>
                <w:b/>
              </w:rPr>
              <w:t>ostatní</w:t>
            </w:r>
          </w:p>
        </w:tc>
      </w:tr>
      <w:tr w:rsidR="006805AF" w:rsidRPr="00CB5E22" w14:paraId="32E0E08D" w14:textId="77777777" w:rsidTr="00DE478D">
        <w:trPr>
          <w:cantSplit/>
          <w:trHeight w:val="70"/>
        </w:trPr>
        <w:tc>
          <w:tcPr>
            <w:tcW w:w="3347" w:type="dxa"/>
            <w:gridSpan w:val="2"/>
            <w:shd w:val="clear" w:color="auto" w:fill="F7CAAC"/>
          </w:tcPr>
          <w:p w14:paraId="25896E9A" w14:textId="77777777" w:rsidR="006805AF" w:rsidRPr="00CB5E22" w:rsidRDefault="006805AF" w:rsidP="00DE478D">
            <w:pPr>
              <w:jc w:val="both"/>
            </w:pPr>
            <w:r w:rsidRPr="00CB5E22">
              <w:rPr>
                <w:b/>
              </w:rPr>
              <w:t>Obor jmenovacího řízení</w:t>
            </w:r>
          </w:p>
        </w:tc>
        <w:tc>
          <w:tcPr>
            <w:tcW w:w="2035" w:type="dxa"/>
            <w:gridSpan w:val="2"/>
            <w:shd w:val="clear" w:color="auto" w:fill="F7CAAC"/>
          </w:tcPr>
          <w:p w14:paraId="2464E283" w14:textId="77777777" w:rsidR="006805AF" w:rsidRPr="00CB5E22" w:rsidRDefault="006805AF" w:rsidP="00DE478D">
            <w:pPr>
              <w:jc w:val="both"/>
            </w:pPr>
            <w:r w:rsidRPr="00CB5E22">
              <w:rPr>
                <w:b/>
              </w:rPr>
              <w:t>Rok udělení hodnosti</w:t>
            </w:r>
          </w:p>
        </w:tc>
        <w:tc>
          <w:tcPr>
            <w:tcW w:w="2126" w:type="dxa"/>
            <w:gridSpan w:val="3"/>
            <w:tcBorders>
              <w:right w:val="single" w:sz="12" w:space="0" w:color="auto"/>
            </w:tcBorders>
            <w:shd w:val="clear" w:color="auto" w:fill="F7CAAC"/>
          </w:tcPr>
          <w:p w14:paraId="4D5289E4" w14:textId="77777777" w:rsidR="006805AF" w:rsidRPr="00FD0E39" w:rsidRDefault="006805AF" w:rsidP="00DE478D">
            <w:pPr>
              <w:jc w:val="both"/>
            </w:pPr>
            <w:r w:rsidRPr="00FD0E39">
              <w:rPr>
                <w:b/>
              </w:rPr>
              <w:t>Řízení konáno na VŠ</w:t>
            </w:r>
          </w:p>
        </w:tc>
        <w:tc>
          <w:tcPr>
            <w:tcW w:w="709" w:type="dxa"/>
            <w:tcBorders>
              <w:left w:val="single" w:sz="12" w:space="0" w:color="auto"/>
            </w:tcBorders>
            <w:shd w:val="clear" w:color="auto" w:fill="auto"/>
          </w:tcPr>
          <w:p w14:paraId="7280C28C" w14:textId="77777777" w:rsidR="006805AF" w:rsidRPr="00FD0E39" w:rsidRDefault="006805AF" w:rsidP="00DE478D">
            <w:pPr>
              <w:jc w:val="both"/>
            </w:pPr>
            <w:r w:rsidRPr="00FD0E39">
              <w:t>2</w:t>
            </w:r>
          </w:p>
        </w:tc>
        <w:tc>
          <w:tcPr>
            <w:tcW w:w="850" w:type="dxa"/>
            <w:shd w:val="clear" w:color="auto" w:fill="auto"/>
          </w:tcPr>
          <w:p w14:paraId="50B46314" w14:textId="77777777" w:rsidR="006805AF" w:rsidRPr="00FD0E39" w:rsidRDefault="006805AF" w:rsidP="00DE478D">
            <w:pPr>
              <w:jc w:val="both"/>
            </w:pPr>
            <w:r w:rsidRPr="00FD0E39">
              <w:t>0</w:t>
            </w:r>
          </w:p>
        </w:tc>
        <w:tc>
          <w:tcPr>
            <w:tcW w:w="792" w:type="dxa"/>
            <w:shd w:val="clear" w:color="auto" w:fill="auto"/>
          </w:tcPr>
          <w:p w14:paraId="3349D799" w14:textId="77777777" w:rsidR="006805AF" w:rsidRPr="00FD0E39" w:rsidRDefault="006805AF" w:rsidP="00DE478D">
            <w:pPr>
              <w:jc w:val="both"/>
            </w:pPr>
            <w:r w:rsidRPr="00FD0E39">
              <w:t>85</w:t>
            </w:r>
          </w:p>
        </w:tc>
      </w:tr>
      <w:tr w:rsidR="00BC3647" w:rsidRPr="00CB5E22" w14:paraId="19BA3131" w14:textId="77777777" w:rsidTr="00BC3647">
        <w:trPr>
          <w:trHeight w:val="205"/>
        </w:trPr>
        <w:tc>
          <w:tcPr>
            <w:tcW w:w="3347" w:type="dxa"/>
            <w:gridSpan w:val="2"/>
          </w:tcPr>
          <w:p w14:paraId="78133E23" w14:textId="77777777" w:rsidR="00BC3647" w:rsidRPr="00CB5E22" w:rsidRDefault="00BC3647" w:rsidP="00DE478D">
            <w:pPr>
              <w:jc w:val="both"/>
            </w:pPr>
          </w:p>
        </w:tc>
        <w:tc>
          <w:tcPr>
            <w:tcW w:w="2035" w:type="dxa"/>
            <w:gridSpan w:val="2"/>
          </w:tcPr>
          <w:p w14:paraId="1543B868" w14:textId="77777777" w:rsidR="00BC3647" w:rsidRPr="00CB5E22" w:rsidRDefault="00BC3647" w:rsidP="00DE478D">
            <w:pPr>
              <w:jc w:val="both"/>
            </w:pPr>
          </w:p>
        </w:tc>
        <w:tc>
          <w:tcPr>
            <w:tcW w:w="2126" w:type="dxa"/>
            <w:gridSpan w:val="3"/>
            <w:tcBorders>
              <w:right w:val="single" w:sz="12" w:space="0" w:color="auto"/>
            </w:tcBorders>
          </w:tcPr>
          <w:p w14:paraId="620632A3" w14:textId="77777777" w:rsidR="00BC3647" w:rsidRPr="00CB5E22" w:rsidRDefault="00BC3647" w:rsidP="00DE478D">
            <w:pPr>
              <w:jc w:val="both"/>
            </w:pPr>
          </w:p>
        </w:tc>
        <w:tc>
          <w:tcPr>
            <w:tcW w:w="1559" w:type="dxa"/>
            <w:gridSpan w:val="2"/>
            <w:shd w:val="clear" w:color="auto" w:fill="FBD4B4" w:themeFill="accent6" w:themeFillTint="66"/>
            <w:vAlign w:val="center"/>
          </w:tcPr>
          <w:p w14:paraId="5D405A54" w14:textId="3B038B7D" w:rsidR="00BC3647" w:rsidRPr="00CB5E22" w:rsidRDefault="00BC3647" w:rsidP="00DE478D">
            <w:pPr>
              <w:rPr>
                <w:b/>
              </w:rPr>
            </w:pPr>
            <w:r>
              <w:rPr>
                <w:b/>
                <w:sz w:val="18"/>
              </w:rPr>
              <w:t>H-index WoS/Scopus</w:t>
            </w:r>
          </w:p>
        </w:tc>
        <w:tc>
          <w:tcPr>
            <w:tcW w:w="792" w:type="dxa"/>
            <w:shd w:val="clear" w:color="auto" w:fill="auto"/>
            <w:vAlign w:val="center"/>
          </w:tcPr>
          <w:p w14:paraId="08D620EF" w14:textId="1EA129CB" w:rsidR="00BC3647" w:rsidRPr="00CB5E22" w:rsidRDefault="00BC3647" w:rsidP="00DE478D">
            <w:pPr>
              <w:rPr>
                <w:b/>
              </w:rPr>
            </w:pPr>
            <w:r>
              <w:rPr>
                <w:b/>
              </w:rPr>
              <w:t>0</w:t>
            </w:r>
          </w:p>
        </w:tc>
      </w:tr>
      <w:tr w:rsidR="006805AF" w:rsidRPr="00CB5E22" w14:paraId="238A0B87" w14:textId="77777777" w:rsidTr="00DE478D">
        <w:tc>
          <w:tcPr>
            <w:tcW w:w="9859" w:type="dxa"/>
            <w:gridSpan w:val="10"/>
            <w:shd w:val="clear" w:color="auto" w:fill="F7CAAC"/>
          </w:tcPr>
          <w:p w14:paraId="16FDD967" w14:textId="77777777" w:rsidR="006805AF" w:rsidRPr="00CB5E22" w:rsidRDefault="006805AF" w:rsidP="00DE478D">
            <w:pPr>
              <w:jc w:val="both"/>
              <w:rPr>
                <w:b/>
                <w:bCs/>
              </w:rPr>
            </w:pPr>
            <w:r w:rsidRPr="00CB5E22">
              <w:rPr>
                <w:b/>
                <w:bCs/>
              </w:rPr>
              <w:t xml:space="preserve">Přehled o nejvýznamnější publikační a další tvůrčí činnosti nebo další profesní činnosti u odborníků z praxe vztahující se k zabezpečovaným předmětům </w:t>
            </w:r>
          </w:p>
        </w:tc>
      </w:tr>
      <w:tr w:rsidR="006805AF" w:rsidRPr="00CB5E22" w14:paraId="46A917FE" w14:textId="77777777" w:rsidTr="00DE478D">
        <w:trPr>
          <w:trHeight w:val="557"/>
        </w:trPr>
        <w:tc>
          <w:tcPr>
            <w:tcW w:w="9859" w:type="dxa"/>
            <w:gridSpan w:val="10"/>
            <w:shd w:val="clear" w:color="auto" w:fill="FAFAFA"/>
          </w:tcPr>
          <w:p w14:paraId="3F631033" w14:textId="77777777" w:rsidR="006805AF" w:rsidRDefault="006805AF" w:rsidP="00BC3647">
            <w:pPr>
              <w:jc w:val="both"/>
              <w:rPr>
                <w:b/>
                <w:iCs/>
                <w:caps/>
              </w:rPr>
            </w:pPr>
            <w:r w:rsidRPr="005076B3">
              <w:rPr>
                <w:b/>
                <w:iCs/>
                <w:caps/>
              </w:rPr>
              <w:t xml:space="preserve">Publikační činnost: </w:t>
            </w:r>
          </w:p>
          <w:p w14:paraId="56715555" w14:textId="4436B50F" w:rsidR="006805AF" w:rsidRPr="005B308B" w:rsidRDefault="006805AF" w:rsidP="00630AC5">
            <w:pPr>
              <w:pStyle w:val="Odstavecseseznamem"/>
              <w:numPr>
                <w:ilvl w:val="0"/>
                <w:numId w:val="125"/>
              </w:numPr>
              <w:contextualSpacing w:val="0"/>
              <w:jc w:val="both"/>
              <w:rPr>
                <w:b/>
                <w:iCs/>
                <w:caps/>
              </w:rPr>
            </w:pPr>
            <w:r w:rsidRPr="005B308B">
              <w:t xml:space="preserve">JSC: Kruszewska, A., </w:t>
            </w:r>
            <w:r w:rsidRPr="005B308B">
              <w:rPr>
                <w:b/>
              </w:rPr>
              <w:t>Fasnerova, M</w:t>
            </w:r>
            <w:r w:rsidRPr="005B308B">
              <w:t>. (mentální podíl 25</w:t>
            </w:r>
            <w:r>
              <w:t xml:space="preserve"> </w:t>
            </w:r>
            <w:r w:rsidRPr="005B308B">
              <w:t xml:space="preserve">%), Bernátová, R., &amp; Lavrenova, M. (2021). </w:t>
            </w:r>
            <w:r w:rsidRPr="005B308B">
              <w:rPr>
                <w:iCs/>
              </w:rPr>
              <w:t xml:space="preserve">University preparation of graduates of pedagogy to act as an early childhood education teacher. Self-assessment of Polish, Czech, Slovak and Ukrainian students. </w:t>
            </w:r>
            <w:r w:rsidRPr="005B308B">
              <w:rPr>
                <w:i/>
                <w:iCs/>
              </w:rPr>
              <w:t>European Early Childhood Education Research Journal, 29</w:t>
            </w:r>
            <w:r w:rsidRPr="005B308B">
              <w:t xml:space="preserve">(2), 237–249. </w:t>
            </w:r>
          </w:p>
          <w:p w14:paraId="54E391CB" w14:textId="5D85EEDF" w:rsidR="006805AF" w:rsidRPr="005B308B" w:rsidRDefault="006805AF" w:rsidP="00630AC5">
            <w:pPr>
              <w:pStyle w:val="Odstavecseseznamem"/>
              <w:numPr>
                <w:ilvl w:val="0"/>
                <w:numId w:val="125"/>
              </w:numPr>
              <w:shd w:val="clear" w:color="auto" w:fill="FAFAFA"/>
              <w:contextualSpacing w:val="0"/>
              <w:jc w:val="both"/>
              <w:rPr>
                <w:color w:val="000000"/>
              </w:rPr>
            </w:pPr>
            <w:r w:rsidRPr="005B308B">
              <w:rPr>
                <w:color w:val="000000"/>
              </w:rPr>
              <w:t>B:</w:t>
            </w:r>
            <w:r w:rsidRPr="005B308B">
              <w:rPr>
                <w:b/>
                <w:color w:val="000000"/>
              </w:rPr>
              <w:t xml:space="preserve"> Fasnerová, M</w:t>
            </w:r>
            <w:r w:rsidRPr="005B308B">
              <w:rPr>
                <w:color w:val="000000"/>
              </w:rPr>
              <w:t xml:space="preserve">. </w:t>
            </w:r>
            <w:r w:rsidRPr="005B308B">
              <w:t>(mentální podíl 40</w:t>
            </w:r>
            <w:r>
              <w:t xml:space="preserve"> </w:t>
            </w:r>
            <w:r w:rsidRPr="005B308B">
              <w:t xml:space="preserve">%), </w:t>
            </w:r>
            <w:r w:rsidRPr="005B308B">
              <w:rPr>
                <w:color w:val="000000"/>
              </w:rPr>
              <w:t xml:space="preserve">a kol. (2020). </w:t>
            </w:r>
            <w:r w:rsidRPr="005B308B">
              <w:rPr>
                <w:i/>
                <w:iCs/>
                <w:color w:val="000000"/>
              </w:rPr>
              <w:t xml:space="preserve">Zjišťování úrovně čtenářské gramotnosti žáků ZŠ. </w:t>
            </w:r>
            <w:r w:rsidRPr="005B308B">
              <w:rPr>
                <w:color w:val="000000"/>
              </w:rPr>
              <w:t>Olomouc: PdF UP.</w:t>
            </w:r>
          </w:p>
          <w:p w14:paraId="395CF283" w14:textId="7629D034" w:rsidR="006805AF" w:rsidRPr="005B308B" w:rsidRDefault="006805AF" w:rsidP="00630AC5">
            <w:pPr>
              <w:pStyle w:val="Odstavecseseznamem"/>
              <w:numPr>
                <w:ilvl w:val="0"/>
                <w:numId w:val="125"/>
              </w:numPr>
              <w:shd w:val="clear" w:color="auto" w:fill="FAFAFA"/>
              <w:contextualSpacing w:val="0"/>
              <w:jc w:val="both"/>
              <w:rPr>
                <w:color w:val="000000"/>
              </w:rPr>
            </w:pPr>
            <w:r w:rsidRPr="005B308B">
              <w:rPr>
                <w:color w:val="000000"/>
              </w:rPr>
              <w:t>B:</w:t>
            </w:r>
            <w:r w:rsidRPr="005B308B">
              <w:rPr>
                <w:b/>
                <w:color w:val="000000"/>
              </w:rPr>
              <w:t xml:space="preserve"> Fasnerová, M.</w:t>
            </w:r>
            <w:r w:rsidRPr="005B308B">
              <w:rPr>
                <w:color w:val="000000"/>
              </w:rPr>
              <w:t xml:space="preserve"> </w:t>
            </w:r>
            <w:r w:rsidRPr="005B308B">
              <w:t>(mentální podíl 40</w:t>
            </w:r>
            <w:r>
              <w:t xml:space="preserve"> </w:t>
            </w:r>
            <w:r w:rsidRPr="005B308B">
              <w:t xml:space="preserve">%), </w:t>
            </w:r>
            <w:r w:rsidRPr="005B308B">
              <w:rPr>
                <w:color w:val="000000"/>
              </w:rPr>
              <w:t xml:space="preserve">a kol. (2020). </w:t>
            </w:r>
            <w:r w:rsidRPr="005B308B">
              <w:rPr>
                <w:i/>
                <w:iCs/>
                <w:color w:val="000000"/>
              </w:rPr>
              <w:t>Examining the Level of Reading Literacy Among Primary School Pupils After the First Evaluation Period According to the Current Curriculum.</w:t>
            </w:r>
            <w:r w:rsidRPr="005B308B">
              <w:rPr>
                <w:color w:val="000000"/>
              </w:rPr>
              <w:t xml:space="preserve"> Olomouc: PdF UP.</w:t>
            </w:r>
          </w:p>
          <w:p w14:paraId="3DD0564B" w14:textId="3D254A03" w:rsidR="006805AF" w:rsidRPr="005B308B" w:rsidRDefault="006805AF" w:rsidP="00630AC5">
            <w:pPr>
              <w:pStyle w:val="Odstavecseseznamem"/>
              <w:numPr>
                <w:ilvl w:val="0"/>
                <w:numId w:val="125"/>
              </w:numPr>
              <w:shd w:val="clear" w:color="auto" w:fill="FAFAFA"/>
              <w:contextualSpacing w:val="0"/>
              <w:jc w:val="both"/>
              <w:rPr>
                <w:color w:val="000000"/>
              </w:rPr>
            </w:pPr>
            <w:r w:rsidRPr="005B308B">
              <w:rPr>
                <w:iCs/>
              </w:rPr>
              <w:t>Jost:</w:t>
            </w:r>
            <w:r w:rsidRPr="005B308B">
              <w:rPr>
                <w:b/>
                <w:iCs/>
              </w:rPr>
              <w:t xml:space="preserve"> Fasnerová, M. </w:t>
            </w:r>
            <w:r w:rsidRPr="005B308B">
              <w:t>(mentální podíl 50</w:t>
            </w:r>
            <w:r>
              <w:t xml:space="preserve"> </w:t>
            </w:r>
            <w:r w:rsidRPr="005B308B">
              <w:t>%),</w:t>
            </w:r>
            <w:r w:rsidRPr="005B308B">
              <w:rPr>
                <w:iCs/>
              </w:rPr>
              <w:t xml:space="preserve"> &amp; Petrová, J. (2018). </w:t>
            </w:r>
            <w:r w:rsidRPr="005B308B">
              <w:rPr>
                <w:color w:val="000000"/>
              </w:rPr>
              <w:t xml:space="preserve">The level of reading literacy in pupils at the end of the first grade of elementary school. </w:t>
            </w:r>
            <w:r w:rsidRPr="005B308B">
              <w:rPr>
                <w:i/>
                <w:iCs/>
                <w:color w:val="000000"/>
              </w:rPr>
              <w:t>Gramotnost, pregramotnost a vzdělávání, 2(</w:t>
            </w:r>
            <w:r w:rsidRPr="005B308B">
              <w:rPr>
                <w:color w:val="000000"/>
              </w:rPr>
              <w:t xml:space="preserve">3), 41–53. </w:t>
            </w:r>
          </w:p>
          <w:p w14:paraId="4E2042A2" w14:textId="4F0FE6DA" w:rsidR="006805AF" w:rsidRPr="00CB539C" w:rsidRDefault="006805AF" w:rsidP="00630AC5">
            <w:pPr>
              <w:pStyle w:val="Odstavecseseznamem"/>
              <w:numPr>
                <w:ilvl w:val="0"/>
                <w:numId w:val="125"/>
              </w:numPr>
              <w:shd w:val="clear" w:color="auto" w:fill="FAFAFA"/>
              <w:contextualSpacing w:val="0"/>
              <w:jc w:val="both"/>
              <w:rPr>
                <w:color w:val="000000"/>
              </w:rPr>
            </w:pPr>
            <w:r w:rsidRPr="005B308B">
              <w:rPr>
                <w:color w:val="000000"/>
              </w:rPr>
              <w:t xml:space="preserve">Jimp: </w:t>
            </w:r>
            <w:r w:rsidRPr="005B308B">
              <w:t>(mentální podíl 70</w:t>
            </w:r>
            <w:r>
              <w:t xml:space="preserve"> </w:t>
            </w:r>
            <w:r w:rsidRPr="005B308B">
              <w:t xml:space="preserve">%), </w:t>
            </w:r>
            <w:r w:rsidRPr="005B308B">
              <w:rPr>
                <w:b/>
                <w:color w:val="000000"/>
              </w:rPr>
              <w:t>Fasnerová, M.,</w:t>
            </w:r>
            <w:r w:rsidRPr="005B308B">
              <w:rPr>
                <w:color w:val="000000"/>
              </w:rPr>
              <w:t xml:space="preserve"> &amp; Provázková, S., D. (2018). Impact of teaching assistants on childrenś adaptation to the school environment. </w:t>
            </w:r>
            <w:r w:rsidRPr="005B308B">
              <w:rPr>
                <w:i/>
                <w:iCs/>
                <w:color w:val="000000"/>
              </w:rPr>
              <w:t>Journal of Exceptional People,</w:t>
            </w:r>
            <w:r w:rsidRPr="005B308B">
              <w:rPr>
                <w:color w:val="000000"/>
              </w:rPr>
              <w:t xml:space="preserve"> 85–100. </w:t>
            </w:r>
          </w:p>
        </w:tc>
      </w:tr>
      <w:tr w:rsidR="006805AF" w:rsidRPr="00CB5E22" w14:paraId="06774AC9" w14:textId="77777777" w:rsidTr="00DE478D">
        <w:trPr>
          <w:trHeight w:val="218"/>
        </w:trPr>
        <w:tc>
          <w:tcPr>
            <w:tcW w:w="9859" w:type="dxa"/>
            <w:gridSpan w:val="10"/>
            <w:shd w:val="clear" w:color="auto" w:fill="F7CAAC"/>
          </w:tcPr>
          <w:p w14:paraId="600A4EA0" w14:textId="77777777" w:rsidR="006805AF" w:rsidRPr="00CB5E22" w:rsidRDefault="006805AF" w:rsidP="00DE478D">
            <w:pPr>
              <w:rPr>
                <w:b/>
              </w:rPr>
            </w:pPr>
            <w:r w:rsidRPr="00CB5E22">
              <w:rPr>
                <w:b/>
              </w:rPr>
              <w:t>Působení v</w:t>
            </w:r>
            <w:r>
              <w:rPr>
                <w:b/>
              </w:rPr>
              <w:t> </w:t>
            </w:r>
            <w:r w:rsidRPr="00CB5E22">
              <w:rPr>
                <w:b/>
              </w:rPr>
              <w:t>zahraničí</w:t>
            </w:r>
          </w:p>
        </w:tc>
      </w:tr>
      <w:tr w:rsidR="006805AF" w:rsidRPr="00CB5E22" w14:paraId="7857ABB1" w14:textId="77777777" w:rsidTr="00DE478D">
        <w:trPr>
          <w:trHeight w:val="328"/>
        </w:trPr>
        <w:tc>
          <w:tcPr>
            <w:tcW w:w="9859" w:type="dxa"/>
            <w:gridSpan w:val="10"/>
          </w:tcPr>
          <w:p w14:paraId="297CC1C2" w14:textId="77777777" w:rsidR="006805AF" w:rsidRPr="006B08E0" w:rsidRDefault="006805AF" w:rsidP="00DE478D">
            <w:pPr>
              <w:jc w:val="both"/>
              <w:rPr>
                <w:b/>
                <w:iCs/>
              </w:rPr>
            </w:pPr>
            <w:r w:rsidRPr="006B08E0">
              <w:rPr>
                <w:b/>
                <w:iCs/>
              </w:rPr>
              <w:t>Zahraniční přednáškové pobyty:</w:t>
            </w:r>
          </w:p>
          <w:p w14:paraId="322206EB" w14:textId="62612983" w:rsidR="006805AF" w:rsidRPr="006B08E0" w:rsidRDefault="006805AF" w:rsidP="00DE478D">
            <w:pPr>
              <w:jc w:val="both"/>
            </w:pPr>
            <w:r w:rsidRPr="006B08E0">
              <w:t xml:space="preserve">2021 </w:t>
            </w:r>
            <w:r>
              <w:t xml:space="preserve">– </w:t>
            </w:r>
            <w:r w:rsidRPr="006B08E0">
              <w:t>Czestochowa Univerzitet Humanistyczno-Przyrodniczy</w:t>
            </w:r>
            <w:r>
              <w:t>,</w:t>
            </w:r>
            <w:r w:rsidRPr="006B08E0">
              <w:t xml:space="preserve"> </w:t>
            </w:r>
            <w:r>
              <w:t xml:space="preserve">Jana </w:t>
            </w:r>
            <w:r w:rsidRPr="006B08E0">
              <w:t>Dlugosza w Czestochowie, hostující docent (POL)</w:t>
            </w:r>
            <w:ins w:id="112" w:author="Jan Kalenda" w:date="2023-03-15T22:03:00Z">
              <w:r w:rsidR="00E25820">
                <w:t>, 1 semestr</w:t>
              </w:r>
            </w:ins>
            <w:r>
              <w:t>.</w:t>
            </w:r>
          </w:p>
          <w:p w14:paraId="5E703E3C" w14:textId="158BBBD3" w:rsidR="006805AF" w:rsidRPr="006B08E0" w:rsidDel="00E25820" w:rsidRDefault="006805AF" w:rsidP="00DE478D">
            <w:pPr>
              <w:jc w:val="both"/>
              <w:rPr>
                <w:del w:id="113" w:author="Jan Kalenda" w:date="2023-03-15T22:03:00Z"/>
              </w:rPr>
            </w:pPr>
            <w:del w:id="114" w:author="Jan Kalenda" w:date="2023-03-15T22:03:00Z">
              <w:r w:rsidRPr="006B08E0" w:rsidDel="00E25820">
                <w:delText xml:space="preserve">2018 </w:delText>
              </w:r>
              <w:r w:rsidDel="00E25820">
                <w:delText xml:space="preserve">– </w:delText>
              </w:r>
              <w:r w:rsidRPr="006B08E0" w:rsidDel="00E25820">
                <w:delText>Univerza na Primorskem</w:delText>
              </w:r>
              <w:r w:rsidR="00E25611" w:rsidDel="00E25820">
                <w:delText xml:space="preserve"> </w:delText>
              </w:r>
              <w:r w:rsidRPr="006B08E0" w:rsidDel="00E25820">
                <w:delText>- University of Primorška, Faaculty of Education (SLO)</w:delText>
              </w:r>
              <w:r w:rsidDel="00E25820">
                <w:delText>.</w:delText>
              </w:r>
            </w:del>
          </w:p>
          <w:p w14:paraId="13106DF9" w14:textId="251F43A9" w:rsidR="006805AF" w:rsidRPr="006B08E0" w:rsidRDefault="006805AF" w:rsidP="00DE478D">
            <w:pPr>
              <w:jc w:val="both"/>
              <w:rPr>
                <w:color w:val="FF0000"/>
              </w:rPr>
            </w:pPr>
            <w:del w:id="115" w:author="Jan Kalenda" w:date="2023-03-15T22:03:00Z">
              <w:r w:rsidRPr="006B08E0" w:rsidDel="00E25820">
                <w:delText xml:space="preserve">2017 </w:delText>
              </w:r>
              <w:r w:rsidDel="00E25820">
                <w:delText>–</w:delText>
              </w:r>
              <w:r w:rsidRPr="006B08E0" w:rsidDel="00E25820">
                <w:delText xml:space="preserve"> Univerza na Primorskem - University of Primorška, Faaculty of Education (SLO)</w:delText>
              </w:r>
              <w:r w:rsidDel="00E25820">
                <w:delText>.</w:delText>
              </w:r>
            </w:del>
          </w:p>
        </w:tc>
      </w:tr>
      <w:tr w:rsidR="006805AF" w:rsidRPr="00CB5E22" w14:paraId="31278F0A" w14:textId="77777777" w:rsidTr="00DE478D">
        <w:trPr>
          <w:cantSplit/>
          <w:trHeight w:val="470"/>
        </w:trPr>
        <w:tc>
          <w:tcPr>
            <w:tcW w:w="2518" w:type="dxa"/>
            <w:shd w:val="clear" w:color="auto" w:fill="F7CAAC"/>
          </w:tcPr>
          <w:p w14:paraId="56629505" w14:textId="77777777" w:rsidR="006805AF" w:rsidRPr="00CB5E22" w:rsidRDefault="006805AF" w:rsidP="00DE478D">
            <w:pPr>
              <w:jc w:val="both"/>
              <w:rPr>
                <w:b/>
              </w:rPr>
            </w:pPr>
            <w:r w:rsidRPr="00CB5E22">
              <w:rPr>
                <w:b/>
              </w:rPr>
              <w:lastRenderedPageBreak/>
              <w:t xml:space="preserve">Podpis </w:t>
            </w:r>
          </w:p>
        </w:tc>
        <w:tc>
          <w:tcPr>
            <w:tcW w:w="4281" w:type="dxa"/>
            <w:gridSpan w:val="5"/>
          </w:tcPr>
          <w:p w14:paraId="1EFBB410" w14:textId="77777777" w:rsidR="006805AF" w:rsidRPr="00CB5E22" w:rsidRDefault="006805AF" w:rsidP="00DE478D">
            <w:pPr>
              <w:jc w:val="both"/>
            </w:pPr>
            <w:r>
              <w:t>doc. PhDr. Martina Fasnerová, Ph.D. v.r.</w:t>
            </w:r>
          </w:p>
        </w:tc>
        <w:tc>
          <w:tcPr>
            <w:tcW w:w="709" w:type="dxa"/>
            <w:shd w:val="clear" w:color="auto" w:fill="F7CAAC"/>
          </w:tcPr>
          <w:p w14:paraId="39379C16" w14:textId="77777777" w:rsidR="006805AF" w:rsidRPr="00CB5E22" w:rsidRDefault="006805AF" w:rsidP="00DE478D">
            <w:pPr>
              <w:jc w:val="both"/>
            </w:pPr>
            <w:r w:rsidRPr="00CB5E22">
              <w:rPr>
                <w:b/>
              </w:rPr>
              <w:t>datum</w:t>
            </w:r>
          </w:p>
        </w:tc>
        <w:tc>
          <w:tcPr>
            <w:tcW w:w="2351" w:type="dxa"/>
            <w:gridSpan w:val="3"/>
          </w:tcPr>
          <w:p w14:paraId="256BBC67" w14:textId="2C2C3514" w:rsidR="006805AF" w:rsidRPr="00CB5E22" w:rsidRDefault="00C43444" w:rsidP="00DE478D">
            <w:pPr>
              <w:jc w:val="both"/>
            </w:pPr>
            <w:r>
              <w:t>31. 10. 2022</w:t>
            </w:r>
          </w:p>
        </w:tc>
      </w:tr>
      <w:bookmarkEnd w:id="111"/>
    </w:tbl>
    <w:p w14:paraId="3EF9BF99" w14:textId="77777777" w:rsidR="00C00755" w:rsidRDefault="00C00755" w:rsidP="00C00755">
      <w:pPr>
        <w:sectPr w:rsidR="00C00755">
          <w:pgSz w:w="11906" w:h="16838"/>
          <w:pgMar w:top="1417" w:right="1417" w:bottom="1417" w:left="1417" w:header="708" w:footer="708" w:gutter="0"/>
          <w:cols w:space="708"/>
          <w:docGrid w:linePitch="360"/>
        </w:sectPr>
      </w:pPr>
    </w:p>
    <w:tbl>
      <w:tblPr>
        <w:tblpPr w:leftFromText="141" w:rightFromText="141" w:vertAnchor="page" w:horzAnchor="margin" w:tblpY="1510"/>
        <w:tblW w:w="98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C00755" w14:paraId="1BE88119" w14:textId="77777777" w:rsidTr="003A4718">
        <w:tc>
          <w:tcPr>
            <w:tcW w:w="9859" w:type="dxa"/>
            <w:gridSpan w:val="11"/>
            <w:tcBorders>
              <w:bottom w:val="double" w:sz="4" w:space="0" w:color="auto"/>
            </w:tcBorders>
            <w:shd w:val="clear" w:color="auto" w:fill="BDD6EE"/>
          </w:tcPr>
          <w:p w14:paraId="0E382B79" w14:textId="77777777" w:rsidR="00C00755" w:rsidRPr="00E37788" w:rsidRDefault="00C00755" w:rsidP="003A4718">
            <w:pPr>
              <w:jc w:val="both"/>
              <w:rPr>
                <w:b/>
                <w:sz w:val="28"/>
              </w:rPr>
            </w:pPr>
            <w:bookmarkStart w:id="116" w:name="_Hlk118009018"/>
            <w:r w:rsidRPr="00E37788">
              <w:rPr>
                <w:b/>
                <w:sz w:val="28"/>
              </w:rPr>
              <w:lastRenderedPageBreak/>
              <w:t>C-I – Personální zabezpečení</w:t>
            </w:r>
          </w:p>
        </w:tc>
      </w:tr>
      <w:tr w:rsidR="00C00755" w14:paraId="558C2C09" w14:textId="77777777" w:rsidTr="003A4718">
        <w:tc>
          <w:tcPr>
            <w:tcW w:w="2518" w:type="dxa"/>
            <w:tcBorders>
              <w:top w:val="double" w:sz="4" w:space="0" w:color="auto"/>
            </w:tcBorders>
            <w:shd w:val="clear" w:color="auto" w:fill="F7CAAC"/>
          </w:tcPr>
          <w:p w14:paraId="41AD6224" w14:textId="77777777" w:rsidR="00C00755" w:rsidRPr="00E37788" w:rsidRDefault="00C00755" w:rsidP="003A4718">
            <w:pPr>
              <w:jc w:val="both"/>
              <w:rPr>
                <w:b/>
              </w:rPr>
            </w:pPr>
            <w:r w:rsidRPr="00E37788">
              <w:rPr>
                <w:b/>
              </w:rPr>
              <w:t>Vysoká škola</w:t>
            </w:r>
          </w:p>
        </w:tc>
        <w:tc>
          <w:tcPr>
            <w:tcW w:w="7341" w:type="dxa"/>
            <w:gridSpan w:val="10"/>
          </w:tcPr>
          <w:p w14:paraId="339AD28D" w14:textId="77777777" w:rsidR="00C00755" w:rsidRPr="00E37788" w:rsidRDefault="00C00755" w:rsidP="003A4718">
            <w:pPr>
              <w:jc w:val="both"/>
            </w:pPr>
            <w:r w:rsidRPr="00E37788">
              <w:t>Univerzita Tomáše Bati ve Zlíně</w:t>
            </w:r>
          </w:p>
        </w:tc>
      </w:tr>
      <w:tr w:rsidR="00C00755" w14:paraId="767E7143" w14:textId="77777777" w:rsidTr="003A4718">
        <w:tc>
          <w:tcPr>
            <w:tcW w:w="2518" w:type="dxa"/>
            <w:shd w:val="clear" w:color="auto" w:fill="F7CAAC"/>
          </w:tcPr>
          <w:p w14:paraId="7D8233AD" w14:textId="77777777" w:rsidR="00C00755" w:rsidRPr="00E37788" w:rsidRDefault="00C00755" w:rsidP="003A4718">
            <w:pPr>
              <w:jc w:val="both"/>
              <w:rPr>
                <w:b/>
              </w:rPr>
            </w:pPr>
            <w:r w:rsidRPr="00E37788">
              <w:rPr>
                <w:b/>
              </w:rPr>
              <w:t>Součást vysoké školy</w:t>
            </w:r>
          </w:p>
        </w:tc>
        <w:tc>
          <w:tcPr>
            <w:tcW w:w="7341" w:type="dxa"/>
            <w:gridSpan w:val="10"/>
          </w:tcPr>
          <w:p w14:paraId="07056EF5" w14:textId="77777777" w:rsidR="00C00755" w:rsidRPr="00E37788" w:rsidRDefault="00C00755" w:rsidP="003A4718">
            <w:pPr>
              <w:jc w:val="both"/>
            </w:pPr>
            <w:r w:rsidRPr="00E37788">
              <w:t>Fakulta humanitních studií</w:t>
            </w:r>
          </w:p>
        </w:tc>
      </w:tr>
      <w:tr w:rsidR="00C00755" w14:paraId="0E32233E" w14:textId="77777777" w:rsidTr="003A4718">
        <w:tc>
          <w:tcPr>
            <w:tcW w:w="2518" w:type="dxa"/>
            <w:shd w:val="clear" w:color="auto" w:fill="F7CAAC"/>
          </w:tcPr>
          <w:p w14:paraId="6BCC0362" w14:textId="77777777" w:rsidR="00C00755" w:rsidRPr="00E37788" w:rsidRDefault="00C00755" w:rsidP="003A4718">
            <w:pPr>
              <w:jc w:val="both"/>
              <w:rPr>
                <w:b/>
              </w:rPr>
            </w:pPr>
            <w:r w:rsidRPr="00E37788">
              <w:rPr>
                <w:b/>
              </w:rPr>
              <w:t>Název studijního programu</w:t>
            </w:r>
          </w:p>
        </w:tc>
        <w:tc>
          <w:tcPr>
            <w:tcW w:w="7341" w:type="dxa"/>
            <w:gridSpan w:val="10"/>
          </w:tcPr>
          <w:p w14:paraId="0CAAC41C" w14:textId="64D046BC" w:rsidR="00C00755" w:rsidRPr="00E37788" w:rsidRDefault="0065207F" w:rsidP="003A4718">
            <w:pPr>
              <w:jc w:val="both"/>
            </w:pPr>
            <w:r w:rsidRPr="004D768C">
              <w:t>Pedagog</w:t>
            </w:r>
            <w:r>
              <w:t>ika</w:t>
            </w:r>
          </w:p>
        </w:tc>
      </w:tr>
      <w:tr w:rsidR="00C00755" w14:paraId="14890FB6" w14:textId="77777777" w:rsidTr="003A4718">
        <w:tc>
          <w:tcPr>
            <w:tcW w:w="2518" w:type="dxa"/>
            <w:shd w:val="clear" w:color="auto" w:fill="F7CAAC"/>
          </w:tcPr>
          <w:p w14:paraId="347EB66D" w14:textId="77777777" w:rsidR="00C00755" w:rsidRPr="00E37788" w:rsidRDefault="00C00755" w:rsidP="003A4718">
            <w:pPr>
              <w:jc w:val="both"/>
              <w:rPr>
                <w:b/>
              </w:rPr>
            </w:pPr>
            <w:r w:rsidRPr="00E37788">
              <w:rPr>
                <w:b/>
              </w:rPr>
              <w:t>Jméno a příjmení</w:t>
            </w:r>
          </w:p>
        </w:tc>
        <w:tc>
          <w:tcPr>
            <w:tcW w:w="4536" w:type="dxa"/>
            <w:gridSpan w:val="5"/>
          </w:tcPr>
          <w:p w14:paraId="7C293036" w14:textId="77777777" w:rsidR="00C00755" w:rsidRPr="00E37788" w:rsidRDefault="00C00755" w:rsidP="003A4718">
            <w:pPr>
              <w:jc w:val="both"/>
            </w:pPr>
            <w:r w:rsidRPr="00E37788">
              <w:t>Jakub Hladík</w:t>
            </w:r>
          </w:p>
        </w:tc>
        <w:tc>
          <w:tcPr>
            <w:tcW w:w="709" w:type="dxa"/>
            <w:shd w:val="clear" w:color="auto" w:fill="F7CAAC"/>
          </w:tcPr>
          <w:p w14:paraId="532B85CC" w14:textId="77777777" w:rsidR="00C00755" w:rsidRPr="00E37788" w:rsidRDefault="00C00755" w:rsidP="003A4718">
            <w:pPr>
              <w:jc w:val="both"/>
              <w:rPr>
                <w:b/>
              </w:rPr>
            </w:pPr>
            <w:r w:rsidRPr="00E37788">
              <w:rPr>
                <w:b/>
              </w:rPr>
              <w:t>Tituly</w:t>
            </w:r>
          </w:p>
        </w:tc>
        <w:tc>
          <w:tcPr>
            <w:tcW w:w="2096" w:type="dxa"/>
            <w:gridSpan w:val="4"/>
          </w:tcPr>
          <w:p w14:paraId="47B8B874" w14:textId="77777777" w:rsidR="00C00755" w:rsidRPr="00E37788" w:rsidRDefault="00C00755" w:rsidP="003A4718">
            <w:pPr>
              <w:jc w:val="both"/>
            </w:pPr>
            <w:r>
              <w:t xml:space="preserve">doc. </w:t>
            </w:r>
            <w:r w:rsidRPr="00E37788">
              <w:t>Mgr., Ph.D.</w:t>
            </w:r>
          </w:p>
        </w:tc>
      </w:tr>
      <w:tr w:rsidR="00C00755" w14:paraId="2068DA0B" w14:textId="77777777" w:rsidTr="003A4718">
        <w:tc>
          <w:tcPr>
            <w:tcW w:w="2518" w:type="dxa"/>
            <w:shd w:val="clear" w:color="auto" w:fill="F7CAAC"/>
          </w:tcPr>
          <w:p w14:paraId="692C7D3A" w14:textId="77777777" w:rsidR="00C00755" w:rsidRPr="00E37788" w:rsidRDefault="00C00755" w:rsidP="003A4718">
            <w:pPr>
              <w:jc w:val="both"/>
              <w:rPr>
                <w:b/>
              </w:rPr>
            </w:pPr>
            <w:r w:rsidRPr="00E37788">
              <w:rPr>
                <w:b/>
              </w:rPr>
              <w:t>Rok narození</w:t>
            </w:r>
          </w:p>
        </w:tc>
        <w:tc>
          <w:tcPr>
            <w:tcW w:w="829" w:type="dxa"/>
          </w:tcPr>
          <w:p w14:paraId="6ACCF82E" w14:textId="77777777" w:rsidR="00C00755" w:rsidRPr="00E37788" w:rsidRDefault="00C00755" w:rsidP="003A4718">
            <w:pPr>
              <w:jc w:val="both"/>
            </w:pPr>
            <w:r w:rsidRPr="00E37788">
              <w:t>1980</w:t>
            </w:r>
          </w:p>
        </w:tc>
        <w:tc>
          <w:tcPr>
            <w:tcW w:w="1721" w:type="dxa"/>
            <w:shd w:val="clear" w:color="auto" w:fill="F7CAAC"/>
          </w:tcPr>
          <w:p w14:paraId="5459DBF2" w14:textId="77777777" w:rsidR="00C00755" w:rsidRPr="00E37788" w:rsidRDefault="00C00755" w:rsidP="003A4718">
            <w:pPr>
              <w:jc w:val="both"/>
              <w:rPr>
                <w:b/>
              </w:rPr>
            </w:pPr>
            <w:r w:rsidRPr="00E37788">
              <w:rPr>
                <w:b/>
              </w:rPr>
              <w:t>typ vztahu k VŠ</w:t>
            </w:r>
          </w:p>
        </w:tc>
        <w:tc>
          <w:tcPr>
            <w:tcW w:w="992" w:type="dxa"/>
            <w:gridSpan w:val="2"/>
          </w:tcPr>
          <w:p w14:paraId="1657A7A9" w14:textId="77777777" w:rsidR="00C00755" w:rsidRPr="00E37788" w:rsidRDefault="00C00755" w:rsidP="003A4718">
            <w:pPr>
              <w:jc w:val="both"/>
            </w:pPr>
            <w:r>
              <w:t>pp.</w:t>
            </w:r>
          </w:p>
        </w:tc>
        <w:tc>
          <w:tcPr>
            <w:tcW w:w="994" w:type="dxa"/>
            <w:shd w:val="clear" w:color="auto" w:fill="F7CAAC"/>
          </w:tcPr>
          <w:p w14:paraId="3BC7C294" w14:textId="77777777" w:rsidR="00C00755" w:rsidRPr="00E37788" w:rsidRDefault="00C00755" w:rsidP="003A4718">
            <w:pPr>
              <w:jc w:val="both"/>
              <w:rPr>
                <w:b/>
              </w:rPr>
            </w:pPr>
            <w:r>
              <w:rPr>
                <w:b/>
              </w:rPr>
              <w:t>rozsah</w:t>
            </w:r>
          </w:p>
        </w:tc>
        <w:tc>
          <w:tcPr>
            <w:tcW w:w="709" w:type="dxa"/>
          </w:tcPr>
          <w:p w14:paraId="79808CD7" w14:textId="77777777" w:rsidR="00C00755" w:rsidRPr="00E37788" w:rsidRDefault="00C00755" w:rsidP="003A4718">
            <w:pPr>
              <w:jc w:val="both"/>
            </w:pPr>
            <w:r>
              <w:t>40</w:t>
            </w:r>
          </w:p>
        </w:tc>
        <w:tc>
          <w:tcPr>
            <w:tcW w:w="709" w:type="dxa"/>
            <w:gridSpan w:val="2"/>
            <w:shd w:val="clear" w:color="auto" w:fill="F7CAAC"/>
          </w:tcPr>
          <w:p w14:paraId="53A81595" w14:textId="77777777" w:rsidR="00C00755" w:rsidRPr="00E37788" w:rsidRDefault="00C00755" w:rsidP="003A4718">
            <w:pPr>
              <w:jc w:val="both"/>
              <w:rPr>
                <w:b/>
              </w:rPr>
            </w:pPr>
            <w:r>
              <w:rPr>
                <w:b/>
              </w:rPr>
              <w:t>do kdy</w:t>
            </w:r>
          </w:p>
        </w:tc>
        <w:tc>
          <w:tcPr>
            <w:tcW w:w="1387" w:type="dxa"/>
            <w:gridSpan w:val="2"/>
          </w:tcPr>
          <w:p w14:paraId="7250CA2B" w14:textId="77777777" w:rsidR="00C00755" w:rsidRPr="00E37788" w:rsidRDefault="00C00755" w:rsidP="003A4718">
            <w:pPr>
              <w:jc w:val="both"/>
            </w:pPr>
            <w:r>
              <w:t>N</w:t>
            </w:r>
          </w:p>
        </w:tc>
      </w:tr>
      <w:tr w:rsidR="00C00755" w14:paraId="69E7EA60" w14:textId="77777777" w:rsidTr="003A4718">
        <w:tc>
          <w:tcPr>
            <w:tcW w:w="5068" w:type="dxa"/>
            <w:gridSpan w:val="3"/>
            <w:shd w:val="clear" w:color="auto" w:fill="F7CAAC"/>
          </w:tcPr>
          <w:p w14:paraId="7181ACBD" w14:textId="77777777" w:rsidR="00C00755" w:rsidRPr="00E37788" w:rsidRDefault="00C00755" w:rsidP="003A4718">
            <w:pPr>
              <w:jc w:val="both"/>
              <w:rPr>
                <w:b/>
              </w:rPr>
            </w:pPr>
            <w:r w:rsidRPr="00E37788">
              <w:rPr>
                <w:b/>
              </w:rPr>
              <w:t>Typ vztahu na součásti VŠ, která uskutečňuje st. program</w:t>
            </w:r>
          </w:p>
        </w:tc>
        <w:tc>
          <w:tcPr>
            <w:tcW w:w="992" w:type="dxa"/>
            <w:gridSpan w:val="2"/>
          </w:tcPr>
          <w:p w14:paraId="16CCB936" w14:textId="77777777" w:rsidR="00C00755" w:rsidRPr="00E37788" w:rsidRDefault="00C00755" w:rsidP="003A4718">
            <w:pPr>
              <w:jc w:val="both"/>
            </w:pPr>
            <w:r>
              <w:t>pp.</w:t>
            </w:r>
          </w:p>
        </w:tc>
        <w:tc>
          <w:tcPr>
            <w:tcW w:w="994" w:type="dxa"/>
            <w:shd w:val="clear" w:color="auto" w:fill="F7CAAC"/>
          </w:tcPr>
          <w:p w14:paraId="46EA0B7B" w14:textId="77777777" w:rsidR="00C00755" w:rsidRPr="00E37788" w:rsidRDefault="00C00755" w:rsidP="003A4718">
            <w:pPr>
              <w:jc w:val="both"/>
              <w:rPr>
                <w:b/>
              </w:rPr>
            </w:pPr>
            <w:r>
              <w:rPr>
                <w:b/>
              </w:rPr>
              <w:t>rozsah</w:t>
            </w:r>
          </w:p>
        </w:tc>
        <w:tc>
          <w:tcPr>
            <w:tcW w:w="709" w:type="dxa"/>
          </w:tcPr>
          <w:p w14:paraId="1BC756BC" w14:textId="77777777" w:rsidR="00C00755" w:rsidRPr="00E37788" w:rsidRDefault="00C00755" w:rsidP="003A4718">
            <w:pPr>
              <w:jc w:val="both"/>
            </w:pPr>
            <w:r>
              <w:t>40</w:t>
            </w:r>
          </w:p>
        </w:tc>
        <w:tc>
          <w:tcPr>
            <w:tcW w:w="709" w:type="dxa"/>
            <w:gridSpan w:val="2"/>
            <w:shd w:val="clear" w:color="auto" w:fill="F7CAAC"/>
          </w:tcPr>
          <w:p w14:paraId="49573719" w14:textId="77777777" w:rsidR="00C00755" w:rsidRPr="00E37788" w:rsidRDefault="00C00755" w:rsidP="003A4718">
            <w:pPr>
              <w:jc w:val="both"/>
              <w:rPr>
                <w:b/>
              </w:rPr>
            </w:pPr>
            <w:r>
              <w:rPr>
                <w:b/>
              </w:rPr>
              <w:t>do kdy</w:t>
            </w:r>
          </w:p>
        </w:tc>
        <w:tc>
          <w:tcPr>
            <w:tcW w:w="1387" w:type="dxa"/>
            <w:gridSpan w:val="2"/>
          </w:tcPr>
          <w:p w14:paraId="31E99AE4" w14:textId="77777777" w:rsidR="00C00755" w:rsidRPr="00E37788" w:rsidRDefault="00C00755" w:rsidP="003A4718">
            <w:pPr>
              <w:jc w:val="both"/>
            </w:pPr>
            <w:r>
              <w:t>N</w:t>
            </w:r>
          </w:p>
        </w:tc>
      </w:tr>
      <w:tr w:rsidR="00C00755" w14:paraId="5EC99053" w14:textId="77777777" w:rsidTr="003A4718">
        <w:tc>
          <w:tcPr>
            <w:tcW w:w="6060" w:type="dxa"/>
            <w:gridSpan w:val="5"/>
            <w:shd w:val="clear" w:color="auto" w:fill="F7CAAC"/>
          </w:tcPr>
          <w:p w14:paraId="01176502" w14:textId="77777777" w:rsidR="00C00755" w:rsidRPr="00E37788" w:rsidRDefault="00C00755" w:rsidP="003A4718">
            <w:pPr>
              <w:jc w:val="both"/>
            </w:pPr>
            <w:r w:rsidRPr="00E37788">
              <w:rPr>
                <w:b/>
              </w:rPr>
              <w:t>Další současná působení jako akademický pracovník na jiných VŠ</w:t>
            </w:r>
          </w:p>
        </w:tc>
        <w:tc>
          <w:tcPr>
            <w:tcW w:w="1703" w:type="dxa"/>
            <w:gridSpan w:val="2"/>
            <w:shd w:val="clear" w:color="auto" w:fill="F7CAAC"/>
          </w:tcPr>
          <w:p w14:paraId="798AA210" w14:textId="77777777" w:rsidR="00C00755" w:rsidRPr="00E37788" w:rsidRDefault="00C00755" w:rsidP="003A4718">
            <w:pPr>
              <w:jc w:val="both"/>
              <w:rPr>
                <w:b/>
              </w:rPr>
            </w:pPr>
            <w:r w:rsidRPr="00E37788">
              <w:rPr>
                <w:b/>
              </w:rPr>
              <w:t>typ prac. vztahu</w:t>
            </w:r>
          </w:p>
        </w:tc>
        <w:tc>
          <w:tcPr>
            <w:tcW w:w="2096" w:type="dxa"/>
            <w:gridSpan w:val="4"/>
            <w:shd w:val="clear" w:color="auto" w:fill="F7CAAC"/>
          </w:tcPr>
          <w:p w14:paraId="567843B0" w14:textId="77777777" w:rsidR="00C00755" w:rsidRPr="00E37788" w:rsidRDefault="00C00755" w:rsidP="003A4718">
            <w:pPr>
              <w:jc w:val="both"/>
              <w:rPr>
                <w:b/>
              </w:rPr>
            </w:pPr>
            <w:r w:rsidRPr="00E37788">
              <w:rPr>
                <w:b/>
              </w:rPr>
              <w:t>rozsah</w:t>
            </w:r>
          </w:p>
        </w:tc>
      </w:tr>
      <w:tr w:rsidR="00C00755" w14:paraId="18C165D2" w14:textId="77777777" w:rsidTr="003A4718">
        <w:tc>
          <w:tcPr>
            <w:tcW w:w="6060" w:type="dxa"/>
            <w:gridSpan w:val="5"/>
          </w:tcPr>
          <w:p w14:paraId="75B2B4BD" w14:textId="77777777" w:rsidR="00C00755" w:rsidRPr="00E37788" w:rsidRDefault="00C00755" w:rsidP="003A4718">
            <w:pPr>
              <w:jc w:val="both"/>
            </w:pPr>
            <w:r>
              <w:t>Nemá</w:t>
            </w:r>
          </w:p>
        </w:tc>
        <w:tc>
          <w:tcPr>
            <w:tcW w:w="1703" w:type="dxa"/>
            <w:gridSpan w:val="2"/>
          </w:tcPr>
          <w:p w14:paraId="63CCA8C6" w14:textId="77777777" w:rsidR="00C00755" w:rsidRPr="00E37788" w:rsidRDefault="00C00755" w:rsidP="003A4718">
            <w:pPr>
              <w:jc w:val="both"/>
            </w:pPr>
          </w:p>
        </w:tc>
        <w:tc>
          <w:tcPr>
            <w:tcW w:w="2096" w:type="dxa"/>
            <w:gridSpan w:val="4"/>
          </w:tcPr>
          <w:p w14:paraId="3D73A658" w14:textId="77777777" w:rsidR="00C00755" w:rsidRPr="00E37788" w:rsidRDefault="00C00755" w:rsidP="003A4718">
            <w:pPr>
              <w:jc w:val="both"/>
            </w:pPr>
          </w:p>
        </w:tc>
      </w:tr>
      <w:tr w:rsidR="00C00755" w14:paraId="1F56AAF5" w14:textId="77777777" w:rsidTr="003A4718">
        <w:tc>
          <w:tcPr>
            <w:tcW w:w="9859" w:type="dxa"/>
            <w:gridSpan w:val="11"/>
            <w:shd w:val="clear" w:color="auto" w:fill="F7CAAC"/>
          </w:tcPr>
          <w:p w14:paraId="4E6BF9B0" w14:textId="77777777" w:rsidR="00C00755" w:rsidRPr="00E37788" w:rsidRDefault="00C00755" w:rsidP="003A4718">
            <w:pPr>
              <w:jc w:val="both"/>
            </w:pPr>
            <w:r w:rsidRPr="00E37788">
              <w:rPr>
                <w:b/>
              </w:rPr>
              <w:t>Předměty příslušného studijního programu a způsob zapojení do jejich výuky, příp. další zapojení do uskutečňování studijního programu</w:t>
            </w:r>
          </w:p>
        </w:tc>
      </w:tr>
      <w:tr w:rsidR="00C00755" w14:paraId="6ED89301" w14:textId="77777777" w:rsidTr="003A4718">
        <w:trPr>
          <w:trHeight w:val="330"/>
        </w:trPr>
        <w:tc>
          <w:tcPr>
            <w:tcW w:w="9859" w:type="dxa"/>
            <w:gridSpan w:val="11"/>
            <w:tcBorders>
              <w:top w:val="nil"/>
            </w:tcBorders>
          </w:tcPr>
          <w:p w14:paraId="5AE9408F" w14:textId="77777777" w:rsidR="00C00755" w:rsidRDefault="00C00755" w:rsidP="003A4718">
            <w:pPr>
              <w:jc w:val="both"/>
            </w:pPr>
            <w:r w:rsidRPr="001B6CD6">
              <w:t xml:space="preserve">V rámci studijního programu Pedagogika: </w:t>
            </w:r>
          </w:p>
          <w:p w14:paraId="415E99B2" w14:textId="1663ADDD" w:rsidR="00C00755" w:rsidRPr="006E64DA" w:rsidRDefault="0016491C" w:rsidP="00630AC5">
            <w:pPr>
              <w:pStyle w:val="Odstavecseseznamem"/>
              <w:numPr>
                <w:ilvl w:val="0"/>
                <w:numId w:val="100"/>
              </w:numPr>
              <w:jc w:val="both"/>
            </w:pPr>
            <w:r>
              <w:t>vyučuje</w:t>
            </w:r>
            <w:r w:rsidR="00C00755" w:rsidRPr="006E64DA">
              <w:t xml:space="preserve"> předmět Kvantitativní metodologie (</w:t>
            </w:r>
            <w:r w:rsidR="00572394">
              <w:t xml:space="preserve">vyučující </w:t>
            </w:r>
            <w:r w:rsidR="00483DD2">
              <w:t>3</w:t>
            </w:r>
            <w:r w:rsidR="00C00755" w:rsidRPr="006E64DA">
              <w:t xml:space="preserve">0 %), </w:t>
            </w:r>
          </w:p>
          <w:p w14:paraId="28C02858" w14:textId="369042B0" w:rsidR="00C00755" w:rsidRPr="00F70DBD" w:rsidRDefault="00C00755" w:rsidP="00630AC5">
            <w:pPr>
              <w:pStyle w:val="Odstavecseseznamem"/>
              <w:numPr>
                <w:ilvl w:val="0"/>
                <w:numId w:val="100"/>
              </w:numPr>
              <w:jc w:val="both"/>
            </w:pPr>
            <w:r w:rsidRPr="006E64DA">
              <w:t>působí jako školitel.</w:t>
            </w:r>
          </w:p>
        </w:tc>
      </w:tr>
      <w:tr w:rsidR="00C00755" w14:paraId="7A5C79CC" w14:textId="77777777" w:rsidTr="003A4718">
        <w:tc>
          <w:tcPr>
            <w:tcW w:w="9859" w:type="dxa"/>
            <w:gridSpan w:val="11"/>
            <w:shd w:val="clear" w:color="auto" w:fill="F7CAAC"/>
          </w:tcPr>
          <w:p w14:paraId="058C81CE" w14:textId="77777777" w:rsidR="00C00755" w:rsidRPr="00E37788" w:rsidRDefault="00C00755" w:rsidP="003A4718">
            <w:pPr>
              <w:jc w:val="both"/>
            </w:pPr>
            <w:r w:rsidRPr="01E46B37">
              <w:rPr>
                <w:b/>
                <w:bCs/>
              </w:rPr>
              <w:t xml:space="preserve">Údaje o vzdělání na VŠ </w:t>
            </w:r>
          </w:p>
        </w:tc>
      </w:tr>
      <w:tr w:rsidR="00C00755" w14:paraId="3DA3844B" w14:textId="77777777" w:rsidTr="003A4718">
        <w:trPr>
          <w:trHeight w:val="307"/>
        </w:trPr>
        <w:tc>
          <w:tcPr>
            <w:tcW w:w="9859" w:type="dxa"/>
            <w:gridSpan w:val="11"/>
          </w:tcPr>
          <w:p w14:paraId="48B98FA1" w14:textId="77777777" w:rsidR="00C00755" w:rsidRDefault="00C00755" w:rsidP="003A4718">
            <w:pPr>
              <w:jc w:val="both"/>
            </w:pPr>
            <w:r w:rsidRPr="00CB5E22">
              <w:rPr>
                <w:b/>
                <w:bCs/>
              </w:rPr>
              <w:t>20</w:t>
            </w:r>
            <w:r>
              <w:rPr>
                <w:b/>
                <w:bCs/>
              </w:rPr>
              <w:t>09</w:t>
            </w:r>
            <w:r w:rsidRPr="00CB5E22">
              <w:rPr>
                <w:b/>
                <w:bCs/>
              </w:rPr>
              <w:t>:</w:t>
            </w:r>
            <w:r>
              <w:rPr>
                <w:b/>
                <w:bCs/>
              </w:rPr>
              <w:t xml:space="preserve"> </w:t>
            </w:r>
            <w:r w:rsidRPr="00E37788">
              <w:t xml:space="preserve">Pedagogika, </w:t>
            </w:r>
            <w:r>
              <w:t>UP Olomouc</w:t>
            </w:r>
            <w:r w:rsidRPr="00E37788">
              <w:t>, P</w:t>
            </w:r>
            <w:r>
              <w:t>F</w:t>
            </w:r>
            <w:r w:rsidRPr="006B08E0">
              <w:t xml:space="preserve"> (Ph.D.).</w:t>
            </w:r>
          </w:p>
          <w:p w14:paraId="11C7EB88" w14:textId="77777777" w:rsidR="00C00755" w:rsidRPr="006E64DA" w:rsidRDefault="00C00755" w:rsidP="003A4718">
            <w:pPr>
              <w:jc w:val="both"/>
              <w:rPr>
                <w:b/>
                <w:bCs/>
              </w:rPr>
            </w:pPr>
            <w:r>
              <w:rPr>
                <w:b/>
                <w:bCs/>
              </w:rPr>
              <w:t xml:space="preserve">2005: </w:t>
            </w:r>
            <w:r w:rsidRPr="00557BFE">
              <w:rPr>
                <w:bCs/>
              </w:rPr>
              <w:t>Pedagogika – sociální práce, UP Olomouc, PdF (Mgr.)</w:t>
            </w:r>
            <w:r>
              <w:rPr>
                <w:bCs/>
              </w:rPr>
              <w:t>.</w:t>
            </w:r>
          </w:p>
        </w:tc>
      </w:tr>
      <w:tr w:rsidR="00C00755" w14:paraId="1D92F960" w14:textId="77777777" w:rsidTr="003A4718">
        <w:tc>
          <w:tcPr>
            <w:tcW w:w="9859" w:type="dxa"/>
            <w:gridSpan w:val="11"/>
            <w:shd w:val="clear" w:color="auto" w:fill="F7CAAC"/>
          </w:tcPr>
          <w:p w14:paraId="4516FA73" w14:textId="77777777" w:rsidR="00C00755" w:rsidRPr="00E37788" w:rsidRDefault="00C00755" w:rsidP="003A4718">
            <w:pPr>
              <w:jc w:val="both"/>
              <w:rPr>
                <w:b/>
              </w:rPr>
            </w:pPr>
            <w:r w:rsidRPr="00E37788">
              <w:rPr>
                <w:b/>
              </w:rPr>
              <w:t>Údaje o odborném působení od absolvování VŠ</w:t>
            </w:r>
          </w:p>
        </w:tc>
      </w:tr>
      <w:tr w:rsidR="00C00755" w14:paraId="7F3E1603" w14:textId="77777777" w:rsidTr="003A4718">
        <w:trPr>
          <w:trHeight w:val="284"/>
        </w:trPr>
        <w:tc>
          <w:tcPr>
            <w:tcW w:w="9859" w:type="dxa"/>
            <w:gridSpan w:val="11"/>
          </w:tcPr>
          <w:p w14:paraId="2A75AB6C" w14:textId="77777777" w:rsidR="00C00755" w:rsidRPr="00967E6F" w:rsidRDefault="00C00755" w:rsidP="003A4718">
            <w:pPr>
              <w:jc w:val="both"/>
            </w:pPr>
            <w:r w:rsidRPr="008A5F2D">
              <w:rPr>
                <w:b/>
              </w:rPr>
              <w:t>2006 – dosud:</w:t>
            </w:r>
            <w:r>
              <w:t xml:space="preserve"> </w:t>
            </w:r>
            <w:r w:rsidRPr="00967E6F">
              <w:t>F</w:t>
            </w:r>
            <w:r>
              <w:t xml:space="preserve">akulta </w:t>
            </w:r>
            <w:r w:rsidRPr="00967E6F">
              <w:t>H</w:t>
            </w:r>
            <w:r>
              <w:t xml:space="preserve">umanitních studií </w:t>
            </w:r>
            <w:r w:rsidRPr="00967E6F">
              <w:t>UTB ve Zlíně</w:t>
            </w:r>
            <w:r>
              <w:t xml:space="preserve"> (pp.).</w:t>
            </w:r>
          </w:p>
        </w:tc>
      </w:tr>
      <w:tr w:rsidR="00C00755" w14:paraId="161B5B38" w14:textId="77777777" w:rsidTr="003A4718">
        <w:trPr>
          <w:trHeight w:val="250"/>
        </w:trPr>
        <w:tc>
          <w:tcPr>
            <w:tcW w:w="9859" w:type="dxa"/>
            <w:gridSpan w:val="11"/>
            <w:shd w:val="clear" w:color="auto" w:fill="F7CAAC"/>
          </w:tcPr>
          <w:p w14:paraId="0BDF71BF" w14:textId="77777777" w:rsidR="00C00755" w:rsidRPr="00E37788" w:rsidRDefault="00C00755" w:rsidP="003A4718">
            <w:pPr>
              <w:jc w:val="both"/>
            </w:pPr>
            <w:r w:rsidRPr="00E37788">
              <w:rPr>
                <w:b/>
              </w:rPr>
              <w:t>Zkušenosti s vedením kvalifikačních a rigorózních prací</w:t>
            </w:r>
          </w:p>
        </w:tc>
      </w:tr>
      <w:tr w:rsidR="00C00755" w14:paraId="08EE552D" w14:textId="77777777" w:rsidTr="003A4718">
        <w:trPr>
          <w:trHeight w:val="337"/>
        </w:trPr>
        <w:tc>
          <w:tcPr>
            <w:tcW w:w="9859" w:type="dxa"/>
            <w:gridSpan w:val="11"/>
          </w:tcPr>
          <w:p w14:paraId="32873AFA" w14:textId="77777777" w:rsidR="00C00755" w:rsidRPr="00E37788" w:rsidRDefault="00C00755" w:rsidP="003A4718">
            <w:pPr>
              <w:jc w:val="both"/>
            </w:pPr>
            <w:r w:rsidRPr="00B22AE0">
              <w:t>Počet vedených a obhájených bakalářských prací = 147. Počet vedených a obhájených diplomových prací = 105.</w:t>
            </w:r>
          </w:p>
        </w:tc>
      </w:tr>
      <w:tr w:rsidR="00C00755" w14:paraId="42785C4D" w14:textId="77777777" w:rsidTr="003A4718">
        <w:trPr>
          <w:cantSplit/>
        </w:trPr>
        <w:tc>
          <w:tcPr>
            <w:tcW w:w="3347" w:type="dxa"/>
            <w:gridSpan w:val="2"/>
            <w:tcBorders>
              <w:top w:val="single" w:sz="12" w:space="0" w:color="auto"/>
            </w:tcBorders>
            <w:shd w:val="clear" w:color="auto" w:fill="F7CAAC"/>
          </w:tcPr>
          <w:p w14:paraId="3A465658" w14:textId="77777777" w:rsidR="00C00755" w:rsidRPr="00E37788" w:rsidRDefault="00C00755" w:rsidP="003A4718">
            <w:pPr>
              <w:jc w:val="both"/>
            </w:pPr>
            <w:r w:rsidRPr="00E37788">
              <w:rPr>
                <w:b/>
              </w:rPr>
              <w:t xml:space="preserve">Obor habilitačního řízení </w:t>
            </w:r>
          </w:p>
        </w:tc>
        <w:tc>
          <w:tcPr>
            <w:tcW w:w="2245" w:type="dxa"/>
            <w:gridSpan w:val="2"/>
            <w:tcBorders>
              <w:top w:val="single" w:sz="12" w:space="0" w:color="auto"/>
            </w:tcBorders>
            <w:shd w:val="clear" w:color="auto" w:fill="F7CAAC"/>
          </w:tcPr>
          <w:p w14:paraId="376B543F" w14:textId="77777777" w:rsidR="00C00755" w:rsidRPr="00E37788" w:rsidRDefault="00C00755" w:rsidP="003A4718">
            <w:pPr>
              <w:jc w:val="both"/>
            </w:pPr>
            <w:r w:rsidRPr="00E37788">
              <w:rPr>
                <w:b/>
              </w:rPr>
              <w:t>Rok udělení hodnosti</w:t>
            </w:r>
          </w:p>
        </w:tc>
        <w:tc>
          <w:tcPr>
            <w:tcW w:w="2248" w:type="dxa"/>
            <w:gridSpan w:val="4"/>
            <w:tcBorders>
              <w:top w:val="single" w:sz="12" w:space="0" w:color="auto"/>
              <w:right w:val="single" w:sz="12" w:space="0" w:color="auto"/>
            </w:tcBorders>
            <w:shd w:val="clear" w:color="auto" w:fill="F7CAAC"/>
          </w:tcPr>
          <w:p w14:paraId="2B8BCC68" w14:textId="77777777" w:rsidR="00C00755" w:rsidRPr="00E37788" w:rsidRDefault="00C00755" w:rsidP="003A4718">
            <w:pPr>
              <w:jc w:val="both"/>
            </w:pPr>
            <w:r w:rsidRPr="00E37788">
              <w:rPr>
                <w:b/>
              </w:rPr>
              <w:t>Řízení konáno na VŠ</w:t>
            </w:r>
          </w:p>
        </w:tc>
        <w:tc>
          <w:tcPr>
            <w:tcW w:w="2019" w:type="dxa"/>
            <w:gridSpan w:val="3"/>
            <w:tcBorders>
              <w:top w:val="single" w:sz="12" w:space="0" w:color="auto"/>
              <w:left w:val="single" w:sz="12" w:space="0" w:color="auto"/>
            </w:tcBorders>
            <w:shd w:val="clear" w:color="auto" w:fill="F7CAAC"/>
          </w:tcPr>
          <w:p w14:paraId="2D2D6B41" w14:textId="77777777" w:rsidR="00C00755" w:rsidRPr="00E37788" w:rsidRDefault="00C00755" w:rsidP="003A4718">
            <w:pPr>
              <w:jc w:val="both"/>
              <w:rPr>
                <w:b/>
              </w:rPr>
            </w:pPr>
            <w:r w:rsidRPr="00E37788">
              <w:rPr>
                <w:b/>
              </w:rPr>
              <w:t>Ohlasy publikací</w:t>
            </w:r>
          </w:p>
        </w:tc>
      </w:tr>
      <w:tr w:rsidR="00C00755" w14:paraId="7400F2C1" w14:textId="77777777" w:rsidTr="003A4718">
        <w:trPr>
          <w:cantSplit/>
        </w:trPr>
        <w:tc>
          <w:tcPr>
            <w:tcW w:w="3347" w:type="dxa"/>
            <w:gridSpan w:val="2"/>
          </w:tcPr>
          <w:p w14:paraId="1E79DEF3" w14:textId="77777777" w:rsidR="00C00755" w:rsidRPr="00E37788" w:rsidRDefault="00C00755" w:rsidP="003A4718">
            <w:pPr>
              <w:jc w:val="both"/>
            </w:pPr>
            <w:r>
              <w:t>Pedagogika</w:t>
            </w:r>
          </w:p>
        </w:tc>
        <w:tc>
          <w:tcPr>
            <w:tcW w:w="2245" w:type="dxa"/>
            <w:gridSpan w:val="2"/>
          </w:tcPr>
          <w:p w14:paraId="446AD61C" w14:textId="77777777" w:rsidR="00C00755" w:rsidRPr="00E37788" w:rsidRDefault="00C00755" w:rsidP="003A4718">
            <w:pPr>
              <w:jc w:val="both"/>
            </w:pPr>
            <w:r>
              <w:t>2019</w:t>
            </w:r>
          </w:p>
        </w:tc>
        <w:tc>
          <w:tcPr>
            <w:tcW w:w="2248" w:type="dxa"/>
            <w:gridSpan w:val="4"/>
            <w:tcBorders>
              <w:right w:val="single" w:sz="12" w:space="0" w:color="auto"/>
            </w:tcBorders>
          </w:tcPr>
          <w:p w14:paraId="51A4D519" w14:textId="77777777" w:rsidR="00C00755" w:rsidRPr="00E37788" w:rsidRDefault="00C00755" w:rsidP="003A4718">
            <w:pPr>
              <w:jc w:val="both"/>
            </w:pPr>
            <w:r>
              <w:t>UMB Banská Bystrica</w:t>
            </w:r>
          </w:p>
        </w:tc>
        <w:tc>
          <w:tcPr>
            <w:tcW w:w="632" w:type="dxa"/>
            <w:tcBorders>
              <w:left w:val="single" w:sz="12" w:space="0" w:color="auto"/>
            </w:tcBorders>
            <w:shd w:val="clear" w:color="auto" w:fill="F7CAAC"/>
          </w:tcPr>
          <w:p w14:paraId="3B90139F" w14:textId="77777777" w:rsidR="00C00755" w:rsidRPr="00E37788" w:rsidRDefault="00C00755" w:rsidP="003A4718">
            <w:pPr>
              <w:jc w:val="both"/>
            </w:pPr>
            <w:r w:rsidRPr="00E37788">
              <w:rPr>
                <w:b/>
              </w:rPr>
              <w:t>WOS</w:t>
            </w:r>
          </w:p>
        </w:tc>
        <w:tc>
          <w:tcPr>
            <w:tcW w:w="693" w:type="dxa"/>
            <w:shd w:val="clear" w:color="auto" w:fill="F7CAAC"/>
          </w:tcPr>
          <w:p w14:paraId="214D980D" w14:textId="77777777" w:rsidR="00C00755" w:rsidRPr="00E37788" w:rsidRDefault="00C00755" w:rsidP="003A4718">
            <w:pPr>
              <w:jc w:val="both"/>
              <w:rPr>
                <w:sz w:val="18"/>
              </w:rPr>
            </w:pPr>
            <w:r w:rsidRPr="00E37788">
              <w:rPr>
                <w:b/>
                <w:sz w:val="18"/>
              </w:rPr>
              <w:t>Scopus</w:t>
            </w:r>
          </w:p>
        </w:tc>
        <w:tc>
          <w:tcPr>
            <w:tcW w:w="694" w:type="dxa"/>
            <w:shd w:val="clear" w:color="auto" w:fill="F7CAAC"/>
          </w:tcPr>
          <w:p w14:paraId="38CEE3AB" w14:textId="77777777" w:rsidR="00C00755" w:rsidRPr="00E37788" w:rsidRDefault="00C00755" w:rsidP="003A4718">
            <w:pPr>
              <w:jc w:val="both"/>
            </w:pPr>
            <w:r w:rsidRPr="00E37788">
              <w:rPr>
                <w:b/>
                <w:sz w:val="18"/>
              </w:rPr>
              <w:t>ostatní</w:t>
            </w:r>
          </w:p>
        </w:tc>
      </w:tr>
      <w:tr w:rsidR="00C00755" w14:paraId="23A4978E" w14:textId="77777777" w:rsidTr="003A4718">
        <w:trPr>
          <w:cantSplit/>
          <w:trHeight w:val="70"/>
        </w:trPr>
        <w:tc>
          <w:tcPr>
            <w:tcW w:w="3347" w:type="dxa"/>
            <w:gridSpan w:val="2"/>
            <w:shd w:val="clear" w:color="auto" w:fill="F7CAAC"/>
          </w:tcPr>
          <w:p w14:paraId="636DDBEF" w14:textId="77777777" w:rsidR="00C00755" w:rsidRPr="00E37788" w:rsidRDefault="00C00755" w:rsidP="003A4718">
            <w:pPr>
              <w:jc w:val="both"/>
            </w:pPr>
            <w:r w:rsidRPr="00E37788">
              <w:rPr>
                <w:b/>
              </w:rPr>
              <w:t>Obor jmenovacího řízení</w:t>
            </w:r>
          </w:p>
        </w:tc>
        <w:tc>
          <w:tcPr>
            <w:tcW w:w="2245" w:type="dxa"/>
            <w:gridSpan w:val="2"/>
            <w:shd w:val="clear" w:color="auto" w:fill="F7CAAC"/>
          </w:tcPr>
          <w:p w14:paraId="089B498D" w14:textId="77777777" w:rsidR="00C00755" w:rsidRPr="00E37788" w:rsidRDefault="00C00755" w:rsidP="003A4718">
            <w:pPr>
              <w:jc w:val="both"/>
            </w:pPr>
            <w:r w:rsidRPr="00E37788">
              <w:rPr>
                <w:b/>
              </w:rPr>
              <w:t>Rok udělení hodnosti</w:t>
            </w:r>
          </w:p>
        </w:tc>
        <w:tc>
          <w:tcPr>
            <w:tcW w:w="2248" w:type="dxa"/>
            <w:gridSpan w:val="4"/>
            <w:tcBorders>
              <w:right w:val="single" w:sz="12" w:space="0" w:color="auto"/>
            </w:tcBorders>
            <w:shd w:val="clear" w:color="auto" w:fill="F7CAAC"/>
          </w:tcPr>
          <w:p w14:paraId="48616503" w14:textId="77777777" w:rsidR="00C00755" w:rsidRPr="00E37788" w:rsidRDefault="00C00755" w:rsidP="003A4718">
            <w:pPr>
              <w:jc w:val="both"/>
            </w:pPr>
            <w:r w:rsidRPr="00E37788">
              <w:rPr>
                <w:b/>
              </w:rPr>
              <w:t>Řízení konáno na VŠ</w:t>
            </w:r>
          </w:p>
        </w:tc>
        <w:tc>
          <w:tcPr>
            <w:tcW w:w="632" w:type="dxa"/>
            <w:tcBorders>
              <w:left w:val="single" w:sz="12" w:space="0" w:color="auto"/>
            </w:tcBorders>
          </w:tcPr>
          <w:p w14:paraId="5B6D062B" w14:textId="77777777" w:rsidR="00C00755" w:rsidRPr="005E4F71" w:rsidRDefault="00C00755" w:rsidP="003A4718">
            <w:pPr>
              <w:jc w:val="both"/>
            </w:pPr>
            <w:r w:rsidRPr="3EB46D05">
              <w:t>26</w:t>
            </w:r>
          </w:p>
        </w:tc>
        <w:tc>
          <w:tcPr>
            <w:tcW w:w="693" w:type="dxa"/>
          </w:tcPr>
          <w:p w14:paraId="009296E9" w14:textId="77777777" w:rsidR="00C00755" w:rsidRPr="00C9002C" w:rsidRDefault="00C00755" w:rsidP="003A4718">
            <w:pPr>
              <w:jc w:val="both"/>
              <w:rPr>
                <w:highlight w:val="yellow"/>
              </w:rPr>
            </w:pPr>
            <w:r w:rsidRPr="3EB46D05">
              <w:t>23</w:t>
            </w:r>
          </w:p>
        </w:tc>
        <w:tc>
          <w:tcPr>
            <w:tcW w:w="694" w:type="dxa"/>
          </w:tcPr>
          <w:p w14:paraId="12B422B8" w14:textId="77777777" w:rsidR="00C00755" w:rsidRPr="00C9002C" w:rsidRDefault="00C00755" w:rsidP="003A4718">
            <w:pPr>
              <w:jc w:val="both"/>
              <w:rPr>
                <w:highlight w:val="yellow"/>
              </w:rPr>
            </w:pPr>
            <w:r w:rsidRPr="3EB46D05">
              <w:t>157</w:t>
            </w:r>
          </w:p>
        </w:tc>
      </w:tr>
      <w:tr w:rsidR="00BC3647" w14:paraId="61023D85" w14:textId="77777777" w:rsidTr="00BC3647">
        <w:trPr>
          <w:trHeight w:val="205"/>
        </w:trPr>
        <w:tc>
          <w:tcPr>
            <w:tcW w:w="3347" w:type="dxa"/>
            <w:gridSpan w:val="2"/>
          </w:tcPr>
          <w:p w14:paraId="7C56F617" w14:textId="77777777" w:rsidR="00BC3647" w:rsidRPr="00E37788" w:rsidRDefault="00BC3647" w:rsidP="003A4718">
            <w:pPr>
              <w:jc w:val="both"/>
            </w:pPr>
          </w:p>
        </w:tc>
        <w:tc>
          <w:tcPr>
            <w:tcW w:w="2245" w:type="dxa"/>
            <w:gridSpan w:val="2"/>
          </w:tcPr>
          <w:p w14:paraId="2F2BCE33" w14:textId="77777777" w:rsidR="00BC3647" w:rsidRPr="00E37788" w:rsidRDefault="00BC3647" w:rsidP="003A4718">
            <w:pPr>
              <w:jc w:val="both"/>
            </w:pPr>
          </w:p>
        </w:tc>
        <w:tc>
          <w:tcPr>
            <w:tcW w:w="2248" w:type="dxa"/>
            <w:gridSpan w:val="4"/>
            <w:tcBorders>
              <w:right w:val="single" w:sz="12" w:space="0" w:color="auto"/>
            </w:tcBorders>
          </w:tcPr>
          <w:p w14:paraId="3E9243BC" w14:textId="77777777" w:rsidR="00BC3647" w:rsidRPr="00E37788" w:rsidRDefault="00BC3647" w:rsidP="003A4718">
            <w:pPr>
              <w:jc w:val="both"/>
            </w:pPr>
          </w:p>
        </w:tc>
        <w:tc>
          <w:tcPr>
            <w:tcW w:w="1325" w:type="dxa"/>
            <w:gridSpan w:val="2"/>
            <w:shd w:val="clear" w:color="auto" w:fill="FBD4B4" w:themeFill="accent6" w:themeFillTint="66"/>
            <w:vAlign w:val="center"/>
          </w:tcPr>
          <w:p w14:paraId="26145CF4" w14:textId="681FD2F4" w:rsidR="00BC3647" w:rsidRPr="00E37788" w:rsidRDefault="00BC3647" w:rsidP="003A4718">
            <w:pPr>
              <w:rPr>
                <w:b/>
              </w:rPr>
            </w:pPr>
            <w:r>
              <w:rPr>
                <w:b/>
                <w:sz w:val="18"/>
              </w:rPr>
              <w:t>H-index WoS/Scopus</w:t>
            </w:r>
          </w:p>
        </w:tc>
        <w:tc>
          <w:tcPr>
            <w:tcW w:w="694" w:type="dxa"/>
            <w:vAlign w:val="center"/>
          </w:tcPr>
          <w:p w14:paraId="763EC46B" w14:textId="27ECBF6C" w:rsidR="00BC3647" w:rsidRPr="00E37788" w:rsidRDefault="00BC3647" w:rsidP="003A4718">
            <w:pPr>
              <w:rPr>
                <w:b/>
              </w:rPr>
            </w:pPr>
            <w:r>
              <w:rPr>
                <w:b/>
              </w:rPr>
              <w:t>3</w:t>
            </w:r>
          </w:p>
        </w:tc>
      </w:tr>
      <w:tr w:rsidR="00C00755" w14:paraId="2D83E302" w14:textId="77777777" w:rsidTr="003A4718">
        <w:tc>
          <w:tcPr>
            <w:tcW w:w="9859" w:type="dxa"/>
            <w:gridSpan w:val="11"/>
            <w:shd w:val="clear" w:color="auto" w:fill="F7CAAC"/>
          </w:tcPr>
          <w:p w14:paraId="2DFF12E0" w14:textId="77777777" w:rsidR="00C00755" w:rsidRPr="00E37788" w:rsidRDefault="00C00755" w:rsidP="003A4718">
            <w:pPr>
              <w:jc w:val="both"/>
              <w:rPr>
                <w:b/>
              </w:rPr>
            </w:pPr>
            <w:r w:rsidRPr="00E37788">
              <w:rPr>
                <w:b/>
              </w:rPr>
              <w:t xml:space="preserve">Přehled o nejvýznamnější publikační a další tvůrčí činnosti nebo další profesní činnosti u odborníků z praxe vztahující se k zabezpečovaným předmětům </w:t>
            </w:r>
          </w:p>
        </w:tc>
      </w:tr>
      <w:tr w:rsidR="00C00755" w14:paraId="56246C29" w14:textId="77777777" w:rsidTr="003A4718">
        <w:trPr>
          <w:trHeight w:val="2347"/>
        </w:trPr>
        <w:tc>
          <w:tcPr>
            <w:tcW w:w="9859" w:type="dxa"/>
            <w:gridSpan w:val="11"/>
            <w:shd w:val="clear" w:color="auto" w:fill="auto"/>
          </w:tcPr>
          <w:p w14:paraId="58AC2CA0" w14:textId="77777777" w:rsidR="00C00755" w:rsidRPr="005076B3" w:rsidRDefault="00C00755" w:rsidP="00BC3647">
            <w:pPr>
              <w:jc w:val="both"/>
              <w:rPr>
                <w:b/>
                <w:iCs/>
                <w:caps/>
              </w:rPr>
            </w:pPr>
            <w:r w:rsidRPr="005076B3">
              <w:rPr>
                <w:b/>
                <w:iCs/>
                <w:caps/>
              </w:rPr>
              <w:t xml:space="preserve">Publikační činnost: </w:t>
            </w:r>
          </w:p>
          <w:p w14:paraId="6038DC67" w14:textId="05F2F136" w:rsidR="00C00755" w:rsidRDefault="00C00755" w:rsidP="00630AC5">
            <w:pPr>
              <w:numPr>
                <w:ilvl w:val="0"/>
                <w:numId w:val="82"/>
              </w:numPr>
              <w:shd w:val="clear" w:color="auto" w:fill="FAFAFA"/>
              <w:jc w:val="both"/>
            </w:pPr>
            <w:r w:rsidRPr="006B08E0">
              <w:t>Jimp:</w:t>
            </w:r>
            <w:r>
              <w:rPr>
                <w:b/>
              </w:rPr>
              <w:t xml:space="preserve"> </w:t>
            </w:r>
            <w:r w:rsidRPr="005076B3">
              <w:rPr>
                <w:b/>
              </w:rPr>
              <w:t>Hladík, J.</w:t>
            </w:r>
            <w:r>
              <w:rPr>
                <w:b/>
              </w:rPr>
              <w:t xml:space="preserve"> (</w:t>
            </w:r>
            <w:r w:rsidRPr="00557BFE">
              <w:t>33 %),</w:t>
            </w:r>
            <w:r w:rsidRPr="01E46B37">
              <w:t xml:space="preserve"> Hrbáčková, K., &amp; Šafránková, A. P. (2022). Models of Self-Regulation Mechanisms in Peer-Rejected Students. </w:t>
            </w:r>
            <w:r w:rsidR="00C43444">
              <w:rPr>
                <w:i/>
                <w:iCs/>
              </w:rPr>
              <w:t>SAGE</w:t>
            </w:r>
            <w:r w:rsidRPr="01E46B37">
              <w:rPr>
                <w:i/>
                <w:iCs/>
              </w:rPr>
              <w:t xml:space="preserve"> open</w:t>
            </w:r>
            <w:r w:rsidRPr="01E46B37">
              <w:t xml:space="preserve">, </w:t>
            </w:r>
            <w:r w:rsidRPr="01E46B37">
              <w:rPr>
                <w:i/>
                <w:iCs/>
              </w:rPr>
              <w:t>12</w:t>
            </w:r>
            <w:r w:rsidRPr="01E46B37">
              <w:t xml:space="preserve">(2). </w:t>
            </w:r>
          </w:p>
          <w:p w14:paraId="006C32F0" w14:textId="77777777" w:rsidR="00C00755" w:rsidRPr="000E47E7" w:rsidRDefault="00C00755" w:rsidP="00630AC5">
            <w:pPr>
              <w:numPr>
                <w:ilvl w:val="0"/>
                <w:numId w:val="82"/>
              </w:numPr>
              <w:shd w:val="clear" w:color="auto" w:fill="FAFAFA"/>
              <w:jc w:val="both"/>
            </w:pPr>
            <w:r w:rsidRPr="006B08E0">
              <w:t>Jimp:</w:t>
            </w:r>
            <w:r>
              <w:rPr>
                <w:b/>
              </w:rPr>
              <w:t xml:space="preserve"> </w:t>
            </w:r>
            <w:r w:rsidRPr="005076B3">
              <w:rPr>
                <w:b/>
              </w:rPr>
              <w:t>Hladík, J.</w:t>
            </w:r>
            <w:r>
              <w:rPr>
                <w:b/>
              </w:rPr>
              <w:t xml:space="preserve"> </w:t>
            </w:r>
            <w:r w:rsidRPr="00557BFE">
              <w:t>(</w:t>
            </w:r>
            <w:r>
              <w:t>50</w:t>
            </w:r>
            <w:r w:rsidRPr="00557BFE">
              <w:t xml:space="preserve"> %),</w:t>
            </w:r>
            <w:r w:rsidRPr="01E46B37">
              <w:t xml:space="preserve"> &amp; Hrbáčková, K. (2021). Peer-rejected students: An analysis of their self-regulatory mechanisms. </w:t>
            </w:r>
            <w:r w:rsidRPr="01E46B37">
              <w:rPr>
                <w:i/>
                <w:iCs/>
              </w:rPr>
              <w:t>Children and Youth Services Review, 126,</w:t>
            </w:r>
            <w:r w:rsidRPr="01E46B37">
              <w:t xml:space="preserve"> 106030.</w:t>
            </w:r>
          </w:p>
          <w:p w14:paraId="51EADAA8" w14:textId="77777777" w:rsidR="00C00755" w:rsidRDefault="00C00755" w:rsidP="00630AC5">
            <w:pPr>
              <w:numPr>
                <w:ilvl w:val="0"/>
                <w:numId w:val="82"/>
              </w:numPr>
              <w:shd w:val="clear" w:color="auto" w:fill="FAFAFA"/>
              <w:jc w:val="both"/>
            </w:pPr>
            <w:r w:rsidRPr="006B08E0">
              <w:t>C:</w:t>
            </w:r>
            <w:r>
              <w:rPr>
                <w:b/>
              </w:rPr>
              <w:t xml:space="preserve"> </w:t>
            </w:r>
            <w:r w:rsidRPr="005076B3">
              <w:rPr>
                <w:b/>
              </w:rPr>
              <w:t>Hladík, J.</w:t>
            </w:r>
            <w:r>
              <w:rPr>
                <w:b/>
              </w:rPr>
              <w:t xml:space="preserve"> </w:t>
            </w:r>
            <w:r w:rsidRPr="00557BFE">
              <w:t>(</w:t>
            </w:r>
            <w:r>
              <w:t>50</w:t>
            </w:r>
            <w:r w:rsidRPr="00557BFE">
              <w:t xml:space="preserve"> %)</w:t>
            </w:r>
            <w:r>
              <w:t xml:space="preserve">, </w:t>
            </w:r>
            <w:r w:rsidRPr="01E46B37">
              <w:t xml:space="preserve">&amp; Hrbáčková, K. (2018). The Role of Self-Efficacy and Self-Improvement in Metacognitive Regulation in Students of Helping Professions. In Stefaniak, J. E. (Ed.). </w:t>
            </w:r>
            <w:r w:rsidRPr="01E46B37">
              <w:rPr>
                <w:i/>
                <w:iCs/>
              </w:rPr>
              <w:t>Self-Regulated Learners: Strategies, Performance, and Individual Differences.</w:t>
            </w:r>
            <w:r w:rsidRPr="01E46B37">
              <w:t xml:space="preserve"> New York: Nova Publishing</w:t>
            </w:r>
            <w:r>
              <w:t>.</w:t>
            </w:r>
          </w:p>
          <w:p w14:paraId="47C11A8D" w14:textId="028F0006" w:rsidR="00C00755" w:rsidRPr="00CB539C" w:rsidRDefault="00C00755" w:rsidP="00630AC5">
            <w:pPr>
              <w:numPr>
                <w:ilvl w:val="0"/>
                <w:numId w:val="82"/>
              </w:numPr>
              <w:shd w:val="clear" w:color="auto" w:fill="FAFAFA"/>
              <w:jc w:val="both"/>
            </w:pPr>
            <w:r w:rsidRPr="006B08E0">
              <w:t>JSC:</w:t>
            </w:r>
            <w:r>
              <w:rPr>
                <w:b/>
              </w:rPr>
              <w:t xml:space="preserve"> </w:t>
            </w:r>
            <w:r w:rsidRPr="006B08E0">
              <w:t xml:space="preserve">Hrbáčková, K., &amp; </w:t>
            </w:r>
            <w:r w:rsidRPr="006B08E0">
              <w:rPr>
                <w:b/>
              </w:rPr>
              <w:t>Hladík, J.</w:t>
            </w:r>
            <w:r w:rsidRPr="006B08E0">
              <w:t xml:space="preserve"> </w:t>
            </w:r>
            <w:r w:rsidRPr="00557BFE">
              <w:t>(</w:t>
            </w:r>
            <w:r>
              <w:t>50</w:t>
            </w:r>
            <w:r w:rsidRPr="00557BFE">
              <w:t xml:space="preserve"> %)</w:t>
            </w:r>
            <w:r w:rsidRPr="006B08E0">
              <w:t xml:space="preserve"> (2018). Autoregulace žáků v závislosti na vnímaných projevech rizikového chování. </w:t>
            </w:r>
            <w:r w:rsidRPr="006B08E0">
              <w:rPr>
                <w:i/>
                <w:iCs/>
              </w:rPr>
              <w:t>Studia paedagogica, 23</w:t>
            </w:r>
            <w:r w:rsidRPr="006B08E0">
              <w:t>(1), 81–104.</w:t>
            </w:r>
          </w:p>
        </w:tc>
      </w:tr>
      <w:tr w:rsidR="00C00755" w14:paraId="609607BF" w14:textId="77777777" w:rsidTr="003A4718">
        <w:trPr>
          <w:trHeight w:val="218"/>
        </w:trPr>
        <w:tc>
          <w:tcPr>
            <w:tcW w:w="9859" w:type="dxa"/>
            <w:gridSpan w:val="11"/>
            <w:shd w:val="clear" w:color="auto" w:fill="F7CAAC"/>
          </w:tcPr>
          <w:p w14:paraId="4E565209" w14:textId="77777777" w:rsidR="00C00755" w:rsidRPr="00E37788" w:rsidRDefault="00C00755" w:rsidP="003A4718">
            <w:pPr>
              <w:rPr>
                <w:b/>
              </w:rPr>
            </w:pPr>
            <w:r w:rsidRPr="00E37788">
              <w:rPr>
                <w:b/>
              </w:rPr>
              <w:t>Působení v zahraničí</w:t>
            </w:r>
          </w:p>
        </w:tc>
      </w:tr>
      <w:tr w:rsidR="00C00755" w14:paraId="29418A04" w14:textId="77777777" w:rsidTr="003A4718">
        <w:trPr>
          <w:trHeight w:val="328"/>
        </w:trPr>
        <w:tc>
          <w:tcPr>
            <w:tcW w:w="9859" w:type="dxa"/>
            <w:gridSpan w:val="11"/>
          </w:tcPr>
          <w:p w14:paraId="76B41A7A" w14:textId="3B738210" w:rsidR="00C00755" w:rsidRPr="006E64DA" w:rsidDel="00E25820" w:rsidRDefault="00C00755" w:rsidP="003A4718">
            <w:pPr>
              <w:rPr>
                <w:del w:id="117" w:author="Jan Kalenda" w:date="2023-03-15T22:03:00Z"/>
              </w:rPr>
            </w:pPr>
            <w:del w:id="118" w:author="Jan Kalenda" w:date="2023-03-15T22:03:00Z">
              <w:r w:rsidRPr="006E64DA" w:rsidDel="00E25820">
                <w:delText>2012, 2013 – Univerzita Prešov (SK)</w:delText>
              </w:r>
            </w:del>
          </w:p>
          <w:p w14:paraId="7668B054" w14:textId="59516738" w:rsidR="00C00755" w:rsidRPr="00B22AE0" w:rsidRDefault="00C00755" w:rsidP="003A4718">
            <w:del w:id="119" w:author="Jan Kalenda" w:date="2023-03-15T22:03:00Z">
              <w:r w:rsidRPr="006E64DA" w:rsidDel="00E25820">
                <w:delText>2006, 2007 – UKF Nitra (SK)</w:delText>
              </w:r>
            </w:del>
          </w:p>
        </w:tc>
      </w:tr>
      <w:tr w:rsidR="00C00755" w14:paraId="6F392499" w14:textId="77777777" w:rsidTr="003A4718">
        <w:trPr>
          <w:cantSplit/>
          <w:trHeight w:val="470"/>
        </w:trPr>
        <w:tc>
          <w:tcPr>
            <w:tcW w:w="2518" w:type="dxa"/>
            <w:shd w:val="clear" w:color="auto" w:fill="F7CAAC"/>
          </w:tcPr>
          <w:p w14:paraId="52588CE6" w14:textId="77777777" w:rsidR="00C00755" w:rsidRPr="00E37788" w:rsidRDefault="00C00755" w:rsidP="003A4718">
            <w:pPr>
              <w:jc w:val="both"/>
              <w:rPr>
                <w:b/>
              </w:rPr>
            </w:pPr>
            <w:r w:rsidRPr="00E37788">
              <w:rPr>
                <w:b/>
              </w:rPr>
              <w:t xml:space="preserve">Podpis </w:t>
            </w:r>
          </w:p>
        </w:tc>
        <w:tc>
          <w:tcPr>
            <w:tcW w:w="4536" w:type="dxa"/>
            <w:gridSpan w:val="5"/>
          </w:tcPr>
          <w:p w14:paraId="2A223E67" w14:textId="77777777" w:rsidR="00C00755" w:rsidRPr="00E37788" w:rsidRDefault="00C00755" w:rsidP="003A4718">
            <w:pPr>
              <w:jc w:val="both"/>
            </w:pPr>
            <w:r>
              <w:t xml:space="preserve">doc. Mgr. </w:t>
            </w:r>
            <w:r w:rsidRPr="00E37788">
              <w:t>Jakub Hladík</w:t>
            </w:r>
            <w:r>
              <w:t>, Ph.D.</w:t>
            </w:r>
            <w:r w:rsidRPr="00E37788">
              <w:t xml:space="preserve"> v. r.</w:t>
            </w:r>
          </w:p>
        </w:tc>
        <w:tc>
          <w:tcPr>
            <w:tcW w:w="786" w:type="dxa"/>
            <w:gridSpan w:val="2"/>
            <w:shd w:val="clear" w:color="auto" w:fill="F7CAAC"/>
          </w:tcPr>
          <w:p w14:paraId="7EC0D001" w14:textId="77777777" w:rsidR="00C00755" w:rsidRPr="00E37788" w:rsidRDefault="00C00755" w:rsidP="003A4718">
            <w:pPr>
              <w:jc w:val="both"/>
            </w:pPr>
            <w:r w:rsidRPr="00E37788">
              <w:rPr>
                <w:b/>
              </w:rPr>
              <w:t>datum</w:t>
            </w:r>
          </w:p>
        </w:tc>
        <w:tc>
          <w:tcPr>
            <w:tcW w:w="2019" w:type="dxa"/>
            <w:gridSpan w:val="3"/>
          </w:tcPr>
          <w:p w14:paraId="45F8A75B" w14:textId="36FCF996" w:rsidR="00C00755" w:rsidRPr="00E37788" w:rsidRDefault="00C43444" w:rsidP="003A4718">
            <w:pPr>
              <w:jc w:val="both"/>
            </w:pPr>
            <w:r>
              <w:t>31. 10. 2022</w:t>
            </w:r>
          </w:p>
        </w:tc>
      </w:tr>
      <w:bookmarkEnd w:id="116"/>
    </w:tbl>
    <w:p w14:paraId="7E3DF9EA" w14:textId="77777777" w:rsidR="00C00755" w:rsidRDefault="00C00755" w:rsidP="00C00755">
      <w:pPr>
        <w:spacing w:after="200"/>
        <w:sectPr w:rsidR="00C00755">
          <w:pgSz w:w="11906" w:h="16838"/>
          <w:pgMar w:top="1417" w:right="1417" w:bottom="1417" w:left="1417" w:header="708" w:footer="708" w:gutter="0"/>
          <w:cols w:space="708"/>
          <w:docGrid w:linePitch="360"/>
        </w:sectPr>
      </w:pPr>
    </w:p>
    <w:tbl>
      <w:tblPr>
        <w:tblpPr w:leftFromText="141" w:rightFromText="141" w:vertAnchor="page" w:horzAnchor="margin" w:tblpY="1775"/>
        <w:tblW w:w="98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C00755" w14:paraId="42F0A9FD" w14:textId="77777777" w:rsidTr="003A4718">
        <w:tc>
          <w:tcPr>
            <w:tcW w:w="9859" w:type="dxa"/>
            <w:gridSpan w:val="11"/>
            <w:tcBorders>
              <w:bottom w:val="double" w:sz="4" w:space="0" w:color="auto"/>
            </w:tcBorders>
            <w:shd w:val="clear" w:color="auto" w:fill="BDD6EE"/>
          </w:tcPr>
          <w:p w14:paraId="2AA97B6C" w14:textId="77777777" w:rsidR="00C00755" w:rsidRPr="00E37788" w:rsidRDefault="00C00755" w:rsidP="003A4718">
            <w:pPr>
              <w:jc w:val="both"/>
              <w:rPr>
                <w:b/>
                <w:sz w:val="28"/>
              </w:rPr>
            </w:pPr>
            <w:bookmarkStart w:id="120" w:name="_Hlk118008902"/>
            <w:r w:rsidRPr="00E37788">
              <w:rPr>
                <w:b/>
                <w:sz w:val="28"/>
              </w:rPr>
              <w:lastRenderedPageBreak/>
              <w:t>C-I – Personální zabezpečení</w:t>
            </w:r>
          </w:p>
        </w:tc>
      </w:tr>
      <w:tr w:rsidR="00C00755" w14:paraId="644DC5D9" w14:textId="77777777" w:rsidTr="003A4718">
        <w:tc>
          <w:tcPr>
            <w:tcW w:w="2518" w:type="dxa"/>
            <w:tcBorders>
              <w:top w:val="double" w:sz="4" w:space="0" w:color="auto"/>
            </w:tcBorders>
            <w:shd w:val="clear" w:color="auto" w:fill="F7CAAC"/>
          </w:tcPr>
          <w:p w14:paraId="25B61AE4" w14:textId="77777777" w:rsidR="00C00755" w:rsidRPr="00E37788" w:rsidRDefault="00C00755" w:rsidP="003A4718">
            <w:pPr>
              <w:jc w:val="both"/>
              <w:rPr>
                <w:b/>
              </w:rPr>
            </w:pPr>
            <w:r w:rsidRPr="00E37788">
              <w:rPr>
                <w:b/>
              </w:rPr>
              <w:t>Vysoká škola</w:t>
            </w:r>
          </w:p>
        </w:tc>
        <w:tc>
          <w:tcPr>
            <w:tcW w:w="7341" w:type="dxa"/>
            <w:gridSpan w:val="10"/>
          </w:tcPr>
          <w:p w14:paraId="56325759" w14:textId="77777777" w:rsidR="00C00755" w:rsidRPr="00E37788" w:rsidRDefault="00C00755" w:rsidP="003A4718">
            <w:pPr>
              <w:jc w:val="both"/>
            </w:pPr>
            <w:r w:rsidRPr="00E37788">
              <w:t>Univerzita Tomáše Bati ve Zlíně</w:t>
            </w:r>
          </w:p>
        </w:tc>
      </w:tr>
      <w:tr w:rsidR="00C00755" w14:paraId="2D865511" w14:textId="77777777" w:rsidTr="003A4718">
        <w:tc>
          <w:tcPr>
            <w:tcW w:w="2518" w:type="dxa"/>
            <w:shd w:val="clear" w:color="auto" w:fill="F7CAAC"/>
          </w:tcPr>
          <w:p w14:paraId="16AC11D7" w14:textId="77777777" w:rsidR="00C00755" w:rsidRPr="00E37788" w:rsidRDefault="00C00755" w:rsidP="003A4718">
            <w:pPr>
              <w:jc w:val="both"/>
              <w:rPr>
                <w:b/>
              </w:rPr>
            </w:pPr>
            <w:r w:rsidRPr="00E37788">
              <w:rPr>
                <w:b/>
              </w:rPr>
              <w:t>Součást vysoké školy</w:t>
            </w:r>
          </w:p>
        </w:tc>
        <w:tc>
          <w:tcPr>
            <w:tcW w:w="7341" w:type="dxa"/>
            <w:gridSpan w:val="10"/>
          </w:tcPr>
          <w:p w14:paraId="6235302F" w14:textId="77777777" w:rsidR="00C00755" w:rsidRPr="00E37788" w:rsidRDefault="00C00755" w:rsidP="003A4718">
            <w:pPr>
              <w:jc w:val="both"/>
            </w:pPr>
            <w:r w:rsidRPr="00E37788">
              <w:t>Fakulta humanitních studií</w:t>
            </w:r>
          </w:p>
        </w:tc>
      </w:tr>
      <w:tr w:rsidR="00C00755" w14:paraId="279A5494" w14:textId="77777777" w:rsidTr="003A4718">
        <w:tc>
          <w:tcPr>
            <w:tcW w:w="2518" w:type="dxa"/>
            <w:shd w:val="clear" w:color="auto" w:fill="F7CAAC"/>
          </w:tcPr>
          <w:p w14:paraId="157A266D" w14:textId="77777777" w:rsidR="00C00755" w:rsidRPr="00E37788" w:rsidRDefault="00C00755" w:rsidP="003A4718">
            <w:pPr>
              <w:jc w:val="both"/>
              <w:rPr>
                <w:b/>
              </w:rPr>
            </w:pPr>
            <w:r w:rsidRPr="00E37788">
              <w:rPr>
                <w:b/>
              </w:rPr>
              <w:t>Název studijního programu</w:t>
            </w:r>
          </w:p>
        </w:tc>
        <w:tc>
          <w:tcPr>
            <w:tcW w:w="7341" w:type="dxa"/>
            <w:gridSpan w:val="10"/>
          </w:tcPr>
          <w:p w14:paraId="0A20CE63" w14:textId="0CD2C477" w:rsidR="00C00755" w:rsidRPr="00E37788" w:rsidRDefault="0065207F" w:rsidP="003A4718">
            <w:pPr>
              <w:jc w:val="both"/>
            </w:pPr>
            <w:r w:rsidRPr="004D768C">
              <w:t>Pedagog</w:t>
            </w:r>
            <w:r>
              <w:t>ika</w:t>
            </w:r>
          </w:p>
        </w:tc>
      </w:tr>
      <w:tr w:rsidR="00C00755" w14:paraId="733F672E" w14:textId="77777777" w:rsidTr="003A4718">
        <w:tc>
          <w:tcPr>
            <w:tcW w:w="2518" w:type="dxa"/>
            <w:shd w:val="clear" w:color="auto" w:fill="F7CAAC"/>
          </w:tcPr>
          <w:p w14:paraId="66AB7679" w14:textId="77777777" w:rsidR="00C00755" w:rsidRPr="00E37788" w:rsidRDefault="00C00755" w:rsidP="003A4718">
            <w:pPr>
              <w:jc w:val="both"/>
              <w:rPr>
                <w:b/>
              </w:rPr>
            </w:pPr>
            <w:r w:rsidRPr="00E37788">
              <w:rPr>
                <w:b/>
              </w:rPr>
              <w:t>Jméno a příjmení</w:t>
            </w:r>
          </w:p>
        </w:tc>
        <w:tc>
          <w:tcPr>
            <w:tcW w:w="4536" w:type="dxa"/>
            <w:gridSpan w:val="5"/>
          </w:tcPr>
          <w:p w14:paraId="5AECEF73" w14:textId="77777777" w:rsidR="00C00755" w:rsidRPr="00E37788" w:rsidRDefault="00C00755" w:rsidP="003A4718">
            <w:pPr>
              <w:jc w:val="both"/>
            </w:pPr>
            <w:r>
              <w:t>Karla Hrbáčková</w:t>
            </w:r>
          </w:p>
        </w:tc>
        <w:tc>
          <w:tcPr>
            <w:tcW w:w="709" w:type="dxa"/>
            <w:shd w:val="clear" w:color="auto" w:fill="F7CAAC"/>
          </w:tcPr>
          <w:p w14:paraId="4EAAF368" w14:textId="77777777" w:rsidR="00C00755" w:rsidRPr="00E37788" w:rsidRDefault="00C00755" w:rsidP="003A4718">
            <w:pPr>
              <w:jc w:val="both"/>
              <w:rPr>
                <w:b/>
              </w:rPr>
            </w:pPr>
            <w:r w:rsidRPr="00E37788">
              <w:rPr>
                <w:b/>
              </w:rPr>
              <w:t>Tituly</w:t>
            </w:r>
          </w:p>
        </w:tc>
        <w:tc>
          <w:tcPr>
            <w:tcW w:w="2096" w:type="dxa"/>
            <w:gridSpan w:val="4"/>
          </w:tcPr>
          <w:p w14:paraId="0F48B473" w14:textId="77777777" w:rsidR="00C00755" w:rsidRPr="00E37788" w:rsidRDefault="00C00755" w:rsidP="003A4718">
            <w:pPr>
              <w:jc w:val="both"/>
            </w:pPr>
            <w:r w:rsidRPr="00E37788">
              <w:t>Mgr., Ph.D.</w:t>
            </w:r>
          </w:p>
        </w:tc>
      </w:tr>
      <w:tr w:rsidR="00C00755" w14:paraId="4D6609DF" w14:textId="77777777" w:rsidTr="003A4718">
        <w:tc>
          <w:tcPr>
            <w:tcW w:w="2518" w:type="dxa"/>
            <w:shd w:val="clear" w:color="auto" w:fill="F7CAAC"/>
          </w:tcPr>
          <w:p w14:paraId="626653E2" w14:textId="77777777" w:rsidR="00C00755" w:rsidRPr="00E37788" w:rsidRDefault="00C00755" w:rsidP="003A4718">
            <w:pPr>
              <w:jc w:val="both"/>
              <w:rPr>
                <w:b/>
              </w:rPr>
            </w:pPr>
            <w:r w:rsidRPr="00E37788">
              <w:rPr>
                <w:b/>
              </w:rPr>
              <w:t>Rok narození</w:t>
            </w:r>
          </w:p>
        </w:tc>
        <w:tc>
          <w:tcPr>
            <w:tcW w:w="829" w:type="dxa"/>
          </w:tcPr>
          <w:p w14:paraId="0AACEED4" w14:textId="77777777" w:rsidR="00C00755" w:rsidRPr="00E37788" w:rsidRDefault="00C00755" w:rsidP="003A4718">
            <w:pPr>
              <w:jc w:val="both"/>
            </w:pPr>
            <w:r>
              <w:t>1978</w:t>
            </w:r>
          </w:p>
        </w:tc>
        <w:tc>
          <w:tcPr>
            <w:tcW w:w="1721" w:type="dxa"/>
            <w:shd w:val="clear" w:color="auto" w:fill="F7CAAC"/>
          </w:tcPr>
          <w:p w14:paraId="2752F9CF" w14:textId="77777777" w:rsidR="00C00755" w:rsidRPr="00E37788" w:rsidRDefault="00C00755" w:rsidP="003A4718">
            <w:pPr>
              <w:jc w:val="both"/>
              <w:rPr>
                <w:b/>
              </w:rPr>
            </w:pPr>
            <w:r w:rsidRPr="00E37788">
              <w:rPr>
                <w:b/>
              </w:rPr>
              <w:t>typ vztahu k VŠ</w:t>
            </w:r>
          </w:p>
        </w:tc>
        <w:tc>
          <w:tcPr>
            <w:tcW w:w="992" w:type="dxa"/>
            <w:gridSpan w:val="2"/>
          </w:tcPr>
          <w:p w14:paraId="354635EB" w14:textId="77777777" w:rsidR="00C00755" w:rsidRPr="00E37788" w:rsidRDefault="00C00755" w:rsidP="003A4718">
            <w:pPr>
              <w:jc w:val="both"/>
            </w:pPr>
            <w:r>
              <w:t>pp.</w:t>
            </w:r>
          </w:p>
        </w:tc>
        <w:tc>
          <w:tcPr>
            <w:tcW w:w="994" w:type="dxa"/>
            <w:shd w:val="clear" w:color="auto" w:fill="F7CAAC"/>
          </w:tcPr>
          <w:p w14:paraId="618F494B" w14:textId="77777777" w:rsidR="00C00755" w:rsidRPr="00E37788" w:rsidRDefault="00C00755" w:rsidP="003A4718">
            <w:pPr>
              <w:jc w:val="both"/>
              <w:rPr>
                <w:b/>
              </w:rPr>
            </w:pPr>
            <w:r>
              <w:rPr>
                <w:b/>
              </w:rPr>
              <w:t>rozsah</w:t>
            </w:r>
          </w:p>
        </w:tc>
        <w:tc>
          <w:tcPr>
            <w:tcW w:w="709" w:type="dxa"/>
          </w:tcPr>
          <w:p w14:paraId="50FBA2AE" w14:textId="77777777" w:rsidR="00C00755" w:rsidRPr="00E37788" w:rsidRDefault="00C00755" w:rsidP="003A4718">
            <w:pPr>
              <w:jc w:val="both"/>
            </w:pPr>
            <w:r>
              <w:t>40</w:t>
            </w:r>
          </w:p>
        </w:tc>
        <w:tc>
          <w:tcPr>
            <w:tcW w:w="709" w:type="dxa"/>
            <w:gridSpan w:val="2"/>
            <w:shd w:val="clear" w:color="auto" w:fill="F7CAAC"/>
          </w:tcPr>
          <w:p w14:paraId="609CBE48" w14:textId="77777777" w:rsidR="00C00755" w:rsidRPr="00E37788" w:rsidRDefault="00C00755" w:rsidP="003A4718">
            <w:pPr>
              <w:jc w:val="both"/>
              <w:rPr>
                <w:b/>
              </w:rPr>
            </w:pPr>
            <w:r>
              <w:rPr>
                <w:b/>
              </w:rPr>
              <w:t>do kdy</w:t>
            </w:r>
          </w:p>
        </w:tc>
        <w:tc>
          <w:tcPr>
            <w:tcW w:w="1387" w:type="dxa"/>
            <w:gridSpan w:val="2"/>
          </w:tcPr>
          <w:p w14:paraId="783CBE86" w14:textId="77777777" w:rsidR="00C00755" w:rsidRPr="00E37788" w:rsidRDefault="00C00755" w:rsidP="003A4718">
            <w:pPr>
              <w:jc w:val="both"/>
            </w:pPr>
            <w:r>
              <w:t>N</w:t>
            </w:r>
          </w:p>
        </w:tc>
      </w:tr>
      <w:tr w:rsidR="00C00755" w14:paraId="49B5E17A" w14:textId="77777777" w:rsidTr="003A4718">
        <w:tc>
          <w:tcPr>
            <w:tcW w:w="5068" w:type="dxa"/>
            <w:gridSpan w:val="3"/>
            <w:shd w:val="clear" w:color="auto" w:fill="F7CAAC"/>
          </w:tcPr>
          <w:p w14:paraId="5E959F21" w14:textId="77777777" w:rsidR="00C00755" w:rsidRPr="00E37788" w:rsidRDefault="00C00755" w:rsidP="003A4718">
            <w:pPr>
              <w:jc w:val="both"/>
              <w:rPr>
                <w:b/>
              </w:rPr>
            </w:pPr>
            <w:r w:rsidRPr="00E37788">
              <w:rPr>
                <w:b/>
              </w:rPr>
              <w:t>Typ vztahu na součásti VŠ, která uskutečňuje st. program</w:t>
            </w:r>
          </w:p>
        </w:tc>
        <w:tc>
          <w:tcPr>
            <w:tcW w:w="992" w:type="dxa"/>
            <w:gridSpan w:val="2"/>
          </w:tcPr>
          <w:p w14:paraId="2D069D24" w14:textId="77777777" w:rsidR="00C00755" w:rsidRPr="00E37788" w:rsidRDefault="00C00755" w:rsidP="003A4718">
            <w:pPr>
              <w:jc w:val="both"/>
            </w:pPr>
            <w:r>
              <w:t>pp.</w:t>
            </w:r>
          </w:p>
        </w:tc>
        <w:tc>
          <w:tcPr>
            <w:tcW w:w="994" w:type="dxa"/>
            <w:shd w:val="clear" w:color="auto" w:fill="F7CAAC"/>
          </w:tcPr>
          <w:p w14:paraId="71C733FC" w14:textId="77777777" w:rsidR="00C00755" w:rsidRPr="00E37788" w:rsidRDefault="00C00755" w:rsidP="003A4718">
            <w:pPr>
              <w:jc w:val="both"/>
              <w:rPr>
                <w:b/>
              </w:rPr>
            </w:pPr>
            <w:r>
              <w:rPr>
                <w:b/>
              </w:rPr>
              <w:t>rozsah</w:t>
            </w:r>
          </w:p>
        </w:tc>
        <w:tc>
          <w:tcPr>
            <w:tcW w:w="709" w:type="dxa"/>
          </w:tcPr>
          <w:p w14:paraId="02223673" w14:textId="77777777" w:rsidR="00C00755" w:rsidRPr="00E37788" w:rsidRDefault="00C00755" w:rsidP="003A4718">
            <w:pPr>
              <w:jc w:val="both"/>
            </w:pPr>
            <w:r>
              <w:t>40</w:t>
            </w:r>
          </w:p>
        </w:tc>
        <w:tc>
          <w:tcPr>
            <w:tcW w:w="709" w:type="dxa"/>
            <w:gridSpan w:val="2"/>
            <w:shd w:val="clear" w:color="auto" w:fill="F7CAAC"/>
          </w:tcPr>
          <w:p w14:paraId="758F7C77" w14:textId="77777777" w:rsidR="00C00755" w:rsidRPr="00E37788" w:rsidRDefault="00C00755" w:rsidP="003A4718">
            <w:pPr>
              <w:jc w:val="both"/>
              <w:rPr>
                <w:b/>
              </w:rPr>
            </w:pPr>
            <w:r>
              <w:rPr>
                <w:b/>
              </w:rPr>
              <w:t>do kdy</w:t>
            </w:r>
          </w:p>
        </w:tc>
        <w:tc>
          <w:tcPr>
            <w:tcW w:w="1387" w:type="dxa"/>
            <w:gridSpan w:val="2"/>
          </w:tcPr>
          <w:p w14:paraId="1CA6E542" w14:textId="77777777" w:rsidR="00C00755" w:rsidRPr="00E37788" w:rsidRDefault="00C00755" w:rsidP="003A4718">
            <w:pPr>
              <w:jc w:val="both"/>
            </w:pPr>
            <w:r>
              <w:t>N</w:t>
            </w:r>
          </w:p>
        </w:tc>
      </w:tr>
      <w:tr w:rsidR="00C00755" w14:paraId="3FBC9EA5" w14:textId="77777777" w:rsidTr="003A4718">
        <w:tc>
          <w:tcPr>
            <w:tcW w:w="6060" w:type="dxa"/>
            <w:gridSpan w:val="5"/>
            <w:shd w:val="clear" w:color="auto" w:fill="F7CAAC"/>
          </w:tcPr>
          <w:p w14:paraId="6197F09E" w14:textId="77777777" w:rsidR="00C00755" w:rsidRPr="00E37788" w:rsidRDefault="00C00755" w:rsidP="003A4718">
            <w:pPr>
              <w:jc w:val="both"/>
            </w:pPr>
            <w:r w:rsidRPr="00E37788">
              <w:rPr>
                <w:b/>
              </w:rPr>
              <w:t>Další současná působení jako akademický pracovník na jiných VŠ</w:t>
            </w:r>
          </w:p>
        </w:tc>
        <w:tc>
          <w:tcPr>
            <w:tcW w:w="1703" w:type="dxa"/>
            <w:gridSpan w:val="2"/>
            <w:shd w:val="clear" w:color="auto" w:fill="F7CAAC"/>
          </w:tcPr>
          <w:p w14:paraId="1CF6BB70" w14:textId="77777777" w:rsidR="00C00755" w:rsidRPr="00E37788" w:rsidRDefault="00C00755" w:rsidP="003A4718">
            <w:pPr>
              <w:jc w:val="both"/>
              <w:rPr>
                <w:b/>
              </w:rPr>
            </w:pPr>
            <w:r w:rsidRPr="00E37788">
              <w:rPr>
                <w:b/>
              </w:rPr>
              <w:t>typ prac. vztahu</w:t>
            </w:r>
          </w:p>
        </w:tc>
        <w:tc>
          <w:tcPr>
            <w:tcW w:w="2096" w:type="dxa"/>
            <w:gridSpan w:val="4"/>
            <w:shd w:val="clear" w:color="auto" w:fill="F7CAAC"/>
          </w:tcPr>
          <w:p w14:paraId="40816997" w14:textId="77777777" w:rsidR="00C00755" w:rsidRPr="00E37788" w:rsidRDefault="00C00755" w:rsidP="003A4718">
            <w:pPr>
              <w:jc w:val="both"/>
              <w:rPr>
                <w:b/>
              </w:rPr>
            </w:pPr>
            <w:r w:rsidRPr="00E37788">
              <w:rPr>
                <w:b/>
              </w:rPr>
              <w:t>rozsah</w:t>
            </w:r>
          </w:p>
        </w:tc>
      </w:tr>
      <w:tr w:rsidR="00C00755" w14:paraId="300785DA" w14:textId="77777777" w:rsidTr="003A4718">
        <w:tc>
          <w:tcPr>
            <w:tcW w:w="6060" w:type="dxa"/>
            <w:gridSpan w:val="5"/>
          </w:tcPr>
          <w:p w14:paraId="421F0326" w14:textId="77777777" w:rsidR="00C00755" w:rsidRPr="00E37788" w:rsidRDefault="00C00755" w:rsidP="003A4718">
            <w:pPr>
              <w:jc w:val="both"/>
            </w:pPr>
            <w:r>
              <w:t>Nemá</w:t>
            </w:r>
          </w:p>
        </w:tc>
        <w:tc>
          <w:tcPr>
            <w:tcW w:w="1703" w:type="dxa"/>
            <w:gridSpan w:val="2"/>
          </w:tcPr>
          <w:p w14:paraId="3AC88F2A" w14:textId="77777777" w:rsidR="00C00755" w:rsidRPr="00E37788" w:rsidRDefault="00C00755" w:rsidP="003A4718">
            <w:pPr>
              <w:jc w:val="both"/>
            </w:pPr>
          </w:p>
        </w:tc>
        <w:tc>
          <w:tcPr>
            <w:tcW w:w="2096" w:type="dxa"/>
            <w:gridSpan w:val="4"/>
          </w:tcPr>
          <w:p w14:paraId="3B29073D" w14:textId="77777777" w:rsidR="00C00755" w:rsidRPr="00E37788" w:rsidRDefault="00C00755" w:rsidP="003A4718">
            <w:pPr>
              <w:jc w:val="both"/>
            </w:pPr>
          </w:p>
        </w:tc>
      </w:tr>
      <w:tr w:rsidR="00C00755" w14:paraId="3B56BE77" w14:textId="77777777" w:rsidTr="003A4718">
        <w:tc>
          <w:tcPr>
            <w:tcW w:w="9859" w:type="dxa"/>
            <w:gridSpan w:val="11"/>
            <w:shd w:val="clear" w:color="auto" w:fill="F7CAAC"/>
          </w:tcPr>
          <w:p w14:paraId="2BA6DC1B" w14:textId="77777777" w:rsidR="00C00755" w:rsidRPr="00E37788" w:rsidRDefault="00C00755" w:rsidP="003A4718">
            <w:pPr>
              <w:jc w:val="both"/>
            </w:pPr>
            <w:r w:rsidRPr="00E37788">
              <w:rPr>
                <w:b/>
              </w:rPr>
              <w:t>Předměty příslušného studijního programu a způsob zapojení do jejich výuky, příp. další zapojení do uskutečňování studijního programu</w:t>
            </w:r>
          </w:p>
        </w:tc>
      </w:tr>
      <w:tr w:rsidR="00C00755" w14:paraId="4D430BA3" w14:textId="77777777" w:rsidTr="003A4718">
        <w:trPr>
          <w:trHeight w:val="330"/>
        </w:trPr>
        <w:tc>
          <w:tcPr>
            <w:tcW w:w="9859" w:type="dxa"/>
            <w:gridSpan w:val="11"/>
            <w:tcBorders>
              <w:top w:val="nil"/>
            </w:tcBorders>
          </w:tcPr>
          <w:p w14:paraId="09D5C016" w14:textId="77777777" w:rsidR="00C00755" w:rsidRDefault="00C00755" w:rsidP="003A4718">
            <w:pPr>
              <w:jc w:val="both"/>
            </w:pPr>
            <w:r w:rsidRPr="001B6CD6">
              <w:t xml:space="preserve">V rámci studijního programu Pedagogika: </w:t>
            </w:r>
          </w:p>
          <w:p w14:paraId="6836D233" w14:textId="407186DA" w:rsidR="00C00755" w:rsidRPr="00E95FDC" w:rsidRDefault="00C00755" w:rsidP="00630AC5">
            <w:pPr>
              <w:pStyle w:val="Odstavecseseznamem"/>
              <w:numPr>
                <w:ilvl w:val="0"/>
                <w:numId w:val="101"/>
              </w:numPr>
              <w:jc w:val="both"/>
            </w:pPr>
            <w:r w:rsidRPr="00E95FDC">
              <w:t>garantuje předmět Autoregualce učení a chování (</w:t>
            </w:r>
            <w:r w:rsidR="00572394">
              <w:t>vyučující</w:t>
            </w:r>
            <w:r w:rsidR="00572394" w:rsidRPr="00E95FDC">
              <w:t xml:space="preserve"> </w:t>
            </w:r>
            <w:r w:rsidRPr="00E95FDC">
              <w:t xml:space="preserve">100 %), </w:t>
            </w:r>
          </w:p>
          <w:p w14:paraId="1A2ACFF0" w14:textId="20F26019" w:rsidR="00C00755" w:rsidRPr="00E95FDC" w:rsidRDefault="00C00755" w:rsidP="00630AC5">
            <w:pPr>
              <w:pStyle w:val="Odstavecseseznamem"/>
              <w:numPr>
                <w:ilvl w:val="0"/>
                <w:numId w:val="101"/>
              </w:numPr>
              <w:jc w:val="both"/>
            </w:pPr>
            <w:r w:rsidRPr="00E95FDC">
              <w:t>výučuje v předmětu Kvantitativní metodologie (</w:t>
            </w:r>
            <w:r w:rsidR="00572394">
              <w:t>vyučující</w:t>
            </w:r>
            <w:r w:rsidR="00572394" w:rsidRPr="00E95FDC">
              <w:t xml:space="preserve"> </w:t>
            </w:r>
            <w:r w:rsidRPr="00E95FDC">
              <w:t xml:space="preserve">10 %), </w:t>
            </w:r>
          </w:p>
          <w:p w14:paraId="7777E2C1" w14:textId="467162D7" w:rsidR="00C00755" w:rsidRPr="00C35D59" w:rsidRDefault="00C00755" w:rsidP="00630AC5">
            <w:pPr>
              <w:pStyle w:val="Odstavecseseznamem"/>
              <w:numPr>
                <w:ilvl w:val="0"/>
                <w:numId w:val="101"/>
              </w:numPr>
              <w:jc w:val="both"/>
            </w:pPr>
            <w:del w:id="121" w:author="Jan Kalenda" w:date="2023-03-22T17:20:00Z">
              <w:r w:rsidRPr="00E95FDC" w:rsidDel="002C5DD6">
                <w:delText>působí jako školitel.</w:delText>
              </w:r>
            </w:del>
          </w:p>
        </w:tc>
      </w:tr>
      <w:tr w:rsidR="00C00755" w14:paraId="5C1A6D73" w14:textId="77777777" w:rsidTr="003A4718">
        <w:tc>
          <w:tcPr>
            <w:tcW w:w="9859" w:type="dxa"/>
            <w:gridSpan w:val="11"/>
            <w:shd w:val="clear" w:color="auto" w:fill="F7CAAC"/>
          </w:tcPr>
          <w:p w14:paraId="20223A11" w14:textId="77777777" w:rsidR="00C00755" w:rsidRPr="00E37788" w:rsidRDefault="00C00755" w:rsidP="003A4718">
            <w:pPr>
              <w:jc w:val="both"/>
            </w:pPr>
            <w:r w:rsidRPr="00E37788">
              <w:rPr>
                <w:b/>
              </w:rPr>
              <w:t xml:space="preserve">Údaje o vzdělání na VŠ </w:t>
            </w:r>
          </w:p>
        </w:tc>
      </w:tr>
      <w:tr w:rsidR="00C00755" w14:paraId="1AB88717" w14:textId="77777777" w:rsidTr="003A4718">
        <w:trPr>
          <w:trHeight w:val="307"/>
        </w:trPr>
        <w:tc>
          <w:tcPr>
            <w:tcW w:w="9859" w:type="dxa"/>
            <w:gridSpan w:val="11"/>
          </w:tcPr>
          <w:p w14:paraId="7CE5B55B" w14:textId="77777777" w:rsidR="00C00755" w:rsidRDefault="00C00755" w:rsidP="003A4718">
            <w:pPr>
              <w:jc w:val="both"/>
            </w:pPr>
            <w:r w:rsidRPr="00CB5E22">
              <w:rPr>
                <w:b/>
                <w:bCs/>
              </w:rPr>
              <w:t>20</w:t>
            </w:r>
            <w:r>
              <w:rPr>
                <w:b/>
                <w:bCs/>
              </w:rPr>
              <w:t>10</w:t>
            </w:r>
            <w:r w:rsidRPr="00CB5E22">
              <w:rPr>
                <w:b/>
                <w:bCs/>
              </w:rPr>
              <w:t>:</w:t>
            </w:r>
            <w:r>
              <w:rPr>
                <w:b/>
                <w:bCs/>
              </w:rPr>
              <w:t xml:space="preserve"> </w:t>
            </w:r>
            <w:r w:rsidRPr="00E37788">
              <w:t xml:space="preserve">Pedagogika, </w:t>
            </w:r>
            <w:r>
              <w:t>MUNI</w:t>
            </w:r>
            <w:r w:rsidRPr="00E37788">
              <w:t>, P</w:t>
            </w:r>
            <w:r>
              <w:t xml:space="preserve">edF (Ph.D.). </w:t>
            </w:r>
          </w:p>
          <w:p w14:paraId="136B696F" w14:textId="77777777" w:rsidR="00C00755" w:rsidRPr="00E37788" w:rsidRDefault="00C00755" w:rsidP="003A4718">
            <w:pPr>
              <w:jc w:val="both"/>
            </w:pPr>
            <w:r w:rsidRPr="00BB4806">
              <w:rPr>
                <w:b/>
              </w:rPr>
              <w:t>2001:</w:t>
            </w:r>
            <w:r>
              <w:t xml:space="preserve"> Učitelství pro 1. stupeň základních škol, UPOL, PedF (Mgr.). </w:t>
            </w:r>
          </w:p>
        </w:tc>
      </w:tr>
      <w:tr w:rsidR="00C00755" w14:paraId="486526E6" w14:textId="77777777" w:rsidTr="003A4718">
        <w:tc>
          <w:tcPr>
            <w:tcW w:w="9859" w:type="dxa"/>
            <w:gridSpan w:val="11"/>
            <w:shd w:val="clear" w:color="auto" w:fill="F7CAAC"/>
          </w:tcPr>
          <w:p w14:paraId="342346F0" w14:textId="77777777" w:rsidR="00C00755" w:rsidRPr="00E37788" w:rsidRDefault="00C00755" w:rsidP="003A4718">
            <w:pPr>
              <w:jc w:val="both"/>
              <w:rPr>
                <w:b/>
              </w:rPr>
            </w:pPr>
            <w:r w:rsidRPr="00E37788">
              <w:rPr>
                <w:b/>
              </w:rPr>
              <w:t>Údaje o odborném působení od absolvování VŠ</w:t>
            </w:r>
          </w:p>
        </w:tc>
      </w:tr>
      <w:tr w:rsidR="00C00755" w14:paraId="61830393" w14:textId="77777777" w:rsidTr="003A4718">
        <w:trPr>
          <w:trHeight w:val="284"/>
        </w:trPr>
        <w:tc>
          <w:tcPr>
            <w:tcW w:w="9859" w:type="dxa"/>
            <w:gridSpan w:val="11"/>
          </w:tcPr>
          <w:p w14:paraId="6B922ADB" w14:textId="77777777" w:rsidR="00C00755" w:rsidRPr="00967E6F" w:rsidRDefault="00C00755" w:rsidP="003A4718">
            <w:pPr>
              <w:jc w:val="both"/>
            </w:pPr>
            <w:r w:rsidRPr="008A5F2D">
              <w:rPr>
                <w:b/>
              </w:rPr>
              <w:t>2006 – dosud:</w:t>
            </w:r>
            <w:r>
              <w:t xml:space="preserve"> </w:t>
            </w:r>
            <w:r w:rsidRPr="00967E6F">
              <w:t>F</w:t>
            </w:r>
            <w:r>
              <w:t xml:space="preserve">akulta </w:t>
            </w:r>
            <w:r w:rsidRPr="00967E6F">
              <w:t>H</w:t>
            </w:r>
            <w:r>
              <w:t xml:space="preserve">umanitních studií </w:t>
            </w:r>
            <w:r w:rsidRPr="00967E6F">
              <w:t>UTB ve Zlíně</w:t>
            </w:r>
            <w:r>
              <w:t xml:space="preserve"> (pp.).</w:t>
            </w:r>
          </w:p>
        </w:tc>
      </w:tr>
      <w:tr w:rsidR="00C00755" w14:paraId="2D6C8F78" w14:textId="77777777" w:rsidTr="003A4718">
        <w:trPr>
          <w:trHeight w:val="250"/>
        </w:trPr>
        <w:tc>
          <w:tcPr>
            <w:tcW w:w="9859" w:type="dxa"/>
            <w:gridSpan w:val="11"/>
            <w:shd w:val="clear" w:color="auto" w:fill="F7CAAC"/>
          </w:tcPr>
          <w:p w14:paraId="7A2D0D85" w14:textId="77777777" w:rsidR="00C00755" w:rsidRPr="00E37788" w:rsidRDefault="00C00755" w:rsidP="003A4718">
            <w:pPr>
              <w:jc w:val="both"/>
            </w:pPr>
            <w:r w:rsidRPr="00E37788">
              <w:rPr>
                <w:b/>
              </w:rPr>
              <w:t>Zkušenosti s vedením kvalifikačních a rigorózních prací</w:t>
            </w:r>
          </w:p>
        </w:tc>
      </w:tr>
      <w:tr w:rsidR="00C00755" w14:paraId="06C73E24" w14:textId="77777777" w:rsidTr="003A4718">
        <w:trPr>
          <w:trHeight w:val="337"/>
        </w:trPr>
        <w:tc>
          <w:tcPr>
            <w:tcW w:w="9859" w:type="dxa"/>
            <w:gridSpan w:val="11"/>
          </w:tcPr>
          <w:p w14:paraId="38C8B4A7" w14:textId="77777777" w:rsidR="00C00755" w:rsidRPr="00E37788" w:rsidRDefault="00C00755" w:rsidP="003A4718">
            <w:pPr>
              <w:jc w:val="both"/>
            </w:pPr>
            <w:r w:rsidRPr="00B22AE0">
              <w:t xml:space="preserve">Počet vedených a obhájených </w:t>
            </w:r>
            <w:r>
              <w:t>bakalářských prací = 119.</w:t>
            </w:r>
            <w:r w:rsidRPr="00B22AE0">
              <w:t xml:space="preserve"> Počet vedených a ob</w:t>
            </w:r>
            <w:r>
              <w:t>hájených diplomových prací = 191</w:t>
            </w:r>
            <w:r w:rsidRPr="00B22AE0">
              <w:t>.</w:t>
            </w:r>
          </w:p>
        </w:tc>
      </w:tr>
      <w:tr w:rsidR="00C00755" w14:paraId="028DA250" w14:textId="77777777" w:rsidTr="003A4718">
        <w:trPr>
          <w:cantSplit/>
        </w:trPr>
        <w:tc>
          <w:tcPr>
            <w:tcW w:w="3347" w:type="dxa"/>
            <w:gridSpan w:val="2"/>
            <w:tcBorders>
              <w:top w:val="single" w:sz="12" w:space="0" w:color="auto"/>
            </w:tcBorders>
            <w:shd w:val="clear" w:color="auto" w:fill="F7CAAC"/>
          </w:tcPr>
          <w:p w14:paraId="24A7ABE5" w14:textId="77777777" w:rsidR="00C00755" w:rsidRPr="00E37788" w:rsidRDefault="00C00755" w:rsidP="003A4718">
            <w:pPr>
              <w:jc w:val="both"/>
            </w:pPr>
            <w:r w:rsidRPr="00E37788">
              <w:rPr>
                <w:b/>
              </w:rPr>
              <w:t xml:space="preserve">Obor habilitačního řízení </w:t>
            </w:r>
          </w:p>
        </w:tc>
        <w:tc>
          <w:tcPr>
            <w:tcW w:w="2245" w:type="dxa"/>
            <w:gridSpan w:val="2"/>
            <w:tcBorders>
              <w:top w:val="single" w:sz="12" w:space="0" w:color="auto"/>
            </w:tcBorders>
            <w:shd w:val="clear" w:color="auto" w:fill="F7CAAC"/>
          </w:tcPr>
          <w:p w14:paraId="4F7A283D" w14:textId="77777777" w:rsidR="00C00755" w:rsidRPr="00E37788" w:rsidRDefault="00C00755" w:rsidP="003A4718">
            <w:pPr>
              <w:jc w:val="both"/>
            </w:pPr>
            <w:r w:rsidRPr="00E37788">
              <w:rPr>
                <w:b/>
              </w:rPr>
              <w:t>Rok udělení hodnosti</w:t>
            </w:r>
          </w:p>
        </w:tc>
        <w:tc>
          <w:tcPr>
            <w:tcW w:w="2248" w:type="dxa"/>
            <w:gridSpan w:val="4"/>
            <w:tcBorders>
              <w:top w:val="single" w:sz="12" w:space="0" w:color="auto"/>
              <w:right w:val="single" w:sz="12" w:space="0" w:color="auto"/>
            </w:tcBorders>
            <w:shd w:val="clear" w:color="auto" w:fill="F7CAAC"/>
          </w:tcPr>
          <w:p w14:paraId="1C6680E8" w14:textId="77777777" w:rsidR="00C00755" w:rsidRPr="00E37788" w:rsidRDefault="00C00755" w:rsidP="003A4718">
            <w:pPr>
              <w:jc w:val="both"/>
            </w:pPr>
            <w:r w:rsidRPr="00E37788">
              <w:rPr>
                <w:b/>
              </w:rPr>
              <w:t>Řízení konáno na VŠ</w:t>
            </w:r>
          </w:p>
        </w:tc>
        <w:tc>
          <w:tcPr>
            <w:tcW w:w="2019" w:type="dxa"/>
            <w:gridSpan w:val="3"/>
            <w:tcBorders>
              <w:top w:val="single" w:sz="12" w:space="0" w:color="auto"/>
              <w:left w:val="single" w:sz="12" w:space="0" w:color="auto"/>
            </w:tcBorders>
            <w:shd w:val="clear" w:color="auto" w:fill="F7CAAC"/>
          </w:tcPr>
          <w:p w14:paraId="236C0878" w14:textId="77777777" w:rsidR="00C00755" w:rsidRPr="00E37788" w:rsidRDefault="00C00755" w:rsidP="003A4718">
            <w:pPr>
              <w:jc w:val="both"/>
              <w:rPr>
                <w:b/>
              </w:rPr>
            </w:pPr>
            <w:r w:rsidRPr="00E37788">
              <w:rPr>
                <w:b/>
              </w:rPr>
              <w:t>Ohlasy publikací</w:t>
            </w:r>
          </w:p>
        </w:tc>
      </w:tr>
      <w:tr w:rsidR="00C00755" w14:paraId="1A3DB8A2" w14:textId="77777777" w:rsidTr="003A4718">
        <w:trPr>
          <w:cantSplit/>
        </w:trPr>
        <w:tc>
          <w:tcPr>
            <w:tcW w:w="3347" w:type="dxa"/>
            <w:gridSpan w:val="2"/>
          </w:tcPr>
          <w:p w14:paraId="0E988BD1" w14:textId="77777777" w:rsidR="00C00755" w:rsidRPr="00E37788" w:rsidRDefault="00C00755" w:rsidP="003A4718">
            <w:pPr>
              <w:jc w:val="both"/>
            </w:pPr>
          </w:p>
        </w:tc>
        <w:tc>
          <w:tcPr>
            <w:tcW w:w="2245" w:type="dxa"/>
            <w:gridSpan w:val="2"/>
          </w:tcPr>
          <w:p w14:paraId="0D387F9D" w14:textId="77777777" w:rsidR="00C00755" w:rsidRPr="00E37788" w:rsidRDefault="00C00755" w:rsidP="003A4718">
            <w:pPr>
              <w:jc w:val="both"/>
            </w:pPr>
          </w:p>
        </w:tc>
        <w:tc>
          <w:tcPr>
            <w:tcW w:w="2248" w:type="dxa"/>
            <w:gridSpan w:val="4"/>
            <w:tcBorders>
              <w:right w:val="single" w:sz="12" w:space="0" w:color="auto"/>
            </w:tcBorders>
          </w:tcPr>
          <w:p w14:paraId="4B84545F" w14:textId="77777777" w:rsidR="00C00755" w:rsidRPr="00E37788" w:rsidRDefault="00C00755" w:rsidP="003A4718">
            <w:pPr>
              <w:jc w:val="both"/>
            </w:pPr>
          </w:p>
        </w:tc>
        <w:tc>
          <w:tcPr>
            <w:tcW w:w="632" w:type="dxa"/>
            <w:tcBorders>
              <w:left w:val="single" w:sz="12" w:space="0" w:color="auto"/>
            </w:tcBorders>
            <w:shd w:val="clear" w:color="auto" w:fill="F7CAAC"/>
          </w:tcPr>
          <w:p w14:paraId="2EA58C0A" w14:textId="77777777" w:rsidR="00C00755" w:rsidRPr="00E37788" w:rsidRDefault="00C00755" w:rsidP="003A4718">
            <w:pPr>
              <w:jc w:val="both"/>
            </w:pPr>
            <w:r w:rsidRPr="00E37788">
              <w:rPr>
                <w:b/>
              </w:rPr>
              <w:t>WOS</w:t>
            </w:r>
          </w:p>
        </w:tc>
        <w:tc>
          <w:tcPr>
            <w:tcW w:w="693" w:type="dxa"/>
            <w:shd w:val="clear" w:color="auto" w:fill="F7CAAC"/>
          </w:tcPr>
          <w:p w14:paraId="1FFA3912" w14:textId="77777777" w:rsidR="00C00755" w:rsidRPr="00E37788" w:rsidRDefault="00C00755" w:rsidP="003A4718">
            <w:pPr>
              <w:jc w:val="both"/>
              <w:rPr>
                <w:sz w:val="18"/>
              </w:rPr>
            </w:pPr>
            <w:r w:rsidRPr="00E37788">
              <w:rPr>
                <w:b/>
                <w:sz w:val="18"/>
              </w:rPr>
              <w:t>Scopus</w:t>
            </w:r>
          </w:p>
        </w:tc>
        <w:tc>
          <w:tcPr>
            <w:tcW w:w="694" w:type="dxa"/>
            <w:shd w:val="clear" w:color="auto" w:fill="F7CAAC"/>
          </w:tcPr>
          <w:p w14:paraId="5D6C2E6B" w14:textId="77777777" w:rsidR="00C00755" w:rsidRPr="00E37788" w:rsidRDefault="00C00755" w:rsidP="003A4718">
            <w:pPr>
              <w:jc w:val="both"/>
            </w:pPr>
            <w:r w:rsidRPr="00E37788">
              <w:rPr>
                <w:b/>
                <w:sz w:val="18"/>
              </w:rPr>
              <w:t>ostatní</w:t>
            </w:r>
          </w:p>
        </w:tc>
      </w:tr>
      <w:tr w:rsidR="00C00755" w14:paraId="6C339F93" w14:textId="77777777" w:rsidTr="003A4718">
        <w:trPr>
          <w:cantSplit/>
          <w:trHeight w:val="70"/>
        </w:trPr>
        <w:tc>
          <w:tcPr>
            <w:tcW w:w="3347" w:type="dxa"/>
            <w:gridSpan w:val="2"/>
            <w:shd w:val="clear" w:color="auto" w:fill="F7CAAC"/>
          </w:tcPr>
          <w:p w14:paraId="4CE0D8B2" w14:textId="77777777" w:rsidR="00C00755" w:rsidRPr="00E37788" w:rsidRDefault="00C00755" w:rsidP="003A4718">
            <w:pPr>
              <w:jc w:val="both"/>
            </w:pPr>
            <w:r w:rsidRPr="00E37788">
              <w:rPr>
                <w:b/>
              </w:rPr>
              <w:t>Obor jmenovacího řízení</w:t>
            </w:r>
          </w:p>
        </w:tc>
        <w:tc>
          <w:tcPr>
            <w:tcW w:w="2245" w:type="dxa"/>
            <w:gridSpan w:val="2"/>
            <w:shd w:val="clear" w:color="auto" w:fill="F7CAAC"/>
          </w:tcPr>
          <w:p w14:paraId="68E60731" w14:textId="77777777" w:rsidR="00C00755" w:rsidRPr="00E37788" w:rsidRDefault="00C00755" w:rsidP="003A4718">
            <w:pPr>
              <w:jc w:val="both"/>
            </w:pPr>
            <w:r w:rsidRPr="00E37788">
              <w:rPr>
                <w:b/>
              </w:rPr>
              <w:t>Rok udělení hodnosti</w:t>
            </w:r>
          </w:p>
        </w:tc>
        <w:tc>
          <w:tcPr>
            <w:tcW w:w="2248" w:type="dxa"/>
            <w:gridSpan w:val="4"/>
            <w:tcBorders>
              <w:right w:val="single" w:sz="12" w:space="0" w:color="auto"/>
            </w:tcBorders>
            <w:shd w:val="clear" w:color="auto" w:fill="F7CAAC"/>
          </w:tcPr>
          <w:p w14:paraId="5BAEDD88" w14:textId="77777777" w:rsidR="00C00755" w:rsidRPr="00E37788" w:rsidRDefault="00C00755" w:rsidP="003A4718">
            <w:pPr>
              <w:jc w:val="both"/>
            </w:pPr>
            <w:r w:rsidRPr="00E37788">
              <w:rPr>
                <w:b/>
              </w:rPr>
              <w:t>Řízení konáno na VŠ</w:t>
            </w:r>
          </w:p>
        </w:tc>
        <w:tc>
          <w:tcPr>
            <w:tcW w:w="632" w:type="dxa"/>
            <w:tcBorders>
              <w:left w:val="single" w:sz="12" w:space="0" w:color="auto"/>
            </w:tcBorders>
          </w:tcPr>
          <w:p w14:paraId="5E759879" w14:textId="77777777" w:rsidR="00C00755" w:rsidRPr="005E4F71" w:rsidRDefault="00C00755" w:rsidP="003A4718">
            <w:pPr>
              <w:jc w:val="both"/>
            </w:pPr>
            <w:r>
              <w:t>35</w:t>
            </w:r>
          </w:p>
        </w:tc>
        <w:tc>
          <w:tcPr>
            <w:tcW w:w="693" w:type="dxa"/>
          </w:tcPr>
          <w:p w14:paraId="606753A4" w14:textId="77777777" w:rsidR="00C00755" w:rsidRPr="00C9002C" w:rsidRDefault="00C00755" w:rsidP="003A4718">
            <w:pPr>
              <w:jc w:val="both"/>
              <w:rPr>
                <w:highlight w:val="yellow"/>
              </w:rPr>
            </w:pPr>
            <w:r>
              <w:t>25</w:t>
            </w:r>
          </w:p>
        </w:tc>
        <w:tc>
          <w:tcPr>
            <w:tcW w:w="694" w:type="dxa"/>
          </w:tcPr>
          <w:p w14:paraId="770093D1" w14:textId="77777777" w:rsidR="00C00755" w:rsidRPr="00C9002C" w:rsidRDefault="00C00755" w:rsidP="003A4718">
            <w:pPr>
              <w:jc w:val="both"/>
              <w:rPr>
                <w:highlight w:val="yellow"/>
              </w:rPr>
            </w:pPr>
            <w:r w:rsidRPr="00D4042D">
              <w:t>256</w:t>
            </w:r>
          </w:p>
        </w:tc>
      </w:tr>
      <w:tr w:rsidR="00BC3647" w14:paraId="3AC46271" w14:textId="77777777" w:rsidTr="00BC3647">
        <w:trPr>
          <w:trHeight w:val="205"/>
        </w:trPr>
        <w:tc>
          <w:tcPr>
            <w:tcW w:w="3347" w:type="dxa"/>
            <w:gridSpan w:val="2"/>
          </w:tcPr>
          <w:p w14:paraId="137DC4EA" w14:textId="77777777" w:rsidR="00BC3647" w:rsidRPr="00E37788" w:rsidRDefault="00BC3647" w:rsidP="003A4718">
            <w:pPr>
              <w:jc w:val="both"/>
            </w:pPr>
          </w:p>
        </w:tc>
        <w:tc>
          <w:tcPr>
            <w:tcW w:w="2245" w:type="dxa"/>
            <w:gridSpan w:val="2"/>
          </w:tcPr>
          <w:p w14:paraId="5AF7F7E2" w14:textId="77777777" w:rsidR="00BC3647" w:rsidRPr="00E37788" w:rsidRDefault="00BC3647" w:rsidP="003A4718">
            <w:pPr>
              <w:jc w:val="both"/>
            </w:pPr>
          </w:p>
        </w:tc>
        <w:tc>
          <w:tcPr>
            <w:tcW w:w="2248" w:type="dxa"/>
            <w:gridSpan w:val="4"/>
            <w:tcBorders>
              <w:right w:val="single" w:sz="12" w:space="0" w:color="auto"/>
            </w:tcBorders>
          </w:tcPr>
          <w:p w14:paraId="75ED7FC0" w14:textId="77777777" w:rsidR="00BC3647" w:rsidRPr="00E37788" w:rsidRDefault="00BC3647" w:rsidP="003A4718">
            <w:pPr>
              <w:jc w:val="both"/>
            </w:pPr>
          </w:p>
        </w:tc>
        <w:tc>
          <w:tcPr>
            <w:tcW w:w="1325" w:type="dxa"/>
            <w:gridSpan w:val="2"/>
            <w:tcBorders>
              <w:left w:val="single" w:sz="12" w:space="0" w:color="auto"/>
            </w:tcBorders>
            <w:shd w:val="clear" w:color="auto" w:fill="FBD4B4" w:themeFill="accent6" w:themeFillTint="66"/>
            <w:vAlign w:val="center"/>
          </w:tcPr>
          <w:p w14:paraId="5AF77479" w14:textId="7BE683A0" w:rsidR="00BC3647" w:rsidRPr="00E37788" w:rsidRDefault="00BC3647" w:rsidP="003A4718">
            <w:pPr>
              <w:rPr>
                <w:b/>
              </w:rPr>
            </w:pPr>
            <w:r>
              <w:rPr>
                <w:b/>
                <w:sz w:val="18"/>
              </w:rPr>
              <w:t>H-index WoS/Scopus</w:t>
            </w:r>
          </w:p>
        </w:tc>
        <w:tc>
          <w:tcPr>
            <w:tcW w:w="694" w:type="dxa"/>
            <w:vAlign w:val="center"/>
          </w:tcPr>
          <w:p w14:paraId="623C34D9" w14:textId="55547CCC" w:rsidR="00BC3647" w:rsidRPr="00E37788" w:rsidRDefault="00BC3647" w:rsidP="003A4718">
            <w:pPr>
              <w:rPr>
                <w:b/>
              </w:rPr>
            </w:pPr>
            <w:r>
              <w:rPr>
                <w:b/>
              </w:rPr>
              <w:t>4</w:t>
            </w:r>
          </w:p>
        </w:tc>
      </w:tr>
      <w:tr w:rsidR="00C00755" w14:paraId="1E194390" w14:textId="77777777" w:rsidTr="003A4718">
        <w:tc>
          <w:tcPr>
            <w:tcW w:w="9859" w:type="dxa"/>
            <w:gridSpan w:val="11"/>
            <w:shd w:val="clear" w:color="auto" w:fill="F7CAAC"/>
          </w:tcPr>
          <w:p w14:paraId="1B015B53" w14:textId="77777777" w:rsidR="00C00755" w:rsidRPr="00E37788" w:rsidRDefault="00C00755" w:rsidP="003A4718">
            <w:pPr>
              <w:jc w:val="both"/>
              <w:rPr>
                <w:b/>
              </w:rPr>
            </w:pPr>
            <w:r w:rsidRPr="00E37788">
              <w:rPr>
                <w:b/>
              </w:rPr>
              <w:t xml:space="preserve">Přehled o nejvýznamnější publikační a další tvůrčí činnosti nebo další profesní činnosti u odborníků z praxe vztahující se k zabezpečovaným předmětům </w:t>
            </w:r>
          </w:p>
        </w:tc>
      </w:tr>
      <w:tr w:rsidR="00C00755" w14:paraId="52984CB5" w14:textId="77777777" w:rsidTr="003A4718">
        <w:trPr>
          <w:trHeight w:val="1550"/>
        </w:trPr>
        <w:tc>
          <w:tcPr>
            <w:tcW w:w="9859" w:type="dxa"/>
            <w:gridSpan w:val="11"/>
          </w:tcPr>
          <w:p w14:paraId="5746A593" w14:textId="77777777" w:rsidR="00C00755" w:rsidRPr="005076B3" w:rsidRDefault="00C00755" w:rsidP="00BC3647">
            <w:pPr>
              <w:jc w:val="both"/>
              <w:rPr>
                <w:b/>
                <w:iCs/>
                <w:caps/>
              </w:rPr>
            </w:pPr>
            <w:r w:rsidRPr="005076B3">
              <w:rPr>
                <w:b/>
                <w:iCs/>
                <w:caps/>
              </w:rPr>
              <w:t xml:space="preserve">Publikační činnost: </w:t>
            </w:r>
          </w:p>
          <w:p w14:paraId="4C4ACE92" w14:textId="01366224" w:rsidR="00C00755" w:rsidRDefault="00C00755" w:rsidP="00630AC5">
            <w:pPr>
              <w:numPr>
                <w:ilvl w:val="0"/>
                <w:numId w:val="83"/>
              </w:numPr>
              <w:contextualSpacing/>
              <w:jc w:val="both"/>
            </w:pPr>
            <w:bookmarkStart w:id="122" w:name="_Hlk118199458"/>
            <w:r w:rsidRPr="006B08E0">
              <w:t>Jimp:</w:t>
            </w:r>
            <w:r>
              <w:rPr>
                <w:b/>
              </w:rPr>
              <w:t xml:space="preserve"> </w:t>
            </w:r>
            <w:r w:rsidRPr="009B1B78">
              <w:rPr>
                <w:b/>
              </w:rPr>
              <w:t>Hrba</w:t>
            </w:r>
            <w:r w:rsidR="007B0ED2">
              <w:rPr>
                <w:b/>
              </w:rPr>
              <w:t>č</w:t>
            </w:r>
            <w:r w:rsidRPr="009B1B78">
              <w:rPr>
                <w:b/>
              </w:rPr>
              <w:t>kov</w:t>
            </w:r>
            <w:r w:rsidR="007B0ED2">
              <w:rPr>
                <w:b/>
              </w:rPr>
              <w:t>á</w:t>
            </w:r>
            <w:r w:rsidRPr="009B1B78">
              <w:rPr>
                <w:b/>
              </w:rPr>
              <w:t xml:space="preserve"> K</w:t>
            </w:r>
            <w:r w:rsidRPr="00F73031">
              <w:t xml:space="preserve">. </w:t>
            </w:r>
            <w:r w:rsidRPr="00BB4806">
              <w:t xml:space="preserve">(70 %) </w:t>
            </w:r>
            <w:r w:rsidRPr="00F73031">
              <w:t xml:space="preserve">&amp; Hrncirikova, Z. (2022). The Perception of School Life From the Perspective of Popular and Rejected Students. </w:t>
            </w:r>
            <w:r w:rsidRPr="00F73031">
              <w:rPr>
                <w:i/>
                <w:iCs/>
              </w:rPr>
              <w:t>Frontiers in Psychology</w:t>
            </w:r>
            <w:r w:rsidRPr="00F73031">
              <w:t>. 13. 801611. doi:</w:t>
            </w:r>
            <w:r>
              <w:t xml:space="preserve"> </w:t>
            </w:r>
            <w:r w:rsidRPr="00F73031">
              <w:t>10.3389/fpsyg.2022.801611</w:t>
            </w:r>
            <w:r>
              <w:t>.</w:t>
            </w:r>
          </w:p>
          <w:p w14:paraId="6CE38C88" w14:textId="43963376" w:rsidR="00C00755" w:rsidRPr="00F73031" w:rsidRDefault="00C00755" w:rsidP="00630AC5">
            <w:pPr>
              <w:numPr>
                <w:ilvl w:val="0"/>
                <w:numId w:val="83"/>
              </w:numPr>
              <w:contextualSpacing/>
              <w:jc w:val="both"/>
            </w:pPr>
            <w:r>
              <w:t xml:space="preserve">Jimp: </w:t>
            </w:r>
            <w:r w:rsidRPr="00F73031">
              <w:t xml:space="preserve">Hladik, J., </w:t>
            </w:r>
            <w:r w:rsidRPr="009B1B78">
              <w:rPr>
                <w:b/>
              </w:rPr>
              <w:t>Hrba</w:t>
            </w:r>
            <w:r w:rsidR="007B0ED2">
              <w:rPr>
                <w:b/>
              </w:rPr>
              <w:t>č</w:t>
            </w:r>
            <w:r w:rsidRPr="009B1B78">
              <w:rPr>
                <w:b/>
              </w:rPr>
              <w:t>kov</w:t>
            </w:r>
            <w:r w:rsidR="007B0ED2">
              <w:rPr>
                <w:b/>
              </w:rPr>
              <w:t>á</w:t>
            </w:r>
            <w:r w:rsidRPr="009B1B78">
              <w:rPr>
                <w:b/>
              </w:rPr>
              <w:t>, K.</w:t>
            </w:r>
            <w:r w:rsidRPr="00F73031">
              <w:t xml:space="preserve"> </w:t>
            </w:r>
            <w:r>
              <w:t>(5</w:t>
            </w:r>
            <w:r w:rsidRPr="00BB4806">
              <w:t>0 %</w:t>
            </w:r>
            <w:r>
              <w:t xml:space="preserve">) </w:t>
            </w:r>
            <w:r w:rsidRPr="00F73031">
              <w:t xml:space="preserve">(2021). Peer-rejected students: an analysis of their self-regulatory mechanisms. </w:t>
            </w:r>
            <w:r w:rsidRPr="00F73031">
              <w:rPr>
                <w:i/>
                <w:iCs/>
              </w:rPr>
              <w:t>Children and Youth Services Review</w:t>
            </w:r>
            <w:r w:rsidRPr="00F73031">
              <w:t xml:space="preserve">. 126, 106030.      </w:t>
            </w:r>
          </w:p>
          <w:p w14:paraId="709320E9" w14:textId="7FA8EC39" w:rsidR="00C00755" w:rsidRPr="00F73031" w:rsidRDefault="00C00755" w:rsidP="00630AC5">
            <w:pPr>
              <w:numPr>
                <w:ilvl w:val="0"/>
                <w:numId w:val="83"/>
              </w:numPr>
              <w:contextualSpacing/>
              <w:jc w:val="both"/>
            </w:pPr>
            <w:r w:rsidRPr="006B08E0">
              <w:t>C:</w:t>
            </w:r>
            <w:r>
              <w:rPr>
                <w:b/>
              </w:rPr>
              <w:t xml:space="preserve"> </w:t>
            </w:r>
            <w:r w:rsidRPr="009B1B78">
              <w:rPr>
                <w:b/>
              </w:rPr>
              <w:t>Hrb</w:t>
            </w:r>
            <w:r w:rsidR="007B0ED2">
              <w:rPr>
                <w:b/>
              </w:rPr>
              <w:t>áč</w:t>
            </w:r>
            <w:r w:rsidRPr="009B1B78">
              <w:rPr>
                <w:b/>
              </w:rPr>
              <w:t>kov</w:t>
            </w:r>
            <w:r w:rsidR="007B0ED2">
              <w:rPr>
                <w:b/>
              </w:rPr>
              <w:t>á</w:t>
            </w:r>
            <w:r w:rsidRPr="009B1B78">
              <w:rPr>
                <w:b/>
              </w:rPr>
              <w:t>, K.</w:t>
            </w:r>
            <w:r>
              <w:rPr>
                <w:b/>
              </w:rPr>
              <w:t xml:space="preserve"> </w:t>
            </w:r>
            <w:r>
              <w:t>(95</w:t>
            </w:r>
            <w:r w:rsidRPr="00BB4806">
              <w:t xml:space="preserve"> %</w:t>
            </w:r>
            <w:r>
              <w:t xml:space="preserve">) </w:t>
            </w:r>
            <w:r w:rsidRPr="00F73031">
              <w:t xml:space="preserve">&amp; Balaban Cakirpaloglu, I. (2020). Self-Regulation in Peer Rejected Students. In: Ford Lumban Gaol, Fonny Hutagalung, Chew Fong Peng (Eds.). The Social Sciences Empowered. </w:t>
            </w:r>
            <w:r w:rsidRPr="00F73031">
              <w:rPr>
                <w:i/>
                <w:iCs/>
              </w:rPr>
              <w:t>Taylor &amp; Francis Group, London, CRC Press</w:t>
            </w:r>
            <w:r w:rsidRPr="00F73031">
              <w:t>, 47-53. doi:10.1201/9780429444562</w:t>
            </w:r>
            <w:r>
              <w:t>.</w:t>
            </w:r>
            <w:r w:rsidRPr="00F73031">
              <w:t xml:space="preserve">                                                                                         </w:t>
            </w:r>
          </w:p>
          <w:p w14:paraId="57626CE0" w14:textId="5D76F380" w:rsidR="00C00755" w:rsidRDefault="00C00755" w:rsidP="00630AC5">
            <w:pPr>
              <w:numPr>
                <w:ilvl w:val="0"/>
                <w:numId w:val="83"/>
              </w:numPr>
              <w:contextualSpacing/>
              <w:jc w:val="both"/>
            </w:pPr>
            <w:r>
              <w:t xml:space="preserve">C: </w:t>
            </w:r>
            <w:r w:rsidRPr="00F73031">
              <w:t xml:space="preserve">Hladik, J., &amp; </w:t>
            </w:r>
            <w:r w:rsidRPr="009B1B78">
              <w:rPr>
                <w:b/>
              </w:rPr>
              <w:t>Hrb</w:t>
            </w:r>
            <w:r w:rsidR="007B0ED2">
              <w:rPr>
                <w:b/>
              </w:rPr>
              <w:t>áč</w:t>
            </w:r>
            <w:r w:rsidRPr="009B1B78">
              <w:rPr>
                <w:b/>
              </w:rPr>
              <w:t>kov</w:t>
            </w:r>
            <w:r w:rsidR="007B0ED2">
              <w:rPr>
                <w:b/>
              </w:rPr>
              <w:t>á</w:t>
            </w:r>
            <w:r w:rsidRPr="009B1B78">
              <w:rPr>
                <w:b/>
              </w:rPr>
              <w:t>, K</w:t>
            </w:r>
            <w:r w:rsidRPr="00F73031">
              <w:t>.</w:t>
            </w:r>
            <w:r>
              <w:t xml:space="preserve"> </w:t>
            </w:r>
            <w:r w:rsidRPr="00BB4806">
              <w:t xml:space="preserve"> </w:t>
            </w:r>
            <w:r>
              <w:t>(</w:t>
            </w:r>
            <w:r w:rsidRPr="00BB4806">
              <w:t>70 %</w:t>
            </w:r>
            <w:r>
              <w:t xml:space="preserve">) </w:t>
            </w:r>
            <w:r w:rsidRPr="00F73031">
              <w:t xml:space="preserve">(2018). </w:t>
            </w:r>
            <w:r w:rsidRPr="00F73031">
              <w:rPr>
                <w:i/>
                <w:iCs/>
              </w:rPr>
              <w:t>The Role of Self-Efficacy and Self-Improvement in Metacognitive Regulation in Students of Helping Professions</w:t>
            </w:r>
            <w:r w:rsidRPr="00F73031">
              <w:t>. In Stefaniak, J. E. (Ed.). Self-Regulated Learners: Strategies, Performance, and Individual Differences. New York: Nova Publishing. ISBN 978-1-53613-618-0.</w:t>
            </w:r>
          </w:p>
          <w:p w14:paraId="5D70FC9F" w14:textId="14F429F1" w:rsidR="00C00755" w:rsidRPr="006B08E0" w:rsidRDefault="00C00755" w:rsidP="00630AC5">
            <w:pPr>
              <w:numPr>
                <w:ilvl w:val="0"/>
                <w:numId w:val="83"/>
              </w:numPr>
              <w:contextualSpacing/>
              <w:jc w:val="both"/>
            </w:pPr>
            <w:r w:rsidRPr="006B08E0">
              <w:t>JSC:</w:t>
            </w:r>
            <w:r>
              <w:rPr>
                <w:b/>
              </w:rPr>
              <w:t xml:space="preserve"> </w:t>
            </w:r>
            <w:r w:rsidRPr="006B08E0">
              <w:rPr>
                <w:b/>
              </w:rPr>
              <w:t>Hrbáčková, K.</w:t>
            </w:r>
            <w:r>
              <w:rPr>
                <w:b/>
              </w:rPr>
              <w:t xml:space="preserve"> </w:t>
            </w:r>
            <w:r w:rsidRPr="00BB4806">
              <w:t xml:space="preserve"> </w:t>
            </w:r>
            <w:r>
              <w:t>(5</w:t>
            </w:r>
            <w:r w:rsidRPr="00BB4806">
              <w:t>0 %</w:t>
            </w:r>
            <w:r>
              <w:t>)</w:t>
            </w:r>
            <w:r w:rsidRPr="006B08E0">
              <w:t xml:space="preserve"> &amp; Hladík, J. (2018). Autoregulace žáků v závislosti na vnímaných projevech rizikového chování. </w:t>
            </w:r>
            <w:r w:rsidRPr="006B08E0">
              <w:rPr>
                <w:i/>
                <w:iCs/>
              </w:rPr>
              <w:t>Studia paedagogica</w:t>
            </w:r>
            <w:r w:rsidRPr="006B08E0">
              <w:t xml:space="preserve">, 23(1), 81-104.  </w:t>
            </w:r>
            <w:bookmarkEnd w:id="122"/>
          </w:p>
        </w:tc>
      </w:tr>
      <w:tr w:rsidR="00C00755" w14:paraId="65E9F2E8" w14:textId="77777777" w:rsidTr="003A4718">
        <w:trPr>
          <w:trHeight w:val="218"/>
        </w:trPr>
        <w:tc>
          <w:tcPr>
            <w:tcW w:w="9859" w:type="dxa"/>
            <w:gridSpan w:val="11"/>
            <w:shd w:val="clear" w:color="auto" w:fill="F7CAAC"/>
          </w:tcPr>
          <w:p w14:paraId="37C399A4" w14:textId="77777777" w:rsidR="00C00755" w:rsidRPr="00E37788" w:rsidRDefault="00C00755" w:rsidP="003A4718">
            <w:pPr>
              <w:jc w:val="both"/>
              <w:rPr>
                <w:b/>
              </w:rPr>
            </w:pPr>
            <w:r w:rsidRPr="00E37788">
              <w:rPr>
                <w:b/>
              </w:rPr>
              <w:t>Působení v zahraničí</w:t>
            </w:r>
          </w:p>
        </w:tc>
      </w:tr>
      <w:tr w:rsidR="00C00755" w14:paraId="55D0AC6E" w14:textId="77777777" w:rsidTr="003A4718">
        <w:trPr>
          <w:trHeight w:val="328"/>
        </w:trPr>
        <w:tc>
          <w:tcPr>
            <w:tcW w:w="9859" w:type="dxa"/>
            <w:gridSpan w:val="11"/>
          </w:tcPr>
          <w:p w14:paraId="5B188F50" w14:textId="704C47E6" w:rsidR="00C00755" w:rsidRDefault="00C00755" w:rsidP="003A4718">
            <w:pPr>
              <w:jc w:val="both"/>
            </w:pPr>
            <w:r>
              <w:t xml:space="preserve">2018 – </w:t>
            </w:r>
            <w:r w:rsidRPr="00947EC3">
              <w:t>Universidad de las Islas Baleares (ESP)</w:t>
            </w:r>
            <w:ins w:id="123" w:author="Jan Kalenda" w:date="2023-03-15T22:03:00Z">
              <w:r w:rsidR="00E25820">
                <w:t>, 1 měs</w:t>
              </w:r>
            </w:ins>
            <w:ins w:id="124" w:author="Jan Kalenda" w:date="2023-03-15T22:04:00Z">
              <w:r w:rsidR="00E25820">
                <w:t>íc</w:t>
              </w:r>
            </w:ins>
          </w:p>
          <w:p w14:paraId="583ED284" w14:textId="2D9D698F" w:rsidR="00C00755" w:rsidDel="00E25820" w:rsidRDefault="00C00755" w:rsidP="003A4718">
            <w:pPr>
              <w:jc w:val="both"/>
              <w:rPr>
                <w:del w:id="125" w:author="Jan Kalenda" w:date="2023-03-15T22:04:00Z"/>
              </w:rPr>
            </w:pPr>
            <w:del w:id="126" w:author="Jan Kalenda" w:date="2023-03-15T22:04:00Z">
              <w:r w:rsidDel="00E25820">
                <w:delText xml:space="preserve">2009 – </w:delText>
              </w:r>
              <w:r w:rsidRPr="00947EC3" w:rsidDel="00E25820">
                <w:delText>Columbia University New York (USA)</w:delText>
              </w:r>
            </w:del>
          </w:p>
          <w:p w14:paraId="7D1F05B7" w14:textId="69F25AB6" w:rsidR="00C00755" w:rsidRPr="00947EC3" w:rsidDel="00E25820" w:rsidRDefault="00C00755" w:rsidP="003A4718">
            <w:pPr>
              <w:jc w:val="both"/>
              <w:rPr>
                <w:del w:id="127" w:author="Jan Kalenda" w:date="2023-03-15T22:04:00Z"/>
              </w:rPr>
            </w:pPr>
            <w:del w:id="128" w:author="Jan Kalenda" w:date="2023-03-15T22:04:00Z">
              <w:r w:rsidDel="00E25820">
                <w:delText xml:space="preserve">2007 – </w:delText>
              </w:r>
              <w:r w:rsidRPr="00947EC3" w:rsidDel="00E25820">
                <w:delText>Hansa Language Center Center in Toronto (CAN)</w:delText>
              </w:r>
            </w:del>
          </w:p>
          <w:p w14:paraId="2A2B2FAC" w14:textId="3349A570" w:rsidR="00C00755" w:rsidRPr="00EB3169" w:rsidRDefault="00C00755" w:rsidP="003A4718">
            <w:pPr>
              <w:jc w:val="both"/>
            </w:pPr>
            <w:del w:id="129" w:author="Jan Kalenda" w:date="2023-03-15T22:04:00Z">
              <w:r w:rsidDel="00E25820">
                <w:delText xml:space="preserve">2005 – </w:delText>
              </w:r>
              <w:r w:rsidRPr="00947EC3" w:rsidDel="00E25820">
                <w:delText>Universidad de Alcalá (ESP)</w:delText>
              </w:r>
            </w:del>
          </w:p>
        </w:tc>
      </w:tr>
      <w:tr w:rsidR="00C00755" w14:paraId="03ECE175" w14:textId="77777777" w:rsidTr="00BC3647">
        <w:trPr>
          <w:cantSplit/>
          <w:trHeight w:val="277"/>
        </w:trPr>
        <w:tc>
          <w:tcPr>
            <w:tcW w:w="2518" w:type="dxa"/>
            <w:shd w:val="clear" w:color="auto" w:fill="F7CAAC"/>
          </w:tcPr>
          <w:p w14:paraId="4173D4B9" w14:textId="77777777" w:rsidR="00C00755" w:rsidRPr="00E37788" w:rsidRDefault="00C00755" w:rsidP="003A4718">
            <w:pPr>
              <w:jc w:val="both"/>
              <w:rPr>
                <w:b/>
              </w:rPr>
            </w:pPr>
            <w:r w:rsidRPr="00E37788">
              <w:rPr>
                <w:b/>
              </w:rPr>
              <w:t>Podpi</w:t>
            </w:r>
            <w:r>
              <w:rPr>
                <w:b/>
              </w:rPr>
              <w:t>s</w:t>
            </w:r>
          </w:p>
        </w:tc>
        <w:tc>
          <w:tcPr>
            <w:tcW w:w="4536" w:type="dxa"/>
            <w:gridSpan w:val="5"/>
          </w:tcPr>
          <w:p w14:paraId="13B4921B" w14:textId="77777777" w:rsidR="00C00755" w:rsidRPr="00E37788" w:rsidRDefault="00C00755" w:rsidP="003A4718">
            <w:pPr>
              <w:jc w:val="both"/>
            </w:pPr>
            <w:r>
              <w:t xml:space="preserve">Mgr. Karla Hrbáčková, Ph.D. v. r. </w:t>
            </w:r>
          </w:p>
        </w:tc>
        <w:tc>
          <w:tcPr>
            <w:tcW w:w="786" w:type="dxa"/>
            <w:gridSpan w:val="2"/>
            <w:shd w:val="clear" w:color="auto" w:fill="F7CAAC"/>
          </w:tcPr>
          <w:p w14:paraId="1155C192" w14:textId="77777777" w:rsidR="00C00755" w:rsidRPr="00E37788" w:rsidRDefault="00C00755" w:rsidP="003A4718">
            <w:pPr>
              <w:jc w:val="both"/>
            </w:pPr>
            <w:r w:rsidRPr="00E37788">
              <w:rPr>
                <w:b/>
              </w:rPr>
              <w:t>datum</w:t>
            </w:r>
          </w:p>
        </w:tc>
        <w:tc>
          <w:tcPr>
            <w:tcW w:w="2019" w:type="dxa"/>
            <w:gridSpan w:val="3"/>
          </w:tcPr>
          <w:p w14:paraId="21EFB484" w14:textId="541C47D5" w:rsidR="00C00755" w:rsidRPr="00E37788" w:rsidRDefault="00C43444" w:rsidP="003A4718">
            <w:pPr>
              <w:jc w:val="both"/>
            </w:pPr>
            <w:r>
              <w:t>31. 10. 2022</w:t>
            </w:r>
          </w:p>
        </w:tc>
      </w:tr>
      <w:bookmarkEnd w:id="120"/>
    </w:tbl>
    <w:p w14:paraId="3191ED24" w14:textId="77777777" w:rsidR="00C00755" w:rsidRDefault="00C00755" w:rsidP="00C00755">
      <w:pPr>
        <w:spacing w:after="200"/>
        <w:sectPr w:rsidR="00C00755">
          <w:pgSz w:w="11906" w:h="16838"/>
          <w:pgMar w:top="1417" w:right="1417" w:bottom="1417" w:left="1417" w:header="708" w:footer="708" w:gutter="0"/>
          <w:cols w:space="708"/>
          <w:docGrid w:linePitch="360"/>
        </w:sectPr>
      </w:pPr>
    </w:p>
    <w:tbl>
      <w:tblPr>
        <w:tblpPr w:leftFromText="141" w:rightFromText="141" w:vertAnchor="page" w:horzAnchor="margin" w:tblpXSpec="center" w:tblpY="877"/>
        <w:tblW w:w="98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C00755" w14:paraId="2111FE3A" w14:textId="77777777" w:rsidTr="003A4718">
        <w:tc>
          <w:tcPr>
            <w:tcW w:w="9859" w:type="dxa"/>
            <w:gridSpan w:val="11"/>
            <w:tcBorders>
              <w:bottom w:val="double" w:sz="4" w:space="0" w:color="auto"/>
            </w:tcBorders>
            <w:shd w:val="clear" w:color="auto" w:fill="BDD6EE"/>
          </w:tcPr>
          <w:p w14:paraId="46435B4A" w14:textId="77777777" w:rsidR="00C00755" w:rsidRPr="00E37788" w:rsidRDefault="00C00755" w:rsidP="003A4718">
            <w:pPr>
              <w:jc w:val="both"/>
              <w:rPr>
                <w:b/>
                <w:sz w:val="28"/>
              </w:rPr>
            </w:pPr>
            <w:bookmarkStart w:id="130" w:name="_Hlk118009212"/>
            <w:r w:rsidRPr="00E37788">
              <w:rPr>
                <w:b/>
                <w:sz w:val="28"/>
              </w:rPr>
              <w:lastRenderedPageBreak/>
              <w:t>C-I – Personální zabezpečení</w:t>
            </w:r>
          </w:p>
        </w:tc>
      </w:tr>
      <w:tr w:rsidR="00C00755" w14:paraId="3AD47E29" w14:textId="77777777" w:rsidTr="003A4718">
        <w:tc>
          <w:tcPr>
            <w:tcW w:w="2518" w:type="dxa"/>
            <w:tcBorders>
              <w:top w:val="double" w:sz="4" w:space="0" w:color="auto"/>
            </w:tcBorders>
            <w:shd w:val="clear" w:color="auto" w:fill="F7CAAC"/>
          </w:tcPr>
          <w:p w14:paraId="4A52B077" w14:textId="77777777" w:rsidR="00C00755" w:rsidRPr="00E37788" w:rsidRDefault="00C00755" w:rsidP="003A4718">
            <w:pPr>
              <w:jc w:val="both"/>
              <w:rPr>
                <w:b/>
              </w:rPr>
            </w:pPr>
            <w:r w:rsidRPr="00E37788">
              <w:rPr>
                <w:b/>
              </w:rPr>
              <w:t>Vysoká škola</w:t>
            </w:r>
          </w:p>
        </w:tc>
        <w:tc>
          <w:tcPr>
            <w:tcW w:w="7341" w:type="dxa"/>
            <w:gridSpan w:val="10"/>
          </w:tcPr>
          <w:p w14:paraId="6148A450" w14:textId="77777777" w:rsidR="00C00755" w:rsidRPr="00E37788" w:rsidRDefault="00C00755" w:rsidP="003A4718">
            <w:pPr>
              <w:jc w:val="both"/>
            </w:pPr>
            <w:r w:rsidRPr="00E37788">
              <w:t>Univerzita Tomáše Bati ve Zlíně</w:t>
            </w:r>
          </w:p>
        </w:tc>
      </w:tr>
      <w:tr w:rsidR="00C00755" w14:paraId="2FD94E39" w14:textId="77777777" w:rsidTr="003A4718">
        <w:tc>
          <w:tcPr>
            <w:tcW w:w="2518" w:type="dxa"/>
            <w:shd w:val="clear" w:color="auto" w:fill="F7CAAC"/>
          </w:tcPr>
          <w:p w14:paraId="04F8B05B" w14:textId="77777777" w:rsidR="00C00755" w:rsidRPr="00E37788" w:rsidRDefault="00C00755" w:rsidP="003A4718">
            <w:pPr>
              <w:jc w:val="both"/>
              <w:rPr>
                <w:b/>
              </w:rPr>
            </w:pPr>
            <w:r w:rsidRPr="00E37788">
              <w:rPr>
                <w:b/>
              </w:rPr>
              <w:t>Součást vysoké školy</w:t>
            </w:r>
          </w:p>
        </w:tc>
        <w:tc>
          <w:tcPr>
            <w:tcW w:w="7341" w:type="dxa"/>
            <w:gridSpan w:val="10"/>
          </w:tcPr>
          <w:p w14:paraId="53925525" w14:textId="77777777" w:rsidR="00C00755" w:rsidRPr="00E37788" w:rsidRDefault="00C00755" w:rsidP="003A4718">
            <w:pPr>
              <w:jc w:val="both"/>
            </w:pPr>
            <w:r w:rsidRPr="00E37788">
              <w:t>Fakulta humanitních studií</w:t>
            </w:r>
          </w:p>
        </w:tc>
      </w:tr>
      <w:tr w:rsidR="00C00755" w14:paraId="2F451080" w14:textId="77777777" w:rsidTr="003A4718">
        <w:tc>
          <w:tcPr>
            <w:tcW w:w="2518" w:type="dxa"/>
            <w:shd w:val="clear" w:color="auto" w:fill="F7CAAC"/>
          </w:tcPr>
          <w:p w14:paraId="3E9ABC1F" w14:textId="77777777" w:rsidR="00C00755" w:rsidRPr="00E37788" w:rsidRDefault="00C00755" w:rsidP="003A4718">
            <w:pPr>
              <w:jc w:val="both"/>
              <w:rPr>
                <w:b/>
              </w:rPr>
            </w:pPr>
            <w:r w:rsidRPr="00E37788">
              <w:rPr>
                <w:b/>
              </w:rPr>
              <w:t>Název studijního programu</w:t>
            </w:r>
          </w:p>
        </w:tc>
        <w:tc>
          <w:tcPr>
            <w:tcW w:w="7341" w:type="dxa"/>
            <w:gridSpan w:val="10"/>
          </w:tcPr>
          <w:p w14:paraId="512FBBD1" w14:textId="77777777" w:rsidR="00C00755" w:rsidRPr="00E37788" w:rsidRDefault="00C00755" w:rsidP="003A4718">
            <w:pPr>
              <w:jc w:val="both"/>
            </w:pPr>
            <w:r>
              <w:t>Pedagogika</w:t>
            </w:r>
          </w:p>
        </w:tc>
      </w:tr>
      <w:tr w:rsidR="00C00755" w14:paraId="167BDE47" w14:textId="77777777" w:rsidTr="003A4718">
        <w:tc>
          <w:tcPr>
            <w:tcW w:w="2518" w:type="dxa"/>
            <w:shd w:val="clear" w:color="auto" w:fill="F7CAAC"/>
          </w:tcPr>
          <w:p w14:paraId="0796D499" w14:textId="77777777" w:rsidR="00C00755" w:rsidRPr="00E37788" w:rsidRDefault="00C00755" w:rsidP="003A4718">
            <w:pPr>
              <w:jc w:val="both"/>
              <w:rPr>
                <w:b/>
              </w:rPr>
            </w:pPr>
            <w:r w:rsidRPr="00E37788">
              <w:rPr>
                <w:b/>
              </w:rPr>
              <w:t>Jméno a příjmení</w:t>
            </w:r>
          </w:p>
        </w:tc>
        <w:tc>
          <w:tcPr>
            <w:tcW w:w="4536" w:type="dxa"/>
            <w:gridSpan w:val="5"/>
          </w:tcPr>
          <w:p w14:paraId="406699BE" w14:textId="77777777" w:rsidR="00C00755" w:rsidRPr="00E37788" w:rsidRDefault="00C00755" w:rsidP="003A4718">
            <w:pPr>
              <w:jc w:val="both"/>
            </w:pPr>
            <w:r>
              <w:t>Marcela Janíková</w:t>
            </w:r>
          </w:p>
        </w:tc>
        <w:tc>
          <w:tcPr>
            <w:tcW w:w="709" w:type="dxa"/>
            <w:shd w:val="clear" w:color="auto" w:fill="F7CAAC"/>
          </w:tcPr>
          <w:p w14:paraId="3B24F5A6" w14:textId="77777777" w:rsidR="00C00755" w:rsidRPr="00E37788" w:rsidRDefault="00C00755" w:rsidP="003A4718">
            <w:pPr>
              <w:jc w:val="both"/>
              <w:rPr>
                <w:b/>
              </w:rPr>
            </w:pPr>
            <w:r w:rsidRPr="00E37788">
              <w:rPr>
                <w:b/>
              </w:rPr>
              <w:t>Tituly</w:t>
            </w:r>
          </w:p>
        </w:tc>
        <w:tc>
          <w:tcPr>
            <w:tcW w:w="2096" w:type="dxa"/>
            <w:gridSpan w:val="4"/>
          </w:tcPr>
          <w:p w14:paraId="13F0C32A" w14:textId="77777777" w:rsidR="00C00755" w:rsidRPr="00763F91" w:rsidRDefault="00C00755" w:rsidP="003A4718">
            <w:pPr>
              <w:jc w:val="both"/>
            </w:pPr>
            <w:r w:rsidRPr="00763F91">
              <w:rPr>
                <w:szCs w:val="23"/>
              </w:rPr>
              <w:t>doc. PhDr. Mgr., Ph.D.</w:t>
            </w:r>
          </w:p>
        </w:tc>
      </w:tr>
      <w:tr w:rsidR="00C00755" w14:paraId="095F873F" w14:textId="77777777" w:rsidTr="003A4718">
        <w:tc>
          <w:tcPr>
            <w:tcW w:w="2518" w:type="dxa"/>
            <w:shd w:val="clear" w:color="auto" w:fill="F7CAAC"/>
          </w:tcPr>
          <w:p w14:paraId="290B103A" w14:textId="77777777" w:rsidR="00C00755" w:rsidRPr="00E37788" w:rsidRDefault="00C00755" w:rsidP="003A4718">
            <w:pPr>
              <w:jc w:val="both"/>
              <w:rPr>
                <w:b/>
              </w:rPr>
            </w:pPr>
            <w:r w:rsidRPr="00E37788">
              <w:rPr>
                <w:b/>
              </w:rPr>
              <w:t>Rok narození</w:t>
            </w:r>
          </w:p>
        </w:tc>
        <w:tc>
          <w:tcPr>
            <w:tcW w:w="829" w:type="dxa"/>
          </w:tcPr>
          <w:p w14:paraId="287A5105" w14:textId="77777777" w:rsidR="00C00755" w:rsidRPr="00E37788" w:rsidRDefault="00C00755" w:rsidP="003A4718">
            <w:pPr>
              <w:jc w:val="both"/>
            </w:pPr>
            <w:r>
              <w:t>1979</w:t>
            </w:r>
          </w:p>
        </w:tc>
        <w:tc>
          <w:tcPr>
            <w:tcW w:w="1721" w:type="dxa"/>
            <w:shd w:val="clear" w:color="auto" w:fill="F7CAAC"/>
          </w:tcPr>
          <w:p w14:paraId="7782FF62" w14:textId="77777777" w:rsidR="00C00755" w:rsidRPr="00E37788" w:rsidRDefault="00C00755" w:rsidP="003A4718">
            <w:pPr>
              <w:jc w:val="both"/>
              <w:rPr>
                <w:b/>
              </w:rPr>
            </w:pPr>
            <w:r w:rsidRPr="00E37788">
              <w:rPr>
                <w:b/>
              </w:rPr>
              <w:t>typ vztahu k VŠ</w:t>
            </w:r>
          </w:p>
        </w:tc>
        <w:tc>
          <w:tcPr>
            <w:tcW w:w="992" w:type="dxa"/>
            <w:gridSpan w:val="2"/>
          </w:tcPr>
          <w:p w14:paraId="778C593F" w14:textId="77777777" w:rsidR="00C00755" w:rsidRPr="00E37788" w:rsidRDefault="00C00755" w:rsidP="003A4718">
            <w:pPr>
              <w:tabs>
                <w:tab w:val="left" w:pos="735"/>
              </w:tabs>
            </w:pPr>
            <w:r>
              <w:t>pp.</w:t>
            </w:r>
          </w:p>
        </w:tc>
        <w:tc>
          <w:tcPr>
            <w:tcW w:w="994" w:type="dxa"/>
            <w:shd w:val="clear" w:color="auto" w:fill="F7CAAC"/>
          </w:tcPr>
          <w:p w14:paraId="5E48AF76" w14:textId="77777777" w:rsidR="00C00755" w:rsidRPr="00E37788" w:rsidRDefault="00C00755" w:rsidP="003A4718">
            <w:pPr>
              <w:jc w:val="both"/>
              <w:rPr>
                <w:b/>
              </w:rPr>
            </w:pPr>
            <w:r>
              <w:rPr>
                <w:b/>
              </w:rPr>
              <w:t>rozsah</w:t>
            </w:r>
          </w:p>
        </w:tc>
        <w:tc>
          <w:tcPr>
            <w:tcW w:w="709" w:type="dxa"/>
          </w:tcPr>
          <w:p w14:paraId="25801929" w14:textId="77777777" w:rsidR="00C00755" w:rsidRPr="00E37788" w:rsidRDefault="00C00755" w:rsidP="003A4718">
            <w:pPr>
              <w:jc w:val="both"/>
            </w:pPr>
            <w:r>
              <w:t>40</w:t>
            </w:r>
          </w:p>
        </w:tc>
        <w:tc>
          <w:tcPr>
            <w:tcW w:w="709" w:type="dxa"/>
            <w:gridSpan w:val="2"/>
            <w:shd w:val="clear" w:color="auto" w:fill="F7CAAC"/>
          </w:tcPr>
          <w:p w14:paraId="3E5204D3" w14:textId="77777777" w:rsidR="00C00755" w:rsidRPr="00E37788" w:rsidRDefault="00C00755" w:rsidP="003A4718">
            <w:pPr>
              <w:jc w:val="both"/>
              <w:rPr>
                <w:b/>
              </w:rPr>
            </w:pPr>
            <w:r>
              <w:rPr>
                <w:b/>
              </w:rPr>
              <w:t>do kdy</w:t>
            </w:r>
          </w:p>
        </w:tc>
        <w:tc>
          <w:tcPr>
            <w:tcW w:w="1387" w:type="dxa"/>
            <w:gridSpan w:val="2"/>
          </w:tcPr>
          <w:p w14:paraId="6B8FDEB4" w14:textId="0997B92C" w:rsidR="00C00755" w:rsidRPr="00E37788" w:rsidRDefault="00BA34CF" w:rsidP="003A4718">
            <w:r>
              <w:t>N</w:t>
            </w:r>
          </w:p>
        </w:tc>
      </w:tr>
      <w:tr w:rsidR="00C00755" w14:paraId="704B2552" w14:textId="77777777" w:rsidTr="003A4718">
        <w:tc>
          <w:tcPr>
            <w:tcW w:w="5068" w:type="dxa"/>
            <w:gridSpan w:val="3"/>
            <w:shd w:val="clear" w:color="auto" w:fill="F7CAAC"/>
          </w:tcPr>
          <w:p w14:paraId="30D42613" w14:textId="77777777" w:rsidR="00C00755" w:rsidRPr="00E37788" w:rsidRDefault="00C00755" w:rsidP="003A4718">
            <w:pPr>
              <w:jc w:val="both"/>
              <w:rPr>
                <w:b/>
              </w:rPr>
            </w:pPr>
            <w:r w:rsidRPr="00E37788">
              <w:rPr>
                <w:b/>
              </w:rPr>
              <w:t>Typ vztahu na součásti VŠ, která uskutečňuje st. program</w:t>
            </w:r>
          </w:p>
        </w:tc>
        <w:tc>
          <w:tcPr>
            <w:tcW w:w="992" w:type="dxa"/>
            <w:gridSpan w:val="2"/>
          </w:tcPr>
          <w:p w14:paraId="55C5647E" w14:textId="77777777" w:rsidR="00C00755" w:rsidRPr="00E37788" w:rsidRDefault="00C00755" w:rsidP="003A4718">
            <w:pPr>
              <w:jc w:val="both"/>
            </w:pPr>
            <w:r>
              <w:t>pp.</w:t>
            </w:r>
          </w:p>
        </w:tc>
        <w:tc>
          <w:tcPr>
            <w:tcW w:w="994" w:type="dxa"/>
            <w:shd w:val="clear" w:color="auto" w:fill="F7CAAC"/>
          </w:tcPr>
          <w:p w14:paraId="10AD1B74" w14:textId="77777777" w:rsidR="00C00755" w:rsidRPr="00E37788" w:rsidRDefault="00C00755" w:rsidP="003A4718">
            <w:pPr>
              <w:jc w:val="both"/>
              <w:rPr>
                <w:b/>
              </w:rPr>
            </w:pPr>
            <w:r>
              <w:rPr>
                <w:b/>
              </w:rPr>
              <w:t>rozsah</w:t>
            </w:r>
          </w:p>
        </w:tc>
        <w:tc>
          <w:tcPr>
            <w:tcW w:w="709" w:type="dxa"/>
          </w:tcPr>
          <w:p w14:paraId="5C02F746" w14:textId="77777777" w:rsidR="00C00755" w:rsidRPr="00E37788" w:rsidRDefault="00C00755" w:rsidP="003A4718">
            <w:pPr>
              <w:jc w:val="both"/>
            </w:pPr>
            <w:r>
              <w:t>40</w:t>
            </w:r>
          </w:p>
        </w:tc>
        <w:tc>
          <w:tcPr>
            <w:tcW w:w="709" w:type="dxa"/>
            <w:gridSpan w:val="2"/>
            <w:shd w:val="clear" w:color="auto" w:fill="F7CAAC"/>
          </w:tcPr>
          <w:p w14:paraId="78D512DD" w14:textId="77777777" w:rsidR="00C00755" w:rsidRPr="00E37788" w:rsidRDefault="00C00755" w:rsidP="003A4718">
            <w:pPr>
              <w:jc w:val="both"/>
              <w:rPr>
                <w:b/>
              </w:rPr>
            </w:pPr>
            <w:r>
              <w:rPr>
                <w:b/>
              </w:rPr>
              <w:t>do kdy</w:t>
            </w:r>
          </w:p>
        </w:tc>
        <w:tc>
          <w:tcPr>
            <w:tcW w:w="1387" w:type="dxa"/>
            <w:gridSpan w:val="2"/>
          </w:tcPr>
          <w:p w14:paraId="2141B1B5" w14:textId="5C0EF3B3" w:rsidR="00C00755" w:rsidRPr="00E37788" w:rsidRDefault="00BA34CF" w:rsidP="003A4718">
            <w:pPr>
              <w:jc w:val="both"/>
            </w:pPr>
            <w:r>
              <w:t>N</w:t>
            </w:r>
          </w:p>
        </w:tc>
      </w:tr>
      <w:tr w:rsidR="00C00755" w14:paraId="53C764E3" w14:textId="77777777" w:rsidTr="003A4718">
        <w:tc>
          <w:tcPr>
            <w:tcW w:w="6060" w:type="dxa"/>
            <w:gridSpan w:val="5"/>
            <w:shd w:val="clear" w:color="auto" w:fill="auto"/>
          </w:tcPr>
          <w:p w14:paraId="0DE3C051" w14:textId="77777777" w:rsidR="00C00755" w:rsidRPr="005B7CFE" w:rsidRDefault="00C00755" w:rsidP="003A4718">
            <w:pPr>
              <w:jc w:val="both"/>
            </w:pPr>
            <w:r w:rsidRPr="005B7CFE">
              <w:rPr>
                <w:b/>
              </w:rPr>
              <w:t>Další současná působení jako akademický pracovník na jiných VŠ</w:t>
            </w:r>
          </w:p>
        </w:tc>
        <w:tc>
          <w:tcPr>
            <w:tcW w:w="1703" w:type="dxa"/>
            <w:gridSpan w:val="2"/>
            <w:shd w:val="clear" w:color="auto" w:fill="auto"/>
          </w:tcPr>
          <w:p w14:paraId="75558AE9" w14:textId="77777777" w:rsidR="00C00755" w:rsidRPr="005B7CFE" w:rsidRDefault="00C00755" w:rsidP="003A4718">
            <w:pPr>
              <w:jc w:val="both"/>
              <w:rPr>
                <w:b/>
              </w:rPr>
            </w:pPr>
            <w:r w:rsidRPr="005B7CFE">
              <w:rPr>
                <w:b/>
              </w:rPr>
              <w:t>typ prac. vztahu</w:t>
            </w:r>
          </w:p>
        </w:tc>
        <w:tc>
          <w:tcPr>
            <w:tcW w:w="2096" w:type="dxa"/>
            <w:gridSpan w:val="4"/>
            <w:shd w:val="clear" w:color="auto" w:fill="auto"/>
          </w:tcPr>
          <w:p w14:paraId="6DBF0248" w14:textId="62CC8B75" w:rsidR="00C00755" w:rsidRPr="005B7CFE" w:rsidRDefault="00BA34CF" w:rsidP="003A4718">
            <w:pPr>
              <w:jc w:val="both"/>
              <w:rPr>
                <w:b/>
              </w:rPr>
            </w:pPr>
            <w:r w:rsidRPr="005B7CFE">
              <w:rPr>
                <w:b/>
              </w:rPr>
              <w:t>R</w:t>
            </w:r>
            <w:r w:rsidR="00C00755" w:rsidRPr="005B7CFE">
              <w:rPr>
                <w:b/>
              </w:rPr>
              <w:t>ozsah</w:t>
            </w:r>
          </w:p>
        </w:tc>
      </w:tr>
      <w:tr w:rsidR="00C00755" w14:paraId="49635B08" w14:textId="77777777" w:rsidTr="003A4718">
        <w:tc>
          <w:tcPr>
            <w:tcW w:w="6060" w:type="dxa"/>
            <w:gridSpan w:val="5"/>
            <w:shd w:val="clear" w:color="auto" w:fill="auto"/>
          </w:tcPr>
          <w:p w14:paraId="2376457D" w14:textId="77777777" w:rsidR="00C00755" w:rsidRPr="005B7CFE" w:rsidRDefault="00C00755" w:rsidP="003A4718">
            <w:pPr>
              <w:jc w:val="both"/>
            </w:pPr>
            <w:r w:rsidRPr="005B7CFE">
              <w:t>Fakulta sportovních studií Masarykovy univerzity v Brně</w:t>
            </w:r>
          </w:p>
        </w:tc>
        <w:tc>
          <w:tcPr>
            <w:tcW w:w="1703" w:type="dxa"/>
            <w:gridSpan w:val="2"/>
            <w:shd w:val="clear" w:color="auto" w:fill="auto"/>
          </w:tcPr>
          <w:p w14:paraId="0B548AE7" w14:textId="77777777" w:rsidR="00C00755" w:rsidRPr="005B7CFE" w:rsidRDefault="00C00755" w:rsidP="003A4718">
            <w:pPr>
              <w:jc w:val="both"/>
            </w:pPr>
            <w:r w:rsidRPr="005B7CFE">
              <w:t>pp.</w:t>
            </w:r>
          </w:p>
        </w:tc>
        <w:tc>
          <w:tcPr>
            <w:tcW w:w="2096" w:type="dxa"/>
            <w:gridSpan w:val="4"/>
            <w:shd w:val="clear" w:color="auto" w:fill="auto"/>
          </w:tcPr>
          <w:p w14:paraId="45618620" w14:textId="77777777" w:rsidR="00C00755" w:rsidRPr="005B7CFE" w:rsidRDefault="00C00755" w:rsidP="003A4718">
            <w:r w:rsidRPr="005B7CFE">
              <w:t>18</w:t>
            </w:r>
          </w:p>
        </w:tc>
      </w:tr>
      <w:tr w:rsidR="00C00755" w14:paraId="70D54C1E" w14:textId="77777777" w:rsidTr="003A4718">
        <w:tc>
          <w:tcPr>
            <w:tcW w:w="6060" w:type="dxa"/>
            <w:gridSpan w:val="5"/>
            <w:shd w:val="clear" w:color="auto" w:fill="auto"/>
          </w:tcPr>
          <w:p w14:paraId="03A820D8" w14:textId="77777777" w:rsidR="00C00755" w:rsidRPr="005B7CFE" w:rsidRDefault="00C00755" w:rsidP="003A4718">
            <w:pPr>
              <w:jc w:val="both"/>
            </w:pPr>
            <w:r w:rsidRPr="005B7CFE">
              <w:t>Pedagogická fakulta Masarykovy univerzity v Brně (projekt TAČR a ERASMUS+)</w:t>
            </w:r>
          </w:p>
        </w:tc>
        <w:tc>
          <w:tcPr>
            <w:tcW w:w="1703" w:type="dxa"/>
            <w:gridSpan w:val="2"/>
            <w:shd w:val="clear" w:color="auto" w:fill="auto"/>
          </w:tcPr>
          <w:p w14:paraId="6400B743" w14:textId="77777777" w:rsidR="00C00755" w:rsidRPr="005B7CFE" w:rsidRDefault="00C00755" w:rsidP="003A4718">
            <w:pPr>
              <w:jc w:val="both"/>
            </w:pPr>
            <w:r w:rsidRPr="005B7CFE">
              <w:t>pp.</w:t>
            </w:r>
          </w:p>
        </w:tc>
        <w:tc>
          <w:tcPr>
            <w:tcW w:w="2096" w:type="dxa"/>
            <w:gridSpan w:val="4"/>
            <w:shd w:val="clear" w:color="auto" w:fill="auto"/>
          </w:tcPr>
          <w:p w14:paraId="0A837968" w14:textId="77777777" w:rsidR="00C00755" w:rsidRPr="005B7CFE" w:rsidRDefault="00C00755" w:rsidP="003A4718">
            <w:r w:rsidRPr="005B7CFE">
              <w:t>2</w:t>
            </w:r>
          </w:p>
        </w:tc>
      </w:tr>
      <w:tr w:rsidR="00C00755" w14:paraId="4A59AE8B" w14:textId="77777777" w:rsidTr="003A4718">
        <w:tc>
          <w:tcPr>
            <w:tcW w:w="9859" w:type="dxa"/>
            <w:gridSpan w:val="11"/>
            <w:shd w:val="clear" w:color="auto" w:fill="F7CAAC"/>
          </w:tcPr>
          <w:p w14:paraId="41D603B9" w14:textId="77777777" w:rsidR="00C00755" w:rsidRPr="00E37788" w:rsidRDefault="00C00755" w:rsidP="003A4718">
            <w:pPr>
              <w:jc w:val="both"/>
            </w:pPr>
            <w:r w:rsidRPr="00E37788">
              <w:rPr>
                <w:b/>
              </w:rPr>
              <w:t>Předměty příslušného studijního programu a způsob zapojení do jejich výuky, příp. další zapojení do uskutečňování studijního programu</w:t>
            </w:r>
          </w:p>
        </w:tc>
      </w:tr>
      <w:tr w:rsidR="00C00755" w14:paraId="5C285081" w14:textId="77777777" w:rsidTr="003A4718">
        <w:trPr>
          <w:trHeight w:val="330"/>
        </w:trPr>
        <w:tc>
          <w:tcPr>
            <w:tcW w:w="9859" w:type="dxa"/>
            <w:gridSpan w:val="11"/>
            <w:tcBorders>
              <w:top w:val="nil"/>
            </w:tcBorders>
          </w:tcPr>
          <w:p w14:paraId="6D89D845" w14:textId="77777777" w:rsidR="00C00755" w:rsidRPr="003D5DBE" w:rsidRDefault="00C00755" w:rsidP="003A4718">
            <w:pPr>
              <w:jc w:val="both"/>
            </w:pPr>
            <w:r w:rsidRPr="003D5DBE">
              <w:t xml:space="preserve">V rámci studijního programu Pedagogika: </w:t>
            </w:r>
          </w:p>
          <w:p w14:paraId="5C3ABDBC" w14:textId="0B1E4DA6" w:rsidR="00C00755" w:rsidRPr="003D5DBE" w:rsidRDefault="00C00755" w:rsidP="00630AC5">
            <w:pPr>
              <w:pStyle w:val="Odstavecseseznamem"/>
              <w:numPr>
                <w:ilvl w:val="0"/>
                <w:numId w:val="102"/>
              </w:numPr>
              <w:jc w:val="both"/>
            </w:pPr>
            <w:r w:rsidRPr="003D5DBE">
              <w:t xml:space="preserve">garantuje předmět </w:t>
            </w:r>
            <w:r w:rsidR="00572394" w:rsidRPr="003D5DBE">
              <w:t xml:space="preserve">Školní pedagogika </w:t>
            </w:r>
            <w:r w:rsidRPr="003D5DBE">
              <w:t>(</w:t>
            </w:r>
            <w:r w:rsidR="00572394" w:rsidRPr="003D5DBE">
              <w:t xml:space="preserve">vyučující </w:t>
            </w:r>
            <w:r w:rsidRPr="003D5DBE">
              <w:t>100 %),</w:t>
            </w:r>
          </w:p>
          <w:p w14:paraId="548DBA13" w14:textId="77777777" w:rsidR="00C00755" w:rsidRPr="00C35D59" w:rsidRDefault="00C00755" w:rsidP="00630AC5">
            <w:pPr>
              <w:pStyle w:val="Odstavecseseznamem"/>
              <w:numPr>
                <w:ilvl w:val="0"/>
                <w:numId w:val="102"/>
              </w:numPr>
              <w:jc w:val="both"/>
            </w:pPr>
            <w:r w:rsidRPr="003D5DBE">
              <w:t>působí jako školitel, člen Oborové rady.</w:t>
            </w:r>
          </w:p>
        </w:tc>
      </w:tr>
      <w:tr w:rsidR="00C00755" w14:paraId="0D23BCE4" w14:textId="77777777" w:rsidTr="003A4718">
        <w:tc>
          <w:tcPr>
            <w:tcW w:w="9859" w:type="dxa"/>
            <w:gridSpan w:val="11"/>
            <w:shd w:val="clear" w:color="auto" w:fill="F7CAAC"/>
          </w:tcPr>
          <w:p w14:paraId="11A54A65" w14:textId="77777777" w:rsidR="00C00755" w:rsidRPr="00E37788" w:rsidRDefault="00C00755" w:rsidP="003A4718">
            <w:pPr>
              <w:jc w:val="both"/>
            </w:pPr>
            <w:r w:rsidRPr="00E37788">
              <w:rPr>
                <w:b/>
              </w:rPr>
              <w:t xml:space="preserve">Údaje o vzdělání na VŠ </w:t>
            </w:r>
          </w:p>
        </w:tc>
      </w:tr>
      <w:tr w:rsidR="00C00755" w14:paraId="36653E40" w14:textId="77777777" w:rsidTr="003A4718">
        <w:trPr>
          <w:trHeight w:val="307"/>
        </w:trPr>
        <w:tc>
          <w:tcPr>
            <w:tcW w:w="9859" w:type="dxa"/>
            <w:gridSpan w:val="11"/>
          </w:tcPr>
          <w:p w14:paraId="2F123326" w14:textId="77777777" w:rsidR="00C00755" w:rsidRDefault="00C00755" w:rsidP="003A4718">
            <w:pPr>
              <w:tabs>
                <w:tab w:val="left" w:pos="1215"/>
              </w:tabs>
              <w:jc w:val="both"/>
            </w:pPr>
            <w:r w:rsidRPr="00CC1E88">
              <w:rPr>
                <w:b/>
                <w:bCs/>
              </w:rPr>
              <w:t>2019</w:t>
            </w:r>
            <w:r>
              <w:rPr>
                <w:b/>
                <w:bCs/>
              </w:rPr>
              <w:t>: K</w:t>
            </w:r>
            <w:r>
              <w:rPr>
                <w:bCs/>
              </w:rPr>
              <w:t xml:space="preserve">inatropologie, </w:t>
            </w:r>
            <w:r w:rsidRPr="009D4F87">
              <w:rPr>
                <w:bCs/>
              </w:rPr>
              <w:t>M</w:t>
            </w:r>
            <w:r>
              <w:rPr>
                <w:bCs/>
              </w:rPr>
              <w:t>UNI, FSS (doc.).</w:t>
            </w:r>
            <w:r>
              <w:t xml:space="preserve"> </w:t>
            </w:r>
          </w:p>
          <w:p w14:paraId="6840F4BF" w14:textId="21677182" w:rsidR="00C00755" w:rsidRPr="0080266E" w:rsidRDefault="00C00755" w:rsidP="003A4718">
            <w:pPr>
              <w:jc w:val="both"/>
            </w:pPr>
            <w:r w:rsidRPr="00CC1E88">
              <w:rPr>
                <w:b/>
                <w:bCs/>
              </w:rPr>
              <w:t>2008</w:t>
            </w:r>
            <w:r>
              <w:rPr>
                <w:b/>
                <w:bCs/>
              </w:rPr>
              <w:t>:</w:t>
            </w:r>
            <w:r>
              <w:t xml:space="preserve"> F</w:t>
            </w:r>
            <w:r w:rsidRPr="0080266E">
              <w:t xml:space="preserve">unkční studium školského managementu II, </w:t>
            </w:r>
            <w:r>
              <w:t xml:space="preserve">MUNI, </w:t>
            </w:r>
            <w:r w:rsidRPr="0080266E">
              <w:t>FF MU</w:t>
            </w:r>
            <w:r>
              <w:t>.</w:t>
            </w:r>
          </w:p>
          <w:p w14:paraId="1EFA2937" w14:textId="77777777" w:rsidR="00C00755" w:rsidRPr="0080266E" w:rsidRDefault="00C00755" w:rsidP="003A4718">
            <w:pPr>
              <w:tabs>
                <w:tab w:val="left" w:pos="1215"/>
              </w:tabs>
              <w:jc w:val="both"/>
            </w:pPr>
            <w:r w:rsidRPr="00CC1E88">
              <w:rPr>
                <w:b/>
                <w:bCs/>
              </w:rPr>
              <w:t>2006</w:t>
            </w:r>
            <w:r>
              <w:t>:</w:t>
            </w:r>
            <w:r w:rsidRPr="0080266E">
              <w:t xml:space="preserve"> </w:t>
            </w:r>
            <w:r>
              <w:t>Pedagogika, MUNI, PedF (Ph.D.).</w:t>
            </w:r>
          </w:p>
          <w:p w14:paraId="7E0BF70C" w14:textId="187A3DBA" w:rsidR="00C00755" w:rsidRPr="0080266E" w:rsidRDefault="00C00755" w:rsidP="003A4718">
            <w:pPr>
              <w:tabs>
                <w:tab w:val="left" w:pos="1215"/>
              </w:tabs>
              <w:jc w:val="both"/>
            </w:pPr>
            <w:r w:rsidRPr="00CC1E88">
              <w:rPr>
                <w:b/>
                <w:bCs/>
              </w:rPr>
              <w:t>2005</w:t>
            </w:r>
            <w:r>
              <w:t>: Pedagogika, MUNI, PedF (PhDr.).</w:t>
            </w:r>
          </w:p>
          <w:p w14:paraId="2C117FEC" w14:textId="77777777" w:rsidR="00C00755" w:rsidRPr="00A06015" w:rsidRDefault="00C00755" w:rsidP="003A4718">
            <w:pPr>
              <w:tabs>
                <w:tab w:val="left" w:pos="1215"/>
              </w:tabs>
              <w:jc w:val="both"/>
            </w:pPr>
            <w:r w:rsidRPr="00CC1E88">
              <w:rPr>
                <w:b/>
                <w:bCs/>
              </w:rPr>
              <w:t>2001</w:t>
            </w:r>
            <w:r>
              <w:rPr>
                <w:b/>
                <w:bCs/>
              </w:rPr>
              <w:t>:</w:t>
            </w:r>
            <w:r w:rsidRPr="0080266E">
              <w:t xml:space="preserve"> Učitelství pro 1. stupeň ZŠ, specializace německý jazyk</w:t>
            </w:r>
            <w:r>
              <w:t>.  pedagogika, MUNI, PedF (Mgr.).</w:t>
            </w:r>
          </w:p>
        </w:tc>
      </w:tr>
      <w:tr w:rsidR="00C00755" w14:paraId="7DFBD69E" w14:textId="77777777" w:rsidTr="003A4718">
        <w:tc>
          <w:tcPr>
            <w:tcW w:w="9859" w:type="dxa"/>
            <w:gridSpan w:val="11"/>
            <w:shd w:val="clear" w:color="auto" w:fill="F7CAAC"/>
          </w:tcPr>
          <w:p w14:paraId="6511FBF5" w14:textId="77777777" w:rsidR="00C00755" w:rsidRPr="00E37788" w:rsidRDefault="00C00755" w:rsidP="003A4718">
            <w:pPr>
              <w:jc w:val="both"/>
              <w:rPr>
                <w:b/>
              </w:rPr>
            </w:pPr>
            <w:r w:rsidRPr="00E37788">
              <w:rPr>
                <w:b/>
              </w:rPr>
              <w:t>Údaje o odborném působení od absolvování VŠ</w:t>
            </w:r>
          </w:p>
        </w:tc>
      </w:tr>
      <w:tr w:rsidR="00C00755" w14:paraId="1DCD10F8" w14:textId="77777777" w:rsidTr="003A4718">
        <w:trPr>
          <w:trHeight w:val="284"/>
        </w:trPr>
        <w:tc>
          <w:tcPr>
            <w:tcW w:w="9859" w:type="dxa"/>
            <w:gridSpan w:val="11"/>
          </w:tcPr>
          <w:p w14:paraId="41656BD3" w14:textId="77777777" w:rsidR="00C00755" w:rsidRPr="009D4F87" w:rsidRDefault="00C00755" w:rsidP="003A4718">
            <w:pPr>
              <w:jc w:val="both"/>
              <w:rPr>
                <w:bCs/>
              </w:rPr>
            </w:pPr>
            <w:r>
              <w:rPr>
                <w:b/>
                <w:bCs/>
              </w:rPr>
              <w:t xml:space="preserve">2019 – dosud: </w:t>
            </w:r>
            <w:r w:rsidRPr="00101477">
              <w:rPr>
                <w:bCs/>
              </w:rPr>
              <w:t>docent,</w:t>
            </w:r>
            <w:r>
              <w:rPr>
                <w:b/>
                <w:bCs/>
              </w:rPr>
              <w:t xml:space="preserve"> </w:t>
            </w:r>
            <w:r>
              <w:rPr>
                <w:bCs/>
              </w:rPr>
              <w:t>UTB ve Zlíně, FHS (pp.).</w:t>
            </w:r>
          </w:p>
          <w:p w14:paraId="6AE66460" w14:textId="77777777" w:rsidR="00C00755" w:rsidRDefault="00C00755" w:rsidP="003A4718">
            <w:pPr>
              <w:jc w:val="both"/>
            </w:pPr>
            <w:r w:rsidRPr="00CC1E88">
              <w:rPr>
                <w:b/>
                <w:bCs/>
              </w:rPr>
              <w:t>2019</w:t>
            </w:r>
            <w:r>
              <w:rPr>
                <w:b/>
                <w:bCs/>
              </w:rPr>
              <w:t xml:space="preserve"> –</w:t>
            </w:r>
            <w:r w:rsidRPr="00CC1E88">
              <w:rPr>
                <w:b/>
                <w:bCs/>
              </w:rPr>
              <w:t xml:space="preserve"> dosud</w:t>
            </w:r>
            <w:r>
              <w:t>:</w:t>
            </w:r>
            <w:r w:rsidRPr="00A624E2">
              <w:t xml:space="preserve"> </w:t>
            </w:r>
            <w:r>
              <w:t>p</w:t>
            </w:r>
            <w:r w:rsidRPr="001B26A1">
              <w:t>rojektový pracovník</w:t>
            </w:r>
            <w:r>
              <w:t xml:space="preserve">, MUNI, </w:t>
            </w:r>
            <w:r w:rsidRPr="001B26A1">
              <w:t>Ped</w:t>
            </w:r>
            <w:r>
              <w:t>F (pp.).</w:t>
            </w:r>
          </w:p>
          <w:p w14:paraId="23A5B834" w14:textId="77777777" w:rsidR="00C00755" w:rsidRPr="0080266E" w:rsidRDefault="00C00755" w:rsidP="003A4718">
            <w:pPr>
              <w:jc w:val="both"/>
            </w:pPr>
            <w:r w:rsidRPr="00CC1E88">
              <w:rPr>
                <w:b/>
                <w:bCs/>
              </w:rPr>
              <w:t xml:space="preserve">2018 </w:t>
            </w:r>
            <w:r>
              <w:rPr>
                <w:b/>
                <w:bCs/>
              </w:rPr>
              <w:t xml:space="preserve">– </w:t>
            </w:r>
            <w:r w:rsidRPr="00CC1E88">
              <w:rPr>
                <w:b/>
                <w:bCs/>
              </w:rPr>
              <w:t>2019</w:t>
            </w:r>
            <w:r>
              <w:t>:</w:t>
            </w:r>
            <w:r w:rsidRPr="0080266E">
              <w:t xml:space="preserve"> </w:t>
            </w:r>
            <w:r>
              <w:t xml:space="preserve">odborný asistent, </w:t>
            </w:r>
            <w:r>
              <w:rPr>
                <w:bCs/>
              </w:rPr>
              <w:t>UTB ve Zlíně, FHS (DPP).</w:t>
            </w:r>
          </w:p>
          <w:p w14:paraId="27986A26" w14:textId="249ED693" w:rsidR="00C00755" w:rsidRPr="0080266E" w:rsidRDefault="00C00755" w:rsidP="003A4718">
            <w:pPr>
              <w:jc w:val="both"/>
            </w:pPr>
            <w:r w:rsidRPr="00CC1E88">
              <w:rPr>
                <w:b/>
                <w:bCs/>
              </w:rPr>
              <w:t xml:space="preserve">2006 </w:t>
            </w:r>
            <w:r>
              <w:rPr>
                <w:b/>
                <w:bCs/>
              </w:rPr>
              <w:t xml:space="preserve">– </w:t>
            </w:r>
            <w:r w:rsidRPr="00CC1E88">
              <w:rPr>
                <w:b/>
                <w:bCs/>
              </w:rPr>
              <w:t>dosud</w:t>
            </w:r>
            <w:r>
              <w:t>:</w:t>
            </w:r>
            <w:r w:rsidRPr="0080266E">
              <w:t xml:space="preserve"> </w:t>
            </w:r>
            <w:r>
              <w:t xml:space="preserve">odborný asistent, </w:t>
            </w:r>
            <w:r>
              <w:rPr>
                <w:bCs/>
              </w:rPr>
              <w:t>UTB, MUNI, FSS (pp.).</w:t>
            </w:r>
          </w:p>
          <w:p w14:paraId="1D2D03AE" w14:textId="77777777" w:rsidR="00C00755" w:rsidRDefault="00C00755" w:rsidP="003A4718">
            <w:pPr>
              <w:jc w:val="both"/>
            </w:pPr>
            <w:r w:rsidRPr="00CC1E88">
              <w:rPr>
                <w:b/>
                <w:bCs/>
              </w:rPr>
              <w:t>2002</w:t>
            </w:r>
            <w:r>
              <w:rPr>
                <w:b/>
                <w:bCs/>
              </w:rPr>
              <w:t xml:space="preserve"> – </w:t>
            </w:r>
            <w:r w:rsidRPr="00CC1E88">
              <w:rPr>
                <w:b/>
                <w:bCs/>
              </w:rPr>
              <w:t>2005</w:t>
            </w:r>
            <w:r>
              <w:t>:</w:t>
            </w:r>
            <w:r w:rsidRPr="0080266E">
              <w:t xml:space="preserve"> </w:t>
            </w:r>
            <w:r>
              <w:t xml:space="preserve">asistent, MUNI </w:t>
            </w:r>
            <w:r w:rsidRPr="0080266E">
              <w:t>Ped</w:t>
            </w:r>
            <w:r>
              <w:t>F (pp.).</w:t>
            </w:r>
          </w:p>
          <w:p w14:paraId="62F2F5D0" w14:textId="77777777" w:rsidR="00C00755" w:rsidRPr="00A06015" w:rsidRDefault="00C00755" w:rsidP="003A4718">
            <w:pPr>
              <w:jc w:val="both"/>
            </w:pPr>
            <w:r w:rsidRPr="00CC1E88">
              <w:rPr>
                <w:b/>
                <w:bCs/>
              </w:rPr>
              <w:t>2005</w:t>
            </w:r>
            <w:r>
              <w:rPr>
                <w:b/>
                <w:bCs/>
              </w:rPr>
              <w:t xml:space="preserve"> – </w:t>
            </w:r>
            <w:r w:rsidRPr="00CC1E88">
              <w:rPr>
                <w:b/>
                <w:bCs/>
              </w:rPr>
              <w:t>2005</w:t>
            </w:r>
            <w:r>
              <w:t>:</w:t>
            </w:r>
            <w:r w:rsidRPr="0080266E">
              <w:t xml:space="preserve"> </w:t>
            </w:r>
            <w:r>
              <w:t xml:space="preserve">asistent, </w:t>
            </w:r>
            <w:r w:rsidRPr="0080266E">
              <w:t>VUT, Brno</w:t>
            </w:r>
            <w:r>
              <w:t xml:space="preserve"> (pp.).</w:t>
            </w:r>
          </w:p>
        </w:tc>
      </w:tr>
      <w:tr w:rsidR="00C00755" w14:paraId="2029F155" w14:textId="77777777" w:rsidTr="003A4718">
        <w:trPr>
          <w:trHeight w:val="250"/>
        </w:trPr>
        <w:tc>
          <w:tcPr>
            <w:tcW w:w="9859" w:type="dxa"/>
            <w:gridSpan w:val="11"/>
            <w:shd w:val="clear" w:color="auto" w:fill="F7CAAC"/>
          </w:tcPr>
          <w:p w14:paraId="5F10BCDA" w14:textId="77777777" w:rsidR="00C00755" w:rsidRPr="00E37788" w:rsidRDefault="00C00755" w:rsidP="003A4718">
            <w:pPr>
              <w:jc w:val="both"/>
            </w:pPr>
            <w:r w:rsidRPr="00E37788">
              <w:rPr>
                <w:b/>
              </w:rPr>
              <w:t>Zkušenosti s vedením kvalifikačních a rigorózních prací</w:t>
            </w:r>
          </w:p>
        </w:tc>
      </w:tr>
      <w:tr w:rsidR="00C00755" w14:paraId="414098D1" w14:textId="77777777" w:rsidTr="003A4718">
        <w:trPr>
          <w:trHeight w:val="337"/>
        </w:trPr>
        <w:tc>
          <w:tcPr>
            <w:tcW w:w="9859" w:type="dxa"/>
            <w:gridSpan w:val="11"/>
          </w:tcPr>
          <w:p w14:paraId="041C0035" w14:textId="77777777" w:rsidR="00C00755" w:rsidRPr="00E37788" w:rsidRDefault="00C00755" w:rsidP="003A4718">
            <w:pPr>
              <w:jc w:val="both"/>
            </w:pPr>
            <w:r w:rsidRPr="009D4F87">
              <w:t>Počet vedených a obhájených dizertačních prací = 1. Počet vedených a obhájených bakalářských prací = 2. Počet vedených a obhájených diplomových prací = 49.</w:t>
            </w:r>
          </w:p>
        </w:tc>
      </w:tr>
      <w:tr w:rsidR="00C00755" w14:paraId="39C43C01" w14:textId="77777777" w:rsidTr="003A4718">
        <w:trPr>
          <w:cantSplit/>
        </w:trPr>
        <w:tc>
          <w:tcPr>
            <w:tcW w:w="3347" w:type="dxa"/>
            <w:gridSpan w:val="2"/>
            <w:tcBorders>
              <w:top w:val="single" w:sz="12" w:space="0" w:color="auto"/>
            </w:tcBorders>
            <w:shd w:val="clear" w:color="auto" w:fill="F7CAAC"/>
          </w:tcPr>
          <w:p w14:paraId="6633602B" w14:textId="77777777" w:rsidR="00C00755" w:rsidRPr="00E37788" w:rsidRDefault="00C00755" w:rsidP="003A4718">
            <w:pPr>
              <w:jc w:val="both"/>
            </w:pPr>
            <w:r w:rsidRPr="00E37788">
              <w:rPr>
                <w:b/>
              </w:rPr>
              <w:t xml:space="preserve">Obor habilitačního řízení </w:t>
            </w:r>
          </w:p>
        </w:tc>
        <w:tc>
          <w:tcPr>
            <w:tcW w:w="2245" w:type="dxa"/>
            <w:gridSpan w:val="2"/>
            <w:tcBorders>
              <w:top w:val="single" w:sz="12" w:space="0" w:color="auto"/>
            </w:tcBorders>
            <w:shd w:val="clear" w:color="auto" w:fill="F7CAAC"/>
          </w:tcPr>
          <w:p w14:paraId="5BFD2E15" w14:textId="77777777" w:rsidR="00C00755" w:rsidRPr="00E37788" w:rsidRDefault="00C00755" w:rsidP="003A4718">
            <w:pPr>
              <w:jc w:val="both"/>
            </w:pPr>
            <w:r w:rsidRPr="00E37788">
              <w:rPr>
                <w:b/>
              </w:rPr>
              <w:t>Rok udělení hodnosti</w:t>
            </w:r>
          </w:p>
        </w:tc>
        <w:tc>
          <w:tcPr>
            <w:tcW w:w="2248" w:type="dxa"/>
            <w:gridSpan w:val="4"/>
            <w:tcBorders>
              <w:top w:val="single" w:sz="12" w:space="0" w:color="auto"/>
              <w:right w:val="single" w:sz="12" w:space="0" w:color="auto"/>
            </w:tcBorders>
            <w:shd w:val="clear" w:color="auto" w:fill="F7CAAC"/>
          </w:tcPr>
          <w:p w14:paraId="1ADDBB04" w14:textId="77777777" w:rsidR="00C00755" w:rsidRPr="00E37788" w:rsidRDefault="00C00755" w:rsidP="003A4718">
            <w:pPr>
              <w:jc w:val="both"/>
            </w:pPr>
            <w:r w:rsidRPr="00E37788">
              <w:rPr>
                <w:b/>
              </w:rPr>
              <w:t>Řízení konáno na VŠ</w:t>
            </w:r>
          </w:p>
        </w:tc>
        <w:tc>
          <w:tcPr>
            <w:tcW w:w="2019" w:type="dxa"/>
            <w:gridSpan w:val="3"/>
            <w:tcBorders>
              <w:top w:val="single" w:sz="12" w:space="0" w:color="auto"/>
              <w:left w:val="single" w:sz="12" w:space="0" w:color="auto"/>
            </w:tcBorders>
            <w:shd w:val="clear" w:color="auto" w:fill="F7CAAC"/>
          </w:tcPr>
          <w:p w14:paraId="475C44B2" w14:textId="77777777" w:rsidR="00C00755" w:rsidRPr="00E37788" w:rsidRDefault="00C00755" w:rsidP="003A4718">
            <w:pPr>
              <w:jc w:val="both"/>
              <w:rPr>
                <w:b/>
              </w:rPr>
            </w:pPr>
            <w:r w:rsidRPr="00E37788">
              <w:rPr>
                <w:b/>
              </w:rPr>
              <w:t>Ohlasy publikací</w:t>
            </w:r>
          </w:p>
        </w:tc>
      </w:tr>
      <w:tr w:rsidR="00C00755" w14:paraId="6BD04B73" w14:textId="77777777" w:rsidTr="003A4718">
        <w:trPr>
          <w:cantSplit/>
        </w:trPr>
        <w:tc>
          <w:tcPr>
            <w:tcW w:w="3347" w:type="dxa"/>
            <w:gridSpan w:val="2"/>
          </w:tcPr>
          <w:p w14:paraId="383EB5F3" w14:textId="77777777" w:rsidR="00C00755" w:rsidRPr="00E37788" w:rsidRDefault="00C00755" w:rsidP="003A4718">
            <w:pPr>
              <w:jc w:val="both"/>
            </w:pPr>
            <w:r w:rsidRPr="005F5C90">
              <w:t>Kinantropologie</w:t>
            </w:r>
          </w:p>
        </w:tc>
        <w:tc>
          <w:tcPr>
            <w:tcW w:w="2245" w:type="dxa"/>
            <w:gridSpan w:val="2"/>
          </w:tcPr>
          <w:p w14:paraId="58D6FEF9" w14:textId="77777777" w:rsidR="00C00755" w:rsidRPr="00E37788" w:rsidRDefault="00C00755" w:rsidP="003A4718">
            <w:pPr>
              <w:jc w:val="both"/>
            </w:pPr>
            <w:r>
              <w:t>2019</w:t>
            </w:r>
          </w:p>
        </w:tc>
        <w:tc>
          <w:tcPr>
            <w:tcW w:w="2248" w:type="dxa"/>
            <w:gridSpan w:val="4"/>
            <w:tcBorders>
              <w:right w:val="single" w:sz="12" w:space="0" w:color="auto"/>
            </w:tcBorders>
          </w:tcPr>
          <w:p w14:paraId="4B006C2D" w14:textId="77777777" w:rsidR="00C00755" w:rsidRPr="00E37788" w:rsidRDefault="00C00755" w:rsidP="003A4718">
            <w:pPr>
              <w:jc w:val="both"/>
            </w:pPr>
            <w:r>
              <w:t>MUNI</w:t>
            </w:r>
          </w:p>
        </w:tc>
        <w:tc>
          <w:tcPr>
            <w:tcW w:w="632" w:type="dxa"/>
            <w:tcBorders>
              <w:left w:val="single" w:sz="12" w:space="0" w:color="auto"/>
            </w:tcBorders>
            <w:shd w:val="clear" w:color="auto" w:fill="F7CAAC"/>
          </w:tcPr>
          <w:p w14:paraId="6A42CC64" w14:textId="77777777" w:rsidR="00C00755" w:rsidRPr="00E37788" w:rsidRDefault="00C00755" w:rsidP="003A4718">
            <w:pPr>
              <w:jc w:val="both"/>
            </w:pPr>
            <w:r w:rsidRPr="00E37788">
              <w:rPr>
                <w:b/>
              </w:rPr>
              <w:t>WOS</w:t>
            </w:r>
          </w:p>
        </w:tc>
        <w:tc>
          <w:tcPr>
            <w:tcW w:w="693" w:type="dxa"/>
            <w:shd w:val="clear" w:color="auto" w:fill="F7CAAC"/>
          </w:tcPr>
          <w:p w14:paraId="1FA81490" w14:textId="77777777" w:rsidR="00C00755" w:rsidRPr="00E37788" w:rsidRDefault="00C00755" w:rsidP="003A4718">
            <w:pPr>
              <w:jc w:val="both"/>
              <w:rPr>
                <w:sz w:val="18"/>
              </w:rPr>
            </w:pPr>
            <w:r w:rsidRPr="00E37788">
              <w:rPr>
                <w:b/>
                <w:sz w:val="18"/>
              </w:rPr>
              <w:t>Scopus</w:t>
            </w:r>
          </w:p>
        </w:tc>
        <w:tc>
          <w:tcPr>
            <w:tcW w:w="694" w:type="dxa"/>
            <w:shd w:val="clear" w:color="auto" w:fill="F7CAAC"/>
          </w:tcPr>
          <w:p w14:paraId="0E2991F0" w14:textId="77777777" w:rsidR="00C00755" w:rsidRPr="00E37788" w:rsidRDefault="00C00755" w:rsidP="003A4718">
            <w:pPr>
              <w:jc w:val="both"/>
            </w:pPr>
            <w:r w:rsidRPr="00E37788">
              <w:rPr>
                <w:b/>
                <w:sz w:val="18"/>
              </w:rPr>
              <w:t>ostatní</w:t>
            </w:r>
          </w:p>
        </w:tc>
      </w:tr>
      <w:tr w:rsidR="00C00755" w14:paraId="097FFCCC" w14:textId="77777777" w:rsidTr="003A4718">
        <w:trPr>
          <w:cantSplit/>
          <w:trHeight w:val="70"/>
        </w:trPr>
        <w:tc>
          <w:tcPr>
            <w:tcW w:w="3347" w:type="dxa"/>
            <w:gridSpan w:val="2"/>
            <w:shd w:val="clear" w:color="auto" w:fill="F7CAAC"/>
          </w:tcPr>
          <w:p w14:paraId="30EB5B83" w14:textId="77777777" w:rsidR="00C00755" w:rsidRPr="00E37788" w:rsidRDefault="00C00755" w:rsidP="003A4718">
            <w:pPr>
              <w:jc w:val="both"/>
            </w:pPr>
            <w:r w:rsidRPr="00E37788">
              <w:rPr>
                <w:b/>
              </w:rPr>
              <w:t>Obor jmenovacího řízení</w:t>
            </w:r>
          </w:p>
        </w:tc>
        <w:tc>
          <w:tcPr>
            <w:tcW w:w="2245" w:type="dxa"/>
            <w:gridSpan w:val="2"/>
            <w:shd w:val="clear" w:color="auto" w:fill="F7CAAC"/>
          </w:tcPr>
          <w:p w14:paraId="5022773F" w14:textId="77777777" w:rsidR="00C00755" w:rsidRPr="00E37788" w:rsidRDefault="00C00755" w:rsidP="003A4718">
            <w:pPr>
              <w:jc w:val="both"/>
            </w:pPr>
            <w:r w:rsidRPr="00E37788">
              <w:rPr>
                <w:b/>
              </w:rPr>
              <w:t>Rok udělení hodnosti</w:t>
            </w:r>
          </w:p>
        </w:tc>
        <w:tc>
          <w:tcPr>
            <w:tcW w:w="2248" w:type="dxa"/>
            <w:gridSpan w:val="4"/>
            <w:tcBorders>
              <w:right w:val="single" w:sz="12" w:space="0" w:color="auto"/>
            </w:tcBorders>
            <w:shd w:val="clear" w:color="auto" w:fill="F7CAAC"/>
          </w:tcPr>
          <w:p w14:paraId="554590BD" w14:textId="77777777" w:rsidR="00C00755" w:rsidRPr="00E37788" w:rsidRDefault="00C00755" w:rsidP="003A4718">
            <w:pPr>
              <w:jc w:val="both"/>
            </w:pPr>
            <w:r w:rsidRPr="00E37788">
              <w:rPr>
                <w:b/>
              </w:rPr>
              <w:t>Řízení konáno na VŠ</w:t>
            </w:r>
          </w:p>
        </w:tc>
        <w:tc>
          <w:tcPr>
            <w:tcW w:w="632" w:type="dxa"/>
            <w:tcBorders>
              <w:left w:val="single" w:sz="12" w:space="0" w:color="auto"/>
            </w:tcBorders>
            <w:shd w:val="clear" w:color="auto" w:fill="auto"/>
          </w:tcPr>
          <w:p w14:paraId="68CE8F3B" w14:textId="77777777" w:rsidR="00C00755" w:rsidRPr="004117AA" w:rsidRDefault="00C00755" w:rsidP="003A4718">
            <w:pPr>
              <w:jc w:val="both"/>
            </w:pPr>
            <w:r>
              <w:t>10</w:t>
            </w:r>
          </w:p>
        </w:tc>
        <w:tc>
          <w:tcPr>
            <w:tcW w:w="693" w:type="dxa"/>
            <w:shd w:val="clear" w:color="auto" w:fill="auto"/>
          </w:tcPr>
          <w:p w14:paraId="5759ABD7" w14:textId="77777777" w:rsidR="00C00755" w:rsidRPr="004117AA" w:rsidRDefault="00C00755" w:rsidP="003A4718">
            <w:pPr>
              <w:jc w:val="both"/>
            </w:pPr>
            <w:r>
              <w:t>14</w:t>
            </w:r>
          </w:p>
        </w:tc>
        <w:tc>
          <w:tcPr>
            <w:tcW w:w="694" w:type="dxa"/>
            <w:shd w:val="clear" w:color="auto" w:fill="auto"/>
          </w:tcPr>
          <w:p w14:paraId="2622360B" w14:textId="77777777" w:rsidR="00C00755" w:rsidRPr="004117AA" w:rsidRDefault="00C00755" w:rsidP="003A4718">
            <w:pPr>
              <w:jc w:val="both"/>
            </w:pPr>
            <w:r>
              <w:t>124</w:t>
            </w:r>
          </w:p>
        </w:tc>
      </w:tr>
      <w:tr w:rsidR="00BC3647" w14:paraId="0DA6C6E0" w14:textId="77777777" w:rsidTr="00BC3647">
        <w:trPr>
          <w:trHeight w:val="205"/>
        </w:trPr>
        <w:tc>
          <w:tcPr>
            <w:tcW w:w="3347" w:type="dxa"/>
            <w:gridSpan w:val="2"/>
          </w:tcPr>
          <w:p w14:paraId="0E11C573" w14:textId="77777777" w:rsidR="00BC3647" w:rsidRPr="00E37788" w:rsidRDefault="00BC3647" w:rsidP="003A4718">
            <w:pPr>
              <w:jc w:val="both"/>
            </w:pPr>
          </w:p>
        </w:tc>
        <w:tc>
          <w:tcPr>
            <w:tcW w:w="2245" w:type="dxa"/>
            <w:gridSpan w:val="2"/>
          </w:tcPr>
          <w:p w14:paraId="5AD08E1D" w14:textId="77777777" w:rsidR="00BC3647" w:rsidRPr="00E37788" w:rsidRDefault="00BC3647" w:rsidP="003A4718">
            <w:pPr>
              <w:jc w:val="both"/>
            </w:pPr>
          </w:p>
        </w:tc>
        <w:tc>
          <w:tcPr>
            <w:tcW w:w="2248" w:type="dxa"/>
            <w:gridSpan w:val="4"/>
            <w:tcBorders>
              <w:right w:val="single" w:sz="12" w:space="0" w:color="auto"/>
            </w:tcBorders>
          </w:tcPr>
          <w:p w14:paraId="0DE8D75D" w14:textId="77777777" w:rsidR="00BC3647" w:rsidRPr="00E37788" w:rsidRDefault="00BC3647" w:rsidP="003A4718">
            <w:pPr>
              <w:jc w:val="both"/>
            </w:pPr>
          </w:p>
        </w:tc>
        <w:tc>
          <w:tcPr>
            <w:tcW w:w="1325" w:type="dxa"/>
            <w:gridSpan w:val="2"/>
            <w:tcBorders>
              <w:left w:val="single" w:sz="12" w:space="0" w:color="auto"/>
            </w:tcBorders>
            <w:shd w:val="clear" w:color="auto" w:fill="FBD4B4" w:themeFill="accent6" w:themeFillTint="66"/>
            <w:vAlign w:val="center"/>
          </w:tcPr>
          <w:p w14:paraId="242B7A62" w14:textId="22C393C6" w:rsidR="00BC3647" w:rsidRPr="00E37788" w:rsidRDefault="00BC3647" w:rsidP="003A4718">
            <w:pPr>
              <w:rPr>
                <w:b/>
              </w:rPr>
            </w:pPr>
            <w:r>
              <w:rPr>
                <w:b/>
                <w:sz w:val="18"/>
              </w:rPr>
              <w:t>H-index WoS/Scopus</w:t>
            </w:r>
          </w:p>
        </w:tc>
        <w:tc>
          <w:tcPr>
            <w:tcW w:w="694" w:type="dxa"/>
            <w:shd w:val="clear" w:color="auto" w:fill="auto"/>
            <w:vAlign w:val="center"/>
          </w:tcPr>
          <w:p w14:paraId="3302CE08" w14:textId="4408D025" w:rsidR="00BC3647" w:rsidRPr="00E37788" w:rsidRDefault="00BC3647" w:rsidP="003A4718">
            <w:pPr>
              <w:rPr>
                <w:b/>
              </w:rPr>
            </w:pPr>
            <w:r>
              <w:rPr>
                <w:b/>
              </w:rPr>
              <w:t>2</w:t>
            </w:r>
          </w:p>
        </w:tc>
      </w:tr>
      <w:tr w:rsidR="00C00755" w14:paraId="6C72B882" w14:textId="77777777" w:rsidTr="003A4718">
        <w:tc>
          <w:tcPr>
            <w:tcW w:w="9859" w:type="dxa"/>
            <w:gridSpan w:val="11"/>
            <w:shd w:val="clear" w:color="auto" w:fill="F7CAAC"/>
          </w:tcPr>
          <w:p w14:paraId="52283B2B" w14:textId="77777777" w:rsidR="00C00755" w:rsidRPr="00E37788" w:rsidRDefault="00C00755" w:rsidP="003A4718">
            <w:pPr>
              <w:jc w:val="both"/>
              <w:rPr>
                <w:b/>
              </w:rPr>
            </w:pPr>
            <w:r w:rsidRPr="00E37788">
              <w:rPr>
                <w:b/>
              </w:rPr>
              <w:t xml:space="preserve">Přehled o nejvýznamnější publikační a další tvůrčí činnosti nebo další profesní činnosti u odborníků z praxe vztahující se k zabezpečovaným předmětům </w:t>
            </w:r>
          </w:p>
        </w:tc>
      </w:tr>
      <w:tr w:rsidR="00C00755" w14:paraId="1DCD94A5" w14:textId="77777777" w:rsidTr="003A4718">
        <w:trPr>
          <w:trHeight w:val="557"/>
        </w:trPr>
        <w:tc>
          <w:tcPr>
            <w:tcW w:w="9859" w:type="dxa"/>
            <w:gridSpan w:val="11"/>
            <w:shd w:val="clear" w:color="auto" w:fill="FAFAFA"/>
          </w:tcPr>
          <w:p w14:paraId="6875505D" w14:textId="77777777" w:rsidR="00C00755" w:rsidRPr="005076B3" w:rsidRDefault="00C00755" w:rsidP="00BC3647">
            <w:pPr>
              <w:jc w:val="both"/>
              <w:rPr>
                <w:b/>
                <w:iCs/>
                <w:caps/>
              </w:rPr>
            </w:pPr>
            <w:r w:rsidRPr="005076B3">
              <w:rPr>
                <w:b/>
                <w:iCs/>
                <w:caps/>
              </w:rPr>
              <w:t xml:space="preserve">Publikační činnost: </w:t>
            </w:r>
          </w:p>
          <w:p w14:paraId="7798EAA1" w14:textId="77777777" w:rsidR="00C00755" w:rsidRPr="0048042A" w:rsidRDefault="00C00755" w:rsidP="00630AC5">
            <w:pPr>
              <w:numPr>
                <w:ilvl w:val="0"/>
                <w:numId w:val="84"/>
              </w:numPr>
              <w:shd w:val="clear" w:color="auto" w:fill="FAFAFA"/>
              <w:jc w:val="both"/>
              <w:rPr>
                <w:color w:val="000000"/>
              </w:rPr>
            </w:pPr>
            <w:r>
              <w:rPr>
                <w:color w:val="000000"/>
              </w:rPr>
              <w:t xml:space="preserve">Jimp: </w:t>
            </w:r>
            <w:r w:rsidRPr="0048042A">
              <w:rPr>
                <w:color w:val="000000"/>
              </w:rPr>
              <w:t xml:space="preserve">Cuberek, R., </w:t>
            </w:r>
            <w:r w:rsidRPr="009D4F87">
              <w:rPr>
                <w:b/>
                <w:color w:val="000000"/>
              </w:rPr>
              <w:t>Janíková, M.</w:t>
            </w:r>
            <w:r>
              <w:rPr>
                <w:b/>
                <w:color w:val="000000"/>
              </w:rPr>
              <w:t xml:space="preserve"> </w:t>
            </w:r>
            <w:r>
              <w:t>(</w:t>
            </w:r>
            <w:r w:rsidRPr="000D2769">
              <w:t>45 %)</w:t>
            </w:r>
            <w:r w:rsidRPr="000D2769">
              <w:rPr>
                <w:b/>
                <w:color w:val="000000"/>
              </w:rPr>
              <w:t>,</w:t>
            </w:r>
            <w:r w:rsidRPr="0048042A">
              <w:rPr>
                <w:color w:val="000000"/>
              </w:rPr>
              <w:t xml:space="preserve"> &amp; Dygrýn, J. (2021). Adaptation and validation of the Physical Activity Questionnaire for Older Children (PAQ-C) among Czech children. </w:t>
            </w:r>
            <w:r w:rsidRPr="0048042A">
              <w:rPr>
                <w:i/>
                <w:iCs/>
                <w:color w:val="000000"/>
              </w:rPr>
              <w:t>PLOS ONE</w:t>
            </w:r>
            <w:r w:rsidRPr="0048042A">
              <w:rPr>
                <w:color w:val="000000"/>
              </w:rPr>
              <w:t xml:space="preserve">. </w:t>
            </w:r>
            <w:r w:rsidRPr="0048042A">
              <w:rPr>
                <w:i/>
                <w:iCs/>
                <w:color w:val="000000"/>
              </w:rPr>
              <w:t>Public Library of Science, 16</w:t>
            </w:r>
            <w:r w:rsidRPr="0048042A">
              <w:rPr>
                <w:color w:val="000000"/>
              </w:rPr>
              <w:t>(1).  doi:10.1371/journal.pone.0245256.</w:t>
            </w:r>
          </w:p>
          <w:p w14:paraId="406E2371" w14:textId="77777777" w:rsidR="00C00755" w:rsidRPr="0048042A" w:rsidRDefault="00C00755" w:rsidP="00630AC5">
            <w:pPr>
              <w:numPr>
                <w:ilvl w:val="0"/>
                <w:numId w:val="84"/>
              </w:numPr>
              <w:shd w:val="clear" w:color="auto" w:fill="FAFAFA"/>
              <w:jc w:val="both"/>
              <w:rPr>
                <w:color w:val="000000"/>
              </w:rPr>
            </w:pPr>
            <w:r w:rsidRPr="000D2769">
              <w:t>J</w:t>
            </w:r>
            <w:r>
              <w:t>rec</w:t>
            </w:r>
            <w:r w:rsidRPr="000D2769">
              <w:t xml:space="preserve">: </w:t>
            </w:r>
            <w:r w:rsidRPr="0048042A">
              <w:rPr>
                <w:color w:val="000000"/>
              </w:rPr>
              <w:t xml:space="preserve">Janík, T., &amp; </w:t>
            </w:r>
            <w:r w:rsidRPr="009D4F87">
              <w:rPr>
                <w:b/>
                <w:color w:val="000000"/>
              </w:rPr>
              <w:t>Janíková, M.</w:t>
            </w:r>
            <w:r>
              <w:rPr>
                <w:b/>
                <w:color w:val="000000"/>
              </w:rPr>
              <w:t xml:space="preserve"> </w:t>
            </w:r>
            <w:r w:rsidRPr="000D2769">
              <w:t xml:space="preserve">(50 %) </w:t>
            </w:r>
            <w:r w:rsidRPr="0048042A">
              <w:rPr>
                <w:color w:val="000000"/>
              </w:rPr>
              <w:t xml:space="preserve">(2020). Didaktische Videokasuistik: Ansatz – Vorgehen – Ergebnisse. </w:t>
            </w:r>
            <w:r w:rsidRPr="0048042A">
              <w:rPr>
                <w:i/>
                <w:iCs/>
                <w:color w:val="000000"/>
              </w:rPr>
              <w:t>Hildesheimer Beiträge zur Schul- und Unterrichtsforschung, 1</w:t>
            </w:r>
            <w:r w:rsidRPr="0048042A">
              <w:rPr>
                <w:color w:val="000000"/>
              </w:rPr>
              <w:t>(1), s. 51 – 61.</w:t>
            </w:r>
            <w:r w:rsidRPr="0048042A">
              <w:rPr>
                <w:i/>
                <w:iCs/>
                <w:color w:val="000000"/>
              </w:rPr>
              <w:t xml:space="preserve"> </w:t>
            </w:r>
            <w:r w:rsidRPr="0048042A">
              <w:rPr>
                <w:color w:val="000000"/>
              </w:rPr>
              <w:t xml:space="preserve"> doi:10.18442/105.</w:t>
            </w:r>
          </w:p>
          <w:p w14:paraId="5C5270C1" w14:textId="77777777" w:rsidR="00C00755" w:rsidRPr="0048042A" w:rsidRDefault="00C00755" w:rsidP="00630AC5">
            <w:pPr>
              <w:numPr>
                <w:ilvl w:val="0"/>
                <w:numId w:val="84"/>
              </w:numPr>
              <w:jc w:val="both"/>
            </w:pPr>
            <w:r w:rsidRPr="000D2769">
              <w:t>J</w:t>
            </w:r>
            <w:r>
              <w:t>rec</w:t>
            </w:r>
            <w:r w:rsidRPr="000D2769">
              <w:t xml:space="preserve">: </w:t>
            </w:r>
            <w:r w:rsidRPr="0048042A">
              <w:t xml:space="preserve">Janík, T., Slavík, J., Najvar, P., &amp; </w:t>
            </w:r>
            <w:r w:rsidRPr="009D4F87">
              <w:rPr>
                <w:b/>
              </w:rPr>
              <w:t>Janíková, M.</w:t>
            </w:r>
            <w:r>
              <w:rPr>
                <w:b/>
              </w:rPr>
              <w:t xml:space="preserve"> </w:t>
            </w:r>
            <w:r w:rsidRPr="000D2769">
              <w:t xml:space="preserve">(25 %) </w:t>
            </w:r>
            <w:r w:rsidRPr="0048042A">
              <w:t xml:space="preserve">(2019). Shedding the content: semantics of teaching burdened by didactic formalisms. </w:t>
            </w:r>
            <w:r w:rsidRPr="0048042A">
              <w:rPr>
                <w:i/>
                <w:iCs/>
              </w:rPr>
              <w:t>Journal of Curriculum Studies, 51</w:t>
            </w:r>
            <w:r w:rsidRPr="0048042A">
              <w:t xml:space="preserve">(2), 185–201. </w:t>
            </w:r>
            <w:r w:rsidRPr="0048042A">
              <w:rPr>
                <w:color w:val="000000"/>
              </w:rPr>
              <w:t>doi: 10.1080/00220272.2018.15552719.</w:t>
            </w:r>
          </w:p>
          <w:p w14:paraId="61BC799F" w14:textId="77777777" w:rsidR="00C00755" w:rsidRPr="0048042A" w:rsidRDefault="00C00755" w:rsidP="00630AC5">
            <w:pPr>
              <w:numPr>
                <w:ilvl w:val="0"/>
                <w:numId w:val="84"/>
              </w:numPr>
              <w:shd w:val="clear" w:color="auto" w:fill="FAFAFA"/>
              <w:rPr>
                <w:color w:val="000000"/>
              </w:rPr>
            </w:pPr>
            <w:r w:rsidRPr="000D2769">
              <w:rPr>
                <w:bCs/>
                <w:color w:val="000000"/>
              </w:rPr>
              <w:t>Jsc:</w:t>
            </w:r>
            <w:r>
              <w:rPr>
                <w:b/>
                <w:color w:val="000000"/>
              </w:rPr>
              <w:t xml:space="preserve"> </w:t>
            </w:r>
            <w:r w:rsidRPr="009D4F87">
              <w:rPr>
                <w:b/>
                <w:color w:val="000000"/>
              </w:rPr>
              <w:t>Janíková, M.,</w:t>
            </w:r>
            <w:r w:rsidRPr="0048042A">
              <w:rPr>
                <w:color w:val="000000"/>
              </w:rPr>
              <w:t xml:space="preserve"> Jůva, V., &amp; Cacek, J. (2019). Sportovní trenér: vymezování profese a její různé podoby a problémy. </w:t>
            </w:r>
            <w:r w:rsidRPr="0048042A">
              <w:rPr>
                <w:i/>
                <w:iCs/>
                <w:color w:val="000000"/>
              </w:rPr>
              <w:t>Orbis Scholae, 13</w:t>
            </w:r>
            <w:r w:rsidRPr="0048042A">
              <w:rPr>
                <w:color w:val="000000"/>
              </w:rPr>
              <w:t>(1), s. 63–85.  doi: 10.14712/23363177.20019.14.</w:t>
            </w:r>
          </w:p>
          <w:p w14:paraId="3ADF2650" w14:textId="60D62D43" w:rsidR="00C00755" w:rsidRPr="00CB539C" w:rsidRDefault="00C00755" w:rsidP="00630AC5">
            <w:pPr>
              <w:numPr>
                <w:ilvl w:val="0"/>
                <w:numId w:val="84"/>
              </w:numPr>
              <w:shd w:val="clear" w:color="auto" w:fill="FAFAFA"/>
              <w:rPr>
                <w:color w:val="000000"/>
              </w:rPr>
            </w:pPr>
            <w:r w:rsidRPr="000D2769">
              <w:t>J</w:t>
            </w:r>
            <w:r>
              <w:t>rec:</w:t>
            </w:r>
            <w:r w:rsidRPr="00101477">
              <w:rPr>
                <w:color w:val="FF0000"/>
              </w:rPr>
              <w:t xml:space="preserve"> </w:t>
            </w:r>
            <w:r w:rsidRPr="009D4F87">
              <w:rPr>
                <w:b/>
                <w:color w:val="000000"/>
              </w:rPr>
              <w:t>Janíková, M.</w:t>
            </w:r>
            <w:r>
              <w:rPr>
                <w:b/>
                <w:color w:val="000000"/>
              </w:rPr>
              <w:t xml:space="preserve"> </w:t>
            </w:r>
            <w:r>
              <w:t>(50 %)</w:t>
            </w:r>
            <w:r w:rsidRPr="009D4F87">
              <w:rPr>
                <w:b/>
                <w:color w:val="000000"/>
              </w:rPr>
              <w:t>,</w:t>
            </w:r>
            <w:r w:rsidRPr="0048042A">
              <w:rPr>
                <w:color w:val="000000"/>
              </w:rPr>
              <w:t xml:space="preserve"> &amp; Sliacky, J. (2018).  Determinanty expertního výkonu v tělesné výchově pohledem učitelů. </w:t>
            </w:r>
            <w:r w:rsidRPr="0048042A">
              <w:rPr>
                <w:i/>
                <w:iCs/>
                <w:color w:val="000000"/>
              </w:rPr>
              <w:t>Studia Sportiva</w:t>
            </w:r>
            <w:r w:rsidRPr="0048042A">
              <w:rPr>
                <w:color w:val="000000"/>
              </w:rPr>
              <w:t>,</w:t>
            </w:r>
            <w:r w:rsidRPr="0048042A">
              <w:rPr>
                <w:i/>
                <w:iCs/>
                <w:color w:val="000000"/>
              </w:rPr>
              <w:t xml:space="preserve"> 12</w:t>
            </w:r>
            <w:r w:rsidRPr="0048042A">
              <w:rPr>
                <w:color w:val="000000"/>
              </w:rPr>
              <w:t xml:space="preserve">(2), s. 136–146. </w:t>
            </w:r>
          </w:p>
        </w:tc>
      </w:tr>
      <w:tr w:rsidR="00C00755" w14:paraId="20B2CEF9" w14:textId="77777777" w:rsidTr="003A4718">
        <w:trPr>
          <w:trHeight w:val="218"/>
        </w:trPr>
        <w:tc>
          <w:tcPr>
            <w:tcW w:w="9859" w:type="dxa"/>
            <w:gridSpan w:val="11"/>
            <w:shd w:val="clear" w:color="auto" w:fill="F7CAAC"/>
          </w:tcPr>
          <w:p w14:paraId="72CC3FA7" w14:textId="77777777" w:rsidR="00C00755" w:rsidRPr="00E37788" w:rsidRDefault="00C00755" w:rsidP="003A4718">
            <w:pPr>
              <w:rPr>
                <w:b/>
              </w:rPr>
            </w:pPr>
            <w:r w:rsidRPr="00E37788">
              <w:rPr>
                <w:b/>
              </w:rPr>
              <w:t>Působení v zahraničí</w:t>
            </w:r>
          </w:p>
        </w:tc>
      </w:tr>
      <w:tr w:rsidR="00C00755" w14:paraId="56129792" w14:textId="77777777" w:rsidTr="003A4718">
        <w:trPr>
          <w:trHeight w:val="328"/>
        </w:trPr>
        <w:tc>
          <w:tcPr>
            <w:tcW w:w="9859" w:type="dxa"/>
            <w:gridSpan w:val="11"/>
          </w:tcPr>
          <w:p w14:paraId="06BAF01E" w14:textId="525354D4" w:rsidR="00C00755" w:rsidRDefault="00C00755" w:rsidP="003A4718">
            <w:pPr>
              <w:jc w:val="both"/>
            </w:pPr>
            <w:r>
              <w:t>2022 - stáž na Jules-Verne-Campus, Mnichov, (GER)</w:t>
            </w:r>
            <w:ins w:id="131" w:author="Jan Kalenda" w:date="2023-03-15T22:04:00Z">
              <w:r w:rsidR="00E25820">
                <w:t>, 1 měsíc</w:t>
              </w:r>
            </w:ins>
          </w:p>
          <w:p w14:paraId="4C9A5137" w14:textId="0BCBA69F" w:rsidR="00C00755" w:rsidRDefault="00C00755" w:rsidP="003A4718">
            <w:pPr>
              <w:jc w:val="both"/>
            </w:pPr>
            <w:r>
              <w:t>2019 - stáž na Friedrich-Alexander-Universität Erlangen-Nürnberg (GER)</w:t>
            </w:r>
            <w:ins w:id="132" w:author="Jan Kalenda" w:date="2023-03-15T22:04:00Z">
              <w:r w:rsidR="00E25820">
                <w:t>, 1 měsíc</w:t>
              </w:r>
            </w:ins>
          </w:p>
          <w:p w14:paraId="572A8C29" w14:textId="04F8C582" w:rsidR="00C00755" w:rsidDel="00E25820" w:rsidRDefault="00C00755" w:rsidP="003A4718">
            <w:pPr>
              <w:jc w:val="both"/>
              <w:rPr>
                <w:del w:id="133" w:author="Jan Kalenda" w:date="2023-03-15T22:04:00Z"/>
              </w:rPr>
            </w:pPr>
            <w:del w:id="134" w:author="Jan Kalenda" w:date="2023-03-15T22:04:00Z">
              <w:r w:rsidRPr="00D76130" w:rsidDel="00E25820">
                <w:delText>2017</w:delText>
              </w:r>
              <w:r w:rsidDel="00E25820">
                <w:delText xml:space="preserve"> - </w:delText>
              </w:r>
              <w:r w:rsidRPr="00D76130" w:rsidDel="00E25820">
                <w:delText>Institutt for pedagogikk, Universitetet i Agder (</w:delText>
              </w:r>
              <w:r w:rsidDel="00E25820">
                <w:delText>NOR)</w:delText>
              </w:r>
            </w:del>
          </w:p>
          <w:p w14:paraId="164FF14A" w14:textId="0A1BFF3D" w:rsidR="00C00755" w:rsidRPr="00D76130" w:rsidRDefault="00C00755" w:rsidP="003A4718">
            <w:pPr>
              <w:jc w:val="both"/>
            </w:pPr>
            <w:r w:rsidRPr="00D76130">
              <w:t>2007</w:t>
            </w:r>
            <w:r>
              <w:t xml:space="preserve"> -</w:t>
            </w:r>
            <w:r w:rsidRPr="00D76130">
              <w:t xml:space="preserve"> studijní pobyt Universität Salzburg (</w:t>
            </w:r>
            <w:r>
              <w:t>AUT</w:t>
            </w:r>
            <w:r w:rsidRPr="00D76130">
              <w:t>)</w:t>
            </w:r>
            <w:ins w:id="135" w:author="Jan Kalenda" w:date="2023-03-15T22:04:00Z">
              <w:r w:rsidR="00E25820">
                <w:t>, 1 semestr</w:t>
              </w:r>
            </w:ins>
          </w:p>
          <w:p w14:paraId="13E8690B" w14:textId="77777777" w:rsidR="00C00755" w:rsidRPr="00B22AE0" w:rsidRDefault="00C00755" w:rsidP="003A4718">
            <w:pPr>
              <w:jc w:val="both"/>
            </w:pPr>
            <w:r w:rsidRPr="00D76130">
              <w:lastRenderedPageBreak/>
              <w:t>2007</w:t>
            </w:r>
            <w:r>
              <w:t xml:space="preserve"> - </w:t>
            </w:r>
            <w:r w:rsidRPr="00D76130">
              <w:t>studijní pobyt Pädagogi</w:t>
            </w:r>
            <w:r>
              <w:t>sche Hochschule Wien (AUT)</w:t>
            </w:r>
          </w:p>
        </w:tc>
      </w:tr>
      <w:tr w:rsidR="00C00755" w14:paraId="0E6B74AF" w14:textId="77777777" w:rsidTr="003A4718">
        <w:trPr>
          <w:cantSplit/>
          <w:trHeight w:val="470"/>
        </w:trPr>
        <w:tc>
          <w:tcPr>
            <w:tcW w:w="2518" w:type="dxa"/>
            <w:shd w:val="clear" w:color="auto" w:fill="F7CAAC"/>
          </w:tcPr>
          <w:p w14:paraId="224DAE4F" w14:textId="77777777" w:rsidR="00C00755" w:rsidRPr="00E37788" w:rsidRDefault="00C00755" w:rsidP="003A4718">
            <w:pPr>
              <w:jc w:val="both"/>
              <w:rPr>
                <w:b/>
              </w:rPr>
            </w:pPr>
            <w:r w:rsidRPr="00E37788">
              <w:rPr>
                <w:b/>
              </w:rPr>
              <w:lastRenderedPageBreak/>
              <w:t xml:space="preserve">Podpis </w:t>
            </w:r>
          </w:p>
        </w:tc>
        <w:tc>
          <w:tcPr>
            <w:tcW w:w="4536" w:type="dxa"/>
            <w:gridSpan w:val="5"/>
          </w:tcPr>
          <w:p w14:paraId="1924C041" w14:textId="0FA5B812" w:rsidR="00C00755" w:rsidRPr="00E37788" w:rsidRDefault="00C43444" w:rsidP="003A4718">
            <w:pPr>
              <w:jc w:val="both"/>
            </w:pPr>
            <w:r>
              <w:t>d</w:t>
            </w:r>
            <w:r w:rsidR="00C00755">
              <w:t>oc. PhDr. Marcela Janíková, Ph.D. v.r.</w:t>
            </w:r>
          </w:p>
        </w:tc>
        <w:tc>
          <w:tcPr>
            <w:tcW w:w="786" w:type="dxa"/>
            <w:gridSpan w:val="2"/>
            <w:shd w:val="clear" w:color="auto" w:fill="F7CAAC"/>
          </w:tcPr>
          <w:p w14:paraId="31F02FE4" w14:textId="77777777" w:rsidR="00C00755" w:rsidRPr="00E37788" w:rsidRDefault="00C00755" w:rsidP="003A4718">
            <w:pPr>
              <w:jc w:val="both"/>
            </w:pPr>
            <w:r w:rsidRPr="00E37788">
              <w:rPr>
                <w:b/>
              </w:rPr>
              <w:t>datum</w:t>
            </w:r>
          </w:p>
        </w:tc>
        <w:tc>
          <w:tcPr>
            <w:tcW w:w="2019" w:type="dxa"/>
            <w:gridSpan w:val="3"/>
          </w:tcPr>
          <w:p w14:paraId="666A1318" w14:textId="5BFC9E74" w:rsidR="00C00755" w:rsidRPr="00E37788" w:rsidRDefault="00C43444" w:rsidP="003A4718">
            <w:pPr>
              <w:jc w:val="both"/>
            </w:pPr>
            <w:r>
              <w:t>31. 10. 2022</w:t>
            </w:r>
          </w:p>
        </w:tc>
      </w:tr>
      <w:bookmarkEnd w:id="130"/>
    </w:tbl>
    <w:p w14:paraId="4B6825CE" w14:textId="77777777" w:rsidR="00C00755" w:rsidRDefault="00C00755" w:rsidP="00C00755">
      <w:pPr>
        <w:sectPr w:rsidR="00C00755">
          <w:pgSz w:w="11906" w:h="16838"/>
          <w:pgMar w:top="1417" w:right="1417" w:bottom="1417" w:left="1417" w:header="708" w:footer="708" w:gutter="0"/>
          <w:cols w:space="708"/>
          <w:docGrid w:linePitch="360"/>
        </w:sectPr>
      </w:pP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C00755" w14:paraId="2B041CCC" w14:textId="77777777" w:rsidTr="003A4718">
        <w:tc>
          <w:tcPr>
            <w:tcW w:w="9859" w:type="dxa"/>
            <w:gridSpan w:val="11"/>
            <w:tcBorders>
              <w:bottom w:val="double" w:sz="4" w:space="0" w:color="auto"/>
            </w:tcBorders>
            <w:shd w:val="clear" w:color="auto" w:fill="BDD6EE"/>
          </w:tcPr>
          <w:p w14:paraId="757F2D91" w14:textId="77777777" w:rsidR="00C00755" w:rsidRDefault="00C00755" w:rsidP="003A4718">
            <w:pPr>
              <w:jc w:val="both"/>
              <w:rPr>
                <w:b/>
                <w:sz w:val="28"/>
              </w:rPr>
            </w:pPr>
            <w:bookmarkStart w:id="136" w:name="_Hlk118009639"/>
            <w:r>
              <w:rPr>
                <w:b/>
                <w:sz w:val="28"/>
              </w:rPr>
              <w:lastRenderedPageBreak/>
              <w:t>C-I – Personální zabezpečení</w:t>
            </w:r>
          </w:p>
        </w:tc>
      </w:tr>
      <w:tr w:rsidR="00C00755" w14:paraId="304282E8" w14:textId="77777777" w:rsidTr="003A4718">
        <w:tc>
          <w:tcPr>
            <w:tcW w:w="2518" w:type="dxa"/>
            <w:tcBorders>
              <w:top w:val="double" w:sz="4" w:space="0" w:color="auto"/>
            </w:tcBorders>
            <w:shd w:val="clear" w:color="auto" w:fill="F7CAAC"/>
          </w:tcPr>
          <w:p w14:paraId="57D1812B" w14:textId="77777777" w:rsidR="00C00755" w:rsidRDefault="00C00755" w:rsidP="003A4718">
            <w:pPr>
              <w:jc w:val="both"/>
              <w:rPr>
                <w:b/>
              </w:rPr>
            </w:pPr>
            <w:r>
              <w:rPr>
                <w:b/>
              </w:rPr>
              <w:t>Vysoká škola</w:t>
            </w:r>
          </w:p>
        </w:tc>
        <w:tc>
          <w:tcPr>
            <w:tcW w:w="7341" w:type="dxa"/>
            <w:gridSpan w:val="10"/>
          </w:tcPr>
          <w:p w14:paraId="1B553E44" w14:textId="77777777" w:rsidR="00C00755" w:rsidRDefault="00C00755" w:rsidP="003A4718">
            <w:pPr>
              <w:jc w:val="both"/>
            </w:pPr>
            <w:r>
              <w:t>Univerzita Tomáše Bati ve Zlíně</w:t>
            </w:r>
          </w:p>
        </w:tc>
      </w:tr>
      <w:tr w:rsidR="00C00755" w14:paraId="16B6A16B" w14:textId="77777777" w:rsidTr="003A4718">
        <w:tc>
          <w:tcPr>
            <w:tcW w:w="2518" w:type="dxa"/>
            <w:shd w:val="clear" w:color="auto" w:fill="F7CAAC"/>
          </w:tcPr>
          <w:p w14:paraId="02A4CDB6" w14:textId="77777777" w:rsidR="00C00755" w:rsidRDefault="00C00755" w:rsidP="003A4718">
            <w:pPr>
              <w:jc w:val="both"/>
              <w:rPr>
                <w:b/>
              </w:rPr>
            </w:pPr>
            <w:r>
              <w:rPr>
                <w:b/>
              </w:rPr>
              <w:t>Součást vysoké školy</w:t>
            </w:r>
          </w:p>
        </w:tc>
        <w:tc>
          <w:tcPr>
            <w:tcW w:w="7341" w:type="dxa"/>
            <w:gridSpan w:val="10"/>
          </w:tcPr>
          <w:p w14:paraId="077460EA" w14:textId="77777777" w:rsidR="00C00755" w:rsidRDefault="00C00755" w:rsidP="003A4718">
            <w:pPr>
              <w:jc w:val="both"/>
            </w:pPr>
            <w:r>
              <w:t>Fakulta humanitních studií</w:t>
            </w:r>
          </w:p>
        </w:tc>
      </w:tr>
      <w:tr w:rsidR="00C00755" w14:paraId="03E304EE" w14:textId="77777777" w:rsidTr="003A4718">
        <w:tc>
          <w:tcPr>
            <w:tcW w:w="2518" w:type="dxa"/>
            <w:shd w:val="clear" w:color="auto" w:fill="F7CAAC"/>
          </w:tcPr>
          <w:p w14:paraId="775B3703" w14:textId="77777777" w:rsidR="00C00755" w:rsidRDefault="00C00755" w:rsidP="003A4718">
            <w:pPr>
              <w:jc w:val="both"/>
              <w:rPr>
                <w:b/>
              </w:rPr>
            </w:pPr>
            <w:r>
              <w:rPr>
                <w:b/>
              </w:rPr>
              <w:t>Název studijního programu</w:t>
            </w:r>
          </w:p>
        </w:tc>
        <w:tc>
          <w:tcPr>
            <w:tcW w:w="7341" w:type="dxa"/>
            <w:gridSpan w:val="10"/>
          </w:tcPr>
          <w:p w14:paraId="015A650B" w14:textId="77777777" w:rsidR="00C00755" w:rsidRDefault="00C00755" w:rsidP="003A4718">
            <w:pPr>
              <w:jc w:val="both"/>
            </w:pPr>
            <w:r w:rsidRPr="324A6389">
              <w:t>Pedagogika</w:t>
            </w:r>
          </w:p>
        </w:tc>
      </w:tr>
      <w:tr w:rsidR="00C00755" w14:paraId="106F7F27" w14:textId="77777777" w:rsidTr="003A4718">
        <w:tc>
          <w:tcPr>
            <w:tcW w:w="2518" w:type="dxa"/>
            <w:shd w:val="clear" w:color="auto" w:fill="F7CAAC"/>
          </w:tcPr>
          <w:p w14:paraId="3740DF33" w14:textId="77777777" w:rsidR="00C00755" w:rsidRDefault="00C00755" w:rsidP="003A4718">
            <w:pPr>
              <w:jc w:val="both"/>
              <w:rPr>
                <w:b/>
              </w:rPr>
            </w:pPr>
            <w:r>
              <w:rPr>
                <w:b/>
              </w:rPr>
              <w:t>Jméno a příjmení</w:t>
            </w:r>
          </w:p>
        </w:tc>
        <w:tc>
          <w:tcPr>
            <w:tcW w:w="4536" w:type="dxa"/>
            <w:gridSpan w:val="5"/>
          </w:tcPr>
          <w:p w14:paraId="4EBF8A77" w14:textId="77777777" w:rsidR="00C00755" w:rsidRDefault="00C00755" w:rsidP="003A4718">
            <w:pPr>
              <w:jc w:val="both"/>
            </w:pPr>
            <w:r>
              <w:t>Ivo Jirásek</w:t>
            </w:r>
          </w:p>
        </w:tc>
        <w:tc>
          <w:tcPr>
            <w:tcW w:w="709" w:type="dxa"/>
            <w:shd w:val="clear" w:color="auto" w:fill="F7CAAC"/>
          </w:tcPr>
          <w:p w14:paraId="252FD724" w14:textId="77777777" w:rsidR="00C00755" w:rsidRDefault="00C00755" w:rsidP="003A4718">
            <w:pPr>
              <w:jc w:val="both"/>
              <w:rPr>
                <w:b/>
              </w:rPr>
            </w:pPr>
            <w:r>
              <w:rPr>
                <w:b/>
              </w:rPr>
              <w:t>Tituly</w:t>
            </w:r>
          </w:p>
        </w:tc>
        <w:tc>
          <w:tcPr>
            <w:tcW w:w="2096" w:type="dxa"/>
            <w:gridSpan w:val="4"/>
          </w:tcPr>
          <w:p w14:paraId="375D46BD" w14:textId="77777777" w:rsidR="00C00755" w:rsidRDefault="00C00755" w:rsidP="003A4718">
            <w:pPr>
              <w:jc w:val="both"/>
            </w:pPr>
            <w:r>
              <w:t>prof. PhDr., Ph.D.</w:t>
            </w:r>
          </w:p>
        </w:tc>
      </w:tr>
      <w:tr w:rsidR="00C00755" w14:paraId="68B7EA63" w14:textId="77777777" w:rsidTr="003A4718">
        <w:tc>
          <w:tcPr>
            <w:tcW w:w="2518" w:type="dxa"/>
            <w:shd w:val="clear" w:color="auto" w:fill="F7CAAC"/>
          </w:tcPr>
          <w:p w14:paraId="206DC161" w14:textId="77777777" w:rsidR="00C00755" w:rsidRDefault="00C00755" w:rsidP="003A4718">
            <w:pPr>
              <w:jc w:val="both"/>
              <w:rPr>
                <w:b/>
              </w:rPr>
            </w:pPr>
            <w:r>
              <w:rPr>
                <w:b/>
              </w:rPr>
              <w:t>Rok narození</w:t>
            </w:r>
          </w:p>
        </w:tc>
        <w:tc>
          <w:tcPr>
            <w:tcW w:w="829" w:type="dxa"/>
          </w:tcPr>
          <w:p w14:paraId="2DA06149" w14:textId="77777777" w:rsidR="00C00755" w:rsidRDefault="00C00755" w:rsidP="003A4718">
            <w:pPr>
              <w:jc w:val="both"/>
            </w:pPr>
            <w:r>
              <w:t>1964</w:t>
            </w:r>
          </w:p>
        </w:tc>
        <w:tc>
          <w:tcPr>
            <w:tcW w:w="1721" w:type="dxa"/>
            <w:shd w:val="clear" w:color="auto" w:fill="F7CAAC"/>
          </w:tcPr>
          <w:p w14:paraId="7CC0E616" w14:textId="77777777" w:rsidR="00C00755" w:rsidRDefault="00C00755" w:rsidP="003A4718">
            <w:pPr>
              <w:jc w:val="both"/>
              <w:rPr>
                <w:b/>
              </w:rPr>
            </w:pPr>
            <w:r>
              <w:rPr>
                <w:b/>
              </w:rPr>
              <w:t>typ vztahu k VŠ</w:t>
            </w:r>
          </w:p>
        </w:tc>
        <w:tc>
          <w:tcPr>
            <w:tcW w:w="992" w:type="dxa"/>
            <w:gridSpan w:val="2"/>
          </w:tcPr>
          <w:p w14:paraId="0F47DF85" w14:textId="77777777" w:rsidR="00C00755" w:rsidRDefault="00C00755" w:rsidP="003A4718">
            <w:pPr>
              <w:jc w:val="both"/>
            </w:pPr>
            <w:r>
              <w:t>pp.</w:t>
            </w:r>
          </w:p>
        </w:tc>
        <w:tc>
          <w:tcPr>
            <w:tcW w:w="994" w:type="dxa"/>
            <w:shd w:val="clear" w:color="auto" w:fill="F7CAAC"/>
          </w:tcPr>
          <w:p w14:paraId="535698CE" w14:textId="77777777" w:rsidR="00C00755" w:rsidRDefault="00C00755" w:rsidP="003A4718">
            <w:pPr>
              <w:jc w:val="both"/>
              <w:rPr>
                <w:b/>
              </w:rPr>
            </w:pPr>
            <w:r>
              <w:rPr>
                <w:b/>
              </w:rPr>
              <w:t>rozsah</w:t>
            </w:r>
          </w:p>
        </w:tc>
        <w:tc>
          <w:tcPr>
            <w:tcW w:w="709" w:type="dxa"/>
          </w:tcPr>
          <w:p w14:paraId="3C30E61C" w14:textId="77777777" w:rsidR="00C00755" w:rsidRDefault="00C00755" w:rsidP="003A4718">
            <w:r>
              <w:t>20</w:t>
            </w:r>
          </w:p>
        </w:tc>
        <w:tc>
          <w:tcPr>
            <w:tcW w:w="709" w:type="dxa"/>
            <w:gridSpan w:val="2"/>
            <w:shd w:val="clear" w:color="auto" w:fill="F7CAAC"/>
          </w:tcPr>
          <w:p w14:paraId="3AF8A0C1" w14:textId="77777777" w:rsidR="00C00755" w:rsidRDefault="00C00755" w:rsidP="003A4718">
            <w:pPr>
              <w:jc w:val="both"/>
              <w:rPr>
                <w:b/>
              </w:rPr>
            </w:pPr>
            <w:r>
              <w:rPr>
                <w:b/>
              </w:rPr>
              <w:t>do kdy</w:t>
            </w:r>
          </w:p>
        </w:tc>
        <w:tc>
          <w:tcPr>
            <w:tcW w:w="1387" w:type="dxa"/>
            <w:gridSpan w:val="2"/>
          </w:tcPr>
          <w:p w14:paraId="5FCC7B70" w14:textId="77777777" w:rsidR="00C00755" w:rsidRDefault="00C00755" w:rsidP="003A4718">
            <w:pPr>
              <w:jc w:val="both"/>
            </w:pPr>
            <w:r>
              <w:t>31. 08. 2023</w:t>
            </w:r>
          </w:p>
          <w:p w14:paraId="6F3BEB1F" w14:textId="702A74F9" w:rsidR="00BA34CF" w:rsidRDefault="00BA34CF" w:rsidP="003A4718">
            <w:pPr>
              <w:jc w:val="both"/>
            </w:pPr>
            <w:r>
              <w:t>(předpokládá se prodloužení)</w:t>
            </w:r>
          </w:p>
        </w:tc>
      </w:tr>
      <w:tr w:rsidR="00C00755" w14:paraId="417CCC5B" w14:textId="77777777" w:rsidTr="003A4718">
        <w:tc>
          <w:tcPr>
            <w:tcW w:w="5068" w:type="dxa"/>
            <w:gridSpan w:val="3"/>
            <w:shd w:val="clear" w:color="auto" w:fill="F7CAAC"/>
          </w:tcPr>
          <w:p w14:paraId="72A7C7FB" w14:textId="77777777" w:rsidR="00C00755" w:rsidRDefault="00C00755" w:rsidP="003A4718">
            <w:pPr>
              <w:jc w:val="both"/>
              <w:rPr>
                <w:b/>
              </w:rPr>
            </w:pPr>
            <w:r>
              <w:rPr>
                <w:b/>
              </w:rPr>
              <w:t>Typ vztahu na součásti VŠ, která uskutečňuje st. program</w:t>
            </w:r>
          </w:p>
        </w:tc>
        <w:tc>
          <w:tcPr>
            <w:tcW w:w="992" w:type="dxa"/>
            <w:gridSpan w:val="2"/>
          </w:tcPr>
          <w:p w14:paraId="29AFD73B" w14:textId="77777777" w:rsidR="00C00755" w:rsidRDefault="00C00755" w:rsidP="003A4718">
            <w:pPr>
              <w:jc w:val="both"/>
            </w:pPr>
            <w:r>
              <w:t>pp.</w:t>
            </w:r>
          </w:p>
        </w:tc>
        <w:tc>
          <w:tcPr>
            <w:tcW w:w="994" w:type="dxa"/>
            <w:shd w:val="clear" w:color="auto" w:fill="F7CAAC"/>
          </w:tcPr>
          <w:p w14:paraId="59E0AD67" w14:textId="77777777" w:rsidR="00C00755" w:rsidRDefault="00C00755" w:rsidP="003A4718">
            <w:pPr>
              <w:jc w:val="both"/>
              <w:rPr>
                <w:b/>
              </w:rPr>
            </w:pPr>
            <w:r>
              <w:rPr>
                <w:b/>
              </w:rPr>
              <w:t>rozsah</w:t>
            </w:r>
          </w:p>
        </w:tc>
        <w:tc>
          <w:tcPr>
            <w:tcW w:w="709" w:type="dxa"/>
          </w:tcPr>
          <w:p w14:paraId="1B692063" w14:textId="77777777" w:rsidR="00C00755" w:rsidRDefault="00C00755" w:rsidP="003A4718">
            <w:r>
              <w:t>20</w:t>
            </w:r>
          </w:p>
        </w:tc>
        <w:tc>
          <w:tcPr>
            <w:tcW w:w="709" w:type="dxa"/>
            <w:gridSpan w:val="2"/>
            <w:shd w:val="clear" w:color="auto" w:fill="F7CAAC"/>
          </w:tcPr>
          <w:p w14:paraId="2B0C32E2" w14:textId="77777777" w:rsidR="00C00755" w:rsidRDefault="00C00755" w:rsidP="003A4718">
            <w:pPr>
              <w:jc w:val="both"/>
              <w:rPr>
                <w:b/>
              </w:rPr>
            </w:pPr>
            <w:r>
              <w:rPr>
                <w:b/>
              </w:rPr>
              <w:t>do kdy</w:t>
            </w:r>
          </w:p>
        </w:tc>
        <w:tc>
          <w:tcPr>
            <w:tcW w:w="1387" w:type="dxa"/>
            <w:gridSpan w:val="2"/>
          </w:tcPr>
          <w:p w14:paraId="0E08D56E" w14:textId="77777777" w:rsidR="00C00755" w:rsidRDefault="00C00755" w:rsidP="003A4718">
            <w:pPr>
              <w:jc w:val="both"/>
            </w:pPr>
            <w:r>
              <w:t>31. 08. 2023</w:t>
            </w:r>
          </w:p>
          <w:p w14:paraId="03F0A1D3" w14:textId="77777777" w:rsidR="00C00755" w:rsidRDefault="00C00755" w:rsidP="003A4718">
            <w:pPr>
              <w:jc w:val="both"/>
            </w:pPr>
          </w:p>
        </w:tc>
      </w:tr>
      <w:tr w:rsidR="00C00755" w14:paraId="65F08EFC" w14:textId="77777777" w:rsidTr="003A4718">
        <w:tc>
          <w:tcPr>
            <w:tcW w:w="6060" w:type="dxa"/>
            <w:gridSpan w:val="5"/>
            <w:shd w:val="clear" w:color="auto" w:fill="F7CAAC"/>
          </w:tcPr>
          <w:p w14:paraId="6BB89B71" w14:textId="77777777" w:rsidR="00C00755" w:rsidRDefault="00C00755" w:rsidP="003A4718">
            <w:pPr>
              <w:jc w:val="both"/>
            </w:pPr>
            <w:r>
              <w:rPr>
                <w:b/>
              </w:rPr>
              <w:t>Další současná působení jako akademický pracovník na jiných VŠ</w:t>
            </w:r>
          </w:p>
        </w:tc>
        <w:tc>
          <w:tcPr>
            <w:tcW w:w="1703" w:type="dxa"/>
            <w:gridSpan w:val="2"/>
            <w:shd w:val="clear" w:color="auto" w:fill="F7CAAC"/>
          </w:tcPr>
          <w:p w14:paraId="24303CD5" w14:textId="77777777" w:rsidR="00C00755" w:rsidRDefault="00C00755" w:rsidP="003A4718">
            <w:pPr>
              <w:jc w:val="both"/>
              <w:rPr>
                <w:b/>
              </w:rPr>
            </w:pPr>
            <w:r>
              <w:rPr>
                <w:b/>
              </w:rPr>
              <w:t>typ prac. vztahu</w:t>
            </w:r>
          </w:p>
        </w:tc>
        <w:tc>
          <w:tcPr>
            <w:tcW w:w="2096" w:type="dxa"/>
            <w:gridSpan w:val="4"/>
            <w:shd w:val="clear" w:color="auto" w:fill="F7CAAC"/>
          </w:tcPr>
          <w:p w14:paraId="699A77BD" w14:textId="77777777" w:rsidR="00C00755" w:rsidRDefault="00C00755" w:rsidP="003A4718">
            <w:pPr>
              <w:jc w:val="both"/>
              <w:rPr>
                <w:b/>
              </w:rPr>
            </w:pPr>
            <w:r>
              <w:rPr>
                <w:b/>
              </w:rPr>
              <w:t>rozsah</w:t>
            </w:r>
          </w:p>
        </w:tc>
      </w:tr>
      <w:tr w:rsidR="00C00755" w:rsidRPr="009C234F" w14:paraId="6858A9A8" w14:textId="77777777" w:rsidTr="003A4718">
        <w:tc>
          <w:tcPr>
            <w:tcW w:w="6060" w:type="dxa"/>
            <w:gridSpan w:val="5"/>
          </w:tcPr>
          <w:p w14:paraId="58AA4704" w14:textId="77777777" w:rsidR="00C00755" w:rsidRPr="009C234F" w:rsidRDefault="00C00755" w:rsidP="003A4718">
            <w:pPr>
              <w:jc w:val="both"/>
            </w:pPr>
            <w:r w:rsidRPr="009C234F">
              <w:t>Univerzita Palackého v Olomouci, Fakulta tělesné kultury</w:t>
            </w:r>
          </w:p>
        </w:tc>
        <w:tc>
          <w:tcPr>
            <w:tcW w:w="1703" w:type="dxa"/>
            <w:gridSpan w:val="2"/>
          </w:tcPr>
          <w:p w14:paraId="17734CC2" w14:textId="77777777" w:rsidR="00C00755" w:rsidRPr="009C234F" w:rsidRDefault="00C00755" w:rsidP="003A4718">
            <w:pPr>
              <w:jc w:val="both"/>
            </w:pPr>
            <w:r w:rsidRPr="009C234F">
              <w:t>pp</w:t>
            </w:r>
          </w:p>
        </w:tc>
        <w:tc>
          <w:tcPr>
            <w:tcW w:w="2096" w:type="dxa"/>
            <w:gridSpan w:val="4"/>
          </w:tcPr>
          <w:p w14:paraId="3D545BF5" w14:textId="77777777" w:rsidR="00C00755" w:rsidRPr="009C234F" w:rsidRDefault="00C00755" w:rsidP="003A4718">
            <w:pPr>
              <w:jc w:val="both"/>
            </w:pPr>
            <w:r w:rsidRPr="009C234F">
              <w:t>40</w:t>
            </w:r>
          </w:p>
        </w:tc>
      </w:tr>
      <w:tr w:rsidR="00C00755" w:rsidRPr="009C234F" w14:paraId="199CB526" w14:textId="77777777" w:rsidTr="003A4718">
        <w:tc>
          <w:tcPr>
            <w:tcW w:w="9859" w:type="dxa"/>
            <w:gridSpan w:val="11"/>
            <w:shd w:val="clear" w:color="auto" w:fill="F7CAAC"/>
          </w:tcPr>
          <w:p w14:paraId="2C718233" w14:textId="77777777" w:rsidR="00C00755" w:rsidRPr="009C234F" w:rsidRDefault="00C00755" w:rsidP="003A4718">
            <w:pPr>
              <w:jc w:val="both"/>
            </w:pPr>
            <w:r w:rsidRPr="009C234F">
              <w:rPr>
                <w:b/>
              </w:rPr>
              <w:t>Předměty příslušného studijního programu a způsob zapojení do jejich výuky, příp. další zapojení do uskutečňování studijního programu</w:t>
            </w:r>
          </w:p>
        </w:tc>
      </w:tr>
      <w:tr w:rsidR="00C00755" w:rsidRPr="009C234F" w14:paraId="05307894" w14:textId="77777777" w:rsidTr="003A4718">
        <w:trPr>
          <w:trHeight w:val="296"/>
        </w:trPr>
        <w:tc>
          <w:tcPr>
            <w:tcW w:w="9859" w:type="dxa"/>
            <w:gridSpan w:val="11"/>
            <w:tcBorders>
              <w:top w:val="nil"/>
            </w:tcBorders>
          </w:tcPr>
          <w:p w14:paraId="2BDE2562" w14:textId="77777777" w:rsidR="00C00755" w:rsidRDefault="00C00755" w:rsidP="003A4718">
            <w:pPr>
              <w:jc w:val="both"/>
            </w:pPr>
            <w:r w:rsidRPr="001B6CD6">
              <w:t xml:space="preserve">V rámci studijního programu Pedagogika: </w:t>
            </w:r>
          </w:p>
          <w:p w14:paraId="044CEB62" w14:textId="7C564FEC" w:rsidR="00C00755" w:rsidRPr="000E337C" w:rsidRDefault="00C00755" w:rsidP="00630AC5">
            <w:pPr>
              <w:pStyle w:val="Odstavecseseznamem"/>
              <w:numPr>
                <w:ilvl w:val="0"/>
                <w:numId w:val="103"/>
              </w:numPr>
              <w:jc w:val="both"/>
            </w:pPr>
            <w:r w:rsidRPr="000E337C">
              <w:t>garantuje předmět Pedagogika volného času (</w:t>
            </w:r>
            <w:r w:rsidR="00572394">
              <w:t>vyučující</w:t>
            </w:r>
            <w:r w:rsidRPr="000E337C">
              <w:t xml:space="preserve"> 100 %),</w:t>
            </w:r>
          </w:p>
          <w:p w14:paraId="15EECCB8" w14:textId="77777777" w:rsidR="00C00755" w:rsidRPr="00C35D59" w:rsidRDefault="00C00755" w:rsidP="00630AC5">
            <w:pPr>
              <w:pStyle w:val="Odstavecseseznamem"/>
              <w:numPr>
                <w:ilvl w:val="0"/>
                <w:numId w:val="103"/>
              </w:numPr>
              <w:jc w:val="both"/>
            </w:pPr>
            <w:r w:rsidRPr="000E337C">
              <w:t>působí jako školitel</w:t>
            </w:r>
            <w:r w:rsidRPr="00C35D59">
              <w:rPr>
                <w:color w:val="FF0000"/>
              </w:rPr>
              <w:t>.</w:t>
            </w:r>
          </w:p>
        </w:tc>
      </w:tr>
      <w:tr w:rsidR="00C00755" w:rsidRPr="009C234F" w14:paraId="064722CA" w14:textId="77777777" w:rsidTr="003A4718">
        <w:tc>
          <w:tcPr>
            <w:tcW w:w="9859" w:type="dxa"/>
            <w:gridSpan w:val="11"/>
            <w:shd w:val="clear" w:color="auto" w:fill="F7CAAC"/>
          </w:tcPr>
          <w:p w14:paraId="2F8E6F0D" w14:textId="77777777" w:rsidR="00C00755" w:rsidRPr="009C234F" w:rsidRDefault="00C00755" w:rsidP="003A4718">
            <w:pPr>
              <w:jc w:val="both"/>
            </w:pPr>
            <w:r w:rsidRPr="009C234F">
              <w:rPr>
                <w:b/>
              </w:rPr>
              <w:t xml:space="preserve">Údaje o vzdělání na VŠ </w:t>
            </w:r>
          </w:p>
        </w:tc>
      </w:tr>
      <w:tr w:rsidR="00C00755" w:rsidRPr="009C234F" w14:paraId="351C3021" w14:textId="77777777" w:rsidTr="003A4718">
        <w:trPr>
          <w:trHeight w:val="719"/>
        </w:trPr>
        <w:tc>
          <w:tcPr>
            <w:tcW w:w="9859" w:type="dxa"/>
            <w:gridSpan w:val="11"/>
          </w:tcPr>
          <w:p w14:paraId="720E436C" w14:textId="77777777" w:rsidR="00C00755" w:rsidRPr="009C234F" w:rsidRDefault="00C00755" w:rsidP="003A4718">
            <w:pPr>
              <w:jc w:val="both"/>
            </w:pPr>
            <w:r w:rsidRPr="009C234F">
              <w:rPr>
                <w:b/>
                <w:bCs/>
              </w:rPr>
              <w:t>2000:</w:t>
            </w:r>
            <w:r w:rsidRPr="009C234F">
              <w:t xml:space="preserve"> Ph.D., Filozofie, Univerzita Palackého v Olomouci, Filozofická fakulta</w:t>
            </w:r>
            <w:r>
              <w:t>.</w:t>
            </w:r>
          </w:p>
          <w:p w14:paraId="283D6E3D" w14:textId="77777777" w:rsidR="00C00755" w:rsidRPr="009C234F" w:rsidRDefault="00C00755" w:rsidP="003A4718">
            <w:pPr>
              <w:jc w:val="both"/>
            </w:pPr>
            <w:r w:rsidRPr="009C234F">
              <w:rPr>
                <w:b/>
                <w:bCs/>
              </w:rPr>
              <w:t>1995:</w:t>
            </w:r>
            <w:r w:rsidRPr="009C234F">
              <w:t xml:space="preserve"> Mgr., Filozofie – politologie, Univerzita Palackého v Olomouci, Filozofická fakulta</w:t>
            </w:r>
          </w:p>
          <w:p w14:paraId="57BAD221" w14:textId="77777777" w:rsidR="00C00755" w:rsidRPr="009C234F" w:rsidRDefault="00C00755" w:rsidP="003A4718">
            <w:pPr>
              <w:jc w:val="both"/>
            </w:pPr>
            <w:r w:rsidRPr="009C234F">
              <w:rPr>
                <w:b/>
                <w:bCs/>
              </w:rPr>
              <w:t>1990:</w:t>
            </w:r>
            <w:r w:rsidRPr="009C234F">
              <w:t xml:space="preserve"> Mgr., Učitelství všeobecně vzdělávacích předmětů český jazyk – občanská nauka, Univerzita Palackého v Olomouci, Pedagogická fakulta</w:t>
            </w:r>
          </w:p>
        </w:tc>
      </w:tr>
      <w:tr w:rsidR="00C00755" w:rsidRPr="009C234F" w14:paraId="64B663F3" w14:textId="77777777" w:rsidTr="003A4718">
        <w:tc>
          <w:tcPr>
            <w:tcW w:w="9859" w:type="dxa"/>
            <w:gridSpan w:val="11"/>
            <w:shd w:val="clear" w:color="auto" w:fill="F7CAAC"/>
          </w:tcPr>
          <w:p w14:paraId="156F2A4C" w14:textId="77777777" w:rsidR="00C00755" w:rsidRPr="009C234F" w:rsidRDefault="00C00755" w:rsidP="003A4718">
            <w:pPr>
              <w:jc w:val="both"/>
              <w:rPr>
                <w:b/>
              </w:rPr>
            </w:pPr>
            <w:r w:rsidRPr="009C234F">
              <w:rPr>
                <w:b/>
              </w:rPr>
              <w:t>Údaje o odborném působení od absolvování VŠ</w:t>
            </w:r>
          </w:p>
        </w:tc>
      </w:tr>
      <w:tr w:rsidR="00C00755" w:rsidRPr="009C234F" w14:paraId="0F2783F3" w14:textId="77777777" w:rsidTr="003A4718">
        <w:trPr>
          <w:trHeight w:val="1619"/>
        </w:trPr>
        <w:tc>
          <w:tcPr>
            <w:tcW w:w="9859" w:type="dxa"/>
            <w:gridSpan w:val="11"/>
          </w:tcPr>
          <w:p w14:paraId="44253FE9" w14:textId="371BD5DC" w:rsidR="00C00755" w:rsidRPr="009C234F" w:rsidRDefault="00C00755" w:rsidP="003A4718">
            <w:pPr>
              <w:jc w:val="both"/>
              <w:rPr>
                <w:b/>
                <w:bCs/>
              </w:rPr>
            </w:pPr>
            <w:r w:rsidRPr="009C234F">
              <w:rPr>
                <w:b/>
                <w:bCs/>
              </w:rPr>
              <w:t xml:space="preserve">2019 </w:t>
            </w:r>
            <w:r w:rsidR="005A6505">
              <w:rPr>
                <w:b/>
                <w:bCs/>
              </w:rPr>
              <w:t>–</w:t>
            </w:r>
            <w:r w:rsidRPr="009C234F">
              <w:rPr>
                <w:b/>
                <w:bCs/>
              </w:rPr>
              <w:t xml:space="preserve"> dosud</w:t>
            </w:r>
            <w:r w:rsidRPr="009C234F">
              <w:t>: FHS UTB Zlín, profesor</w:t>
            </w:r>
            <w:r>
              <w:t xml:space="preserve"> (pp.).</w:t>
            </w:r>
            <w:r w:rsidRPr="009C234F">
              <w:rPr>
                <w:b/>
                <w:bCs/>
              </w:rPr>
              <w:t xml:space="preserve"> </w:t>
            </w:r>
          </w:p>
          <w:p w14:paraId="6411B74B" w14:textId="77777777" w:rsidR="00C00755" w:rsidRPr="009C234F" w:rsidRDefault="00C00755" w:rsidP="003A4718">
            <w:pPr>
              <w:jc w:val="both"/>
            </w:pPr>
            <w:r w:rsidRPr="009C234F">
              <w:rPr>
                <w:b/>
                <w:bCs/>
              </w:rPr>
              <w:t>2010:</w:t>
            </w:r>
            <w:r w:rsidRPr="009C234F">
              <w:t xml:space="preserve"> VŠPJ Jihlava, profesor</w:t>
            </w:r>
          </w:p>
          <w:p w14:paraId="16B1966F" w14:textId="1220232F" w:rsidR="00C00755" w:rsidRPr="009C234F" w:rsidRDefault="00C00755" w:rsidP="003A4718">
            <w:pPr>
              <w:jc w:val="both"/>
            </w:pPr>
            <w:r w:rsidRPr="009C234F">
              <w:rPr>
                <w:b/>
                <w:bCs/>
              </w:rPr>
              <w:t xml:space="preserve">2010 </w:t>
            </w:r>
            <w:r w:rsidR="005A6505">
              <w:rPr>
                <w:b/>
                <w:bCs/>
              </w:rPr>
              <w:t>–</w:t>
            </w:r>
            <w:r w:rsidRPr="009C234F">
              <w:rPr>
                <w:b/>
                <w:bCs/>
              </w:rPr>
              <w:t xml:space="preserve"> dosud:</w:t>
            </w:r>
            <w:r w:rsidRPr="009C234F">
              <w:t xml:space="preserve"> FTK UP Olomouc, profesor</w:t>
            </w:r>
          </w:p>
          <w:p w14:paraId="35E4E02A" w14:textId="2818C13D" w:rsidR="00C00755" w:rsidRPr="009C234F" w:rsidRDefault="00C00755" w:rsidP="003A4718">
            <w:pPr>
              <w:jc w:val="both"/>
            </w:pPr>
            <w:r w:rsidRPr="009C234F">
              <w:rPr>
                <w:b/>
                <w:bCs/>
              </w:rPr>
              <w:t xml:space="preserve">2005 </w:t>
            </w:r>
            <w:r w:rsidR="005A6505">
              <w:rPr>
                <w:b/>
                <w:bCs/>
              </w:rPr>
              <w:t>–</w:t>
            </w:r>
            <w:r w:rsidRPr="009C234F">
              <w:rPr>
                <w:b/>
                <w:bCs/>
              </w:rPr>
              <w:t xml:space="preserve"> 2010:</w:t>
            </w:r>
            <w:r w:rsidRPr="009C234F">
              <w:t xml:space="preserve"> FTK UP Olomouc, docent</w:t>
            </w:r>
          </w:p>
          <w:p w14:paraId="28787BCF" w14:textId="34F1E3BA" w:rsidR="00C00755" w:rsidRPr="009C234F" w:rsidRDefault="00C00755" w:rsidP="003A4718">
            <w:pPr>
              <w:jc w:val="both"/>
            </w:pPr>
            <w:r w:rsidRPr="009C234F">
              <w:rPr>
                <w:b/>
                <w:bCs/>
              </w:rPr>
              <w:t xml:space="preserve">1995 </w:t>
            </w:r>
            <w:r w:rsidR="005A6505">
              <w:rPr>
                <w:b/>
                <w:bCs/>
              </w:rPr>
              <w:t>–</w:t>
            </w:r>
            <w:r w:rsidRPr="009C234F">
              <w:rPr>
                <w:b/>
                <w:bCs/>
              </w:rPr>
              <w:t xml:space="preserve"> 2005:</w:t>
            </w:r>
            <w:r w:rsidRPr="009C234F">
              <w:t xml:space="preserve"> FTK UP Olomouc, odborný asistent</w:t>
            </w:r>
          </w:p>
          <w:p w14:paraId="313271CB" w14:textId="77777777" w:rsidR="00C00755" w:rsidRPr="009C234F" w:rsidRDefault="00C00755" w:rsidP="003A4718">
            <w:pPr>
              <w:jc w:val="both"/>
            </w:pPr>
            <w:r w:rsidRPr="009C234F">
              <w:rPr>
                <w:b/>
                <w:bCs/>
              </w:rPr>
              <w:t>1995:</w:t>
            </w:r>
            <w:r w:rsidRPr="009C234F">
              <w:t xml:space="preserve"> Úřad práce Prostějov, analytik trhu práce</w:t>
            </w:r>
          </w:p>
          <w:p w14:paraId="7744380F" w14:textId="0403F186" w:rsidR="00C00755" w:rsidRPr="009C234F" w:rsidRDefault="00C00755" w:rsidP="003A4718">
            <w:pPr>
              <w:jc w:val="both"/>
            </w:pPr>
            <w:r w:rsidRPr="009C234F">
              <w:rPr>
                <w:b/>
                <w:bCs/>
              </w:rPr>
              <w:t xml:space="preserve">1994 </w:t>
            </w:r>
            <w:r w:rsidR="005A6505">
              <w:rPr>
                <w:b/>
                <w:bCs/>
              </w:rPr>
              <w:t>–</w:t>
            </w:r>
            <w:r w:rsidRPr="009C234F">
              <w:rPr>
                <w:b/>
                <w:bCs/>
              </w:rPr>
              <w:t xml:space="preserve"> 1995:</w:t>
            </w:r>
            <w:r w:rsidRPr="009C234F">
              <w:t xml:space="preserve"> Nadace Ad Fontes Ostrava, vedoucí projektů</w:t>
            </w:r>
          </w:p>
        </w:tc>
      </w:tr>
      <w:tr w:rsidR="00C00755" w:rsidRPr="009C234F" w14:paraId="152320C1" w14:textId="77777777" w:rsidTr="003A4718">
        <w:trPr>
          <w:trHeight w:val="250"/>
        </w:trPr>
        <w:tc>
          <w:tcPr>
            <w:tcW w:w="9859" w:type="dxa"/>
            <w:gridSpan w:val="11"/>
            <w:shd w:val="clear" w:color="auto" w:fill="F7CAAC"/>
          </w:tcPr>
          <w:p w14:paraId="79FDB559" w14:textId="77777777" w:rsidR="00C00755" w:rsidRPr="009C234F" w:rsidRDefault="00C00755" w:rsidP="003A4718">
            <w:pPr>
              <w:jc w:val="both"/>
            </w:pPr>
            <w:r w:rsidRPr="009C234F">
              <w:rPr>
                <w:b/>
              </w:rPr>
              <w:t>Zkušenosti s vedením kvalifikačních a rigorózních prací</w:t>
            </w:r>
          </w:p>
        </w:tc>
      </w:tr>
      <w:tr w:rsidR="00C00755" w:rsidRPr="009C234F" w14:paraId="0ED3CCBD" w14:textId="77777777" w:rsidTr="003A4718">
        <w:trPr>
          <w:trHeight w:val="548"/>
        </w:trPr>
        <w:tc>
          <w:tcPr>
            <w:tcW w:w="9859" w:type="dxa"/>
            <w:gridSpan w:val="11"/>
          </w:tcPr>
          <w:p w14:paraId="7FAC44AE" w14:textId="77777777" w:rsidR="00C00755" w:rsidRPr="009C234F" w:rsidRDefault="00C00755" w:rsidP="003A4718">
            <w:pPr>
              <w:jc w:val="both"/>
            </w:pPr>
            <w:r w:rsidRPr="009C234F">
              <w:t>Počet vedených a obhájených dizertačních prací = 2. Počet vedených a obhájených bakalářských prací = 30. Počet vedených a obhájených diplomových prací = 35. Počet obhájených rigorozních prací = 2.</w:t>
            </w:r>
          </w:p>
        </w:tc>
      </w:tr>
      <w:tr w:rsidR="00C00755" w:rsidRPr="009C234F" w14:paraId="10147B04" w14:textId="77777777" w:rsidTr="003A4718">
        <w:trPr>
          <w:cantSplit/>
        </w:trPr>
        <w:tc>
          <w:tcPr>
            <w:tcW w:w="3347" w:type="dxa"/>
            <w:gridSpan w:val="2"/>
            <w:tcBorders>
              <w:top w:val="single" w:sz="12" w:space="0" w:color="auto"/>
            </w:tcBorders>
            <w:shd w:val="clear" w:color="auto" w:fill="F7CAAC"/>
          </w:tcPr>
          <w:p w14:paraId="6E621625" w14:textId="77777777" w:rsidR="00C00755" w:rsidRPr="009C234F" w:rsidRDefault="00C00755" w:rsidP="003A4718">
            <w:pPr>
              <w:jc w:val="both"/>
            </w:pPr>
            <w:r w:rsidRPr="009C234F">
              <w:rPr>
                <w:b/>
              </w:rPr>
              <w:t xml:space="preserve">Obor habilitačního řízení </w:t>
            </w:r>
          </w:p>
        </w:tc>
        <w:tc>
          <w:tcPr>
            <w:tcW w:w="2245" w:type="dxa"/>
            <w:gridSpan w:val="2"/>
            <w:tcBorders>
              <w:top w:val="single" w:sz="12" w:space="0" w:color="auto"/>
            </w:tcBorders>
            <w:shd w:val="clear" w:color="auto" w:fill="F7CAAC"/>
          </w:tcPr>
          <w:p w14:paraId="43F87F14" w14:textId="77777777" w:rsidR="00C00755" w:rsidRPr="009C234F" w:rsidRDefault="00C00755" w:rsidP="003A4718">
            <w:pPr>
              <w:jc w:val="both"/>
            </w:pPr>
            <w:r w:rsidRPr="009C234F">
              <w:rPr>
                <w:b/>
              </w:rPr>
              <w:t>Rok udělení hodnosti</w:t>
            </w:r>
          </w:p>
        </w:tc>
        <w:tc>
          <w:tcPr>
            <w:tcW w:w="2248" w:type="dxa"/>
            <w:gridSpan w:val="4"/>
            <w:tcBorders>
              <w:top w:val="single" w:sz="12" w:space="0" w:color="auto"/>
              <w:right w:val="single" w:sz="12" w:space="0" w:color="auto"/>
            </w:tcBorders>
            <w:shd w:val="clear" w:color="auto" w:fill="F7CAAC"/>
          </w:tcPr>
          <w:p w14:paraId="2F300300" w14:textId="77777777" w:rsidR="00C00755" w:rsidRPr="009C234F" w:rsidRDefault="00C00755" w:rsidP="003A4718">
            <w:pPr>
              <w:jc w:val="both"/>
            </w:pPr>
            <w:r w:rsidRPr="009C234F">
              <w:rPr>
                <w:b/>
              </w:rPr>
              <w:t>Řízení konáno na VŠ</w:t>
            </w:r>
          </w:p>
        </w:tc>
        <w:tc>
          <w:tcPr>
            <w:tcW w:w="2019" w:type="dxa"/>
            <w:gridSpan w:val="3"/>
            <w:tcBorders>
              <w:top w:val="single" w:sz="12" w:space="0" w:color="auto"/>
              <w:left w:val="single" w:sz="12" w:space="0" w:color="auto"/>
            </w:tcBorders>
            <w:shd w:val="clear" w:color="auto" w:fill="F7CAAC"/>
          </w:tcPr>
          <w:p w14:paraId="5FEFDD95" w14:textId="77777777" w:rsidR="00C00755" w:rsidRPr="009C234F" w:rsidRDefault="00C00755" w:rsidP="003A4718">
            <w:pPr>
              <w:jc w:val="both"/>
              <w:rPr>
                <w:b/>
              </w:rPr>
            </w:pPr>
            <w:r w:rsidRPr="009C234F">
              <w:rPr>
                <w:b/>
              </w:rPr>
              <w:t>Ohlasy publikací</w:t>
            </w:r>
          </w:p>
        </w:tc>
      </w:tr>
      <w:tr w:rsidR="00C00755" w:rsidRPr="009C234F" w14:paraId="0F95D8EA" w14:textId="77777777" w:rsidTr="003A4718">
        <w:trPr>
          <w:cantSplit/>
        </w:trPr>
        <w:tc>
          <w:tcPr>
            <w:tcW w:w="3347" w:type="dxa"/>
            <w:gridSpan w:val="2"/>
          </w:tcPr>
          <w:p w14:paraId="7CC012C7" w14:textId="77777777" w:rsidR="00C00755" w:rsidRPr="009C234F" w:rsidRDefault="00C00755" w:rsidP="003A4718">
            <w:pPr>
              <w:jc w:val="both"/>
            </w:pPr>
            <w:r w:rsidRPr="009C234F">
              <w:t xml:space="preserve">Kinantropologie </w:t>
            </w:r>
          </w:p>
        </w:tc>
        <w:tc>
          <w:tcPr>
            <w:tcW w:w="2245" w:type="dxa"/>
            <w:gridSpan w:val="2"/>
          </w:tcPr>
          <w:p w14:paraId="6F9D63B0" w14:textId="77777777" w:rsidR="00C00755" w:rsidRPr="009C234F" w:rsidRDefault="00C00755" w:rsidP="003A4718">
            <w:pPr>
              <w:jc w:val="both"/>
            </w:pPr>
            <w:r w:rsidRPr="009C234F">
              <w:t>2005</w:t>
            </w:r>
          </w:p>
        </w:tc>
        <w:tc>
          <w:tcPr>
            <w:tcW w:w="2248" w:type="dxa"/>
            <w:gridSpan w:val="4"/>
            <w:tcBorders>
              <w:right w:val="single" w:sz="12" w:space="0" w:color="auto"/>
            </w:tcBorders>
          </w:tcPr>
          <w:p w14:paraId="04063979" w14:textId="77777777" w:rsidR="00C00755" w:rsidRPr="009C234F" w:rsidRDefault="00C00755" w:rsidP="003A4718">
            <w:pPr>
              <w:jc w:val="both"/>
            </w:pPr>
            <w:r w:rsidRPr="009C234F">
              <w:t>UP Olomouc</w:t>
            </w:r>
          </w:p>
        </w:tc>
        <w:tc>
          <w:tcPr>
            <w:tcW w:w="632" w:type="dxa"/>
            <w:tcBorders>
              <w:left w:val="single" w:sz="12" w:space="0" w:color="auto"/>
            </w:tcBorders>
            <w:shd w:val="clear" w:color="auto" w:fill="F7CAAC"/>
          </w:tcPr>
          <w:p w14:paraId="7DD78509" w14:textId="77777777" w:rsidR="00C00755" w:rsidRPr="009C234F" w:rsidRDefault="00C00755" w:rsidP="003A4718">
            <w:pPr>
              <w:jc w:val="both"/>
            </w:pPr>
            <w:r w:rsidRPr="009C234F">
              <w:rPr>
                <w:b/>
              </w:rPr>
              <w:t>WoS</w:t>
            </w:r>
          </w:p>
        </w:tc>
        <w:tc>
          <w:tcPr>
            <w:tcW w:w="693" w:type="dxa"/>
            <w:shd w:val="clear" w:color="auto" w:fill="F7CAAC"/>
          </w:tcPr>
          <w:p w14:paraId="50179F4F" w14:textId="77777777" w:rsidR="00C00755" w:rsidRPr="009C234F" w:rsidRDefault="00C00755" w:rsidP="003A4718">
            <w:pPr>
              <w:jc w:val="both"/>
              <w:rPr>
                <w:sz w:val="18"/>
              </w:rPr>
            </w:pPr>
            <w:r w:rsidRPr="009C234F">
              <w:rPr>
                <w:b/>
                <w:sz w:val="18"/>
              </w:rPr>
              <w:t>Scopus</w:t>
            </w:r>
          </w:p>
        </w:tc>
        <w:tc>
          <w:tcPr>
            <w:tcW w:w="694" w:type="dxa"/>
            <w:shd w:val="clear" w:color="auto" w:fill="F7CAAC"/>
          </w:tcPr>
          <w:p w14:paraId="3547690D" w14:textId="77777777" w:rsidR="00C00755" w:rsidRPr="009C234F" w:rsidRDefault="00C00755" w:rsidP="003A4718">
            <w:pPr>
              <w:jc w:val="both"/>
            </w:pPr>
            <w:r w:rsidRPr="009C234F">
              <w:rPr>
                <w:b/>
                <w:sz w:val="18"/>
              </w:rPr>
              <w:t>ostatní</w:t>
            </w:r>
          </w:p>
        </w:tc>
      </w:tr>
      <w:tr w:rsidR="00C00755" w:rsidRPr="009C234F" w14:paraId="3C2760C4" w14:textId="77777777" w:rsidTr="003A4718">
        <w:trPr>
          <w:cantSplit/>
          <w:trHeight w:val="70"/>
        </w:trPr>
        <w:tc>
          <w:tcPr>
            <w:tcW w:w="3347" w:type="dxa"/>
            <w:gridSpan w:val="2"/>
            <w:shd w:val="clear" w:color="auto" w:fill="F7CAAC"/>
          </w:tcPr>
          <w:p w14:paraId="02AF3D89" w14:textId="77777777" w:rsidR="00C00755" w:rsidRPr="009C234F" w:rsidRDefault="00C00755" w:rsidP="003A4718">
            <w:pPr>
              <w:jc w:val="both"/>
            </w:pPr>
            <w:r w:rsidRPr="009C234F">
              <w:rPr>
                <w:b/>
              </w:rPr>
              <w:t>Obor jmenovacího řízení</w:t>
            </w:r>
          </w:p>
        </w:tc>
        <w:tc>
          <w:tcPr>
            <w:tcW w:w="2245" w:type="dxa"/>
            <w:gridSpan w:val="2"/>
            <w:shd w:val="clear" w:color="auto" w:fill="F7CAAC"/>
          </w:tcPr>
          <w:p w14:paraId="17D870E9" w14:textId="77777777" w:rsidR="00C00755" w:rsidRPr="009C234F" w:rsidRDefault="00C00755" w:rsidP="003A4718">
            <w:pPr>
              <w:jc w:val="both"/>
            </w:pPr>
            <w:r w:rsidRPr="009C234F">
              <w:rPr>
                <w:b/>
              </w:rPr>
              <w:t>Rok udělení hodnosti</w:t>
            </w:r>
          </w:p>
        </w:tc>
        <w:tc>
          <w:tcPr>
            <w:tcW w:w="2248" w:type="dxa"/>
            <w:gridSpan w:val="4"/>
            <w:tcBorders>
              <w:right w:val="single" w:sz="12" w:space="0" w:color="auto"/>
            </w:tcBorders>
            <w:shd w:val="clear" w:color="auto" w:fill="F7CAAC"/>
          </w:tcPr>
          <w:p w14:paraId="657060B4" w14:textId="77777777" w:rsidR="00C00755" w:rsidRPr="009C234F" w:rsidRDefault="00C00755" w:rsidP="003A4718">
            <w:pPr>
              <w:jc w:val="both"/>
            </w:pPr>
            <w:r w:rsidRPr="009C234F">
              <w:rPr>
                <w:b/>
              </w:rPr>
              <w:t>Řízení konáno na VŠ</w:t>
            </w:r>
          </w:p>
        </w:tc>
        <w:tc>
          <w:tcPr>
            <w:tcW w:w="632" w:type="dxa"/>
            <w:tcBorders>
              <w:left w:val="single" w:sz="12" w:space="0" w:color="auto"/>
            </w:tcBorders>
          </w:tcPr>
          <w:p w14:paraId="233AC3DE" w14:textId="77777777" w:rsidR="00C00755" w:rsidRPr="009C234F" w:rsidRDefault="00C00755" w:rsidP="003A4718">
            <w:pPr>
              <w:jc w:val="both"/>
              <w:rPr>
                <w:b/>
              </w:rPr>
            </w:pPr>
            <w:r w:rsidRPr="009C234F">
              <w:rPr>
                <w:b/>
              </w:rPr>
              <w:t>267</w:t>
            </w:r>
          </w:p>
        </w:tc>
        <w:tc>
          <w:tcPr>
            <w:tcW w:w="693" w:type="dxa"/>
          </w:tcPr>
          <w:p w14:paraId="2078D366" w14:textId="77777777" w:rsidR="00C00755" w:rsidRPr="009C234F" w:rsidRDefault="00C00755" w:rsidP="003A4718">
            <w:pPr>
              <w:jc w:val="both"/>
              <w:rPr>
                <w:b/>
              </w:rPr>
            </w:pPr>
            <w:r w:rsidRPr="009C234F">
              <w:rPr>
                <w:b/>
              </w:rPr>
              <w:t>273</w:t>
            </w:r>
          </w:p>
        </w:tc>
        <w:tc>
          <w:tcPr>
            <w:tcW w:w="694" w:type="dxa"/>
          </w:tcPr>
          <w:p w14:paraId="5652A8ED" w14:textId="77777777" w:rsidR="00C00755" w:rsidRPr="009C234F" w:rsidRDefault="00C00755" w:rsidP="003A4718">
            <w:pPr>
              <w:jc w:val="both"/>
              <w:rPr>
                <w:b/>
              </w:rPr>
            </w:pPr>
            <w:r w:rsidRPr="009C234F">
              <w:rPr>
                <w:b/>
              </w:rPr>
              <w:t>1222</w:t>
            </w:r>
          </w:p>
        </w:tc>
      </w:tr>
      <w:tr w:rsidR="00BC3647" w14:paraId="1E671568" w14:textId="77777777" w:rsidTr="00BC3647">
        <w:trPr>
          <w:trHeight w:val="205"/>
        </w:trPr>
        <w:tc>
          <w:tcPr>
            <w:tcW w:w="3347" w:type="dxa"/>
            <w:gridSpan w:val="2"/>
          </w:tcPr>
          <w:p w14:paraId="4DB822C8" w14:textId="77777777" w:rsidR="00BC3647" w:rsidRPr="009C234F" w:rsidRDefault="00BC3647" w:rsidP="003A4718">
            <w:pPr>
              <w:jc w:val="both"/>
            </w:pPr>
            <w:r w:rsidRPr="009C234F">
              <w:t xml:space="preserve">Kinantropologie </w:t>
            </w:r>
          </w:p>
        </w:tc>
        <w:tc>
          <w:tcPr>
            <w:tcW w:w="2245" w:type="dxa"/>
            <w:gridSpan w:val="2"/>
          </w:tcPr>
          <w:p w14:paraId="2C1B3BDB" w14:textId="77777777" w:rsidR="00BC3647" w:rsidRPr="009C234F" w:rsidRDefault="00BC3647" w:rsidP="003A4718">
            <w:pPr>
              <w:jc w:val="both"/>
            </w:pPr>
            <w:r w:rsidRPr="009C234F">
              <w:t>2010</w:t>
            </w:r>
          </w:p>
        </w:tc>
        <w:tc>
          <w:tcPr>
            <w:tcW w:w="2248" w:type="dxa"/>
            <w:gridSpan w:val="4"/>
            <w:tcBorders>
              <w:right w:val="single" w:sz="12" w:space="0" w:color="auto"/>
            </w:tcBorders>
          </w:tcPr>
          <w:p w14:paraId="2BD41B4C" w14:textId="77777777" w:rsidR="00BC3647" w:rsidRPr="009C234F" w:rsidRDefault="00BC3647" w:rsidP="003A4718">
            <w:pPr>
              <w:jc w:val="both"/>
            </w:pPr>
            <w:r w:rsidRPr="009C234F">
              <w:t>UP Olomouc</w:t>
            </w:r>
          </w:p>
        </w:tc>
        <w:tc>
          <w:tcPr>
            <w:tcW w:w="1325" w:type="dxa"/>
            <w:gridSpan w:val="2"/>
            <w:tcBorders>
              <w:left w:val="single" w:sz="12" w:space="0" w:color="auto"/>
            </w:tcBorders>
            <w:shd w:val="clear" w:color="auto" w:fill="FBD4B4" w:themeFill="accent6" w:themeFillTint="66"/>
            <w:vAlign w:val="center"/>
          </w:tcPr>
          <w:p w14:paraId="32418BA6" w14:textId="10633D64" w:rsidR="00BC3647" w:rsidRPr="009C234F" w:rsidRDefault="00BC3647" w:rsidP="003A4718">
            <w:pPr>
              <w:jc w:val="both"/>
              <w:rPr>
                <w:b/>
                <w:sz w:val="18"/>
              </w:rPr>
            </w:pPr>
            <w:r>
              <w:rPr>
                <w:b/>
                <w:sz w:val="18"/>
              </w:rPr>
              <w:t>H-index WoS/Scopus</w:t>
            </w:r>
          </w:p>
        </w:tc>
        <w:tc>
          <w:tcPr>
            <w:tcW w:w="694" w:type="dxa"/>
            <w:vAlign w:val="center"/>
          </w:tcPr>
          <w:p w14:paraId="17973208" w14:textId="348CEF7E" w:rsidR="00BC3647" w:rsidRPr="009C234F" w:rsidRDefault="00BC3647" w:rsidP="003A4718">
            <w:pPr>
              <w:rPr>
                <w:b/>
              </w:rPr>
            </w:pPr>
            <w:r>
              <w:rPr>
                <w:b/>
              </w:rPr>
              <w:t>10</w:t>
            </w:r>
          </w:p>
        </w:tc>
      </w:tr>
      <w:tr w:rsidR="00C00755" w14:paraId="4B647A7E" w14:textId="77777777" w:rsidTr="003A4718">
        <w:tc>
          <w:tcPr>
            <w:tcW w:w="9859" w:type="dxa"/>
            <w:gridSpan w:val="11"/>
            <w:shd w:val="clear" w:color="auto" w:fill="F7CAAC"/>
          </w:tcPr>
          <w:p w14:paraId="73ACE89B" w14:textId="77777777" w:rsidR="00C00755" w:rsidRDefault="00C00755" w:rsidP="003A4718">
            <w:pPr>
              <w:jc w:val="both"/>
              <w:rPr>
                <w:b/>
              </w:rPr>
            </w:pPr>
            <w:r>
              <w:rPr>
                <w:b/>
              </w:rPr>
              <w:t xml:space="preserve">Přehled o nejvýznamnější publikační a další tvůrčí činnosti nebo další profesní činnosti u odborníků z praxe vztahující se k zabezpečovaným předmětům </w:t>
            </w:r>
          </w:p>
        </w:tc>
      </w:tr>
      <w:tr w:rsidR="00C00755" w:rsidRPr="00FE44AE" w14:paraId="5F5761CD" w14:textId="77777777" w:rsidTr="003A4718">
        <w:trPr>
          <w:trHeight w:val="2347"/>
        </w:trPr>
        <w:tc>
          <w:tcPr>
            <w:tcW w:w="9859" w:type="dxa"/>
            <w:gridSpan w:val="11"/>
          </w:tcPr>
          <w:p w14:paraId="13687A6E" w14:textId="77777777" w:rsidR="00C00755" w:rsidRPr="00FE44AE" w:rsidRDefault="00C00755" w:rsidP="003A4718">
            <w:pPr>
              <w:jc w:val="both"/>
              <w:rPr>
                <w:b/>
                <w:iCs/>
                <w:caps/>
              </w:rPr>
            </w:pPr>
            <w:r w:rsidRPr="00FE44AE">
              <w:rPr>
                <w:b/>
                <w:iCs/>
                <w:caps/>
              </w:rPr>
              <w:t xml:space="preserve">Publikační činnost: </w:t>
            </w:r>
          </w:p>
          <w:p w14:paraId="2A2D9A77" w14:textId="77777777" w:rsidR="00C00755" w:rsidRPr="00FE44AE" w:rsidRDefault="00C00755" w:rsidP="00630AC5">
            <w:pPr>
              <w:widowControl w:val="0"/>
              <w:numPr>
                <w:ilvl w:val="0"/>
                <w:numId w:val="97"/>
              </w:numPr>
              <w:suppressAutoHyphens/>
              <w:contextualSpacing/>
              <w:jc w:val="both"/>
              <w:rPr>
                <w:rFonts w:eastAsia="SimSun"/>
                <w:spacing w:val="-6"/>
                <w:kern w:val="1"/>
                <w:lang w:val="en-GB" w:eastAsia="zh-CN" w:bidi="hi-IN"/>
              </w:rPr>
            </w:pPr>
            <w:r w:rsidRPr="00FE44AE">
              <w:rPr>
                <w:rFonts w:eastAsia="SimSun"/>
                <w:bCs/>
                <w:spacing w:val="-6"/>
                <w:kern w:val="1"/>
                <w:lang w:eastAsia="zh-CN" w:bidi="hi-IN"/>
              </w:rPr>
              <w:t>Jimp:</w:t>
            </w:r>
            <w:r w:rsidRPr="00FE44AE">
              <w:rPr>
                <w:rFonts w:eastAsia="SimSun"/>
                <w:b/>
                <w:bCs/>
                <w:spacing w:val="-6"/>
                <w:kern w:val="1"/>
                <w:lang w:eastAsia="zh-CN" w:bidi="hi-IN"/>
              </w:rPr>
              <w:t xml:space="preserve"> </w:t>
            </w:r>
            <w:r w:rsidRPr="00FE44AE">
              <w:rPr>
                <w:rFonts w:eastAsia="SimSun"/>
                <w:b/>
                <w:bCs/>
                <w:spacing w:val="-6"/>
                <w:kern w:val="1"/>
                <w:lang w:val="en-GB" w:eastAsia="zh-CN" w:bidi="hi-IN"/>
              </w:rPr>
              <w:t>Jirásek, I.</w:t>
            </w:r>
            <w:r w:rsidRPr="00FE44AE">
              <w:rPr>
                <w:rFonts w:eastAsia="SimSun"/>
                <w:bCs/>
                <w:spacing w:val="-6"/>
                <w:kern w:val="1"/>
                <w:lang w:val="en-GB" w:eastAsia="zh-CN" w:bidi="hi-IN"/>
              </w:rPr>
              <w:t xml:space="preserve"> </w:t>
            </w:r>
            <w:r w:rsidRPr="00FE44AE">
              <w:t>(</w:t>
            </w:r>
            <w:r w:rsidRPr="00FE44AE">
              <w:rPr>
                <w:rFonts w:eastAsia="SimSun"/>
                <w:bCs/>
                <w:spacing w:val="-6"/>
                <w:kern w:val="1"/>
                <w:lang w:val="en-GB" w:eastAsia="zh-CN" w:bidi="hi-IN"/>
              </w:rPr>
              <w:t xml:space="preserve">90 %) &amp; Hanuš, M. (2022). “General frost”: A nature-based solution and adventure tourism: A case study of snowshoeing in Siberia. </w:t>
            </w:r>
            <w:r w:rsidRPr="00FE44AE">
              <w:rPr>
                <w:rFonts w:eastAsia="SimSun"/>
                <w:bCs/>
                <w:i/>
                <w:spacing w:val="-6"/>
                <w:kern w:val="1"/>
                <w:lang w:val="en-GB" w:eastAsia="zh-CN" w:bidi="hi-IN"/>
              </w:rPr>
              <w:t>Journal of Hospitality &amp; Tourism Research, 46</w:t>
            </w:r>
            <w:r w:rsidRPr="00FE44AE">
              <w:rPr>
                <w:rFonts w:eastAsia="SimSun"/>
                <w:bCs/>
                <w:spacing w:val="-6"/>
                <w:kern w:val="1"/>
                <w:lang w:val="en-GB" w:eastAsia="zh-CN" w:bidi="hi-IN"/>
              </w:rPr>
              <w:t>(3), 490-517. doi: 10.1177/1096348020934530</w:t>
            </w:r>
          </w:p>
          <w:p w14:paraId="328B8C2A" w14:textId="77777777" w:rsidR="00C00755" w:rsidRPr="00FE44AE" w:rsidRDefault="00C00755" w:rsidP="00630AC5">
            <w:pPr>
              <w:widowControl w:val="0"/>
              <w:numPr>
                <w:ilvl w:val="0"/>
                <w:numId w:val="97"/>
              </w:numPr>
              <w:suppressAutoHyphens/>
              <w:contextualSpacing/>
              <w:jc w:val="both"/>
              <w:rPr>
                <w:rFonts w:eastAsia="SimSun"/>
                <w:spacing w:val="-6"/>
                <w:kern w:val="1"/>
                <w:lang w:val="en-GB" w:eastAsia="zh-CN" w:bidi="hi-IN"/>
              </w:rPr>
            </w:pPr>
            <w:r w:rsidRPr="00FE44AE">
              <w:rPr>
                <w:rFonts w:eastAsia="SimSun"/>
                <w:spacing w:val="-6"/>
                <w:kern w:val="1"/>
                <w:lang w:val="en-GB" w:eastAsia="zh-CN" w:bidi="hi-IN"/>
              </w:rPr>
              <w:t>Jimp:</w:t>
            </w:r>
            <w:r w:rsidRPr="00FE44AE">
              <w:rPr>
                <w:rFonts w:eastAsia="SimSun"/>
                <w:b/>
                <w:spacing w:val="-6"/>
                <w:kern w:val="1"/>
                <w:lang w:val="en-GB" w:eastAsia="zh-CN" w:bidi="hi-IN"/>
              </w:rPr>
              <w:t xml:space="preserve"> Jirásek, I. </w:t>
            </w:r>
            <w:r w:rsidRPr="00FE44AE">
              <w:rPr>
                <w:rFonts w:eastAsia="SimSun"/>
                <w:spacing w:val="-6"/>
                <w:kern w:val="1"/>
                <w:lang w:val="en-GB" w:eastAsia="zh-CN" w:bidi="hi-IN"/>
              </w:rPr>
              <w:t xml:space="preserve">(50 %), Roberson, D. N. Jr., &amp; Jirásková, M. (2017). The impact of families camping together: opportunities for personal and social development. </w:t>
            </w:r>
            <w:r w:rsidRPr="00FE44AE">
              <w:rPr>
                <w:rFonts w:eastAsia="SimSun"/>
                <w:i/>
                <w:spacing w:val="-6"/>
                <w:kern w:val="1"/>
                <w:lang w:val="en-GB" w:eastAsia="zh-CN" w:bidi="hi-IN"/>
              </w:rPr>
              <w:t>Leisure Sciences, 39</w:t>
            </w:r>
            <w:r w:rsidRPr="00FE44AE">
              <w:rPr>
                <w:rFonts w:eastAsia="SimSun"/>
                <w:spacing w:val="-6"/>
                <w:kern w:val="1"/>
                <w:lang w:val="en-GB" w:eastAsia="zh-CN" w:bidi="hi-IN"/>
              </w:rPr>
              <w:t>(1), 79-93. doi: 10.1080/01490400.2015.1136251</w:t>
            </w:r>
          </w:p>
          <w:p w14:paraId="2E8D054B" w14:textId="77777777" w:rsidR="00C00755" w:rsidRPr="00FE44AE" w:rsidRDefault="00C00755" w:rsidP="00630AC5">
            <w:pPr>
              <w:widowControl w:val="0"/>
              <w:numPr>
                <w:ilvl w:val="0"/>
                <w:numId w:val="97"/>
              </w:numPr>
              <w:suppressAutoHyphens/>
              <w:contextualSpacing/>
              <w:jc w:val="both"/>
              <w:rPr>
                <w:rFonts w:eastAsia="SimSun"/>
                <w:spacing w:val="-6"/>
                <w:kern w:val="1"/>
                <w:lang w:val="en-GB" w:eastAsia="zh-CN" w:bidi="hi-IN"/>
              </w:rPr>
            </w:pPr>
            <w:r w:rsidRPr="00FE44AE">
              <w:rPr>
                <w:rFonts w:eastAsia="SimSun"/>
                <w:spacing w:val="-6"/>
                <w:kern w:val="1"/>
                <w:lang w:val="en-GB" w:eastAsia="zh-CN" w:bidi="hi-IN"/>
              </w:rPr>
              <w:t>Jimp:</w:t>
            </w:r>
            <w:r w:rsidRPr="00FE44AE">
              <w:rPr>
                <w:rFonts w:eastAsia="SimSun"/>
                <w:b/>
                <w:spacing w:val="-6"/>
                <w:kern w:val="1"/>
                <w:lang w:val="en-GB" w:eastAsia="zh-CN" w:bidi="hi-IN"/>
              </w:rPr>
              <w:t xml:space="preserve"> Jirásek, I. </w:t>
            </w:r>
            <w:r w:rsidRPr="00FE44AE">
              <w:rPr>
                <w:rFonts w:eastAsia="SimSun"/>
                <w:spacing w:val="-6"/>
                <w:kern w:val="1"/>
                <w:lang w:val="en-GB" w:eastAsia="zh-CN" w:bidi="hi-IN"/>
              </w:rPr>
              <w:t xml:space="preserve">(40 %), Veselský, P., &amp; Poslt, J. (2017). Winter outdoor trekking: spiritual aspects of environmental education. </w:t>
            </w:r>
            <w:r w:rsidRPr="00FE44AE">
              <w:rPr>
                <w:rFonts w:eastAsia="SimSun"/>
                <w:i/>
                <w:spacing w:val="-6"/>
                <w:kern w:val="1"/>
                <w:lang w:val="en-GB" w:eastAsia="zh-CN" w:bidi="hi-IN"/>
              </w:rPr>
              <w:t>Environmental Education Research, 23</w:t>
            </w:r>
            <w:r w:rsidRPr="00FE44AE">
              <w:rPr>
                <w:rFonts w:eastAsia="SimSun"/>
                <w:spacing w:val="-6"/>
                <w:kern w:val="1"/>
                <w:lang w:val="en-GB" w:eastAsia="zh-CN" w:bidi="hi-IN"/>
              </w:rPr>
              <w:t>(1), 1-22. doi: 10.1080/13504622.2016.1149553</w:t>
            </w:r>
          </w:p>
          <w:p w14:paraId="7310E682" w14:textId="77777777" w:rsidR="00C00755" w:rsidRPr="00FE44AE" w:rsidRDefault="00C00755" w:rsidP="00630AC5">
            <w:pPr>
              <w:widowControl w:val="0"/>
              <w:numPr>
                <w:ilvl w:val="0"/>
                <w:numId w:val="97"/>
              </w:numPr>
              <w:suppressAutoHyphens/>
              <w:contextualSpacing/>
              <w:jc w:val="both"/>
              <w:rPr>
                <w:rFonts w:eastAsia="SimSun"/>
                <w:spacing w:val="-6"/>
                <w:kern w:val="1"/>
                <w:lang w:val="en-GB" w:eastAsia="zh-CN" w:bidi="hi-IN"/>
              </w:rPr>
            </w:pPr>
            <w:r w:rsidRPr="00FE44AE">
              <w:rPr>
                <w:rFonts w:eastAsia="SimSun"/>
                <w:spacing w:val="-6"/>
                <w:kern w:val="1"/>
                <w:lang w:val="en-GB" w:eastAsia="zh-CN" w:bidi="hi-IN"/>
              </w:rPr>
              <w:t>C:</w:t>
            </w:r>
            <w:r w:rsidRPr="00FE44AE">
              <w:rPr>
                <w:rFonts w:eastAsia="SimSun"/>
                <w:b/>
                <w:spacing w:val="-6"/>
                <w:kern w:val="1"/>
                <w:lang w:val="en-GB" w:eastAsia="zh-CN" w:bidi="hi-IN"/>
              </w:rPr>
              <w:t xml:space="preserve"> Jirásek, I. </w:t>
            </w:r>
            <w:r w:rsidRPr="00FE44AE">
              <w:rPr>
                <w:rFonts w:eastAsia="SimSun"/>
                <w:spacing w:val="-6"/>
                <w:kern w:val="1"/>
                <w:lang w:val="en-GB" w:eastAsia="zh-CN" w:bidi="hi-IN"/>
              </w:rPr>
              <w:t xml:space="preserve">(100 %). (2020). Transformative experience as a change of horizon. In J. Parry &amp; P. Allison (Eds.), </w:t>
            </w:r>
            <w:r w:rsidRPr="00FE44AE">
              <w:rPr>
                <w:rFonts w:eastAsia="SimSun"/>
                <w:i/>
                <w:spacing w:val="-6"/>
                <w:kern w:val="1"/>
                <w:lang w:val="en-GB" w:eastAsia="zh-CN" w:bidi="hi-IN"/>
              </w:rPr>
              <w:t>Experiential Learning and Outdoor Education: Traditions of Practice and Philosophical Perspective</w:t>
            </w:r>
            <w:r w:rsidRPr="00FE44AE">
              <w:rPr>
                <w:rFonts w:eastAsia="SimSun"/>
                <w:spacing w:val="-6"/>
                <w:kern w:val="1"/>
                <w:lang w:val="en-GB" w:eastAsia="zh-CN" w:bidi="hi-IN"/>
              </w:rPr>
              <w:t xml:space="preserve"> (pp. 112-129). Abingdon, UK: Routledge.</w:t>
            </w:r>
          </w:p>
          <w:p w14:paraId="57B53FA4" w14:textId="7A9A7227" w:rsidR="00C00755" w:rsidRPr="00CB539C" w:rsidRDefault="00C00755" w:rsidP="00630AC5">
            <w:pPr>
              <w:widowControl w:val="0"/>
              <w:numPr>
                <w:ilvl w:val="0"/>
                <w:numId w:val="97"/>
              </w:numPr>
              <w:suppressAutoHyphens/>
              <w:contextualSpacing/>
              <w:jc w:val="both"/>
              <w:rPr>
                <w:rFonts w:eastAsia="SimSun"/>
                <w:spacing w:val="-6"/>
                <w:kern w:val="1"/>
                <w:lang w:val="en-GB" w:eastAsia="zh-CN" w:bidi="hi-IN"/>
              </w:rPr>
            </w:pPr>
            <w:r w:rsidRPr="00FE44AE">
              <w:rPr>
                <w:rFonts w:eastAsia="SimSun"/>
                <w:spacing w:val="-6"/>
                <w:kern w:val="1"/>
                <w:lang w:val="en-GB" w:eastAsia="zh-CN" w:bidi="hi-IN"/>
              </w:rPr>
              <w:t>B:</w:t>
            </w:r>
            <w:r w:rsidRPr="00FE44AE">
              <w:rPr>
                <w:rFonts w:eastAsia="SimSun"/>
                <w:b/>
                <w:spacing w:val="-6"/>
                <w:kern w:val="1"/>
                <w:lang w:val="en-GB" w:eastAsia="zh-CN" w:bidi="hi-IN"/>
              </w:rPr>
              <w:t xml:space="preserve"> Jirásek, I. </w:t>
            </w:r>
            <w:r w:rsidRPr="00FE44AE">
              <w:t xml:space="preserve">(100 %). (2019). </w:t>
            </w:r>
            <w:r w:rsidRPr="00FE44AE">
              <w:rPr>
                <w:rFonts w:eastAsia="SimSun"/>
                <w:i/>
                <w:spacing w:val="-6"/>
                <w:kern w:val="1"/>
                <w:lang w:eastAsia="zh-CN" w:bidi="hi-IN"/>
              </w:rPr>
              <w:t>Zážitková pedagogika: Teorie holistické výchovy (v přírodě a volném čase).</w:t>
            </w:r>
            <w:r w:rsidRPr="00FE44AE">
              <w:rPr>
                <w:rFonts w:eastAsia="SimSun"/>
                <w:spacing w:val="-6"/>
                <w:kern w:val="1"/>
                <w:lang w:eastAsia="zh-CN" w:bidi="hi-IN"/>
              </w:rPr>
              <w:t xml:space="preserve"> </w:t>
            </w:r>
            <w:r w:rsidRPr="00FE44AE">
              <w:rPr>
                <w:rFonts w:eastAsia="SimSun"/>
                <w:spacing w:val="-6"/>
                <w:kern w:val="1"/>
                <w:lang w:val="en-GB" w:eastAsia="zh-CN" w:bidi="hi-IN"/>
              </w:rPr>
              <w:t>Praha: Portál.</w:t>
            </w:r>
          </w:p>
        </w:tc>
      </w:tr>
      <w:tr w:rsidR="00C00755" w14:paraId="2E66A685" w14:textId="77777777" w:rsidTr="003A4718">
        <w:trPr>
          <w:trHeight w:val="218"/>
        </w:trPr>
        <w:tc>
          <w:tcPr>
            <w:tcW w:w="9859" w:type="dxa"/>
            <w:gridSpan w:val="11"/>
            <w:shd w:val="clear" w:color="auto" w:fill="F7CAAC"/>
          </w:tcPr>
          <w:p w14:paraId="364FCC8A" w14:textId="77777777" w:rsidR="00C00755" w:rsidRDefault="00C00755" w:rsidP="003A4718">
            <w:pPr>
              <w:jc w:val="both"/>
              <w:rPr>
                <w:b/>
              </w:rPr>
            </w:pPr>
            <w:r>
              <w:rPr>
                <w:b/>
              </w:rPr>
              <w:t>Působení v zahraničí</w:t>
            </w:r>
          </w:p>
        </w:tc>
      </w:tr>
      <w:tr w:rsidR="00C00755" w14:paraId="649B30A9" w14:textId="77777777" w:rsidTr="003A4718">
        <w:trPr>
          <w:trHeight w:val="328"/>
        </w:trPr>
        <w:tc>
          <w:tcPr>
            <w:tcW w:w="9859" w:type="dxa"/>
            <w:gridSpan w:val="11"/>
          </w:tcPr>
          <w:p w14:paraId="330F14BC" w14:textId="70C05AEE" w:rsidR="00C00755" w:rsidRPr="00B21C06" w:rsidRDefault="00C00755" w:rsidP="003A4718">
            <w:pPr>
              <w:jc w:val="both"/>
              <w:rPr>
                <w:highlight w:val="cyan"/>
              </w:rPr>
            </w:pPr>
            <w:r w:rsidRPr="00B21C06">
              <w:t xml:space="preserve">2017 – </w:t>
            </w:r>
            <w:r w:rsidRPr="00B21C06">
              <w:rPr>
                <w:iCs/>
              </w:rPr>
              <w:t xml:space="preserve">Valdosta State University </w:t>
            </w:r>
            <w:r>
              <w:rPr>
                <w:iCs/>
              </w:rPr>
              <w:t>(</w:t>
            </w:r>
            <w:r w:rsidRPr="00B21C06">
              <w:t>USA</w:t>
            </w:r>
            <w:r>
              <w:t>)</w:t>
            </w:r>
            <w:r w:rsidRPr="00B21C06">
              <w:t xml:space="preserve"> studijně-výzkumná stáž</w:t>
            </w:r>
            <w:ins w:id="137" w:author="Jan Kalenda" w:date="2023-03-15T22:04:00Z">
              <w:r w:rsidR="00E25820">
                <w:t xml:space="preserve">, </w:t>
              </w:r>
            </w:ins>
            <w:ins w:id="138" w:author="Jan Kalenda" w:date="2023-03-15T22:05:00Z">
              <w:r w:rsidR="00E25820">
                <w:t>1 měsíc</w:t>
              </w:r>
            </w:ins>
            <w:del w:id="139" w:author="Jan Kalenda" w:date="2023-03-15T22:04:00Z">
              <w:r w:rsidDel="00E25820">
                <w:delText>.</w:delText>
              </w:r>
            </w:del>
          </w:p>
        </w:tc>
      </w:tr>
      <w:tr w:rsidR="00C00755" w14:paraId="2A8A8639" w14:textId="77777777" w:rsidTr="003A4718">
        <w:trPr>
          <w:cantSplit/>
          <w:trHeight w:val="470"/>
        </w:trPr>
        <w:tc>
          <w:tcPr>
            <w:tcW w:w="2518" w:type="dxa"/>
            <w:shd w:val="clear" w:color="auto" w:fill="F7CAAC"/>
          </w:tcPr>
          <w:p w14:paraId="30A69E5C" w14:textId="77777777" w:rsidR="00C00755" w:rsidRDefault="00C00755" w:rsidP="003A4718">
            <w:pPr>
              <w:jc w:val="both"/>
              <w:rPr>
                <w:b/>
              </w:rPr>
            </w:pPr>
            <w:r>
              <w:rPr>
                <w:b/>
              </w:rPr>
              <w:t xml:space="preserve">Podpis </w:t>
            </w:r>
          </w:p>
        </w:tc>
        <w:tc>
          <w:tcPr>
            <w:tcW w:w="4536" w:type="dxa"/>
            <w:gridSpan w:val="5"/>
          </w:tcPr>
          <w:p w14:paraId="0315F688" w14:textId="77777777" w:rsidR="00C00755" w:rsidRDefault="00C00755" w:rsidP="003A4718">
            <w:pPr>
              <w:jc w:val="both"/>
            </w:pPr>
            <w:r>
              <w:t>prof. PhDr. Ivo Jirásek, Ph.D.</w:t>
            </w:r>
          </w:p>
        </w:tc>
        <w:tc>
          <w:tcPr>
            <w:tcW w:w="786" w:type="dxa"/>
            <w:gridSpan w:val="2"/>
            <w:shd w:val="clear" w:color="auto" w:fill="F7CAAC"/>
          </w:tcPr>
          <w:p w14:paraId="7C9F8157" w14:textId="77777777" w:rsidR="00C00755" w:rsidRDefault="00C00755" w:rsidP="003A4718">
            <w:pPr>
              <w:jc w:val="both"/>
            </w:pPr>
            <w:r>
              <w:rPr>
                <w:b/>
              </w:rPr>
              <w:t>datum</w:t>
            </w:r>
          </w:p>
        </w:tc>
        <w:tc>
          <w:tcPr>
            <w:tcW w:w="2019" w:type="dxa"/>
            <w:gridSpan w:val="3"/>
          </w:tcPr>
          <w:p w14:paraId="0E31E0D2" w14:textId="63935338" w:rsidR="00C00755" w:rsidRDefault="00C43444" w:rsidP="003A4718">
            <w:pPr>
              <w:jc w:val="both"/>
            </w:pPr>
            <w:r>
              <w:t>31. 10. 2022</w:t>
            </w:r>
          </w:p>
        </w:tc>
      </w:tr>
      <w:bookmarkEnd w:id="136"/>
    </w:tbl>
    <w:p w14:paraId="1F4BF973" w14:textId="77777777" w:rsidR="00C00755" w:rsidRDefault="00C00755" w:rsidP="00C00755">
      <w:pPr>
        <w:sectPr w:rsidR="00C00755" w:rsidSect="003A4718">
          <w:footerReference w:type="even" r:id="rId20"/>
          <w:footerReference w:type="default" r:id="rId21"/>
          <w:footerReference w:type="first" r:id="rId22"/>
          <w:pgSz w:w="11906" w:h="16838"/>
          <w:pgMar w:top="1417" w:right="1417" w:bottom="1417" w:left="1417" w:header="708" w:footer="708" w:gutter="0"/>
          <w:cols w:space="708"/>
          <w:titlePg/>
          <w:docGrid w:linePitch="360"/>
        </w:sectPr>
      </w:pPr>
    </w:p>
    <w:tbl>
      <w:tblPr>
        <w:tblpPr w:leftFromText="141" w:rightFromText="141" w:vertAnchor="text" w:horzAnchor="margin" w:tblpY="5"/>
        <w:tblW w:w="98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50"/>
        <w:gridCol w:w="1671"/>
        <w:gridCol w:w="524"/>
        <w:gridCol w:w="468"/>
        <w:gridCol w:w="456"/>
        <w:gridCol w:w="538"/>
        <w:gridCol w:w="29"/>
        <w:gridCol w:w="680"/>
        <w:gridCol w:w="77"/>
        <w:gridCol w:w="632"/>
        <w:gridCol w:w="693"/>
        <w:gridCol w:w="694"/>
      </w:tblGrid>
      <w:tr w:rsidR="00C00755" w:rsidRPr="001B6CD6" w14:paraId="568FE76C" w14:textId="77777777" w:rsidTr="003A4718">
        <w:tc>
          <w:tcPr>
            <w:tcW w:w="9859" w:type="dxa"/>
            <w:gridSpan w:val="14"/>
            <w:tcBorders>
              <w:bottom w:val="double" w:sz="4" w:space="0" w:color="auto"/>
            </w:tcBorders>
            <w:shd w:val="clear" w:color="auto" w:fill="BDD6EE"/>
          </w:tcPr>
          <w:p w14:paraId="40AD61DB" w14:textId="77777777" w:rsidR="00C00755" w:rsidRPr="001B6CD6" w:rsidRDefault="00C00755" w:rsidP="003A4718">
            <w:pPr>
              <w:jc w:val="both"/>
              <w:rPr>
                <w:b/>
                <w:sz w:val="28"/>
              </w:rPr>
            </w:pPr>
            <w:r w:rsidRPr="001B6CD6">
              <w:rPr>
                <w:b/>
                <w:sz w:val="28"/>
              </w:rPr>
              <w:lastRenderedPageBreak/>
              <w:t>C-I – Personální zabezpečení</w:t>
            </w:r>
          </w:p>
        </w:tc>
      </w:tr>
      <w:tr w:rsidR="00C00755" w:rsidRPr="001B6CD6" w14:paraId="1DBE62F5" w14:textId="77777777" w:rsidTr="003A4718">
        <w:tc>
          <w:tcPr>
            <w:tcW w:w="2518" w:type="dxa"/>
            <w:tcBorders>
              <w:top w:val="double" w:sz="4" w:space="0" w:color="auto"/>
            </w:tcBorders>
            <w:shd w:val="clear" w:color="auto" w:fill="F7CAAC"/>
          </w:tcPr>
          <w:p w14:paraId="69AE0468" w14:textId="77777777" w:rsidR="00C00755" w:rsidRPr="001B6CD6" w:rsidRDefault="00C00755" w:rsidP="003A4718">
            <w:pPr>
              <w:jc w:val="both"/>
              <w:rPr>
                <w:b/>
              </w:rPr>
            </w:pPr>
            <w:r w:rsidRPr="001B6CD6">
              <w:rPr>
                <w:b/>
              </w:rPr>
              <w:t>Vysoká škola</w:t>
            </w:r>
          </w:p>
        </w:tc>
        <w:tc>
          <w:tcPr>
            <w:tcW w:w="7341" w:type="dxa"/>
            <w:gridSpan w:val="13"/>
          </w:tcPr>
          <w:p w14:paraId="53EBF261" w14:textId="77777777" w:rsidR="00C00755" w:rsidRPr="001B6CD6" w:rsidRDefault="00C00755" w:rsidP="003A4718">
            <w:pPr>
              <w:jc w:val="both"/>
            </w:pPr>
            <w:r w:rsidRPr="001B6CD6">
              <w:t>Univerzita Tomáše Bati ve Zlíně</w:t>
            </w:r>
          </w:p>
        </w:tc>
      </w:tr>
      <w:tr w:rsidR="00C00755" w:rsidRPr="001B6CD6" w14:paraId="51A3D833" w14:textId="77777777" w:rsidTr="003A4718">
        <w:tc>
          <w:tcPr>
            <w:tcW w:w="2518" w:type="dxa"/>
            <w:shd w:val="clear" w:color="auto" w:fill="F7CAAC"/>
          </w:tcPr>
          <w:p w14:paraId="2BE7242D" w14:textId="77777777" w:rsidR="00C00755" w:rsidRPr="001B6CD6" w:rsidRDefault="00C00755" w:rsidP="003A4718">
            <w:pPr>
              <w:jc w:val="both"/>
              <w:rPr>
                <w:b/>
              </w:rPr>
            </w:pPr>
            <w:r w:rsidRPr="001B6CD6">
              <w:rPr>
                <w:b/>
              </w:rPr>
              <w:t>Součást vysoké školy</w:t>
            </w:r>
          </w:p>
        </w:tc>
        <w:tc>
          <w:tcPr>
            <w:tcW w:w="7341" w:type="dxa"/>
            <w:gridSpan w:val="13"/>
          </w:tcPr>
          <w:p w14:paraId="5D639DA6" w14:textId="77777777" w:rsidR="00C00755" w:rsidRPr="001B6CD6" w:rsidRDefault="00C00755" w:rsidP="003A4718">
            <w:pPr>
              <w:jc w:val="both"/>
            </w:pPr>
            <w:r w:rsidRPr="001B6CD6">
              <w:t>Fakulta humanitních studií</w:t>
            </w:r>
          </w:p>
        </w:tc>
      </w:tr>
      <w:tr w:rsidR="00C00755" w:rsidRPr="001B6CD6" w14:paraId="1117FC4E" w14:textId="77777777" w:rsidTr="003A4718">
        <w:tc>
          <w:tcPr>
            <w:tcW w:w="2518" w:type="dxa"/>
            <w:shd w:val="clear" w:color="auto" w:fill="F7CAAC"/>
          </w:tcPr>
          <w:p w14:paraId="15A9EFC7" w14:textId="77777777" w:rsidR="00C00755" w:rsidRPr="001B6CD6" w:rsidRDefault="00C00755" w:rsidP="003A4718">
            <w:pPr>
              <w:jc w:val="both"/>
              <w:rPr>
                <w:b/>
              </w:rPr>
            </w:pPr>
            <w:r w:rsidRPr="001B6CD6">
              <w:rPr>
                <w:b/>
              </w:rPr>
              <w:t>Název studijního programu</w:t>
            </w:r>
          </w:p>
        </w:tc>
        <w:tc>
          <w:tcPr>
            <w:tcW w:w="7341" w:type="dxa"/>
            <w:gridSpan w:val="13"/>
          </w:tcPr>
          <w:p w14:paraId="33605134" w14:textId="77777777" w:rsidR="00C00755" w:rsidRPr="001B6CD6" w:rsidRDefault="00C00755" w:rsidP="003A4718">
            <w:pPr>
              <w:jc w:val="both"/>
            </w:pPr>
            <w:r w:rsidRPr="001B6CD6">
              <w:t>Pedagogika</w:t>
            </w:r>
          </w:p>
        </w:tc>
      </w:tr>
      <w:tr w:rsidR="00C00755" w:rsidRPr="001B6CD6" w14:paraId="0384F3E3" w14:textId="77777777" w:rsidTr="003A4718">
        <w:tc>
          <w:tcPr>
            <w:tcW w:w="2518" w:type="dxa"/>
            <w:shd w:val="clear" w:color="auto" w:fill="F7CAAC"/>
          </w:tcPr>
          <w:p w14:paraId="6036E997" w14:textId="77777777" w:rsidR="00C00755" w:rsidRPr="001B6CD6" w:rsidRDefault="00C00755" w:rsidP="003A4718">
            <w:pPr>
              <w:jc w:val="both"/>
              <w:rPr>
                <w:b/>
              </w:rPr>
            </w:pPr>
            <w:r w:rsidRPr="001B6CD6">
              <w:rPr>
                <w:b/>
              </w:rPr>
              <w:t>Jméno a příjmení</w:t>
            </w:r>
          </w:p>
        </w:tc>
        <w:tc>
          <w:tcPr>
            <w:tcW w:w="4536" w:type="dxa"/>
            <w:gridSpan w:val="7"/>
          </w:tcPr>
          <w:p w14:paraId="35AC3AF8" w14:textId="77777777" w:rsidR="00C00755" w:rsidRPr="001B6CD6" w:rsidRDefault="00C00755" w:rsidP="003A4718">
            <w:pPr>
              <w:jc w:val="both"/>
            </w:pPr>
            <w:r w:rsidRPr="001B6CD6">
              <w:t>Jan Kalenda</w:t>
            </w:r>
          </w:p>
        </w:tc>
        <w:tc>
          <w:tcPr>
            <w:tcW w:w="709" w:type="dxa"/>
            <w:gridSpan w:val="2"/>
            <w:shd w:val="clear" w:color="auto" w:fill="F7CAAC"/>
          </w:tcPr>
          <w:p w14:paraId="2B5F1243" w14:textId="77777777" w:rsidR="00C00755" w:rsidRPr="001B6CD6" w:rsidRDefault="00C00755" w:rsidP="003A4718">
            <w:pPr>
              <w:jc w:val="both"/>
              <w:rPr>
                <w:b/>
              </w:rPr>
            </w:pPr>
            <w:r w:rsidRPr="001B6CD6">
              <w:rPr>
                <w:b/>
              </w:rPr>
              <w:t>Tituly</w:t>
            </w:r>
          </w:p>
        </w:tc>
        <w:tc>
          <w:tcPr>
            <w:tcW w:w="2096" w:type="dxa"/>
            <w:gridSpan w:val="4"/>
          </w:tcPr>
          <w:p w14:paraId="794C69D4" w14:textId="136CE502" w:rsidR="00C00755" w:rsidRPr="001B6CD6" w:rsidRDefault="00C00755" w:rsidP="003A4718">
            <w:pPr>
              <w:jc w:val="both"/>
            </w:pPr>
            <w:r w:rsidRPr="001B6CD6">
              <w:t>doc., Mgr.,</w:t>
            </w:r>
            <w:r w:rsidR="00A74A36">
              <w:t xml:space="preserve"> </w:t>
            </w:r>
            <w:r w:rsidRPr="001B6CD6">
              <w:t>Ph.D..</w:t>
            </w:r>
          </w:p>
        </w:tc>
      </w:tr>
      <w:tr w:rsidR="00C00755" w:rsidRPr="001B6CD6" w14:paraId="188C4B8E" w14:textId="77777777" w:rsidTr="003A4718">
        <w:tc>
          <w:tcPr>
            <w:tcW w:w="2518" w:type="dxa"/>
            <w:shd w:val="clear" w:color="auto" w:fill="F7CAAC"/>
          </w:tcPr>
          <w:p w14:paraId="1E8D0756" w14:textId="77777777" w:rsidR="00C00755" w:rsidRPr="001B6CD6" w:rsidRDefault="00C00755" w:rsidP="003A4718">
            <w:pPr>
              <w:jc w:val="both"/>
              <w:rPr>
                <w:b/>
              </w:rPr>
            </w:pPr>
            <w:r w:rsidRPr="001B6CD6">
              <w:rPr>
                <w:b/>
              </w:rPr>
              <w:t>Rok narození</w:t>
            </w:r>
          </w:p>
        </w:tc>
        <w:tc>
          <w:tcPr>
            <w:tcW w:w="829" w:type="dxa"/>
          </w:tcPr>
          <w:p w14:paraId="235F26BD" w14:textId="77777777" w:rsidR="00C00755" w:rsidRPr="001B6CD6" w:rsidRDefault="00C00755" w:rsidP="003A4718">
            <w:pPr>
              <w:jc w:val="both"/>
            </w:pPr>
            <w:r w:rsidRPr="001B6CD6">
              <w:t>1985</w:t>
            </w:r>
          </w:p>
        </w:tc>
        <w:tc>
          <w:tcPr>
            <w:tcW w:w="1721" w:type="dxa"/>
            <w:gridSpan w:val="2"/>
            <w:shd w:val="clear" w:color="auto" w:fill="F7CAAC"/>
          </w:tcPr>
          <w:p w14:paraId="145DF8DB" w14:textId="77777777" w:rsidR="00C00755" w:rsidRPr="001B6CD6" w:rsidRDefault="00C00755" w:rsidP="003A4718">
            <w:pPr>
              <w:jc w:val="both"/>
              <w:rPr>
                <w:b/>
              </w:rPr>
            </w:pPr>
            <w:r w:rsidRPr="001B6CD6">
              <w:rPr>
                <w:b/>
              </w:rPr>
              <w:t>typ vztahu k VŠ</w:t>
            </w:r>
          </w:p>
        </w:tc>
        <w:tc>
          <w:tcPr>
            <w:tcW w:w="992" w:type="dxa"/>
            <w:gridSpan w:val="2"/>
          </w:tcPr>
          <w:p w14:paraId="74209504" w14:textId="77777777" w:rsidR="00C00755" w:rsidRPr="001B6CD6" w:rsidRDefault="00C00755" w:rsidP="003A4718">
            <w:pPr>
              <w:jc w:val="both"/>
            </w:pPr>
            <w:r w:rsidRPr="001B6CD6">
              <w:t>pp.</w:t>
            </w:r>
          </w:p>
        </w:tc>
        <w:tc>
          <w:tcPr>
            <w:tcW w:w="994" w:type="dxa"/>
            <w:gridSpan w:val="2"/>
            <w:shd w:val="clear" w:color="auto" w:fill="F7CAAC"/>
          </w:tcPr>
          <w:p w14:paraId="2101A1C8" w14:textId="77777777" w:rsidR="00C00755" w:rsidRPr="001B6CD6" w:rsidRDefault="00C00755" w:rsidP="003A4718">
            <w:pPr>
              <w:jc w:val="both"/>
              <w:rPr>
                <w:b/>
              </w:rPr>
            </w:pPr>
            <w:r w:rsidRPr="001B6CD6">
              <w:rPr>
                <w:b/>
              </w:rPr>
              <w:t>rozsah</w:t>
            </w:r>
          </w:p>
        </w:tc>
        <w:tc>
          <w:tcPr>
            <w:tcW w:w="709" w:type="dxa"/>
            <w:gridSpan w:val="2"/>
          </w:tcPr>
          <w:p w14:paraId="56A83BB7" w14:textId="77777777" w:rsidR="00C00755" w:rsidRPr="001B6CD6" w:rsidRDefault="00C00755" w:rsidP="003A4718">
            <w:pPr>
              <w:jc w:val="both"/>
            </w:pPr>
            <w:r w:rsidRPr="001B6CD6">
              <w:t>40</w:t>
            </w:r>
          </w:p>
        </w:tc>
        <w:tc>
          <w:tcPr>
            <w:tcW w:w="709" w:type="dxa"/>
            <w:gridSpan w:val="2"/>
            <w:shd w:val="clear" w:color="auto" w:fill="F7CAAC"/>
          </w:tcPr>
          <w:p w14:paraId="0F07AEF4" w14:textId="77777777" w:rsidR="00C00755" w:rsidRPr="001B6CD6" w:rsidRDefault="00C00755" w:rsidP="003A4718">
            <w:pPr>
              <w:jc w:val="both"/>
              <w:rPr>
                <w:b/>
              </w:rPr>
            </w:pPr>
            <w:r w:rsidRPr="001B6CD6">
              <w:rPr>
                <w:b/>
              </w:rPr>
              <w:t>do kdy</w:t>
            </w:r>
          </w:p>
        </w:tc>
        <w:tc>
          <w:tcPr>
            <w:tcW w:w="1387" w:type="dxa"/>
            <w:gridSpan w:val="2"/>
          </w:tcPr>
          <w:p w14:paraId="34CF8774" w14:textId="77777777" w:rsidR="00C00755" w:rsidRPr="001B6CD6" w:rsidRDefault="00C00755" w:rsidP="003A4718">
            <w:pPr>
              <w:jc w:val="both"/>
            </w:pPr>
            <w:r w:rsidRPr="001B6CD6">
              <w:t>N</w:t>
            </w:r>
          </w:p>
        </w:tc>
      </w:tr>
      <w:tr w:rsidR="00C00755" w:rsidRPr="001B6CD6" w14:paraId="3A95A94E" w14:textId="77777777" w:rsidTr="003A4718">
        <w:tc>
          <w:tcPr>
            <w:tcW w:w="5068" w:type="dxa"/>
            <w:gridSpan w:val="4"/>
            <w:shd w:val="clear" w:color="auto" w:fill="F7CAAC"/>
          </w:tcPr>
          <w:p w14:paraId="593B34F7" w14:textId="77777777" w:rsidR="00C00755" w:rsidRPr="001B6CD6" w:rsidRDefault="00C00755" w:rsidP="003A4718">
            <w:pPr>
              <w:jc w:val="both"/>
              <w:rPr>
                <w:b/>
              </w:rPr>
            </w:pPr>
            <w:r w:rsidRPr="001B6CD6">
              <w:rPr>
                <w:b/>
              </w:rPr>
              <w:t>Typ vztahu na součásti VŠ, která uskutečňuje st. program</w:t>
            </w:r>
          </w:p>
        </w:tc>
        <w:tc>
          <w:tcPr>
            <w:tcW w:w="992" w:type="dxa"/>
            <w:gridSpan w:val="2"/>
          </w:tcPr>
          <w:p w14:paraId="4F6BD247" w14:textId="77777777" w:rsidR="00C00755" w:rsidRPr="001B6CD6" w:rsidRDefault="00C00755" w:rsidP="003A4718">
            <w:pPr>
              <w:jc w:val="both"/>
            </w:pPr>
            <w:r w:rsidRPr="001B6CD6">
              <w:t>pp.</w:t>
            </w:r>
          </w:p>
        </w:tc>
        <w:tc>
          <w:tcPr>
            <w:tcW w:w="994" w:type="dxa"/>
            <w:gridSpan w:val="2"/>
            <w:shd w:val="clear" w:color="auto" w:fill="F7CAAC"/>
          </w:tcPr>
          <w:p w14:paraId="766ED2DE" w14:textId="77777777" w:rsidR="00C00755" w:rsidRPr="001B6CD6" w:rsidRDefault="00C00755" w:rsidP="003A4718">
            <w:pPr>
              <w:jc w:val="both"/>
              <w:rPr>
                <w:b/>
              </w:rPr>
            </w:pPr>
            <w:r w:rsidRPr="001B6CD6">
              <w:rPr>
                <w:b/>
              </w:rPr>
              <w:t>rozsah</w:t>
            </w:r>
          </w:p>
        </w:tc>
        <w:tc>
          <w:tcPr>
            <w:tcW w:w="709" w:type="dxa"/>
            <w:gridSpan w:val="2"/>
          </w:tcPr>
          <w:p w14:paraId="149C9021" w14:textId="77777777" w:rsidR="00C00755" w:rsidRPr="001B6CD6" w:rsidRDefault="00C00755" w:rsidP="003A4718">
            <w:pPr>
              <w:jc w:val="both"/>
            </w:pPr>
            <w:r w:rsidRPr="001B6CD6">
              <w:t>40</w:t>
            </w:r>
          </w:p>
        </w:tc>
        <w:tc>
          <w:tcPr>
            <w:tcW w:w="709" w:type="dxa"/>
            <w:gridSpan w:val="2"/>
            <w:shd w:val="clear" w:color="auto" w:fill="F7CAAC"/>
          </w:tcPr>
          <w:p w14:paraId="5551F0AB" w14:textId="77777777" w:rsidR="00C00755" w:rsidRPr="001B6CD6" w:rsidRDefault="00C00755" w:rsidP="003A4718">
            <w:pPr>
              <w:jc w:val="both"/>
              <w:rPr>
                <w:b/>
              </w:rPr>
            </w:pPr>
            <w:r w:rsidRPr="001B6CD6">
              <w:rPr>
                <w:b/>
              </w:rPr>
              <w:t>do kdy</w:t>
            </w:r>
          </w:p>
        </w:tc>
        <w:tc>
          <w:tcPr>
            <w:tcW w:w="1387" w:type="dxa"/>
            <w:gridSpan w:val="2"/>
          </w:tcPr>
          <w:p w14:paraId="438AB02E" w14:textId="77777777" w:rsidR="00C00755" w:rsidRPr="001B6CD6" w:rsidRDefault="00C00755" w:rsidP="003A4718">
            <w:pPr>
              <w:jc w:val="both"/>
            </w:pPr>
            <w:r w:rsidRPr="001B6CD6">
              <w:t>N</w:t>
            </w:r>
          </w:p>
        </w:tc>
      </w:tr>
      <w:tr w:rsidR="00C00755" w:rsidRPr="001B6CD6" w14:paraId="2DE7A6FC" w14:textId="77777777" w:rsidTr="003A4718">
        <w:tc>
          <w:tcPr>
            <w:tcW w:w="6060" w:type="dxa"/>
            <w:gridSpan w:val="6"/>
            <w:shd w:val="clear" w:color="auto" w:fill="F7CAAC"/>
          </w:tcPr>
          <w:p w14:paraId="1A8CF1F3" w14:textId="77777777" w:rsidR="00C00755" w:rsidRPr="001B6CD6" w:rsidRDefault="00C00755" w:rsidP="003A4718">
            <w:pPr>
              <w:jc w:val="both"/>
            </w:pPr>
            <w:r w:rsidRPr="001B6CD6">
              <w:rPr>
                <w:b/>
              </w:rPr>
              <w:t>Další současná působení jako akademický pracovník na jiných VŠ</w:t>
            </w:r>
          </w:p>
        </w:tc>
        <w:tc>
          <w:tcPr>
            <w:tcW w:w="1703" w:type="dxa"/>
            <w:gridSpan w:val="4"/>
            <w:shd w:val="clear" w:color="auto" w:fill="F7CAAC"/>
          </w:tcPr>
          <w:p w14:paraId="2C2ABE3C" w14:textId="77777777" w:rsidR="00C00755" w:rsidRPr="001B6CD6" w:rsidRDefault="00C00755" w:rsidP="003A4718">
            <w:pPr>
              <w:jc w:val="both"/>
              <w:rPr>
                <w:b/>
              </w:rPr>
            </w:pPr>
            <w:r w:rsidRPr="001B6CD6">
              <w:rPr>
                <w:b/>
              </w:rPr>
              <w:t>typ prac. vztahu</w:t>
            </w:r>
          </w:p>
        </w:tc>
        <w:tc>
          <w:tcPr>
            <w:tcW w:w="2096" w:type="dxa"/>
            <w:gridSpan w:val="4"/>
            <w:shd w:val="clear" w:color="auto" w:fill="F7CAAC"/>
          </w:tcPr>
          <w:p w14:paraId="7ED0DE28" w14:textId="77777777" w:rsidR="00C00755" w:rsidRPr="001B6CD6" w:rsidRDefault="00C00755" w:rsidP="003A4718">
            <w:pPr>
              <w:jc w:val="both"/>
              <w:rPr>
                <w:b/>
              </w:rPr>
            </w:pPr>
            <w:r w:rsidRPr="001B6CD6">
              <w:rPr>
                <w:b/>
              </w:rPr>
              <w:t>rozsah</w:t>
            </w:r>
          </w:p>
        </w:tc>
      </w:tr>
      <w:tr w:rsidR="00C00755" w:rsidRPr="001B6CD6" w14:paraId="2D5EFD75" w14:textId="77777777" w:rsidTr="003A4718">
        <w:tc>
          <w:tcPr>
            <w:tcW w:w="6060" w:type="dxa"/>
            <w:gridSpan w:val="6"/>
          </w:tcPr>
          <w:p w14:paraId="2AFDCE2A" w14:textId="77777777" w:rsidR="00C00755" w:rsidRPr="001B6CD6" w:rsidRDefault="00C00755" w:rsidP="003A4718">
            <w:pPr>
              <w:jc w:val="both"/>
            </w:pPr>
            <w:r w:rsidRPr="001B6CD6">
              <w:t>nemá</w:t>
            </w:r>
          </w:p>
        </w:tc>
        <w:tc>
          <w:tcPr>
            <w:tcW w:w="1703" w:type="dxa"/>
            <w:gridSpan w:val="4"/>
          </w:tcPr>
          <w:p w14:paraId="65DAF912" w14:textId="77777777" w:rsidR="00C00755" w:rsidRPr="001B6CD6" w:rsidRDefault="00C00755" w:rsidP="003A4718">
            <w:pPr>
              <w:jc w:val="both"/>
            </w:pPr>
          </w:p>
        </w:tc>
        <w:tc>
          <w:tcPr>
            <w:tcW w:w="2096" w:type="dxa"/>
            <w:gridSpan w:val="4"/>
          </w:tcPr>
          <w:p w14:paraId="1C922340" w14:textId="77777777" w:rsidR="00C00755" w:rsidRPr="001B6CD6" w:rsidRDefault="00C00755" w:rsidP="003A4718">
            <w:pPr>
              <w:jc w:val="both"/>
            </w:pPr>
          </w:p>
        </w:tc>
      </w:tr>
      <w:tr w:rsidR="00C00755" w:rsidRPr="001B6CD6" w14:paraId="77CBA624" w14:textId="77777777" w:rsidTr="003A4718">
        <w:tc>
          <w:tcPr>
            <w:tcW w:w="9859" w:type="dxa"/>
            <w:gridSpan w:val="14"/>
            <w:shd w:val="clear" w:color="auto" w:fill="F7CAAC"/>
          </w:tcPr>
          <w:p w14:paraId="302E359D" w14:textId="77777777" w:rsidR="00C00755" w:rsidRPr="001B6CD6" w:rsidRDefault="00C00755" w:rsidP="003A4718">
            <w:pPr>
              <w:jc w:val="both"/>
            </w:pPr>
            <w:r w:rsidRPr="001B6CD6">
              <w:rPr>
                <w:b/>
              </w:rPr>
              <w:t>Předměty příslušného studijního programu a způsob zapojení do jejich výuky, příp. další zapojení do uskutečňování studijního programu</w:t>
            </w:r>
          </w:p>
        </w:tc>
      </w:tr>
      <w:tr w:rsidR="00C00755" w:rsidRPr="001B6CD6" w14:paraId="1ECCA172" w14:textId="77777777" w:rsidTr="003A4718">
        <w:trPr>
          <w:trHeight w:val="323"/>
        </w:trPr>
        <w:tc>
          <w:tcPr>
            <w:tcW w:w="9859" w:type="dxa"/>
            <w:gridSpan w:val="14"/>
            <w:tcBorders>
              <w:top w:val="nil"/>
            </w:tcBorders>
          </w:tcPr>
          <w:p w14:paraId="5AB1B8AD" w14:textId="77777777" w:rsidR="00C00755" w:rsidRDefault="00C00755" w:rsidP="003A4718">
            <w:pPr>
              <w:jc w:val="both"/>
            </w:pPr>
            <w:r w:rsidRPr="001B6CD6">
              <w:t xml:space="preserve">V rámci studijního programu Pedagogika: </w:t>
            </w:r>
          </w:p>
          <w:p w14:paraId="6F069997" w14:textId="13812B0E" w:rsidR="00C00755" w:rsidRDefault="00C00755" w:rsidP="00630AC5">
            <w:pPr>
              <w:pStyle w:val="Odstavecseseznamem"/>
              <w:numPr>
                <w:ilvl w:val="0"/>
                <w:numId w:val="106"/>
              </w:numPr>
              <w:jc w:val="both"/>
            </w:pPr>
            <w:r w:rsidRPr="009C234F">
              <w:t xml:space="preserve">garantuje předmět </w:t>
            </w:r>
            <w:r w:rsidR="00483DD2">
              <w:t xml:space="preserve">Kvantitativní metodologie </w:t>
            </w:r>
            <w:r w:rsidRPr="009C234F">
              <w:t xml:space="preserve">(vyučující </w:t>
            </w:r>
            <w:r w:rsidR="00483DD2">
              <w:t>40</w:t>
            </w:r>
            <w:r>
              <w:t xml:space="preserve"> </w:t>
            </w:r>
            <w:r w:rsidRPr="009C234F">
              <w:t>%) a Současné trendy ve výzkumu vzdělávání (vyučujcí 100</w:t>
            </w:r>
            <w:r>
              <w:t xml:space="preserve"> </w:t>
            </w:r>
            <w:r w:rsidRPr="009C234F">
              <w:t>%)</w:t>
            </w:r>
            <w:r>
              <w:t xml:space="preserve">. </w:t>
            </w:r>
          </w:p>
          <w:p w14:paraId="6B3F2067" w14:textId="32931FF6" w:rsidR="00C00755" w:rsidRDefault="00C00755" w:rsidP="00630AC5">
            <w:pPr>
              <w:pStyle w:val="Odstavecseseznamem"/>
              <w:numPr>
                <w:ilvl w:val="0"/>
                <w:numId w:val="106"/>
              </w:numPr>
              <w:jc w:val="both"/>
            </w:pPr>
            <w:r>
              <w:t xml:space="preserve">Podílí se na výuce v předmětu </w:t>
            </w:r>
            <w:r w:rsidR="00483DD2">
              <w:t>Generické dovednosti v pedagogické vědě</w:t>
            </w:r>
            <w:r>
              <w:t>. (</w:t>
            </w:r>
            <w:r w:rsidR="00483DD2">
              <w:t>vyučující 75</w:t>
            </w:r>
            <w:r>
              <w:t xml:space="preserve"> %). </w:t>
            </w:r>
          </w:p>
          <w:p w14:paraId="33034075" w14:textId="6BE2CE8B" w:rsidR="007B0ED2" w:rsidRPr="0038689F" w:rsidRDefault="00C00755" w:rsidP="00630AC5">
            <w:pPr>
              <w:pStyle w:val="Odstavecseseznamem"/>
              <w:numPr>
                <w:ilvl w:val="0"/>
                <w:numId w:val="106"/>
              </w:numPr>
              <w:jc w:val="both"/>
            </w:pPr>
            <w:r>
              <w:t>P</w:t>
            </w:r>
            <w:r w:rsidRPr="009C234F">
              <w:t>ůsobí jako školitel a člen Oborové rady</w:t>
            </w:r>
            <w:ins w:id="140" w:author="Jan Kalenda" w:date="2023-03-15T21:52:00Z">
              <w:r w:rsidR="007B0ED2">
                <w:t xml:space="preserve"> a garant studijního programu</w:t>
              </w:r>
            </w:ins>
            <w:del w:id="141" w:author="Jan Kalenda" w:date="2023-03-15T21:52:00Z">
              <w:r w:rsidRPr="009C234F" w:rsidDel="007B0ED2">
                <w:delText>.</w:delText>
              </w:r>
            </w:del>
          </w:p>
        </w:tc>
      </w:tr>
      <w:tr w:rsidR="00F70DBD" w:rsidRPr="001B6CD6" w14:paraId="26155061" w14:textId="77777777" w:rsidTr="00F70DBD">
        <w:tc>
          <w:tcPr>
            <w:tcW w:w="9859" w:type="dxa"/>
            <w:gridSpan w:val="14"/>
            <w:shd w:val="clear" w:color="auto" w:fill="FBD4B4" w:themeFill="accent6" w:themeFillTint="66"/>
          </w:tcPr>
          <w:p w14:paraId="330A1D5D" w14:textId="37BE751C" w:rsidR="00F70DBD" w:rsidRPr="001B6CD6" w:rsidRDefault="00F70DBD" w:rsidP="003A4718">
            <w:pPr>
              <w:jc w:val="both"/>
              <w:rPr>
                <w:b/>
              </w:rPr>
            </w:pPr>
            <w:r>
              <w:rPr>
                <w:b/>
              </w:rPr>
              <w:t>Zapojení do výuky v dalších studijních programech na téže vysoké škole (pouze u garantů ZT a PZ předmětů)</w:t>
            </w:r>
          </w:p>
        </w:tc>
      </w:tr>
      <w:tr w:rsidR="00F70DBD" w:rsidRPr="001B6CD6" w14:paraId="2FD299D1" w14:textId="77777777" w:rsidTr="00F70DBD">
        <w:trPr>
          <w:trHeight w:val="75"/>
        </w:trPr>
        <w:tc>
          <w:tcPr>
            <w:tcW w:w="3397" w:type="dxa"/>
            <w:gridSpan w:val="3"/>
            <w:shd w:val="clear" w:color="auto" w:fill="auto"/>
          </w:tcPr>
          <w:p w14:paraId="51F65377" w14:textId="38FA874E" w:rsidR="00F70DBD" w:rsidRPr="00DB5CF8" w:rsidRDefault="00F70DBD" w:rsidP="003A4718">
            <w:pPr>
              <w:jc w:val="both"/>
            </w:pPr>
            <w:r w:rsidRPr="00DB5CF8">
              <w:t>Název studijního předmětu</w:t>
            </w:r>
          </w:p>
        </w:tc>
        <w:tc>
          <w:tcPr>
            <w:tcW w:w="3119" w:type="dxa"/>
            <w:gridSpan w:val="4"/>
            <w:shd w:val="clear" w:color="auto" w:fill="auto"/>
          </w:tcPr>
          <w:p w14:paraId="71ECEA26" w14:textId="5D2C6997" w:rsidR="00F70DBD" w:rsidRPr="00DB5CF8" w:rsidRDefault="00F70DBD" w:rsidP="00BC3647">
            <w:r w:rsidRPr="00DB5CF8">
              <w:t>Název studijního programu</w:t>
            </w:r>
          </w:p>
        </w:tc>
        <w:tc>
          <w:tcPr>
            <w:tcW w:w="567" w:type="dxa"/>
            <w:gridSpan w:val="2"/>
            <w:shd w:val="clear" w:color="auto" w:fill="auto"/>
          </w:tcPr>
          <w:p w14:paraId="28DF9F8E" w14:textId="4FCA71B1" w:rsidR="00F70DBD" w:rsidRPr="00DB5CF8" w:rsidRDefault="00F70DBD" w:rsidP="003A4718">
            <w:pPr>
              <w:jc w:val="both"/>
            </w:pPr>
            <w:r w:rsidRPr="00DB5CF8">
              <w:t xml:space="preserve">sem. </w:t>
            </w:r>
          </w:p>
        </w:tc>
        <w:tc>
          <w:tcPr>
            <w:tcW w:w="2776" w:type="dxa"/>
            <w:gridSpan w:val="5"/>
            <w:shd w:val="clear" w:color="auto" w:fill="auto"/>
          </w:tcPr>
          <w:p w14:paraId="760B6FF2" w14:textId="6B3DD197" w:rsidR="00F70DBD" w:rsidRPr="00DB5CF8" w:rsidRDefault="00F70DBD" w:rsidP="003A4718">
            <w:pPr>
              <w:jc w:val="both"/>
            </w:pPr>
            <w:r w:rsidRPr="00DB5CF8">
              <w:t>Role ve výuce daného předmětu</w:t>
            </w:r>
          </w:p>
        </w:tc>
      </w:tr>
      <w:tr w:rsidR="00F70DBD" w:rsidRPr="001B6CD6" w14:paraId="616B4442" w14:textId="77777777" w:rsidTr="00F70DBD">
        <w:trPr>
          <w:trHeight w:val="75"/>
        </w:trPr>
        <w:tc>
          <w:tcPr>
            <w:tcW w:w="3397" w:type="dxa"/>
            <w:gridSpan w:val="3"/>
            <w:shd w:val="clear" w:color="auto" w:fill="auto"/>
          </w:tcPr>
          <w:p w14:paraId="112D62DC" w14:textId="784FAD9C" w:rsidR="00F70DBD" w:rsidRPr="00DB5CF8" w:rsidRDefault="00F70DBD" w:rsidP="003A4718">
            <w:pPr>
              <w:jc w:val="both"/>
            </w:pPr>
            <w:r w:rsidRPr="00DB5CF8">
              <w:t>Základy sociologie</w:t>
            </w:r>
          </w:p>
        </w:tc>
        <w:tc>
          <w:tcPr>
            <w:tcW w:w="3119" w:type="dxa"/>
            <w:gridSpan w:val="4"/>
            <w:shd w:val="clear" w:color="auto" w:fill="auto"/>
          </w:tcPr>
          <w:p w14:paraId="15365CDA" w14:textId="695F4622" w:rsidR="00F70DBD" w:rsidRPr="00DB5CF8" w:rsidRDefault="00F70DBD" w:rsidP="003A4718">
            <w:pPr>
              <w:jc w:val="both"/>
            </w:pPr>
            <w:r w:rsidRPr="00DB5CF8">
              <w:t>Sociální pedagogika</w:t>
            </w:r>
          </w:p>
        </w:tc>
        <w:tc>
          <w:tcPr>
            <w:tcW w:w="567" w:type="dxa"/>
            <w:gridSpan w:val="2"/>
            <w:shd w:val="clear" w:color="auto" w:fill="auto"/>
          </w:tcPr>
          <w:p w14:paraId="6194E33F" w14:textId="6A9E9FD4" w:rsidR="00F70DBD" w:rsidRPr="00DB5CF8" w:rsidRDefault="00F70DBD" w:rsidP="003A4718">
            <w:pPr>
              <w:jc w:val="both"/>
            </w:pPr>
            <w:r w:rsidRPr="00DB5CF8">
              <w:t>ZS</w:t>
            </w:r>
          </w:p>
        </w:tc>
        <w:tc>
          <w:tcPr>
            <w:tcW w:w="2776" w:type="dxa"/>
            <w:gridSpan w:val="5"/>
            <w:shd w:val="clear" w:color="auto" w:fill="auto"/>
          </w:tcPr>
          <w:p w14:paraId="1F7833E3" w14:textId="243AB3B1" w:rsidR="00F70DBD" w:rsidRPr="00DB5CF8" w:rsidRDefault="00F70DBD" w:rsidP="003A4718">
            <w:pPr>
              <w:jc w:val="both"/>
            </w:pPr>
            <w:r w:rsidRPr="00DB5CF8">
              <w:t>garant (přednášející)</w:t>
            </w:r>
          </w:p>
        </w:tc>
      </w:tr>
      <w:tr w:rsidR="00F70DBD" w:rsidRPr="001B6CD6" w14:paraId="40D74355" w14:textId="77777777" w:rsidTr="00F70DBD">
        <w:trPr>
          <w:trHeight w:val="75"/>
        </w:trPr>
        <w:tc>
          <w:tcPr>
            <w:tcW w:w="3397" w:type="dxa"/>
            <w:gridSpan w:val="3"/>
            <w:shd w:val="clear" w:color="auto" w:fill="auto"/>
          </w:tcPr>
          <w:p w14:paraId="02256DA4" w14:textId="2409EE3E" w:rsidR="00F70DBD" w:rsidRPr="00DB5CF8" w:rsidRDefault="00F70DBD" w:rsidP="00F70DBD">
            <w:r w:rsidRPr="00DB5CF8">
              <w:t>Manažerská psychologie a sociologie</w:t>
            </w:r>
          </w:p>
        </w:tc>
        <w:tc>
          <w:tcPr>
            <w:tcW w:w="3119" w:type="dxa"/>
            <w:gridSpan w:val="4"/>
            <w:shd w:val="clear" w:color="auto" w:fill="auto"/>
          </w:tcPr>
          <w:p w14:paraId="70EBDE1A" w14:textId="7E07E38C" w:rsidR="00F70DBD" w:rsidRPr="00DB5CF8" w:rsidRDefault="00F70DBD" w:rsidP="003A4718">
            <w:pPr>
              <w:jc w:val="both"/>
            </w:pPr>
            <w:r w:rsidRPr="00DB5CF8">
              <w:t>Ekonomika a management</w:t>
            </w:r>
          </w:p>
        </w:tc>
        <w:tc>
          <w:tcPr>
            <w:tcW w:w="567" w:type="dxa"/>
            <w:gridSpan w:val="2"/>
            <w:shd w:val="clear" w:color="auto" w:fill="auto"/>
          </w:tcPr>
          <w:p w14:paraId="23B48E20" w14:textId="226C7B5A" w:rsidR="00F70DBD" w:rsidRPr="00DB5CF8" w:rsidRDefault="00F70DBD" w:rsidP="003A4718">
            <w:pPr>
              <w:jc w:val="both"/>
            </w:pPr>
            <w:r w:rsidRPr="00DB5CF8">
              <w:t>LS</w:t>
            </w:r>
          </w:p>
        </w:tc>
        <w:tc>
          <w:tcPr>
            <w:tcW w:w="2776" w:type="dxa"/>
            <w:gridSpan w:val="5"/>
            <w:shd w:val="clear" w:color="auto" w:fill="auto"/>
          </w:tcPr>
          <w:p w14:paraId="6B268C0A" w14:textId="1018811E" w:rsidR="00F70DBD" w:rsidRPr="00DB5CF8" w:rsidRDefault="00F70DBD" w:rsidP="003A4718">
            <w:pPr>
              <w:jc w:val="both"/>
            </w:pPr>
            <w:r w:rsidRPr="00DB5CF8">
              <w:t>garant (přednášející)</w:t>
            </w:r>
          </w:p>
        </w:tc>
      </w:tr>
      <w:tr w:rsidR="00F70DBD" w:rsidRPr="001B6CD6" w14:paraId="3940CE7B" w14:textId="77777777" w:rsidTr="00F70DBD">
        <w:trPr>
          <w:trHeight w:val="75"/>
        </w:trPr>
        <w:tc>
          <w:tcPr>
            <w:tcW w:w="3397" w:type="dxa"/>
            <w:gridSpan w:val="3"/>
            <w:shd w:val="clear" w:color="auto" w:fill="auto"/>
          </w:tcPr>
          <w:p w14:paraId="472E5500" w14:textId="74590428" w:rsidR="00F70DBD" w:rsidRPr="00DB5CF8" w:rsidRDefault="00F70DBD" w:rsidP="00F70DBD">
            <w:r w:rsidRPr="00DB5CF8">
              <w:t>Věda a vědecké poznávání</w:t>
            </w:r>
          </w:p>
        </w:tc>
        <w:tc>
          <w:tcPr>
            <w:tcW w:w="3119" w:type="dxa"/>
            <w:gridSpan w:val="4"/>
            <w:shd w:val="clear" w:color="auto" w:fill="auto"/>
          </w:tcPr>
          <w:p w14:paraId="577FC27B" w14:textId="35DA95CA" w:rsidR="00F70DBD" w:rsidRPr="00DB5CF8" w:rsidRDefault="00F70DBD" w:rsidP="003A4718">
            <w:pPr>
              <w:jc w:val="both"/>
            </w:pPr>
            <w:r w:rsidRPr="00DB5CF8">
              <w:t>Pedagogika (DSP)</w:t>
            </w:r>
          </w:p>
        </w:tc>
        <w:tc>
          <w:tcPr>
            <w:tcW w:w="567" w:type="dxa"/>
            <w:gridSpan w:val="2"/>
            <w:shd w:val="clear" w:color="auto" w:fill="auto"/>
          </w:tcPr>
          <w:p w14:paraId="5B54CE96" w14:textId="00A92D53" w:rsidR="00F70DBD" w:rsidRPr="00DB5CF8" w:rsidRDefault="00DB5CF8" w:rsidP="003A4718">
            <w:pPr>
              <w:jc w:val="both"/>
            </w:pPr>
            <w:r w:rsidRPr="00DB5CF8">
              <w:t>ZS</w:t>
            </w:r>
          </w:p>
        </w:tc>
        <w:tc>
          <w:tcPr>
            <w:tcW w:w="2776" w:type="dxa"/>
            <w:gridSpan w:val="5"/>
            <w:shd w:val="clear" w:color="auto" w:fill="auto"/>
          </w:tcPr>
          <w:p w14:paraId="5F862B87" w14:textId="24684738" w:rsidR="00F70DBD" w:rsidRPr="00DB5CF8" w:rsidRDefault="00DB5CF8" w:rsidP="003A4718">
            <w:pPr>
              <w:jc w:val="both"/>
            </w:pPr>
            <w:r w:rsidRPr="00DB5CF8">
              <w:t>garant (přednášející)</w:t>
            </w:r>
          </w:p>
        </w:tc>
      </w:tr>
      <w:tr w:rsidR="00F70DBD" w:rsidRPr="001B6CD6" w14:paraId="2D412A9E" w14:textId="77777777" w:rsidTr="00F70DBD">
        <w:trPr>
          <w:trHeight w:val="75"/>
        </w:trPr>
        <w:tc>
          <w:tcPr>
            <w:tcW w:w="3397" w:type="dxa"/>
            <w:gridSpan w:val="3"/>
            <w:shd w:val="clear" w:color="auto" w:fill="auto"/>
          </w:tcPr>
          <w:p w14:paraId="160965B5" w14:textId="7F27FE6C" w:rsidR="00F70DBD" w:rsidRPr="00DB5CF8" w:rsidRDefault="00F70DBD" w:rsidP="00F70DBD">
            <w:r w:rsidRPr="00DB5CF8">
              <w:t>Analýza dat kvalitativním výzkumu</w:t>
            </w:r>
          </w:p>
        </w:tc>
        <w:tc>
          <w:tcPr>
            <w:tcW w:w="3119" w:type="dxa"/>
            <w:gridSpan w:val="4"/>
            <w:shd w:val="clear" w:color="auto" w:fill="auto"/>
          </w:tcPr>
          <w:p w14:paraId="018F9265" w14:textId="047038A7" w:rsidR="00F70DBD" w:rsidRPr="00DB5CF8" w:rsidRDefault="00F70DBD" w:rsidP="003A4718">
            <w:pPr>
              <w:jc w:val="both"/>
            </w:pPr>
            <w:r w:rsidRPr="00DB5CF8">
              <w:t>Pedagogika (DSP)</w:t>
            </w:r>
          </w:p>
        </w:tc>
        <w:tc>
          <w:tcPr>
            <w:tcW w:w="567" w:type="dxa"/>
            <w:gridSpan w:val="2"/>
            <w:shd w:val="clear" w:color="auto" w:fill="auto"/>
          </w:tcPr>
          <w:p w14:paraId="7BEFE4A9" w14:textId="2C8BBDE7" w:rsidR="00F70DBD" w:rsidRPr="00DB5CF8" w:rsidRDefault="00DB5CF8" w:rsidP="003A4718">
            <w:pPr>
              <w:jc w:val="both"/>
            </w:pPr>
            <w:r w:rsidRPr="00DB5CF8">
              <w:t>ZS</w:t>
            </w:r>
          </w:p>
        </w:tc>
        <w:tc>
          <w:tcPr>
            <w:tcW w:w="2776" w:type="dxa"/>
            <w:gridSpan w:val="5"/>
            <w:shd w:val="clear" w:color="auto" w:fill="auto"/>
          </w:tcPr>
          <w:p w14:paraId="3D241B89" w14:textId="155C50E1" w:rsidR="00F70DBD" w:rsidRPr="00DB5CF8" w:rsidRDefault="00DB5CF8" w:rsidP="003A4718">
            <w:pPr>
              <w:jc w:val="both"/>
            </w:pPr>
            <w:r w:rsidRPr="00DB5CF8">
              <w:t>garant (přednášející)</w:t>
            </w:r>
          </w:p>
        </w:tc>
      </w:tr>
      <w:tr w:rsidR="00F70DBD" w:rsidRPr="001B6CD6" w14:paraId="0AA411D8" w14:textId="77777777" w:rsidTr="00F70DBD">
        <w:trPr>
          <w:trHeight w:val="75"/>
        </w:trPr>
        <w:tc>
          <w:tcPr>
            <w:tcW w:w="3397" w:type="dxa"/>
            <w:gridSpan w:val="3"/>
            <w:shd w:val="clear" w:color="auto" w:fill="auto"/>
          </w:tcPr>
          <w:p w14:paraId="00E81B02" w14:textId="29425AFF" w:rsidR="00F70DBD" w:rsidRPr="00DB5CF8" w:rsidRDefault="00F70DBD" w:rsidP="00F70DBD">
            <w:r w:rsidRPr="00DB5CF8">
              <w:t>Metodologie kvalitativního výzkumu</w:t>
            </w:r>
          </w:p>
        </w:tc>
        <w:tc>
          <w:tcPr>
            <w:tcW w:w="3119" w:type="dxa"/>
            <w:gridSpan w:val="4"/>
            <w:shd w:val="clear" w:color="auto" w:fill="auto"/>
          </w:tcPr>
          <w:p w14:paraId="6360DA4A" w14:textId="115139F3" w:rsidR="00F70DBD" w:rsidRPr="00DB5CF8" w:rsidRDefault="00F70DBD" w:rsidP="003A4718">
            <w:pPr>
              <w:jc w:val="both"/>
            </w:pPr>
            <w:r w:rsidRPr="00DB5CF8">
              <w:t>Pedagogika (DSP)</w:t>
            </w:r>
          </w:p>
        </w:tc>
        <w:tc>
          <w:tcPr>
            <w:tcW w:w="567" w:type="dxa"/>
            <w:gridSpan w:val="2"/>
            <w:shd w:val="clear" w:color="auto" w:fill="auto"/>
          </w:tcPr>
          <w:p w14:paraId="15A33C6D" w14:textId="2EBFBF3C" w:rsidR="00F70DBD" w:rsidRPr="00DB5CF8" w:rsidRDefault="00DB5CF8" w:rsidP="003A4718">
            <w:pPr>
              <w:jc w:val="both"/>
            </w:pPr>
            <w:r w:rsidRPr="00DB5CF8">
              <w:t>LS</w:t>
            </w:r>
          </w:p>
        </w:tc>
        <w:tc>
          <w:tcPr>
            <w:tcW w:w="2776" w:type="dxa"/>
            <w:gridSpan w:val="5"/>
            <w:shd w:val="clear" w:color="auto" w:fill="auto"/>
          </w:tcPr>
          <w:p w14:paraId="3251E3FC" w14:textId="335F320E" w:rsidR="00F70DBD" w:rsidRPr="00DB5CF8" w:rsidRDefault="00DB5CF8" w:rsidP="003A4718">
            <w:pPr>
              <w:jc w:val="both"/>
            </w:pPr>
            <w:r w:rsidRPr="00DB5CF8">
              <w:t>garant (přednášející)</w:t>
            </w:r>
          </w:p>
        </w:tc>
      </w:tr>
      <w:tr w:rsidR="00F70DBD" w:rsidRPr="001B6CD6" w14:paraId="5654A5BC" w14:textId="77777777" w:rsidTr="00F70DBD">
        <w:trPr>
          <w:trHeight w:val="75"/>
        </w:trPr>
        <w:tc>
          <w:tcPr>
            <w:tcW w:w="3397" w:type="dxa"/>
            <w:gridSpan w:val="3"/>
            <w:shd w:val="clear" w:color="auto" w:fill="auto"/>
          </w:tcPr>
          <w:p w14:paraId="37C804AC" w14:textId="1C552B9C" w:rsidR="00F70DBD" w:rsidRPr="00DB5CF8" w:rsidRDefault="00F70DBD" w:rsidP="00F70DBD">
            <w:r w:rsidRPr="00DB5CF8">
              <w:t>Projektové řízení ve zdravotní a sociální sféře</w:t>
            </w:r>
          </w:p>
        </w:tc>
        <w:tc>
          <w:tcPr>
            <w:tcW w:w="3119" w:type="dxa"/>
            <w:gridSpan w:val="4"/>
            <w:shd w:val="clear" w:color="auto" w:fill="auto"/>
          </w:tcPr>
          <w:p w14:paraId="0F680737" w14:textId="3F51DDF6" w:rsidR="00F70DBD" w:rsidRPr="00DB5CF8" w:rsidRDefault="00DB5CF8" w:rsidP="003A4718">
            <w:pPr>
              <w:jc w:val="both"/>
            </w:pPr>
            <w:r w:rsidRPr="00DB5CF8">
              <w:t>Zdravotně sociální pracovník</w:t>
            </w:r>
          </w:p>
        </w:tc>
        <w:tc>
          <w:tcPr>
            <w:tcW w:w="567" w:type="dxa"/>
            <w:gridSpan w:val="2"/>
            <w:shd w:val="clear" w:color="auto" w:fill="auto"/>
          </w:tcPr>
          <w:p w14:paraId="24E97C75" w14:textId="6730E943" w:rsidR="00F70DBD" w:rsidRPr="00DB5CF8" w:rsidRDefault="00DB5CF8" w:rsidP="003A4718">
            <w:pPr>
              <w:jc w:val="both"/>
            </w:pPr>
            <w:r w:rsidRPr="00DB5CF8">
              <w:t>LS</w:t>
            </w:r>
          </w:p>
        </w:tc>
        <w:tc>
          <w:tcPr>
            <w:tcW w:w="2776" w:type="dxa"/>
            <w:gridSpan w:val="5"/>
            <w:shd w:val="clear" w:color="auto" w:fill="auto"/>
          </w:tcPr>
          <w:p w14:paraId="2C58662D" w14:textId="4BAFD2A6" w:rsidR="00F70DBD" w:rsidRPr="00DB5CF8" w:rsidRDefault="00DB5CF8" w:rsidP="003A4718">
            <w:pPr>
              <w:jc w:val="both"/>
            </w:pPr>
            <w:r w:rsidRPr="00DB5CF8">
              <w:t xml:space="preserve">garant </w:t>
            </w:r>
          </w:p>
        </w:tc>
      </w:tr>
      <w:tr w:rsidR="00C00755" w:rsidRPr="001B6CD6" w14:paraId="44B60548" w14:textId="77777777" w:rsidTr="003A4718">
        <w:tc>
          <w:tcPr>
            <w:tcW w:w="9859" w:type="dxa"/>
            <w:gridSpan w:val="14"/>
            <w:shd w:val="clear" w:color="auto" w:fill="F7CAAC"/>
          </w:tcPr>
          <w:p w14:paraId="2B5A5D32" w14:textId="77777777" w:rsidR="00C00755" w:rsidRPr="001B6CD6" w:rsidRDefault="00C00755" w:rsidP="003A4718">
            <w:pPr>
              <w:jc w:val="both"/>
            </w:pPr>
            <w:r w:rsidRPr="001B6CD6">
              <w:rPr>
                <w:b/>
              </w:rPr>
              <w:t xml:space="preserve">Údaje o vzdělání na VŠ </w:t>
            </w:r>
          </w:p>
        </w:tc>
      </w:tr>
      <w:tr w:rsidR="00C00755" w:rsidRPr="001B6CD6" w14:paraId="247560FD" w14:textId="77777777" w:rsidTr="003A4718">
        <w:trPr>
          <w:trHeight w:val="307"/>
        </w:trPr>
        <w:tc>
          <w:tcPr>
            <w:tcW w:w="9859" w:type="dxa"/>
            <w:gridSpan w:val="14"/>
          </w:tcPr>
          <w:p w14:paraId="15F564E3" w14:textId="77777777" w:rsidR="00C00755" w:rsidRPr="001B6CD6" w:rsidRDefault="00C00755" w:rsidP="003A4718">
            <w:pPr>
              <w:ind w:left="918" w:hanging="918"/>
              <w:jc w:val="both"/>
              <w:rPr>
                <w:bCs/>
              </w:rPr>
            </w:pPr>
            <w:r w:rsidRPr="001B6CD6">
              <w:rPr>
                <w:b/>
              </w:rPr>
              <w:t>2021</w:t>
            </w:r>
            <w:r w:rsidRPr="001B6CD6">
              <w:rPr>
                <w:bCs/>
              </w:rPr>
              <w:t>: Andragogika (neučitelská pedagogika), UP Olomouc, FF</w:t>
            </w:r>
            <w:r>
              <w:rPr>
                <w:bCs/>
              </w:rPr>
              <w:t xml:space="preserve"> (doc.).</w:t>
            </w:r>
          </w:p>
          <w:p w14:paraId="022C281E" w14:textId="77777777" w:rsidR="00C00755" w:rsidRPr="001B6CD6" w:rsidRDefault="00C00755" w:rsidP="003A4718">
            <w:pPr>
              <w:jc w:val="both"/>
              <w:rPr>
                <w:bCs/>
              </w:rPr>
            </w:pPr>
            <w:r w:rsidRPr="001B6CD6">
              <w:rPr>
                <w:b/>
              </w:rPr>
              <w:t>2013:</w:t>
            </w:r>
            <w:r w:rsidRPr="001B6CD6">
              <w:rPr>
                <w:bCs/>
              </w:rPr>
              <w:t xml:space="preserve"> Sociologie, UP Olomouc, FF</w:t>
            </w:r>
            <w:r>
              <w:rPr>
                <w:bCs/>
              </w:rPr>
              <w:t xml:space="preserve"> (Ph.D).</w:t>
            </w:r>
          </w:p>
          <w:p w14:paraId="730BBD98" w14:textId="16598EDF" w:rsidR="00C00755" w:rsidRPr="001B6CD6" w:rsidRDefault="00C00755" w:rsidP="003A4718">
            <w:pPr>
              <w:tabs>
                <w:tab w:val="left" w:pos="209"/>
              </w:tabs>
              <w:ind w:left="918" w:hanging="918"/>
              <w:jc w:val="both"/>
              <w:rPr>
                <w:bCs/>
              </w:rPr>
            </w:pPr>
            <w:r w:rsidRPr="001B6CD6">
              <w:rPr>
                <w:b/>
                <w:bCs/>
              </w:rPr>
              <w:t>2010</w:t>
            </w:r>
            <w:r w:rsidRPr="001B6CD6">
              <w:t xml:space="preserve">: </w:t>
            </w:r>
            <w:r w:rsidRPr="001B6CD6">
              <w:rPr>
                <w:bCs/>
              </w:rPr>
              <w:t>Sociologie – andragogika v profilaci na personální management, UP Olomouc, FF</w:t>
            </w:r>
            <w:r>
              <w:rPr>
                <w:bCs/>
              </w:rPr>
              <w:t xml:space="preserve"> (Mgr.).</w:t>
            </w:r>
          </w:p>
        </w:tc>
      </w:tr>
      <w:tr w:rsidR="00C00755" w:rsidRPr="001B6CD6" w14:paraId="6D66D07D" w14:textId="77777777" w:rsidTr="003A4718">
        <w:trPr>
          <w:trHeight w:val="340"/>
        </w:trPr>
        <w:tc>
          <w:tcPr>
            <w:tcW w:w="9859" w:type="dxa"/>
            <w:gridSpan w:val="14"/>
            <w:shd w:val="clear" w:color="auto" w:fill="F7CAAC"/>
          </w:tcPr>
          <w:p w14:paraId="4616A28D" w14:textId="77777777" w:rsidR="00C00755" w:rsidRPr="001B6CD6" w:rsidRDefault="00C00755" w:rsidP="003A4718">
            <w:pPr>
              <w:jc w:val="both"/>
              <w:rPr>
                <w:b/>
              </w:rPr>
            </w:pPr>
            <w:r w:rsidRPr="001B6CD6">
              <w:rPr>
                <w:b/>
              </w:rPr>
              <w:t>Údaje o odborném působení od absolvování VŠ</w:t>
            </w:r>
          </w:p>
        </w:tc>
      </w:tr>
      <w:tr w:rsidR="00C00755" w:rsidRPr="001B6CD6" w14:paraId="4DD553BA" w14:textId="77777777" w:rsidTr="003A4718">
        <w:trPr>
          <w:trHeight w:val="284"/>
        </w:trPr>
        <w:tc>
          <w:tcPr>
            <w:tcW w:w="9859" w:type="dxa"/>
            <w:gridSpan w:val="14"/>
          </w:tcPr>
          <w:p w14:paraId="1C594060" w14:textId="77777777" w:rsidR="00C00755" w:rsidRPr="001B6CD6" w:rsidRDefault="00C00755" w:rsidP="003A4718">
            <w:pPr>
              <w:jc w:val="both"/>
            </w:pPr>
            <w:r w:rsidRPr="001B6CD6">
              <w:rPr>
                <w:b/>
                <w:bCs/>
              </w:rPr>
              <w:t>2021 - dosud:</w:t>
            </w:r>
            <w:r w:rsidRPr="001B6CD6">
              <w:t xml:space="preserve"> docent – FHS, UTB ve Zlíně (pp.)</w:t>
            </w:r>
            <w:r>
              <w:t>.</w:t>
            </w:r>
          </w:p>
          <w:p w14:paraId="27076B2F" w14:textId="77777777" w:rsidR="00C00755" w:rsidRPr="001B6CD6" w:rsidRDefault="00C00755" w:rsidP="003A4718">
            <w:pPr>
              <w:jc w:val="both"/>
            </w:pPr>
            <w:r w:rsidRPr="001B6CD6">
              <w:rPr>
                <w:b/>
                <w:bCs/>
              </w:rPr>
              <w:t>2013 - 2020:</w:t>
            </w:r>
            <w:r w:rsidRPr="001B6CD6">
              <w:t xml:space="preserve"> odborný asistent – FHS, UTB ve Zlíně (pp.)</w:t>
            </w:r>
            <w:r>
              <w:t>.</w:t>
            </w:r>
            <w:r w:rsidRPr="001B6CD6">
              <w:rPr>
                <w:b/>
                <w:bCs/>
              </w:rPr>
              <w:t xml:space="preserve"> </w:t>
            </w:r>
          </w:p>
          <w:p w14:paraId="62A7A86A" w14:textId="77777777" w:rsidR="00C00755" w:rsidRPr="001B6CD6" w:rsidRDefault="00C00755" w:rsidP="003A4718">
            <w:pPr>
              <w:jc w:val="both"/>
              <w:rPr>
                <w:b/>
                <w:bCs/>
              </w:rPr>
            </w:pPr>
            <w:r w:rsidRPr="001B6CD6">
              <w:rPr>
                <w:b/>
                <w:bCs/>
              </w:rPr>
              <w:t>2014 - 2016:</w:t>
            </w:r>
            <w:r w:rsidRPr="001B6CD6">
              <w:t xml:space="preserve"> odborný asistent – FF, UP Olomouc (pp.)</w:t>
            </w:r>
            <w:r>
              <w:t>.</w:t>
            </w:r>
          </w:p>
          <w:p w14:paraId="54F4C924" w14:textId="251AB2E7" w:rsidR="00C00755" w:rsidRPr="001B6CD6" w:rsidRDefault="00C00755" w:rsidP="003A4718">
            <w:pPr>
              <w:jc w:val="both"/>
            </w:pPr>
            <w:r w:rsidRPr="001B6CD6">
              <w:rPr>
                <w:b/>
                <w:bCs/>
              </w:rPr>
              <w:t>2012 - 2013:</w:t>
            </w:r>
            <w:r w:rsidRPr="001B6CD6">
              <w:t xml:space="preserve"> asistent – FHS UTB ve Zlíně (pp.)</w:t>
            </w:r>
            <w:r>
              <w:t>.</w:t>
            </w:r>
          </w:p>
        </w:tc>
      </w:tr>
      <w:tr w:rsidR="00C00755" w:rsidRPr="001B6CD6" w14:paraId="0CC9A652" w14:textId="77777777" w:rsidTr="003A4718">
        <w:trPr>
          <w:trHeight w:val="250"/>
        </w:trPr>
        <w:tc>
          <w:tcPr>
            <w:tcW w:w="9859" w:type="dxa"/>
            <w:gridSpan w:val="14"/>
            <w:shd w:val="clear" w:color="auto" w:fill="F7CAAC"/>
          </w:tcPr>
          <w:p w14:paraId="0BF9E4C2" w14:textId="77777777" w:rsidR="00C00755" w:rsidRPr="001B6CD6" w:rsidRDefault="00C00755" w:rsidP="003A4718">
            <w:pPr>
              <w:jc w:val="both"/>
            </w:pPr>
            <w:r w:rsidRPr="001B6CD6">
              <w:rPr>
                <w:b/>
              </w:rPr>
              <w:t>Zkušenosti s vedením kvalifikačních a rigorózních prací</w:t>
            </w:r>
          </w:p>
        </w:tc>
      </w:tr>
      <w:tr w:rsidR="00C00755" w:rsidRPr="001B6CD6" w14:paraId="6B35D169" w14:textId="77777777" w:rsidTr="003A4718">
        <w:trPr>
          <w:trHeight w:val="337"/>
        </w:trPr>
        <w:tc>
          <w:tcPr>
            <w:tcW w:w="9859" w:type="dxa"/>
            <w:gridSpan w:val="14"/>
          </w:tcPr>
          <w:p w14:paraId="2EFE41FA" w14:textId="77777777" w:rsidR="00C00755" w:rsidRPr="001B6CD6" w:rsidRDefault="00C00755" w:rsidP="003A4718">
            <w:pPr>
              <w:jc w:val="both"/>
            </w:pPr>
            <w:r w:rsidRPr="001B6CD6">
              <w:t>Počet vedených a obhájených bakalářských prací = 92. Počet vedených a obhájených diplomových prací = 45.</w:t>
            </w:r>
          </w:p>
        </w:tc>
      </w:tr>
      <w:tr w:rsidR="00C00755" w:rsidRPr="001B6CD6" w14:paraId="0F62DEF1" w14:textId="77777777" w:rsidTr="003A4718">
        <w:trPr>
          <w:cantSplit/>
        </w:trPr>
        <w:tc>
          <w:tcPr>
            <w:tcW w:w="3347" w:type="dxa"/>
            <w:gridSpan w:val="2"/>
            <w:tcBorders>
              <w:top w:val="single" w:sz="12" w:space="0" w:color="auto"/>
            </w:tcBorders>
            <w:shd w:val="clear" w:color="auto" w:fill="F7CAAC"/>
          </w:tcPr>
          <w:p w14:paraId="0AAF8ED3" w14:textId="77777777" w:rsidR="00C00755" w:rsidRPr="001B6CD6" w:rsidRDefault="00C00755" w:rsidP="003A4718">
            <w:pPr>
              <w:jc w:val="both"/>
            </w:pPr>
            <w:r w:rsidRPr="001B6CD6">
              <w:rPr>
                <w:b/>
              </w:rPr>
              <w:t xml:space="preserve">Obor habilitačního řízení </w:t>
            </w:r>
          </w:p>
        </w:tc>
        <w:tc>
          <w:tcPr>
            <w:tcW w:w="2245" w:type="dxa"/>
            <w:gridSpan w:val="3"/>
            <w:tcBorders>
              <w:top w:val="single" w:sz="12" w:space="0" w:color="auto"/>
            </w:tcBorders>
            <w:shd w:val="clear" w:color="auto" w:fill="F7CAAC"/>
          </w:tcPr>
          <w:p w14:paraId="0C06FADD" w14:textId="77777777" w:rsidR="00C00755" w:rsidRPr="001B6CD6" w:rsidRDefault="00C00755" w:rsidP="003A4718">
            <w:pPr>
              <w:jc w:val="both"/>
            </w:pPr>
            <w:r w:rsidRPr="001B6CD6">
              <w:rPr>
                <w:b/>
              </w:rPr>
              <w:t>Rok udělení hodnosti</w:t>
            </w:r>
          </w:p>
        </w:tc>
        <w:tc>
          <w:tcPr>
            <w:tcW w:w="2248" w:type="dxa"/>
            <w:gridSpan w:val="6"/>
            <w:tcBorders>
              <w:top w:val="single" w:sz="12" w:space="0" w:color="auto"/>
              <w:right w:val="single" w:sz="12" w:space="0" w:color="auto"/>
            </w:tcBorders>
            <w:shd w:val="clear" w:color="auto" w:fill="F7CAAC"/>
          </w:tcPr>
          <w:p w14:paraId="02D2AB55" w14:textId="77777777" w:rsidR="00C00755" w:rsidRPr="001B6CD6" w:rsidRDefault="00C00755" w:rsidP="003A4718">
            <w:pPr>
              <w:jc w:val="both"/>
            </w:pPr>
            <w:r w:rsidRPr="001B6CD6">
              <w:rPr>
                <w:b/>
              </w:rPr>
              <w:t>Řízení konáno na VŠ</w:t>
            </w:r>
          </w:p>
        </w:tc>
        <w:tc>
          <w:tcPr>
            <w:tcW w:w="2019" w:type="dxa"/>
            <w:gridSpan w:val="3"/>
            <w:tcBorders>
              <w:top w:val="single" w:sz="12" w:space="0" w:color="auto"/>
              <w:left w:val="single" w:sz="12" w:space="0" w:color="auto"/>
            </w:tcBorders>
            <w:shd w:val="clear" w:color="auto" w:fill="F7CAAC"/>
          </w:tcPr>
          <w:p w14:paraId="67039473" w14:textId="77777777" w:rsidR="00C00755" w:rsidRPr="001B6CD6" w:rsidRDefault="00C00755" w:rsidP="003A4718">
            <w:pPr>
              <w:jc w:val="both"/>
              <w:rPr>
                <w:b/>
              </w:rPr>
            </w:pPr>
            <w:r w:rsidRPr="001B6CD6">
              <w:rPr>
                <w:b/>
              </w:rPr>
              <w:t>Ohlasy publikací</w:t>
            </w:r>
          </w:p>
        </w:tc>
      </w:tr>
      <w:tr w:rsidR="00C00755" w:rsidRPr="001B6CD6" w14:paraId="2D07CEBC" w14:textId="77777777" w:rsidTr="003A4718">
        <w:trPr>
          <w:cantSplit/>
        </w:trPr>
        <w:tc>
          <w:tcPr>
            <w:tcW w:w="3347" w:type="dxa"/>
            <w:gridSpan w:val="2"/>
          </w:tcPr>
          <w:p w14:paraId="5F0F81E4" w14:textId="77777777" w:rsidR="00C00755" w:rsidRPr="001B6CD6" w:rsidRDefault="00C00755" w:rsidP="003A4718">
            <w:pPr>
              <w:jc w:val="both"/>
            </w:pPr>
            <w:r w:rsidRPr="001B6CD6">
              <w:t>Andragogika</w:t>
            </w:r>
          </w:p>
        </w:tc>
        <w:tc>
          <w:tcPr>
            <w:tcW w:w="2245" w:type="dxa"/>
            <w:gridSpan w:val="3"/>
          </w:tcPr>
          <w:p w14:paraId="70F6E676" w14:textId="77777777" w:rsidR="00C00755" w:rsidRPr="001B6CD6" w:rsidRDefault="00C00755" w:rsidP="003A4718">
            <w:pPr>
              <w:jc w:val="both"/>
            </w:pPr>
            <w:r w:rsidRPr="001B6CD6">
              <w:t>2021</w:t>
            </w:r>
          </w:p>
        </w:tc>
        <w:tc>
          <w:tcPr>
            <w:tcW w:w="2248" w:type="dxa"/>
            <w:gridSpan w:val="6"/>
            <w:tcBorders>
              <w:right w:val="single" w:sz="12" w:space="0" w:color="auto"/>
            </w:tcBorders>
          </w:tcPr>
          <w:p w14:paraId="4AF42684" w14:textId="77777777" w:rsidR="00C00755" w:rsidRPr="001B6CD6" w:rsidRDefault="00C00755" w:rsidP="003A4718">
            <w:pPr>
              <w:jc w:val="both"/>
            </w:pPr>
            <w:r w:rsidRPr="001B6CD6">
              <w:t>UP Olomouc</w:t>
            </w:r>
          </w:p>
        </w:tc>
        <w:tc>
          <w:tcPr>
            <w:tcW w:w="632" w:type="dxa"/>
            <w:tcBorders>
              <w:left w:val="single" w:sz="12" w:space="0" w:color="auto"/>
              <w:bottom w:val="single" w:sz="4" w:space="0" w:color="auto"/>
            </w:tcBorders>
            <w:shd w:val="clear" w:color="auto" w:fill="F7CAAC"/>
          </w:tcPr>
          <w:p w14:paraId="1376744A" w14:textId="77777777" w:rsidR="00C00755" w:rsidRPr="001B6CD6" w:rsidRDefault="00C00755" w:rsidP="003A4718">
            <w:pPr>
              <w:jc w:val="both"/>
            </w:pPr>
            <w:r w:rsidRPr="001B6CD6">
              <w:rPr>
                <w:b/>
              </w:rPr>
              <w:t>WOS</w:t>
            </w:r>
          </w:p>
        </w:tc>
        <w:tc>
          <w:tcPr>
            <w:tcW w:w="693" w:type="dxa"/>
            <w:tcBorders>
              <w:bottom w:val="single" w:sz="4" w:space="0" w:color="auto"/>
            </w:tcBorders>
            <w:shd w:val="clear" w:color="auto" w:fill="F7CAAC"/>
          </w:tcPr>
          <w:p w14:paraId="425808A9" w14:textId="77777777" w:rsidR="00C00755" w:rsidRPr="001B6CD6" w:rsidRDefault="00C00755" w:rsidP="003A4718">
            <w:pPr>
              <w:jc w:val="both"/>
              <w:rPr>
                <w:sz w:val="18"/>
              </w:rPr>
            </w:pPr>
            <w:r w:rsidRPr="001B6CD6">
              <w:rPr>
                <w:b/>
                <w:sz w:val="18"/>
              </w:rPr>
              <w:t>Scopus</w:t>
            </w:r>
          </w:p>
        </w:tc>
        <w:tc>
          <w:tcPr>
            <w:tcW w:w="694" w:type="dxa"/>
            <w:tcBorders>
              <w:bottom w:val="single" w:sz="4" w:space="0" w:color="auto"/>
            </w:tcBorders>
            <w:shd w:val="clear" w:color="auto" w:fill="F7CAAC"/>
          </w:tcPr>
          <w:p w14:paraId="465103B3" w14:textId="77777777" w:rsidR="00C00755" w:rsidRPr="001B6CD6" w:rsidRDefault="00C00755" w:rsidP="003A4718">
            <w:pPr>
              <w:jc w:val="both"/>
            </w:pPr>
            <w:r w:rsidRPr="001B6CD6">
              <w:rPr>
                <w:b/>
                <w:sz w:val="18"/>
              </w:rPr>
              <w:t>ostatní</w:t>
            </w:r>
          </w:p>
        </w:tc>
      </w:tr>
      <w:tr w:rsidR="00C00755" w:rsidRPr="001B6CD6" w14:paraId="71E89256" w14:textId="77777777" w:rsidTr="003A4718">
        <w:trPr>
          <w:cantSplit/>
          <w:trHeight w:val="70"/>
        </w:trPr>
        <w:tc>
          <w:tcPr>
            <w:tcW w:w="3347" w:type="dxa"/>
            <w:gridSpan w:val="2"/>
            <w:shd w:val="clear" w:color="auto" w:fill="F7CAAC"/>
          </w:tcPr>
          <w:p w14:paraId="1F92BA92" w14:textId="77777777" w:rsidR="00C00755" w:rsidRPr="001B6CD6" w:rsidRDefault="00C00755" w:rsidP="003A4718">
            <w:pPr>
              <w:jc w:val="both"/>
            </w:pPr>
            <w:r w:rsidRPr="001B6CD6">
              <w:rPr>
                <w:b/>
              </w:rPr>
              <w:t>Obor jmenovacího řízení</w:t>
            </w:r>
          </w:p>
        </w:tc>
        <w:tc>
          <w:tcPr>
            <w:tcW w:w="2245" w:type="dxa"/>
            <w:gridSpan w:val="3"/>
            <w:shd w:val="clear" w:color="auto" w:fill="F7CAAC"/>
          </w:tcPr>
          <w:p w14:paraId="5B0C3653" w14:textId="77777777" w:rsidR="00C00755" w:rsidRPr="001B6CD6" w:rsidRDefault="00C00755" w:rsidP="003A4718">
            <w:pPr>
              <w:jc w:val="both"/>
            </w:pPr>
            <w:r w:rsidRPr="001B6CD6">
              <w:rPr>
                <w:b/>
              </w:rPr>
              <w:t>Rok udělení hodnosti</w:t>
            </w:r>
          </w:p>
        </w:tc>
        <w:tc>
          <w:tcPr>
            <w:tcW w:w="2248" w:type="dxa"/>
            <w:gridSpan w:val="6"/>
            <w:tcBorders>
              <w:right w:val="single" w:sz="12" w:space="0" w:color="auto"/>
            </w:tcBorders>
            <w:shd w:val="clear" w:color="auto" w:fill="F7CAAC"/>
          </w:tcPr>
          <w:p w14:paraId="7E8CEC55" w14:textId="77777777" w:rsidR="00C00755" w:rsidRPr="001B6CD6" w:rsidRDefault="00C00755" w:rsidP="003A4718">
            <w:pPr>
              <w:jc w:val="both"/>
            </w:pPr>
            <w:r w:rsidRPr="001B6CD6">
              <w:rPr>
                <w:b/>
              </w:rPr>
              <w:t>Řízení konáno na VŠ</w:t>
            </w:r>
          </w:p>
        </w:tc>
        <w:tc>
          <w:tcPr>
            <w:tcW w:w="632" w:type="dxa"/>
            <w:tcBorders>
              <w:left w:val="single" w:sz="12" w:space="0" w:color="auto"/>
              <w:bottom w:val="nil"/>
            </w:tcBorders>
          </w:tcPr>
          <w:p w14:paraId="7F538571" w14:textId="3414FD21" w:rsidR="00C00755" w:rsidRPr="001B6CD6" w:rsidRDefault="00E25611" w:rsidP="003A4718">
            <w:pPr>
              <w:jc w:val="both"/>
              <w:rPr>
                <w:b/>
              </w:rPr>
            </w:pPr>
            <w:r>
              <w:rPr>
                <w:b/>
              </w:rPr>
              <w:t>82</w:t>
            </w:r>
          </w:p>
        </w:tc>
        <w:tc>
          <w:tcPr>
            <w:tcW w:w="693" w:type="dxa"/>
            <w:tcBorders>
              <w:bottom w:val="nil"/>
            </w:tcBorders>
          </w:tcPr>
          <w:p w14:paraId="423336F6" w14:textId="267A9492" w:rsidR="00C00755" w:rsidRPr="001B6CD6" w:rsidRDefault="00E25611" w:rsidP="003A4718">
            <w:pPr>
              <w:jc w:val="both"/>
              <w:rPr>
                <w:b/>
              </w:rPr>
            </w:pPr>
            <w:r>
              <w:rPr>
                <w:b/>
              </w:rPr>
              <w:t>40</w:t>
            </w:r>
          </w:p>
        </w:tc>
        <w:tc>
          <w:tcPr>
            <w:tcW w:w="694" w:type="dxa"/>
            <w:tcBorders>
              <w:bottom w:val="nil"/>
            </w:tcBorders>
          </w:tcPr>
          <w:p w14:paraId="41D05F66" w14:textId="3DEF91CE" w:rsidR="00C00755" w:rsidRPr="001B6CD6" w:rsidRDefault="00E25611" w:rsidP="003A4718">
            <w:pPr>
              <w:jc w:val="both"/>
              <w:rPr>
                <w:b/>
              </w:rPr>
            </w:pPr>
            <w:r>
              <w:rPr>
                <w:b/>
              </w:rPr>
              <w:t>316</w:t>
            </w:r>
          </w:p>
        </w:tc>
      </w:tr>
      <w:tr w:rsidR="006C4377" w:rsidRPr="001B6CD6" w14:paraId="2F336C33" w14:textId="77777777" w:rsidTr="006C4377">
        <w:trPr>
          <w:trHeight w:val="205"/>
        </w:trPr>
        <w:tc>
          <w:tcPr>
            <w:tcW w:w="3347" w:type="dxa"/>
            <w:gridSpan w:val="2"/>
          </w:tcPr>
          <w:p w14:paraId="0242D59F" w14:textId="77777777" w:rsidR="006C4377" w:rsidRPr="001B6CD6" w:rsidRDefault="006C4377" w:rsidP="003A4718">
            <w:pPr>
              <w:jc w:val="both"/>
            </w:pPr>
          </w:p>
        </w:tc>
        <w:tc>
          <w:tcPr>
            <w:tcW w:w="2245" w:type="dxa"/>
            <w:gridSpan w:val="3"/>
          </w:tcPr>
          <w:p w14:paraId="5909E949" w14:textId="77777777" w:rsidR="006C4377" w:rsidRPr="001B6CD6" w:rsidRDefault="006C4377" w:rsidP="003A4718">
            <w:pPr>
              <w:jc w:val="both"/>
            </w:pPr>
          </w:p>
        </w:tc>
        <w:tc>
          <w:tcPr>
            <w:tcW w:w="2248" w:type="dxa"/>
            <w:gridSpan w:val="6"/>
            <w:tcBorders>
              <w:right w:val="single" w:sz="12" w:space="0" w:color="auto"/>
            </w:tcBorders>
          </w:tcPr>
          <w:p w14:paraId="6C477C05" w14:textId="77777777" w:rsidR="006C4377" w:rsidRPr="001B6CD6" w:rsidRDefault="006C4377" w:rsidP="003A4718">
            <w:pPr>
              <w:jc w:val="both"/>
            </w:pPr>
          </w:p>
        </w:tc>
        <w:tc>
          <w:tcPr>
            <w:tcW w:w="1325" w:type="dxa"/>
            <w:gridSpan w:val="2"/>
            <w:tcBorders>
              <w:left w:val="single" w:sz="12" w:space="0" w:color="auto"/>
              <w:bottom w:val="nil"/>
            </w:tcBorders>
            <w:shd w:val="clear" w:color="auto" w:fill="FBD4B4" w:themeFill="accent6" w:themeFillTint="66"/>
            <w:vAlign w:val="center"/>
          </w:tcPr>
          <w:p w14:paraId="48B44814" w14:textId="7DECD982" w:rsidR="006C4377" w:rsidRPr="001B6CD6" w:rsidRDefault="006C4377" w:rsidP="003A4718">
            <w:pPr>
              <w:rPr>
                <w:b/>
              </w:rPr>
            </w:pPr>
            <w:r>
              <w:rPr>
                <w:b/>
                <w:sz w:val="18"/>
              </w:rPr>
              <w:t>H-index WoS/Scopus</w:t>
            </w:r>
          </w:p>
        </w:tc>
        <w:tc>
          <w:tcPr>
            <w:tcW w:w="694" w:type="dxa"/>
            <w:tcBorders>
              <w:bottom w:val="nil"/>
            </w:tcBorders>
            <w:vAlign w:val="center"/>
          </w:tcPr>
          <w:p w14:paraId="473DF6D7" w14:textId="749045C9" w:rsidR="006C4377" w:rsidRPr="001B6CD6" w:rsidRDefault="00BC3647" w:rsidP="003A4718">
            <w:pPr>
              <w:rPr>
                <w:b/>
              </w:rPr>
            </w:pPr>
            <w:r>
              <w:rPr>
                <w:b/>
              </w:rPr>
              <w:t>6</w:t>
            </w:r>
          </w:p>
        </w:tc>
      </w:tr>
      <w:tr w:rsidR="00C00755" w:rsidRPr="001B6CD6" w14:paraId="14AA6D5A" w14:textId="77777777" w:rsidTr="003A4718">
        <w:tc>
          <w:tcPr>
            <w:tcW w:w="9859" w:type="dxa"/>
            <w:gridSpan w:val="14"/>
            <w:shd w:val="clear" w:color="auto" w:fill="F7CAAC"/>
          </w:tcPr>
          <w:p w14:paraId="62CAAF0D" w14:textId="77777777" w:rsidR="00C00755" w:rsidRPr="001B6CD6" w:rsidRDefault="00C00755" w:rsidP="003A4718">
            <w:pPr>
              <w:jc w:val="both"/>
              <w:rPr>
                <w:b/>
              </w:rPr>
            </w:pPr>
            <w:r w:rsidRPr="001B6CD6">
              <w:rPr>
                <w:b/>
              </w:rPr>
              <w:t xml:space="preserve">Přehled o nejvýznamnější publikační a další tvůrčí činnosti nebo další profesní činnosti u odborníků z praxe vztahující se k zabezpečovaným předmětům </w:t>
            </w:r>
          </w:p>
        </w:tc>
      </w:tr>
      <w:tr w:rsidR="00C00755" w:rsidRPr="001B6CD6" w14:paraId="023C27A9" w14:textId="77777777" w:rsidTr="00CB539C">
        <w:trPr>
          <w:trHeight w:val="841"/>
        </w:trPr>
        <w:tc>
          <w:tcPr>
            <w:tcW w:w="9859" w:type="dxa"/>
            <w:gridSpan w:val="14"/>
            <w:shd w:val="clear" w:color="auto" w:fill="FAFAFA"/>
          </w:tcPr>
          <w:p w14:paraId="373300D2" w14:textId="77777777" w:rsidR="00C00755" w:rsidRPr="001B6CD6" w:rsidRDefault="00C00755" w:rsidP="003A4718">
            <w:pPr>
              <w:jc w:val="both"/>
              <w:rPr>
                <w:b/>
                <w:caps/>
              </w:rPr>
            </w:pPr>
            <w:r w:rsidRPr="001B6CD6">
              <w:rPr>
                <w:b/>
                <w:caps/>
              </w:rPr>
              <w:t>Publikační činnost:</w:t>
            </w:r>
          </w:p>
          <w:p w14:paraId="3AB33EB9" w14:textId="6CE7FD09" w:rsidR="00C00755" w:rsidRPr="001B6CD6" w:rsidRDefault="00C00755" w:rsidP="00630AC5">
            <w:pPr>
              <w:pStyle w:val="Odstavecseseznamem"/>
              <w:numPr>
                <w:ilvl w:val="0"/>
                <w:numId w:val="87"/>
              </w:numPr>
              <w:contextualSpacing w:val="0"/>
              <w:jc w:val="both"/>
              <w:rPr>
                <w:color w:val="548DD4" w:themeColor="text2" w:themeTint="99"/>
                <w:lang w:val="en-US"/>
              </w:rPr>
            </w:pPr>
            <w:r w:rsidRPr="00995F95">
              <w:t xml:space="preserve">Jimp: </w:t>
            </w:r>
            <w:r w:rsidRPr="00995F95">
              <w:rPr>
                <w:b/>
              </w:rPr>
              <w:t>Kalenda, J.,</w:t>
            </w:r>
            <w:r w:rsidRPr="00995F95">
              <w:t xml:space="preserve"> (33 %) Kočvarová, I., &amp; Vaculíková, J. (2022). </w:t>
            </w:r>
            <w:r w:rsidRPr="001B6CD6">
              <w:rPr>
                <w:lang w:val="en-US"/>
              </w:rPr>
              <w:t xml:space="preserve">Barriers to participation of Low-educated Workers in Non-formal Education. </w:t>
            </w:r>
            <w:r w:rsidRPr="001B6CD6">
              <w:rPr>
                <w:i/>
                <w:lang w:val="en-US"/>
              </w:rPr>
              <w:t>Journal of Education and Work</w:t>
            </w:r>
            <w:r w:rsidRPr="001B6CD6">
              <w:rPr>
                <w:lang w:val="en-US"/>
              </w:rPr>
              <w:t xml:space="preserve">.  Pre-published, 1-16. </w:t>
            </w:r>
          </w:p>
          <w:p w14:paraId="097A0F29" w14:textId="0AA27DB7" w:rsidR="00C00755" w:rsidRPr="001B6CD6" w:rsidRDefault="00C00755" w:rsidP="00630AC5">
            <w:pPr>
              <w:pStyle w:val="Odstavecseseznamem"/>
              <w:numPr>
                <w:ilvl w:val="0"/>
                <w:numId w:val="87"/>
              </w:numPr>
              <w:contextualSpacing w:val="0"/>
              <w:jc w:val="both"/>
            </w:pPr>
            <w:r w:rsidRPr="001B6CD6">
              <w:rPr>
                <w:lang w:val="en-US"/>
              </w:rPr>
              <w:t xml:space="preserve">Jimp: Kočvarová, I., Vaculíková, J. &amp; </w:t>
            </w:r>
            <w:r w:rsidRPr="001B6CD6">
              <w:rPr>
                <w:b/>
                <w:lang w:val="en-US"/>
              </w:rPr>
              <w:t>Kalenda, J.</w:t>
            </w:r>
            <w:r w:rsidRPr="001B6CD6">
              <w:rPr>
                <w:lang w:val="en-US"/>
              </w:rPr>
              <w:t xml:space="preserve"> </w:t>
            </w:r>
            <w:r>
              <w:rPr>
                <w:lang w:val="en-US"/>
              </w:rPr>
              <w:t xml:space="preserve">(33 %) </w:t>
            </w:r>
            <w:r w:rsidRPr="001B6CD6">
              <w:rPr>
                <w:lang w:val="en-US"/>
              </w:rPr>
              <w:t xml:space="preserve">(2021). Development and Initial Validation of the Cognitive and Non-cognitive Factors of Non-participation in Non-formal Adult Education Questionnaire. </w:t>
            </w:r>
            <w:r w:rsidRPr="001B6CD6">
              <w:rPr>
                <w:i/>
                <w:lang w:val="en-US"/>
              </w:rPr>
              <w:t>Journal of Psychoeducational Assessment</w:t>
            </w:r>
            <w:r w:rsidRPr="001B6CD6">
              <w:rPr>
                <w:lang w:val="en-US"/>
              </w:rPr>
              <w:t xml:space="preserve">. Pre-published, 1–16. </w:t>
            </w:r>
            <w:hyperlink r:id="rId23" w:history="1">
              <w:r w:rsidRPr="001B6CD6">
                <w:rPr>
                  <w:rStyle w:val="Hypertextovodkaz"/>
                </w:rPr>
                <w:t>http://doi.org/10.1177/07342829211060571</w:t>
              </w:r>
            </w:hyperlink>
          </w:p>
          <w:p w14:paraId="2AA4441B" w14:textId="77777777" w:rsidR="00C00755" w:rsidRPr="001B6CD6" w:rsidRDefault="00C00755" w:rsidP="00630AC5">
            <w:pPr>
              <w:widowControl w:val="0"/>
              <w:numPr>
                <w:ilvl w:val="0"/>
                <w:numId w:val="87"/>
              </w:numPr>
              <w:suppressAutoHyphens/>
              <w:autoSpaceDN w:val="0"/>
              <w:jc w:val="both"/>
              <w:rPr>
                <w:bCs/>
                <w:kern w:val="3"/>
              </w:rPr>
            </w:pPr>
            <w:r w:rsidRPr="001B6CD6">
              <w:rPr>
                <w:rFonts w:eastAsia="SimSun"/>
                <w:bCs/>
                <w:kern w:val="3"/>
              </w:rPr>
              <w:t xml:space="preserve">B: </w:t>
            </w:r>
            <w:r w:rsidRPr="001B6CD6">
              <w:rPr>
                <w:rFonts w:eastAsia="SimSun"/>
                <w:b/>
                <w:bCs/>
                <w:kern w:val="3"/>
              </w:rPr>
              <w:t>Kalenda, J.</w:t>
            </w:r>
            <w:r w:rsidRPr="001B6CD6">
              <w:rPr>
                <w:rFonts w:eastAsia="SimSun"/>
                <w:bCs/>
                <w:kern w:val="3"/>
              </w:rPr>
              <w:t xml:space="preserve"> (2021). </w:t>
            </w:r>
            <w:r w:rsidRPr="001B6CD6">
              <w:rPr>
                <w:rFonts w:eastAsia="SimSun"/>
                <w:bCs/>
                <w:i/>
                <w:kern w:val="3"/>
              </w:rPr>
              <w:t>Vratký triumf: Vývoj neformálního vzdělávání dospělých v České republice mezi lety 1997 až 2016</w:t>
            </w:r>
            <w:r w:rsidRPr="001B6CD6">
              <w:rPr>
                <w:rFonts w:eastAsia="SimSun"/>
                <w:bCs/>
                <w:kern w:val="3"/>
              </w:rPr>
              <w:t>. Zlín: UTB ve Zlíně.</w:t>
            </w:r>
          </w:p>
          <w:p w14:paraId="7AD579BA" w14:textId="16BD9792" w:rsidR="00C00755" w:rsidRPr="001B6CD6" w:rsidRDefault="00C00755" w:rsidP="00630AC5">
            <w:pPr>
              <w:pStyle w:val="Odstavecseseznamem"/>
              <w:numPr>
                <w:ilvl w:val="0"/>
                <w:numId w:val="87"/>
              </w:numPr>
              <w:contextualSpacing w:val="0"/>
              <w:rPr>
                <w:u w:val="single"/>
                <w:lang w:val="en-GB"/>
              </w:rPr>
            </w:pPr>
            <w:r w:rsidRPr="00995F95">
              <w:t xml:space="preserve">Jimp: </w:t>
            </w:r>
            <w:r w:rsidRPr="00995F95">
              <w:rPr>
                <w:b/>
              </w:rPr>
              <w:t>Kalenda, J.,</w:t>
            </w:r>
            <w:r w:rsidRPr="00995F95">
              <w:t xml:space="preserve"> (33 %) Kočvarová, I., &amp; Vaculíková, J. (2020). </w:t>
            </w:r>
            <w:r w:rsidRPr="001B6CD6">
              <w:rPr>
                <w:bCs/>
                <w:lang w:val="en-GB"/>
              </w:rPr>
              <w:t xml:space="preserve">Determinants of Participation in Non-formal Education in the Czech Republic. </w:t>
            </w:r>
            <w:r w:rsidRPr="001B6CD6">
              <w:rPr>
                <w:bCs/>
                <w:i/>
                <w:lang w:val="en-GB"/>
              </w:rPr>
              <w:t>Adult Education Quarterly</w:t>
            </w:r>
            <w:r w:rsidRPr="001B6CD6">
              <w:rPr>
                <w:bCs/>
                <w:lang w:val="en-GB"/>
              </w:rPr>
              <w:t xml:space="preserve">, 70(2), 99–118. </w:t>
            </w:r>
            <w:hyperlink r:id="rId24" w:history="1">
              <w:r w:rsidRPr="001B6CD6">
                <w:rPr>
                  <w:rStyle w:val="Hypertextovodkaz"/>
                </w:rPr>
                <w:t>http://doi.org/</w:t>
              </w:r>
              <w:r w:rsidRPr="001B6CD6">
                <w:rPr>
                  <w:rStyle w:val="Hypertextovodkaz"/>
                  <w:lang w:val="en-GB"/>
                </w:rPr>
                <w:t>10.1177/0741713619878391</w:t>
              </w:r>
            </w:hyperlink>
          </w:p>
          <w:p w14:paraId="0C99C58B" w14:textId="026C7776" w:rsidR="00C00755" w:rsidRPr="00CB539C" w:rsidRDefault="00C00755" w:rsidP="00630AC5">
            <w:pPr>
              <w:pStyle w:val="Odstavecseseznamem"/>
              <w:numPr>
                <w:ilvl w:val="0"/>
                <w:numId w:val="87"/>
              </w:numPr>
              <w:contextualSpacing w:val="0"/>
              <w:jc w:val="both"/>
              <w:rPr>
                <w:u w:val="single"/>
                <w:lang w:val="en-GB"/>
              </w:rPr>
            </w:pPr>
            <w:r w:rsidRPr="00995F95">
              <w:rPr>
                <w:lang w:val="de-DE"/>
              </w:rPr>
              <w:lastRenderedPageBreak/>
              <w:t xml:space="preserve">JSC: </w:t>
            </w:r>
            <w:r w:rsidRPr="00995F95">
              <w:rPr>
                <w:b/>
                <w:lang w:val="de-DE"/>
              </w:rPr>
              <w:t>Kalenda, J.</w:t>
            </w:r>
            <w:r w:rsidRPr="00995F95">
              <w:rPr>
                <w:lang w:val="de-DE"/>
              </w:rPr>
              <w:t xml:space="preserve"> (50%) &amp; Kočvarová, I. (2020). </w:t>
            </w:r>
            <w:r w:rsidRPr="001B6CD6">
              <w:rPr>
                <w:lang w:val="en-GB"/>
              </w:rPr>
              <w:t xml:space="preserve">Participation in non-formal education in risk society. </w:t>
            </w:r>
            <w:r w:rsidRPr="001B6CD6">
              <w:rPr>
                <w:i/>
                <w:lang w:val="en-GB"/>
              </w:rPr>
              <w:t>International Journal of Lifelong Education</w:t>
            </w:r>
            <w:r w:rsidRPr="001B6CD6">
              <w:rPr>
                <w:lang w:val="en-GB"/>
              </w:rPr>
              <w:t>. Early Access</w:t>
            </w:r>
            <w:r w:rsidRPr="001B6CD6">
              <w:rPr>
                <w:rStyle w:val="serial-title"/>
                <w:lang w:val="en-GB"/>
              </w:rPr>
              <w:t xml:space="preserve"> Online. </w:t>
            </w:r>
            <w:hyperlink r:id="rId25" w:history="1">
              <w:r w:rsidRPr="001B6CD6">
                <w:rPr>
                  <w:rStyle w:val="Hypertextovodkaz"/>
                </w:rPr>
                <w:t>http://doi.org/</w:t>
              </w:r>
              <w:r w:rsidRPr="001B6CD6">
                <w:rPr>
                  <w:rStyle w:val="Hypertextovodkaz"/>
                  <w:lang w:val="en-GB"/>
                </w:rPr>
                <w:t>10.1080/02601370.2020.1808102</w:t>
              </w:r>
            </w:hyperlink>
          </w:p>
        </w:tc>
      </w:tr>
      <w:tr w:rsidR="00C00755" w:rsidRPr="001B6CD6" w14:paraId="62240FF3" w14:textId="77777777" w:rsidTr="003A4718">
        <w:trPr>
          <w:trHeight w:val="218"/>
        </w:trPr>
        <w:tc>
          <w:tcPr>
            <w:tcW w:w="9859" w:type="dxa"/>
            <w:gridSpan w:val="14"/>
            <w:shd w:val="clear" w:color="auto" w:fill="F7CAAC"/>
          </w:tcPr>
          <w:p w14:paraId="58CA40C8" w14:textId="77777777" w:rsidR="00C00755" w:rsidRPr="001B6CD6" w:rsidRDefault="00C00755" w:rsidP="003A4718">
            <w:pPr>
              <w:rPr>
                <w:b/>
              </w:rPr>
            </w:pPr>
            <w:r w:rsidRPr="001B6CD6">
              <w:rPr>
                <w:b/>
              </w:rPr>
              <w:lastRenderedPageBreak/>
              <w:t>Působení v zahraničí</w:t>
            </w:r>
          </w:p>
        </w:tc>
      </w:tr>
      <w:tr w:rsidR="00C00755" w:rsidRPr="001B6CD6" w14:paraId="40E85ADB" w14:textId="77777777" w:rsidTr="003A4718">
        <w:trPr>
          <w:trHeight w:val="328"/>
        </w:trPr>
        <w:tc>
          <w:tcPr>
            <w:tcW w:w="9859" w:type="dxa"/>
            <w:gridSpan w:val="14"/>
          </w:tcPr>
          <w:p w14:paraId="1C84BF36" w14:textId="70A2F318" w:rsidR="00C00755" w:rsidRDefault="00C00755" w:rsidP="003A4718">
            <w:pPr>
              <w:jc w:val="both"/>
            </w:pPr>
            <w:r>
              <w:t>2022 – University of California Los Angeles (USA), Visiting Professor at School of Education &amp; Information Studies (Fulbright Scholarship)</w:t>
            </w:r>
            <w:ins w:id="142" w:author="Jan Kalenda" w:date="2023-03-15T22:05:00Z">
              <w:r w:rsidR="00E25820">
                <w:t>, 9 měsíců</w:t>
              </w:r>
            </w:ins>
          </w:p>
          <w:p w14:paraId="2BA83D9B" w14:textId="5E6C542C" w:rsidR="00C00755" w:rsidRPr="001B6CD6" w:rsidRDefault="00C00755" w:rsidP="003A4718">
            <w:pPr>
              <w:jc w:val="both"/>
            </w:pPr>
            <w:r w:rsidRPr="001B6CD6">
              <w:t xml:space="preserve">2022 </w:t>
            </w:r>
            <w:r>
              <w:t>–</w:t>
            </w:r>
            <w:r w:rsidRPr="001B6CD6">
              <w:t xml:space="preserve"> University of Glasgow (UK), Visiting Professor at CRED&amp;L</w:t>
            </w:r>
            <w:r>
              <w:t>, School of Education</w:t>
            </w:r>
            <w:ins w:id="143" w:author="Jan Kalenda" w:date="2023-03-15T22:05:00Z">
              <w:r w:rsidR="00E25820">
                <w:t>, 1 měsíc</w:t>
              </w:r>
            </w:ins>
          </w:p>
          <w:p w14:paraId="7050259E" w14:textId="02D126F9" w:rsidR="00C00755" w:rsidRPr="001B6CD6" w:rsidRDefault="00C00755" w:rsidP="003A4718">
            <w:pPr>
              <w:jc w:val="both"/>
            </w:pPr>
            <w:r w:rsidRPr="001B6CD6">
              <w:t xml:space="preserve">2021 </w:t>
            </w:r>
            <w:r>
              <w:t>–</w:t>
            </w:r>
            <w:r w:rsidRPr="001B6CD6">
              <w:t xml:space="preserve"> University of Malága (SPA), Visiting Scholar at Faculty of Social Science</w:t>
            </w:r>
            <w:ins w:id="144" w:author="Jan Kalenda" w:date="2023-03-15T22:05:00Z">
              <w:r w:rsidR="00E25820">
                <w:t>, 1 měsíc</w:t>
              </w:r>
            </w:ins>
          </w:p>
          <w:p w14:paraId="4DC01516" w14:textId="6C64D665" w:rsidR="00C00755" w:rsidRPr="001B6CD6" w:rsidRDefault="00C00755" w:rsidP="003A4718">
            <w:pPr>
              <w:jc w:val="both"/>
            </w:pPr>
            <w:r w:rsidRPr="001B6CD6">
              <w:t xml:space="preserve">2019 </w:t>
            </w:r>
            <w:r>
              <w:t>–</w:t>
            </w:r>
            <w:r w:rsidRPr="001B6CD6">
              <w:t xml:space="preserve"> University of Girona (SPA)</w:t>
            </w:r>
            <w:ins w:id="145" w:author="Jan Kalenda" w:date="2023-03-15T22:05:00Z">
              <w:r w:rsidR="00E25820">
                <w:t>, 1 měsíc</w:t>
              </w:r>
            </w:ins>
          </w:p>
          <w:p w14:paraId="5CF5BC0A" w14:textId="61FC7F52" w:rsidR="00C00755" w:rsidRPr="001B6CD6" w:rsidRDefault="00C00755" w:rsidP="003A4718">
            <w:pPr>
              <w:jc w:val="both"/>
            </w:pPr>
            <w:r w:rsidRPr="001B6CD6">
              <w:t xml:space="preserve">2011 </w:t>
            </w:r>
            <w:r>
              <w:t>–</w:t>
            </w:r>
            <w:r w:rsidRPr="001B6CD6">
              <w:t xml:space="preserve"> Uppsala University (SWE), studijní stáž se zaměřením na Discourse Analysis</w:t>
            </w:r>
            <w:ins w:id="146" w:author="Jan Kalenda" w:date="2023-03-15T22:05:00Z">
              <w:r w:rsidR="00E25820">
                <w:t>, 2 měsíce</w:t>
              </w:r>
            </w:ins>
            <w:del w:id="147" w:author="Jan Kalenda" w:date="2023-03-15T22:05:00Z">
              <w:r w:rsidRPr="001B6CD6" w:rsidDel="00E25820">
                <w:delText>.</w:delText>
              </w:r>
            </w:del>
          </w:p>
          <w:p w14:paraId="5A3BBDAC" w14:textId="6B5D21EE" w:rsidR="00C00755" w:rsidRPr="001B6CD6" w:rsidRDefault="00C00755" w:rsidP="003A4718">
            <w:r w:rsidRPr="001B6CD6">
              <w:t xml:space="preserve">2010 </w:t>
            </w:r>
            <w:r>
              <w:t>–</w:t>
            </w:r>
            <w:r w:rsidRPr="001B6CD6">
              <w:t xml:space="preserve"> Arhus University (DEN), studijní stáž se zaměřením na archivní výzkum</w:t>
            </w:r>
            <w:ins w:id="148" w:author="Jan Kalenda" w:date="2023-03-15T22:05:00Z">
              <w:r w:rsidR="00E25820">
                <w:t>, 2 měsíce</w:t>
              </w:r>
            </w:ins>
            <w:del w:id="149" w:author="Jan Kalenda" w:date="2023-03-15T22:05:00Z">
              <w:r w:rsidRPr="001B6CD6" w:rsidDel="00E25820">
                <w:delText>.</w:delText>
              </w:r>
            </w:del>
          </w:p>
        </w:tc>
      </w:tr>
      <w:tr w:rsidR="00C00755" w:rsidRPr="001B6CD6" w14:paraId="2123F307" w14:textId="77777777" w:rsidTr="003A4718">
        <w:trPr>
          <w:cantSplit/>
          <w:trHeight w:val="451"/>
        </w:trPr>
        <w:tc>
          <w:tcPr>
            <w:tcW w:w="2518" w:type="dxa"/>
            <w:shd w:val="clear" w:color="auto" w:fill="F7CAAC"/>
          </w:tcPr>
          <w:p w14:paraId="2CF26890" w14:textId="77777777" w:rsidR="00C00755" w:rsidRPr="001B6CD6" w:rsidRDefault="00C00755" w:rsidP="003A4718">
            <w:pPr>
              <w:jc w:val="both"/>
              <w:rPr>
                <w:b/>
              </w:rPr>
            </w:pPr>
            <w:r w:rsidRPr="001B6CD6">
              <w:rPr>
                <w:b/>
              </w:rPr>
              <w:t xml:space="preserve">Podpis </w:t>
            </w:r>
          </w:p>
        </w:tc>
        <w:tc>
          <w:tcPr>
            <w:tcW w:w="4536" w:type="dxa"/>
            <w:gridSpan w:val="7"/>
          </w:tcPr>
          <w:p w14:paraId="6AA23074" w14:textId="77777777" w:rsidR="00C00755" w:rsidRPr="001B6CD6" w:rsidRDefault="00C00755" w:rsidP="003A4718">
            <w:pPr>
              <w:jc w:val="both"/>
            </w:pPr>
            <w:r w:rsidRPr="001B6CD6">
              <w:t>doc. Mgr. Jan Kalenda, Ph.D.</w:t>
            </w:r>
            <w:r>
              <w:t xml:space="preserve"> v.r.</w:t>
            </w:r>
          </w:p>
        </w:tc>
        <w:tc>
          <w:tcPr>
            <w:tcW w:w="786" w:type="dxa"/>
            <w:gridSpan w:val="3"/>
            <w:shd w:val="clear" w:color="auto" w:fill="F7CAAC"/>
          </w:tcPr>
          <w:p w14:paraId="6B29D1AB" w14:textId="77777777" w:rsidR="00C00755" w:rsidRPr="001B6CD6" w:rsidRDefault="00C00755" w:rsidP="003A4718">
            <w:pPr>
              <w:jc w:val="both"/>
            </w:pPr>
            <w:r w:rsidRPr="001B6CD6">
              <w:rPr>
                <w:b/>
              </w:rPr>
              <w:t>datum</w:t>
            </w:r>
          </w:p>
        </w:tc>
        <w:tc>
          <w:tcPr>
            <w:tcW w:w="2019" w:type="dxa"/>
            <w:gridSpan w:val="3"/>
          </w:tcPr>
          <w:p w14:paraId="3E5D6CCE" w14:textId="25EC6C87" w:rsidR="00C00755" w:rsidRPr="001B6CD6" w:rsidRDefault="00C43444" w:rsidP="003A4718">
            <w:pPr>
              <w:jc w:val="both"/>
            </w:pPr>
            <w:r>
              <w:t>31. 10. 2022</w:t>
            </w:r>
          </w:p>
        </w:tc>
      </w:tr>
    </w:tbl>
    <w:p w14:paraId="7B2F255D" w14:textId="77777777" w:rsidR="00C00755" w:rsidRDefault="00C00755" w:rsidP="00C00755">
      <w:pPr>
        <w:sectPr w:rsidR="00C00755">
          <w:pgSz w:w="11906" w:h="16838"/>
          <w:pgMar w:top="1417" w:right="1417" w:bottom="1417" w:left="1417" w:header="708" w:footer="708" w:gutter="0"/>
          <w:cols w:space="708"/>
          <w:docGrid w:linePitch="360"/>
        </w:sectPr>
      </w:pPr>
    </w:p>
    <w:tbl>
      <w:tblPr>
        <w:tblW w:w="990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29"/>
        <w:gridCol w:w="832"/>
        <w:gridCol w:w="216"/>
        <w:gridCol w:w="1512"/>
        <w:gridCol w:w="526"/>
        <w:gridCol w:w="470"/>
        <w:gridCol w:w="44"/>
        <w:gridCol w:w="850"/>
        <w:gridCol w:w="816"/>
        <w:gridCol w:w="77"/>
        <w:gridCol w:w="635"/>
        <w:gridCol w:w="696"/>
        <w:gridCol w:w="697"/>
      </w:tblGrid>
      <w:tr w:rsidR="00C00755" w14:paraId="11104699" w14:textId="77777777" w:rsidTr="003A4718">
        <w:tc>
          <w:tcPr>
            <w:tcW w:w="9900" w:type="dxa"/>
            <w:gridSpan w:val="13"/>
            <w:tcBorders>
              <w:bottom w:val="double" w:sz="4" w:space="0" w:color="auto"/>
            </w:tcBorders>
            <w:shd w:val="clear" w:color="auto" w:fill="BDD6EE"/>
          </w:tcPr>
          <w:p w14:paraId="5AB9481C" w14:textId="77777777" w:rsidR="00C00755" w:rsidRDefault="00C00755" w:rsidP="003A4718">
            <w:pPr>
              <w:jc w:val="both"/>
              <w:rPr>
                <w:b/>
                <w:sz w:val="28"/>
              </w:rPr>
            </w:pPr>
            <w:r>
              <w:rPr>
                <w:b/>
                <w:sz w:val="28"/>
              </w:rPr>
              <w:lastRenderedPageBreak/>
              <w:t>C-I – Personální zabezpečení</w:t>
            </w:r>
          </w:p>
        </w:tc>
      </w:tr>
      <w:tr w:rsidR="00C00755" w14:paraId="088749F3" w14:textId="77777777" w:rsidTr="003A4718">
        <w:tc>
          <w:tcPr>
            <w:tcW w:w="2529" w:type="dxa"/>
            <w:tcBorders>
              <w:top w:val="double" w:sz="4" w:space="0" w:color="auto"/>
            </w:tcBorders>
            <w:shd w:val="clear" w:color="auto" w:fill="F7CAAC"/>
          </w:tcPr>
          <w:p w14:paraId="387108B1" w14:textId="77777777" w:rsidR="00C00755" w:rsidRDefault="00C00755" w:rsidP="003A4718">
            <w:pPr>
              <w:jc w:val="both"/>
              <w:rPr>
                <w:b/>
              </w:rPr>
            </w:pPr>
            <w:r>
              <w:rPr>
                <w:b/>
              </w:rPr>
              <w:t>Vysoká škola</w:t>
            </w:r>
          </w:p>
        </w:tc>
        <w:tc>
          <w:tcPr>
            <w:tcW w:w="7371" w:type="dxa"/>
            <w:gridSpan w:val="12"/>
          </w:tcPr>
          <w:p w14:paraId="63672F1D" w14:textId="77777777" w:rsidR="00C00755" w:rsidRDefault="00C00755" w:rsidP="003A4718">
            <w:pPr>
              <w:jc w:val="both"/>
            </w:pPr>
            <w:r w:rsidRPr="00800E29">
              <w:t>Univerzita Tomáše Bati ve Zlíně</w:t>
            </w:r>
          </w:p>
        </w:tc>
      </w:tr>
      <w:tr w:rsidR="00C00755" w14:paraId="2653B2D9" w14:textId="77777777" w:rsidTr="003A4718">
        <w:tc>
          <w:tcPr>
            <w:tcW w:w="2529" w:type="dxa"/>
            <w:shd w:val="clear" w:color="auto" w:fill="F7CAAC"/>
          </w:tcPr>
          <w:p w14:paraId="492C9DA8" w14:textId="77777777" w:rsidR="00C00755" w:rsidRDefault="00C00755" w:rsidP="003A4718">
            <w:pPr>
              <w:jc w:val="both"/>
              <w:rPr>
                <w:b/>
              </w:rPr>
            </w:pPr>
            <w:r>
              <w:rPr>
                <w:b/>
              </w:rPr>
              <w:t>Součást vysoké školy</w:t>
            </w:r>
          </w:p>
        </w:tc>
        <w:tc>
          <w:tcPr>
            <w:tcW w:w="7371" w:type="dxa"/>
            <w:gridSpan w:val="12"/>
          </w:tcPr>
          <w:p w14:paraId="4FA92094" w14:textId="77777777" w:rsidR="00C00755" w:rsidRDefault="00C00755" w:rsidP="003A4718">
            <w:pPr>
              <w:jc w:val="both"/>
            </w:pPr>
            <w:r>
              <w:t>Fakulta humanitních studií</w:t>
            </w:r>
          </w:p>
        </w:tc>
      </w:tr>
      <w:tr w:rsidR="00C00755" w14:paraId="4838981E" w14:textId="77777777" w:rsidTr="003A4718">
        <w:tc>
          <w:tcPr>
            <w:tcW w:w="2529" w:type="dxa"/>
            <w:shd w:val="clear" w:color="auto" w:fill="F7CAAC"/>
          </w:tcPr>
          <w:p w14:paraId="7400E394" w14:textId="77777777" w:rsidR="00C00755" w:rsidRDefault="00C00755" w:rsidP="003A4718">
            <w:pPr>
              <w:jc w:val="both"/>
              <w:rPr>
                <w:b/>
              </w:rPr>
            </w:pPr>
            <w:r>
              <w:rPr>
                <w:b/>
              </w:rPr>
              <w:t>Název studijního programu</w:t>
            </w:r>
          </w:p>
        </w:tc>
        <w:tc>
          <w:tcPr>
            <w:tcW w:w="7371" w:type="dxa"/>
            <w:gridSpan w:val="12"/>
          </w:tcPr>
          <w:p w14:paraId="6127A02C" w14:textId="77777777" w:rsidR="00C00755" w:rsidRDefault="00C00755" w:rsidP="003A4718">
            <w:pPr>
              <w:jc w:val="both"/>
            </w:pPr>
            <w:r>
              <w:t>Pedagogika</w:t>
            </w:r>
          </w:p>
        </w:tc>
      </w:tr>
      <w:tr w:rsidR="00C00755" w14:paraId="36C9DD7D" w14:textId="77777777" w:rsidTr="003A4718">
        <w:tc>
          <w:tcPr>
            <w:tcW w:w="2529" w:type="dxa"/>
            <w:shd w:val="clear" w:color="auto" w:fill="F7CAAC"/>
          </w:tcPr>
          <w:p w14:paraId="3E309276" w14:textId="77777777" w:rsidR="00C00755" w:rsidRDefault="00C00755" w:rsidP="003A4718">
            <w:pPr>
              <w:jc w:val="both"/>
              <w:rPr>
                <w:b/>
              </w:rPr>
            </w:pPr>
            <w:r>
              <w:rPr>
                <w:b/>
              </w:rPr>
              <w:t>Jméno a příjmení</w:t>
            </w:r>
          </w:p>
        </w:tc>
        <w:tc>
          <w:tcPr>
            <w:tcW w:w="4450" w:type="dxa"/>
            <w:gridSpan w:val="7"/>
          </w:tcPr>
          <w:p w14:paraId="686F915B" w14:textId="77777777" w:rsidR="00C00755" w:rsidRPr="003C34DB" w:rsidRDefault="00C00755" w:rsidP="003A4718">
            <w:pPr>
              <w:jc w:val="both"/>
            </w:pPr>
            <w:r w:rsidRPr="003C34DB">
              <w:t xml:space="preserve">Soňa </w:t>
            </w:r>
            <w:r>
              <w:t>Kalenda (</w:t>
            </w:r>
            <w:r w:rsidRPr="003C34DB">
              <w:t>Vávrová</w:t>
            </w:r>
            <w:r>
              <w:t>)</w:t>
            </w:r>
          </w:p>
        </w:tc>
        <w:tc>
          <w:tcPr>
            <w:tcW w:w="816" w:type="dxa"/>
            <w:shd w:val="clear" w:color="auto" w:fill="F7CAAC"/>
          </w:tcPr>
          <w:p w14:paraId="1B283DC2" w14:textId="77777777" w:rsidR="00C00755" w:rsidRDefault="00C00755" w:rsidP="003A4718">
            <w:pPr>
              <w:jc w:val="both"/>
              <w:rPr>
                <w:b/>
              </w:rPr>
            </w:pPr>
            <w:r>
              <w:rPr>
                <w:b/>
              </w:rPr>
              <w:t>Tituly</w:t>
            </w:r>
          </w:p>
        </w:tc>
        <w:tc>
          <w:tcPr>
            <w:tcW w:w="2105" w:type="dxa"/>
            <w:gridSpan w:val="4"/>
          </w:tcPr>
          <w:p w14:paraId="71D5EBF4" w14:textId="77777777" w:rsidR="00C00755" w:rsidRDefault="00C00755" w:rsidP="003A4718">
            <w:pPr>
              <w:jc w:val="both"/>
            </w:pPr>
            <w:r>
              <w:t>prof.</w:t>
            </w:r>
            <w:r w:rsidRPr="00800E29">
              <w:t>, Mgr., Ph.D.</w:t>
            </w:r>
          </w:p>
        </w:tc>
      </w:tr>
      <w:tr w:rsidR="00C00755" w14:paraId="763D9CC6" w14:textId="77777777" w:rsidTr="003A4718">
        <w:tc>
          <w:tcPr>
            <w:tcW w:w="2529" w:type="dxa"/>
            <w:shd w:val="clear" w:color="auto" w:fill="F7CAAC"/>
          </w:tcPr>
          <w:p w14:paraId="7942C2F9" w14:textId="77777777" w:rsidR="00C00755" w:rsidRDefault="00C00755" w:rsidP="003A4718">
            <w:pPr>
              <w:jc w:val="both"/>
              <w:rPr>
                <w:b/>
              </w:rPr>
            </w:pPr>
            <w:r>
              <w:rPr>
                <w:b/>
              </w:rPr>
              <w:t>Rok narození</w:t>
            </w:r>
          </w:p>
        </w:tc>
        <w:tc>
          <w:tcPr>
            <w:tcW w:w="832" w:type="dxa"/>
          </w:tcPr>
          <w:p w14:paraId="113EBE00" w14:textId="77777777" w:rsidR="00C00755" w:rsidRDefault="00C00755" w:rsidP="003A4718">
            <w:pPr>
              <w:jc w:val="both"/>
            </w:pPr>
            <w:r w:rsidRPr="00800E29">
              <w:t>1972</w:t>
            </w:r>
          </w:p>
        </w:tc>
        <w:tc>
          <w:tcPr>
            <w:tcW w:w="1728" w:type="dxa"/>
            <w:gridSpan w:val="2"/>
            <w:shd w:val="clear" w:color="auto" w:fill="F7CAAC"/>
          </w:tcPr>
          <w:p w14:paraId="2F0BBD13" w14:textId="77777777" w:rsidR="00C00755" w:rsidRDefault="00C00755" w:rsidP="003A4718">
            <w:pPr>
              <w:jc w:val="both"/>
              <w:rPr>
                <w:b/>
              </w:rPr>
            </w:pPr>
            <w:r>
              <w:rPr>
                <w:b/>
              </w:rPr>
              <w:t>typ vztahu k VŠ</w:t>
            </w:r>
          </w:p>
        </w:tc>
        <w:tc>
          <w:tcPr>
            <w:tcW w:w="996" w:type="dxa"/>
            <w:gridSpan w:val="2"/>
          </w:tcPr>
          <w:p w14:paraId="706148C8" w14:textId="77777777" w:rsidR="00C00755" w:rsidRDefault="00C00755" w:rsidP="003A4718">
            <w:pPr>
              <w:jc w:val="both"/>
            </w:pPr>
            <w:r>
              <w:t>pp.</w:t>
            </w:r>
          </w:p>
        </w:tc>
        <w:tc>
          <w:tcPr>
            <w:tcW w:w="894" w:type="dxa"/>
            <w:gridSpan w:val="2"/>
            <w:shd w:val="clear" w:color="auto" w:fill="F7CAAC"/>
          </w:tcPr>
          <w:p w14:paraId="5F321A6A" w14:textId="77777777" w:rsidR="00C00755" w:rsidRDefault="00C00755" w:rsidP="003A4718">
            <w:pPr>
              <w:jc w:val="both"/>
              <w:rPr>
                <w:b/>
              </w:rPr>
            </w:pPr>
            <w:r>
              <w:rPr>
                <w:b/>
              </w:rPr>
              <w:t>rozsah</w:t>
            </w:r>
          </w:p>
        </w:tc>
        <w:tc>
          <w:tcPr>
            <w:tcW w:w="816" w:type="dxa"/>
          </w:tcPr>
          <w:p w14:paraId="202C34CB" w14:textId="77777777" w:rsidR="00C00755" w:rsidRDefault="00C00755" w:rsidP="003A4718">
            <w:pPr>
              <w:jc w:val="both"/>
            </w:pPr>
            <w:r>
              <w:t xml:space="preserve">20 </w:t>
            </w:r>
          </w:p>
        </w:tc>
        <w:tc>
          <w:tcPr>
            <w:tcW w:w="712" w:type="dxa"/>
            <w:gridSpan w:val="2"/>
            <w:shd w:val="clear" w:color="auto" w:fill="F7CAAC"/>
          </w:tcPr>
          <w:p w14:paraId="5AF212E1" w14:textId="77777777" w:rsidR="00C00755" w:rsidRDefault="00C00755" w:rsidP="003A4718">
            <w:pPr>
              <w:jc w:val="both"/>
              <w:rPr>
                <w:b/>
              </w:rPr>
            </w:pPr>
            <w:r>
              <w:rPr>
                <w:b/>
              </w:rPr>
              <w:t>do kdy</w:t>
            </w:r>
          </w:p>
        </w:tc>
        <w:tc>
          <w:tcPr>
            <w:tcW w:w="1393" w:type="dxa"/>
            <w:gridSpan w:val="2"/>
          </w:tcPr>
          <w:p w14:paraId="13CB385A" w14:textId="77777777" w:rsidR="00C00755" w:rsidRDefault="00C00755" w:rsidP="003A4718">
            <w:r>
              <w:t>N</w:t>
            </w:r>
          </w:p>
        </w:tc>
      </w:tr>
      <w:tr w:rsidR="00C00755" w14:paraId="163EF1C7" w14:textId="77777777" w:rsidTr="003A4718">
        <w:tc>
          <w:tcPr>
            <w:tcW w:w="5089" w:type="dxa"/>
            <w:gridSpan w:val="4"/>
            <w:shd w:val="clear" w:color="auto" w:fill="F7CAAC"/>
          </w:tcPr>
          <w:p w14:paraId="34B44E18" w14:textId="77777777" w:rsidR="00C00755" w:rsidRDefault="00C00755" w:rsidP="003A4718">
            <w:pPr>
              <w:jc w:val="both"/>
              <w:rPr>
                <w:b/>
              </w:rPr>
            </w:pPr>
            <w:r>
              <w:rPr>
                <w:b/>
              </w:rPr>
              <w:t>Typ vztahu na součásti VŠ, která uskutečňuje st. program</w:t>
            </w:r>
          </w:p>
        </w:tc>
        <w:tc>
          <w:tcPr>
            <w:tcW w:w="996" w:type="dxa"/>
            <w:gridSpan w:val="2"/>
          </w:tcPr>
          <w:p w14:paraId="0424B36F" w14:textId="77777777" w:rsidR="00C00755" w:rsidRDefault="00C00755" w:rsidP="003A4718">
            <w:pPr>
              <w:jc w:val="both"/>
            </w:pPr>
            <w:r>
              <w:t>pp.</w:t>
            </w:r>
          </w:p>
        </w:tc>
        <w:tc>
          <w:tcPr>
            <w:tcW w:w="894" w:type="dxa"/>
            <w:gridSpan w:val="2"/>
            <w:shd w:val="clear" w:color="auto" w:fill="F7CAAC"/>
          </w:tcPr>
          <w:p w14:paraId="0F044C18" w14:textId="77777777" w:rsidR="00C00755" w:rsidRDefault="00C00755" w:rsidP="003A4718">
            <w:pPr>
              <w:jc w:val="both"/>
              <w:rPr>
                <w:b/>
              </w:rPr>
            </w:pPr>
            <w:r>
              <w:rPr>
                <w:b/>
              </w:rPr>
              <w:t>rozsah</w:t>
            </w:r>
          </w:p>
        </w:tc>
        <w:tc>
          <w:tcPr>
            <w:tcW w:w="816" w:type="dxa"/>
          </w:tcPr>
          <w:p w14:paraId="32E7F2FC" w14:textId="77777777" w:rsidR="00C00755" w:rsidRDefault="00C00755" w:rsidP="003A4718">
            <w:pPr>
              <w:jc w:val="both"/>
            </w:pPr>
            <w:r>
              <w:t>20</w:t>
            </w:r>
          </w:p>
        </w:tc>
        <w:tc>
          <w:tcPr>
            <w:tcW w:w="712" w:type="dxa"/>
            <w:gridSpan w:val="2"/>
            <w:shd w:val="clear" w:color="auto" w:fill="F7CAAC"/>
          </w:tcPr>
          <w:p w14:paraId="07618537" w14:textId="77777777" w:rsidR="00C00755" w:rsidRDefault="00C00755" w:rsidP="003A4718">
            <w:pPr>
              <w:jc w:val="both"/>
              <w:rPr>
                <w:b/>
              </w:rPr>
            </w:pPr>
            <w:r>
              <w:rPr>
                <w:b/>
              </w:rPr>
              <w:t>do kdy</w:t>
            </w:r>
          </w:p>
        </w:tc>
        <w:tc>
          <w:tcPr>
            <w:tcW w:w="1393" w:type="dxa"/>
            <w:gridSpan w:val="2"/>
          </w:tcPr>
          <w:p w14:paraId="43405663" w14:textId="77777777" w:rsidR="00C00755" w:rsidRDefault="00C00755" w:rsidP="003A4718">
            <w:r>
              <w:t>N</w:t>
            </w:r>
          </w:p>
        </w:tc>
      </w:tr>
      <w:tr w:rsidR="00C00755" w14:paraId="6B6EEC6F" w14:textId="77777777" w:rsidTr="003A4718">
        <w:tc>
          <w:tcPr>
            <w:tcW w:w="6085" w:type="dxa"/>
            <w:gridSpan w:val="6"/>
            <w:shd w:val="clear" w:color="auto" w:fill="F7CAAC"/>
          </w:tcPr>
          <w:p w14:paraId="07CE22A8" w14:textId="77777777" w:rsidR="00C00755" w:rsidRDefault="00C00755" w:rsidP="003A4718">
            <w:pPr>
              <w:jc w:val="both"/>
            </w:pPr>
            <w:r>
              <w:rPr>
                <w:b/>
              </w:rPr>
              <w:t>Další současná působení jako akademický pracovník na jiných VŠ</w:t>
            </w:r>
          </w:p>
        </w:tc>
        <w:tc>
          <w:tcPr>
            <w:tcW w:w="1710" w:type="dxa"/>
            <w:gridSpan w:val="3"/>
            <w:shd w:val="clear" w:color="auto" w:fill="F7CAAC"/>
          </w:tcPr>
          <w:p w14:paraId="0A1445D3" w14:textId="77777777" w:rsidR="00C00755" w:rsidRDefault="00C00755" w:rsidP="003A4718">
            <w:pPr>
              <w:jc w:val="both"/>
              <w:rPr>
                <w:b/>
              </w:rPr>
            </w:pPr>
            <w:r>
              <w:rPr>
                <w:b/>
              </w:rPr>
              <w:t>typ prac. vztahu</w:t>
            </w:r>
          </w:p>
        </w:tc>
        <w:tc>
          <w:tcPr>
            <w:tcW w:w="2105" w:type="dxa"/>
            <w:gridSpan w:val="4"/>
            <w:shd w:val="clear" w:color="auto" w:fill="F7CAAC"/>
          </w:tcPr>
          <w:p w14:paraId="46C76B5F" w14:textId="77777777" w:rsidR="00C00755" w:rsidRDefault="00C00755" w:rsidP="003A4718">
            <w:pPr>
              <w:jc w:val="both"/>
              <w:rPr>
                <w:b/>
              </w:rPr>
            </w:pPr>
            <w:r>
              <w:rPr>
                <w:b/>
              </w:rPr>
              <w:t>rozsah</w:t>
            </w:r>
          </w:p>
        </w:tc>
      </w:tr>
      <w:tr w:rsidR="00C00755" w14:paraId="1C642028" w14:textId="77777777" w:rsidTr="003A4718">
        <w:tc>
          <w:tcPr>
            <w:tcW w:w="6085" w:type="dxa"/>
            <w:gridSpan w:val="6"/>
          </w:tcPr>
          <w:p w14:paraId="19713EC2" w14:textId="77777777" w:rsidR="00C00755" w:rsidRPr="00800E29" w:rsidRDefault="00C00755" w:rsidP="003A4718">
            <w:pPr>
              <w:jc w:val="both"/>
            </w:pPr>
            <w:r>
              <w:t>Ostravská univerzita, Fakulta sociálních studií</w:t>
            </w:r>
            <w:r w:rsidRPr="00800E29">
              <w:t>, docent</w:t>
            </w:r>
          </w:p>
        </w:tc>
        <w:tc>
          <w:tcPr>
            <w:tcW w:w="1710" w:type="dxa"/>
            <w:gridSpan w:val="3"/>
          </w:tcPr>
          <w:p w14:paraId="288169A0" w14:textId="77777777" w:rsidR="00C00755" w:rsidRDefault="00C00755" w:rsidP="003A4718">
            <w:pPr>
              <w:jc w:val="both"/>
            </w:pPr>
            <w:r>
              <w:t>pp.</w:t>
            </w:r>
          </w:p>
        </w:tc>
        <w:tc>
          <w:tcPr>
            <w:tcW w:w="2105" w:type="dxa"/>
            <w:gridSpan w:val="4"/>
          </w:tcPr>
          <w:p w14:paraId="07BDEE1A" w14:textId="77777777" w:rsidR="00C00755" w:rsidRDefault="00C00755" w:rsidP="003A4718">
            <w:pPr>
              <w:jc w:val="both"/>
            </w:pPr>
            <w:r>
              <w:t>40</w:t>
            </w:r>
          </w:p>
        </w:tc>
      </w:tr>
      <w:tr w:rsidR="00C00755" w14:paraId="50BFA306" w14:textId="77777777" w:rsidTr="003A4718">
        <w:tc>
          <w:tcPr>
            <w:tcW w:w="9900" w:type="dxa"/>
            <w:gridSpan w:val="13"/>
            <w:shd w:val="clear" w:color="auto" w:fill="F7CAAC"/>
          </w:tcPr>
          <w:p w14:paraId="483267A9" w14:textId="77777777" w:rsidR="00C00755" w:rsidRDefault="00C00755" w:rsidP="003A4718">
            <w:pPr>
              <w:jc w:val="both"/>
            </w:pPr>
            <w:r>
              <w:rPr>
                <w:b/>
              </w:rPr>
              <w:t>Předměty příslušného studijního programu a způsob zapojení do jejich výuky, příp. další zapojení do uskutečňování studijního programu</w:t>
            </w:r>
          </w:p>
        </w:tc>
      </w:tr>
      <w:tr w:rsidR="00C00755" w14:paraId="0C737342" w14:textId="77777777" w:rsidTr="003A4718">
        <w:trPr>
          <w:trHeight w:val="342"/>
        </w:trPr>
        <w:tc>
          <w:tcPr>
            <w:tcW w:w="9900" w:type="dxa"/>
            <w:gridSpan w:val="13"/>
            <w:tcBorders>
              <w:top w:val="nil"/>
            </w:tcBorders>
          </w:tcPr>
          <w:p w14:paraId="62DDF4D8" w14:textId="77777777" w:rsidR="00C00755" w:rsidRDefault="00C00755" w:rsidP="003A4718">
            <w:pPr>
              <w:jc w:val="both"/>
            </w:pPr>
            <w:r w:rsidRPr="001B6CD6">
              <w:t xml:space="preserve">V rámci studijního programu Pedagogika: </w:t>
            </w:r>
          </w:p>
          <w:p w14:paraId="7806F03C" w14:textId="27EFDC99" w:rsidR="00C00755" w:rsidRDefault="00C00755" w:rsidP="00630AC5">
            <w:pPr>
              <w:pStyle w:val="Odstavecseseznamem"/>
              <w:numPr>
                <w:ilvl w:val="0"/>
                <w:numId w:val="89"/>
              </w:numPr>
              <w:contextualSpacing w:val="0"/>
              <w:jc w:val="both"/>
            </w:pPr>
            <w:r w:rsidRPr="0038689F">
              <w:t xml:space="preserve">garantuje předmět </w:t>
            </w:r>
            <w:r>
              <w:t xml:space="preserve">Kvalitativní metodologie </w:t>
            </w:r>
            <w:r w:rsidRPr="0038689F">
              <w:t>(</w:t>
            </w:r>
            <w:r w:rsidR="00572394">
              <w:t>vyučující</w:t>
            </w:r>
            <w:r w:rsidRPr="0038689F">
              <w:t xml:space="preserve"> 100</w:t>
            </w:r>
            <w:r w:rsidR="00A74A36">
              <w:t xml:space="preserve"> </w:t>
            </w:r>
            <w:r w:rsidRPr="0038689F">
              <w:t xml:space="preserve">%) </w:t>
            </w:r>
          </w:p>
          <w:p w14:paraId="5D11BC58" w14:textId="14074EF0" w:rsidR="00DB5CF8" w:rsidRPr="0038689F" w:rsidRDefault="00DB5CF8" w:rsidP="00630AC5">
            <w:pPr>
              <w:pStyle w:val="Odstavecseseznamem"/>
              <w:numPr>
                <w:ilvl w:val="0"/>
                <w:numId w:val="89"/>
              </w:numPr>
              <w:contextualSpacing w:val="0"/>
              <w:jc w:val="both"/>
            </w:pPr>
            <w:r>
              <w:t>p</w:t>
            </w:r>
            <w:r w:rsidR="00C00755" w:rsidRPr="0038689F">
              <w:t>ůsobí jako školitel.</w:t>
            </w:r>
          </w:p>
        </w:tc>
      </w:tr>
      <w:tr w:rsidR="00DB5CF8" w14:paraId="3406F14D" w14:textId="77777777" w:rsidTr="003A4718">
        <w:tc>
          <w:tcPr>
            <w:tcW w:w="9900" w:type="dxa"/>
            <w:gridSpan w:val="13"/>
            <w:shd w:val="clear" w:color="auto" w:fill="F7CAAC"/>
          </w:tcPr>
          <w:p w14:paraId="5A2762D2" w14:textId="25241B9A" w:rsidR="00DB5CF8" w:rsidRDefault="00DB5CF8" w:rsidP="00DB5CF8">
            <w:pPr>
              <w:jc w:val="both"/>
              <w:rPr>
                <w:b/>
              </w:rPr>
            </w:pPr>
            <w:r>
              <w:rPr>
                <w:b/>
              </w:rPr>
              <w:t>Zapojení do výuky v dalších studijních programech na téže vysoké škole (pouze u garantů ZT a PZ předmětů)</w:t>
            </w:r>
          </w:p>
        </w:tc>
      </w:tr>
      <w:tr w:rsidR="00DB5CF8" w14:paraId="66C6284E" w14:textId="77777777" w:rsidTr="00DB5CF8">
        <w:trPr>
          <w:trHeight w:val="45"/>
        </w:trPr>
        <w:tc>
          <w:tcPr>
            <w:tcW w:w="3577" w:type="dxa"/>
            <w:gridSpan w:val="3"/>
            <w:shd w:val="clear" w:color="auto" w:fill="FFFFFF" w:themeFill="background1"/>
          </w:tcPr>
          <w:p w14:paraId="6BBD42BC" w14:textId="5666CEDE" w:rsidR="00DB5CF8" w:rsidRPr="00DB5CF8" w:rsidRDefault="00DB5CF8" w:rsidP="00DB5CF8">
            <w:pPr>
              <w:jc w:val="both"/>
            </w:pPr>
            <w:r w:rsidRPr="00DB5CF8">
              <w:t>Název studijního předmětu</w:t>
            </w:r>
          </w:p>
        </w:tc>
        <w:tc>
          <w:tcPr>
            <w:tcW w:w="2552" w:type="dxa"/>
            <w:gridSpan w:val="4"/>
            <w:shd w:val="clear" w:color="auto" w:fill="FFFFFF" w:themeFill="background1"/>
          </w:tcPr>
          <w:p w14:paraId="56B62081" w14:textId="411B0E7D" w:rsidR="00DB5CF8" w:rsidRPr="00DB5CF8" w:rsidRDefault="00DB5CF8" w:rsidP="00DB5CF8">
            <w:pPr>
              <w:jc w:val="both"/>
            </w:pPr>
            <w:r w:rsidRPr="00DB5CF8">
              <w:t>Název studijního programu</w:t>
            </w:r>
          </w:p>
        </w:tc>
        <w:tc>
          <w:tcPr>
            <w:tcW w:w="850" w:type="dxa"/>
            <w:shd w:val="clear" w:color="auto" w:fill="FFFFFF" w:themeFill="background1"/>
          </w:tcPr>
          <w:p w14:paraId="2409D898" w14:textId="4607A435" w:rsidR="00DB5CF8" w:rsidRPr="00DB5CF8" w:rsidRDefault="00DB5CF8" w:rsidP="00DB5CF8">
            <w:pPr>
              <w:jc w:val="both"/>
            </w:pPr>
            <w:r w:rsidRPr="00DB5CF8">
              <w:t xml:space="preserve">sem. </w:t>
            </w:r>
          </w:p>
        </w:tc>
        <w:tc>
          <w:tcPr>
            <w:tcW w:w="2921" w:type="dxa"/>
            <w:gridSpan w:val="5"/>
            <w:shd w:val="clear" w:color="auto" w:fill="FFFFFF" w:themeFill="background1"/>
          </w:tcPr>
          <w:p w14:paraId="412FEDE4" w14:textId="2E335414" w:rsidR="00DB5CF8" w:rsidRPr="00DB5CF8" w:rsidRDefault="00DB5CF8" w:rsidP="00DB5CF8">
            <w:pPr>
              <w:jc w:val="both"/>
            </w:pPr>
            <w:r w:rsidRPr="00DB5CF8">
              <w:t>Role ve výuce daného předmětu</w:t>
            </w:r>
          </w:p>
        </w:tc>
      </w:tr>
      <w:tr w:rsidR="00DB5CF8" w14:paraId="6B7EE4BB" w14:textId="77777777" w:rsidTr="00DB5CF8">
        <w:trPr>
          <w:trHeight w:val="45"/>
        </w:trPr>
        <w:tc>
          <w:tcPr>
            <w:tcW w:w="3577" w:type="dxa"/>
            <w:gridSpan w:val="3"/>
            <w:shd w:val="clear" w:color="auto" w:fill="FFFFFF" w:themeFill="background1"/>
          </w:tcPr>
          <w:p w14:paraId="76928C59" w14:textId="724716DE" w:rsidR="00DB5CF8" w:rsidRPr="00DB5CF8" w:rsidRDefault="00DB5CF8" w:rsidP="00DB5CF8">
            <w:pPr>
              <w:jc w:val="both"/>
            </w:pPr>
            <w:del w:id="150" w:author="Jan Kalenda" w:date="2023-03-26T16:59:00Z">
              <w:r w:rsidRPr="00DB5CF8" w:rsidDel="00F776BE">
                <w:delText>s</w:delText>
              </w:r>
            </w:del>
            <w:ins w:id="151" w:author="Jan Kalenda" w:date="2023-03-26T16:59:00Z">
              <w:r w:rsidR="00F776BE">
                <w:t>S</w:t>
              </w:r>
            </w:ins>
            <w:r w:rsidRPr="00DB5CF8">
              <w:t>ociálně výchovné poradenství</w:t>
            </w:r>
          </w:p>
        </w:tc>
        <w:tc>
          <w:tcPr>
            <w:tcW w:w="2552" w:type="dxa"/>
            <w:gridSpan w:val="4"/>
            <w:shd w:val="clear" w:color="auto" w:fill="FFFFFF" w:themeFill="background1"/>
          </w:tcPr>
          <w:p w14:paraId="6F1F2FD6" w14:textId="6F328B51" w:rsidR="00DB5CF8" w:rsidRPr="00DB5CF8" w:rsidRDefault="00DB5CF8" w:rsidP="00DB5CF8">
            <w:pPr>
              <w:jc w:val="both"/>
            </w:pPr>
            <w:r w:rsidRPr="00DB5CF8">
              <w:t>Sociální pedagogika</w:t>
            </w:r>
          </w:p>
        </w:tc>
        <w:tc>
          <w:tcPr>
            <w:tcW w:w="850" w:type="dxa"/>
            <w:shd w:val="clear" w:color="auto" w:fill="FFFFFF" w:themeFill="background1"/>
          </w:tcPr>
          <w:p w14:paraId="1A7B082D" w14:textId="21D820CB" w:rsidR="00DB5CF8" w:rsidRPr="00DB5CF8" w:rsidRDefault="00DB5CF8" w:rsidP="00DB5CF8">
            <w:pPr>
              <w:jc w:val="both"/>
            </w:pPr>
            <w:r w:rsidRPr="00DB5CF8">
              <w:t>LS</w:t>
            </w:r>
          </w:p>
        </w:tc>
        <w:tc>
          <w:tcPr>
            <w:tcW w:w="2921" w:type="dxa"/>
            <w:gridSpan w:val="5"/>
            <w:shd w:val="clear" w:color="auto" w:fill="FFFFFF" w:themeFill="background1"/>
          </w:tcPr>
          <w:p w14:paraId="6FECD39B" w14:textId="243FAB77" w:rsidR="00DB5CF8" w:rsidRPr="00DB5CF8" w:rsidRDefault="00DB5CF8" w:rsidP="00DB5CF8">
            <w:pPr>
              <w:jc w:val="both"/>
            </w:pPr>
            <w:r w:rsidRPr="00DB5CF8">
              <w:t>gara</w:t>
            </w:r>
            <w:r w:rsidR="00E25611">
              <w:t>n</w:t>
            </w:r>
            <w:r w:rsidRPr="00DB5CF8">
              <w:t>t</w:t>
            </w:r>
          </w:p>
        </w:tc>
      </w:tr>
      <w:tr w:rsidR="00DB5CF8" w14:paraId="3E87DCD8" w14:textId="77777777" w:rsidTr="00DB5CF8">
        <w:trPr>
          <w:trHeight w:val="45"/>
        </w:trPr>
        <w:tc>
          <w:tcPr>
            <w:tcW w:w="3577" w:type="dxa"/>
            <w:gridSpan w:val="3"/>
            <w:shd w:val="clear" w:color="auto" w:fill="FFFFFF" w:themeFill="background1"/>
          </w:tcPr>
          <w:p w14:paraId="3A2C1B18" w14:textId="2C452CD3" w:rsidR="00DB5CF8" w:rsidRPr="00DB5CF8" w:rsidRDefault="00F776BE" w:rsidP="00DB5CF8">
            <w:pPr>
              <w:jc w:val="both"/>
            </w:pPr>
            <w:ins w:id="152" w:author="Jan Kalenda" w:date="2023-03-26T16:59:00Z">
              <w:r>
                <w:t>S</w:t>
              </w:r>
            </w:ins>
            <w:del w:id="153" w:author="Jan Kalenda" w:date="2023-03-26T16:59:00Z">
              <w:r w:rsidR="00DB5CF8" w:rsidRPr="00DB5CF8" w:rsidDel="00F776BE">
                <w:delText>s</w:delText>
              </w:r>
            </w:del>
            <w:r w:rsidR="00DB5CF8" w:rsidRPr="00DB5CF8">
              <w:t>ociální práce se seniory</w:t>
            </w:r>
          </w:p>
        </w:tc>
        <w:tc>
          <w:tcPr>
            <w:tcW w:w="2552" w:type="dxa"/>
            <w:gridSpan w:val="4"/>
            <w:shd w:val="clear" w:color="auto" w:fill="FFFFFF" w:themeFill="background1"/>
          </w:tcPr>
          <w:p w14:paraId="4918302D" w14:textId="45CAD1D6" w:rsidR="00DB5CF8" w:rsidRPr="00DB5CF8" w:rsidRDefault="00DB5CF8" w:rsidP="00DB5CF8">
            <w:pPr>
              <w:jc w:val="both"/>
            </w:pPr>
            <w:r w:rsidRPr="00DB5CF8">
              <w:t>Sociální pedagogika</w:t>
            </w:r>
          </w:p>
        </w:tc>
        <w:tc>
          <w:tcPr>
            <w:tcW w:w="850" w:type="dxa"/>
            <w:shd w:val="clear" w:color="auto" w:fill="FFFFFF" w:themeFill="background1"/>
          </w:tcPr>
          <w:p w14:paraId="3FFCFAA0" w14:textId="642C050D" w:rsidR="00DB5CF8" w:rsidRPr="00DB5CF8" w:rsidRDefault="00DB5CF8" w:rsidP="00DB5CF8">
            <w:pPr>
              <w:jc w:val="both"/>
            </w:pPr>
            <w:r w:rsidRPr="00DB5CF8">
              <w:t>ZS</w:t>
            </w:r>
          </w:p>
        </w:tc>
        <w:tc>
          <w:tcPr>
            <w:tcW w:w="2921" w:type="dxa"/>
            <w:gridSpan w:val="5"/>
            <w:shd w:val="clear" w:color="auto" w:fill="FFFFFF" w:themeFill="background1"/>
          </w:tcPr>
          <w:p w14:paraId="7E19CAD9" w14:textId="215B87BB" w:rsidR="00DB5CF8" w:rsidRPr="00DB5CF8" w:rsidRDefault="00DB5CF8" w:rsidP="00DB5CF8">
            <w:pPr>
              <w:jc w:val="both"/>
            </w:pPr>
            <w:r w:rsidRPr="00DB5CF8">
              <w:t>garant</w:t>
            </w:r>
          </w:p>
        </w:tc>
      </w:tr>
      <w:tr w:rsidR="00DB5CF8" w14:paraId="3B6C36AE" w14:textId="77777777" w:rsidTr="00DB5CF8">
        <w:trPr>
          <w:trHeight w:val="45"/>
        </w:trPr>
        <w:tc>
          <w:tcPr>
            <w:tcW w:w="3577" w:type="dxa"/>
            <w:gridSpan w:val="3"/>
            <w:shd w:val="clear" w:color="auto" w:fill="FFFFFF" w:themeFill="background1"/>
          </w:tcPr>
          <w:p w14:paraId="18914661" w14:textId="74D55CF6" w:rsidR="00DB5CF8" w:rsidRPr="00DB5CF8" w:rsidRDefault="00F776BE" w:rsidP="00DB5CF8">
            <w:pPr>
              <w:jc w:val="both"/>
            </w:pPr>
            <w:ins w:id="154" w:author="Jan Kalenda" w:date="2023-03-26T16:59:00Z">
              <w:r>
                <w:t>S</w:t>
              </w:r>
            </w:ins>
            <w:del w:id="155" w:author="Jan Kalenda" w:date="2023-03-26T16:59:00Z">
              <w:r w:rsidR="00DB5CF8" w:rsidRPr="00DB5CF8" w:rsidDel="00F776BE">
                <w:delText>s</w:delText>
              </w:r>
            </w:del>
            <w:r w:rsidR="00DB5CF8" w:rsidRPr="00DB5CF8">
              <w:t>tandardy kvality v sociálních službách</w:t>
            </w:r>
          </w:p>
        </w:tc>
        <w:tc>
          <w:tcPr>
            <w:tcW w:w="2552" w:type="dxa"/>
            <w:gridSpan w:val="4"/>
            <w:shd w:val="clear" w:color="auto" w:fill="FFFFFF" w:themeFill="background1"/>
          </w:tcPr>
          <w:p w14:paraId="1845C8FD" w14:textId="0ED40A9C" w:rsidR="00DB5CF8" w:rsidRPr="00DB5CF8" w:rsidRDefault="00DB5CF8" w:rsidP="00DB5CF8">
            <w:pPr>
              <w:jc w:val="both"/>
            </w:pPr>
            <w:r w:rsidRPr="00DB5CF8">
              <w:t>Sociální pedagogika</w:t>
            </w:r>
          </w:p>
        </w:tc>
        <w:tc>
          <w:tcPr>
            <w:tcW w:w="850" w:type="dxa"/>
            <w:shd w:val="clear" w:color="auto" w:fill="FFFFFF" w:themeFill="background1"/>
          </w:tcPr>
          <w:p w14:paraId="483C4BE8" w14:textId="28409C4D" w:rsidR="00DB5CF8" w:rsidRPr="00DB5CF8" w:rsidRDefault="00DB5CF8" w:rsidP="00DB5CF8">
            <w:pPr>
              <w:jc w:val="both"/>
            </w:pPr>
            <w:r w:rsidRPr="00DB5CF8">
              <w:t>ZS</w:t>
            </w:r>
          </w:p>
        </w:tc>
        <w:tc>
          <w:tcPr>
            <w:tcW w:w="2921" w:type="dxa"/>
            <w:gridSpan w:val="5"/>
            <w:shd w:val="clear" w:color="auto" w:fill="FFFFFF" w:themeFill="background1"/>
          </w:tcPr>
          <w:p w14:paraId="7D30279A" w14:textId="39A1AADB" w:rsidR="00DB5CF8" w:rsidRPr="00DB5CF8" w:rsidRDefault="00DB5CF8" w:rsidP="00DB5CF8">
            <w:pPr>
              <w:jc w:val="both"/>
            </w:pPr>
            <w:r w:rsidRPr="00DB5CF8">
              <w:t>gara</w:t>
            </w:r>
            <w:r w:rsidR="00E25611">
              <w:t>n</w:t>
            </w:r>
            <w:r w:rsidRPr="00DB5CF8">
              <w:t>t</w:t>
            </w:r>
          </w:p>
        </w:tc>
      </w:tr>
      <w:tr w:rsidR="00DB5CF8" w14:paraId="16BC31CF" w14:textId="77777777" w:rsidTr="00DB5CF8">
        <w:trPr>
          <w:trHeight w:val="45"/>
        </w:trPr>
        <w:tc>
          <w:tcPr>
            <w:tcW w:w="3577" w:type="dxa"/>
            <w:gridSpan w:val="3"/>
            <w:shd w:val="clear" w:color="auto" w:fill="FFFFFF" w:themeFill="background1"/>
          </w:tcPr>
          <w:p w14:paraId="05BA7605" w14:textId="385C400E" w:rsidR="00DB5CF8" w:rsidRPr="00DB5CF8" w:rsidRDefault="00F776BE" w:rsidP="00DB5CF8">
            <w:pPr>
              <w:jc w:val="both"/>
            </w:pPr>
            <w:ins w:id="156" w:author="Jan Kalenda" w:date="2023-03-26T16:59:00Z">
              <w:r>
                <w:t>S</w:t>
              </w:r>
            </w:ins>
            <w:del w:id="157" w:author="Jan Kalenda" w:date="2023-03-26T16:59:00Z">
              <w:r w:rsidR="00DB5CF8" w:rsidRPr="00DB5CF8" w:rsidDel="00F776BE">
                <w:delText>s</w:delText>
              </w:r>
            </w:del>
            <w:r w:rsidR="00DB5CF8" w:rsidRPr="00DB5CF8">
              <w:t>upervize v pomáhajících profesích</w:t>
            </w:r>
          </w:p>
        </w:tc>
        <w:tc>
          <w:tcPr>
            <w:tcW w:w="2552" w:type="dxa"/>
            <w:gridSpan w:val="4"/>
            <w:shd w:val="clear" w:color="auto" w:fill="FFFFFF" w:themeFill="background1"/>
          </w:tcPr>
          <w:p w14:paraId="5D4E441A" w14:textId="77A7C14F" w:rsidR="00DB5CF8" w:rsidRPr="00DB5CF8" w:rsidRDefault="00DB5CF8" w:rsidP="00DB5CF8">
            <w:pPr>
              <w:jc w:val="both"/>
            </w:pPr>
            <w:r w:rsidRPr="00DB5CF8">
              <w:t>Sociální pedagogika</w:t>
            </w:r>
          </w:p>
        </w:tc>
        <w:tc>
          <w:tcPr>
            <w:tcW w:w="850" w:type="dxa"/>
            <w:shd w:val="clear" w:color="auto" w:fill="FFFFFF" w:themeFill="background1"/>
          </w:tcPr>
          <w:p w14:paraId="1E9792AF" w14:textId="783845D1" w:rsidR="00DB5CF8" w:rsidRPr="00DB5CF8" w:rsidRDefault="00DB5CF8" w:rsidP="00DB5CF8">
            <w:pPr>
              <w:jc w:val="both"/>
            </w:pPr>
            <w:r w:rsidRPr="00DB5CF8">
              <w:t>ZS</w:t>
            </w:r>
          </w:p>
        </w:tc>
        <w:tc>
          <w:tcPr>
            <w:tcW w:w="2921" w:type="dxa"/>
            <w:gridSpan w:val="5"/>
            <w:shd w:val="clear" w:color="auto" w:fill="FFFFFF" w:themeFill="background1"/>
          </w:tcPr>
          <w:p w14:paraId="417A953E" w14:textId="30C9F2DD" w:rsidR="00DB5CF8" w:rsidRPr="00DB5CF8" w:rsidRDefault="00DB5CF8" w:rsidP="00DB5CF8">
            <w:pPr>
              <w:jc w:val="both"/>
            </w:pPr>
            <w:r w:rsidRPr="00DB5CF8">
              <w:t>garant</w:t>
            </w:r>
          </w:p>
        </w:tc>
      </w:tr>
      <w:tr w:rsidR="00DB5CF8" w14:paraId="5ABA949F" w14:textId="77777777" w:rsidTr="00DB5CF8">
        <w:trPr>
          <w:trHeight w:val="45"/>
        </w:trPr>
        <w:tc>
          <w:tcPr>
            <w:tcW w:w="3577" w:type="dxa"/>
            <w:gridSpan w:val="3"/>
            <w:shd w:val="clear" w:color="auto" w:fill="FFFFFF" w:themeFill="background1"/>
          </w:tcPr>
          <w:p w14:paraId="414DA9CA" w14:textId="7954180C" w:rsidR="00DB5CF8" w:rsidRPr="00DB5CF8" w:rsidRDefault="00F776BE" w:rsidP="00DB5CF8">
            <w:pPr>
              <w:jc w:val="both"/>
            </w:pPr>
            <w:ins w:id="158" w:author="Jan Kalenda" w:date="2023-03-26T16:59:00Z">
              <w:r>
                <w:t>Ú</w:t>
              </w:r>
            </w:ins>
            <w:del w:id="159" w:author="Jan Kalenda" w:date="2023-03-26T16:59:00Z">
              <w:r w:rsidRPr="00DB5CF8" w:rsidDel="00F776BE">
                <w:delText>Ú</w:delText>
              </w:r>
            </w:del>
            <w:r w:rsidR="00DB5CF8" w:rsidRPr="00DB5CF8">
              <w:t>stavní sociální péče</w:t>
            </w:r>
          </w:p>
        </w:tc>
        <w:tc>
          <w:tcPr>
            <w:tcW w:w="2552" w:type="dxa"/>
            <w:gridSpan w:val="4"/>
            <w:shd w:val="clear" w:color="auto" w:fill="FFFFFF" w:themeFill="background1"/>
          </w:tcPr>
          <w:p w14:paraId="5B7776E2" w14:textId="2F72D33F" w:rsidR="00DB5CF8" w:rsidRPr="00DB5CF8" w:rsidRDefault="00DB5CF8" w:rsidP="00DB5CF8">
            <w:pPr>
              <w:jc w:val="both"/>
            </w:pPr>
            <w:r w:rsidRPr="00DB5CF8">
              <w:t>Zdravotně sociální péče</w:t>
            </w:r>
          </w:p>
        </w:tc>
        <w:tc>
          <w:tcPr>
            <w:tcW w:w="850" w:type="dxa"/>
            <w:shd w:val="clear" w:color="auto" w:fill="FFFFFF" w:themeFill="background1"/>
          </w:tcPr>
          <w:p w14:paraId="1118A767" w14:textId="337D11A4" w:rsidR="00DB5CF8" w:rsidRPr="00DB5CF8" w:rsidRDefault="00DB5CF8" w:rsidP="00DB5CF8">
            <w:pPr>
              <w:jc w:val="both"/>
            </w:pPr>
            <w:r w:rsidRPr="00DB5CF8">
              <w:t>LS</w:t>
            </w:r>
          </w:p>
        </w:tc>
        <w:tc>
          <w:tcPr>
            <w:tcW w:w="2921" w:type="dxa"/>
            <w:gridSpan w:val="5"/>
            <w:shd w:val="clear" w:color="auto" w:fill="FFFFFF" w:themeFill="background1"/>
          </w:tcPr>
          <w:p w14:paraId="79DAD216" w14:textId="41C517AF" w:rsidR="00DB5CF8" w:rsidRPr="00DB5CF8" w:rsidRDefault="00DB5CF8" w:rsidP="00DB5CF8">
            <w:pPr>
              <w:jc w:val="both"/>
            </w:pPr>
            <w:r w:rsidRPr="00DB5CF8">
              <w:t>garant</w:t>
            </w:r>
          </w:p>
        </w:tc>
      </w:tr>
      <w:tr w:rsidR="00DB5CF8" w14:paraId="1D464E6F" w14:textId="77777777" w:rsidTr="003A4718">
        <w:tc>
          <w:tcPr>
            <w:tcW w:w="9900" w:type="dxa"/>
            <w:gridSpan w:val="13"/>
            <w:shd w:val="clear" w:color="auto" w:fill="F7CAAC"/>
          </w:tcPr>
          <w:p w14:paraId="4419650C" w14:textId="77777777" w:rsidR="00DB5CF8" w:rsidRDefault="00DB5CF8" w:rsidP="00DB5CF8">
            <w:pPr>
              <w:jc w:val="both"/>
            </w:pPr>
            <w:r>
              <w:rPr>
                <w:b/>
              </w:rPr>
              <w:t>Ú</w:t>
            </w:r>
            <w:bookmarkStart w:id="160" w:name="_GoBack"/>
            <w:bookmarkEnd w:id="160"/>
            <w:r>
              <w:rPr>
                <w:b/>
              </w:rPr>
              <w:t xml:space="preserve">daje o vzdělání na VŠ </w:t>
            </w:r>
          </w:p>
        </w:tc>
      </w:tr>
      <w:tr w:rsidR="00DB5CF8" w14:paraId="40718F2B" w14:textId="77777777" w:rsidTr="003A4718">
        <w:trPr>
          <w:trHeight w:val="631"/>
        </w:trPr>
        <w:tc>
          <w:tcPr>
            <w:tcW w:w="9900" w:type="dxa"/>
            <w:gridSpan w:val="13"/>
          </w:tcPr>
          <w:p w14:paraId="2D3BC055" w14:textId="77777777" w:rsidR="00DB5CF8" w:rsidRDefault="00DB5CF8" w:rsidP="00DB5CF8">
            <w:pPr>
              <w:jc w:val="both"/>
              <w:rPr>
                <w:b/>
              </w:rPr>
            </w:pPr>
            <w:r>
              <w:rPr>
                <w:b/>
              </w:rPr>
              <w:t xml:space="preserve">2022: </w:t>
            </w:r>
            <w:r>
              <w:t>S</w:t>
            </w:r>
            <w:r w:rsidRPr="00953E70">
              <w:t>ociální práce, OSU, FSS</w:t>
            </w:r>
            <w:r>
              <w:t xml:space="preserve"> </w:t>
            </w:r>
            <w:r w:rsidRPr="00800E29">
              <w:t>(</w:t>
            </w:r>
            <w:r>
              <w:t>prof.</w:t>
            </w:r>
            <w:r w:rsidRPr="00800E29">
              <w:t>)</w:t>
            </w:r>
            <w:r>
              <w:t>.</w:t>
            </w:r>
          </w:p>
          <w:p w14:paraId="684E45B5" w14:textId="77777777" w:rsidR="00DB5CF8" w:rsidRDefault="00DB5CF8" w:rsidP="00DB5CF8">
            <w:pPr>
              <w:jc w:val="both"/>
            </w:pPr>
            <w:r w:rsidRPr="00800E29">
              <w:rPr>
                <w:b/>
              </w:rPr>
              <w:t>2014</w:t>
            </w:r>
            <w:r>
              <w:rPr>
                <w:b/>
              </w:rPr>
              <w:t>:</w:t>
            </w:r>
            <w:r w:rsidRPr="00800E29">
              <w:rPr>
                <w:b/>
              </w:rPr>
              <w:t xml:space="preserve"> </w:t>
            </w:r>
            <w:r>
              <w:t>S</w:t>
            </w:r>
            <w:r w:rsidRPr="00953E70">
              <w:t>ociální práce, OSU, FSS</w:t>
            </w:r>
            <w:r>
              <w:t xml:space="preserve"> </w:t>
            </w:r>
            <w:r w:rsidRPr="00800E29">
              <w:t>(doc.)</w:t>
            </w:r>
            <w:r>
              <w:t>.</w:t>
            </w:r>
          </w:p>
          <w:p w14:paraId="1DD51FE0" w14:textId="77777777" w:rsidR="00DB5CF8" w:rsidRPr="00800E29" w:rsidRDefault="00DB5CF8" w:rsidP="00DB5CF8">
            <w:pPr>
              <w:jc w:val="both"/>
            </w:pPr>
            <w:r w:rsidRPr="00800E29">
              <w:rPr>
                <w:b/>
              </w:rPr>
              <w:t>2006</w:t>
            </w:r>
            <w:r>
              <w:rPr>
                <w:b/>
              </w:rPr>
              <w:t>:</w:t>
            </w:r>
            <w:r w:rsidRPr="00800E29">
              <w:rPr>
                <w:b/>
              </w:rPr>
              <w:t xml:space="preserve"> </w:t>
            </w:r>
            <w:r>
              <w:t>S</w:t>
            </w:r>
            <w:r w:rsidRPr="00953E70">
              <w:t>ociální práce, OSU, FSS</w:t>
            </w:r>
            <w:r w:rsidRPr="00800E29">
              <w:t xml:space="preserve"> (Ph.D.)</w:t>
            </w:r>
            <w:r>
              <w:t>.</w:t>
            </w:r>
          </w:p>
          <w:p w14:paraId="1434962A" w14:textId="77777777" w:rsidR="00DB5CF8" w:rsidRPr="00E27F90" w:rsidRDefault="00DB5CF8" w:rsidP="00DB5CF8">
            <w:pPr>
              <w:jc w:val="both"/>
            </w:pPr>
            <w:r w:rsidRPr="00800E29">
              <w:rPr>
                <w:b/>
              </w:rPr>
              <w:t>1996</w:t>
            </w:r>
            <w:r>
              <w:rPr>
                <w:b/>
              </w:rPr>
              <w:t>:</w:t>
            </w:r>
            <w:r w:rsidRPr="00800E29">
              <w:rPr>
                <w:b/>
              </w:rPr>
              <w:t xml:space="preserve"> </w:t>
            </w:r>
            <w:r>
              <w:t>S</w:t>
            </w:r>
            <w:r w:rsidRPr="00800E29">
              <w:t>ociologie a andragogika</w:t>
            </w:r>
            <w:r>
              <w:t>, UPOL</w:t>
            </w:r>
            <w:r w:rsidRPr="00800E29">
              <w:rPr>
                <w:rFonts w:eastAsia="MS Mincho"/>
              </w:rPr>
              <w:t>, F</w:t>
            </w:r>
            <w:r>
              <w:rPr>
                <w:rFonts w:eastAsia="MS Mincho"/>
              </w:rPr>
              <w:t>F</w:t>
            </w:r>
            <w:r w:rsidRPr="00800E29">
              <w:t xml:space="preserve"> (Mgr.)</w:t>
            </w:r>
            <w:r>
              <w:t>.</w:t>
            </w:r>
          </w:p>
        </w:tc>
      </w:tr>
      <w:tr w:rsidR="00DB5CF8" w14:paraId="6BF40995" w14:textId="77777777" w:rsidTr="003A4718">
        <w:tc>
          <w:tcPr>
            <w:tcW w:w="9900" w:type="dxa"/>
            <w:gridSpan w:val="13"/>
            <w:shd w:val="clear" w:color="auto" w:fill="F7CAAC"/>
          </w:tcPr>
          <w:p w14:paraId="5F8E2A27" w14:textId="77777777" w:rsidR="00DB5CF8" w:rsidRDefault="00DB5CF8" w:rsidP="00DB5CF8">
            <w:pPr>
              <w:jc w:val="both"/>
              <w:rPr>
                <w:b/>
              </w:rPr>
            </w:pPr>
            <w:r>
              <w:rPr>
                <w:b/>
              </w:rPr>
              <w:t>Údaje o odborném působení od absolvování VŠ</w:t>
            </w:r>
          </w:p>
        </w:tc>
      </w:tr>
      <w:tr w:rsidR="00DB5CF8" w14:paraId="40F82900" w14:textId="77777777" w:rsidTr="003A4718">
        <w:trPr>
          <w:trHeight w:val="1090"/>
        </w:trPr>
        <w:tc>
          <w:tcPr>
            <w:tcW w:w="9900" w:type="dxa"/>
            <w:gridSpan w:val="13"/>
          </w:tcPr>
          <w:p w14:paraId="0C209D28" w14:textId="77777777" w:rsidR="00DB5CF8" w:rsidRDefault="00DB5CF8" w:rsidP="00DB5CF8">
            <w:pPr>
              <w:jc w:val="both"/>
              <w:rPr>
                <w:b/>
              </w:rPr>
            </w:pPr>
            <w:r w:rsidRPr="00E27F90">
              <w:rPr>
                <w:b/>
              </w:rPr>
              <w:t>2022 – dosud</w:t>
            </w:r>
            <w:r>
              <w:t xml:space="preserve">: </w:t>
            </w:r>
            <w:r w:rsidRPr="00800E29">
              <w:t>O</w:t>
            </w:r>
            <w:r>
              <w:t>SU</w:t>
            </w:r>
            <w:r w:rsidRPr="00800E29">
              <w:t xml:space="preserve">, </w:t>
            </w:r>
            <w:r>
              <w:t>FSS</w:t>
            </w:r>
            <w:r w:rsidRPr="00800E29">
              <w:t xml:space="preserve"> </w:t>
            </w:r>
            <w:r>
              <w:t>profesor (pp.).</w:t>
            </w:r>
          </w:p>
          <w:p w14:paraId="5A39BD1B" w14:textId="628F48A5" w:rsidR="00DB5CF8" w:rsidRPr="00800E29" w:rsidRDefault="00DB5CF8" w:rsidP="00DB5CF8">
            <w:pPr>
              <w:jc w:val="both"/>
            </w:pPr>
            <w:r w:rsidRPr="00800E29">
              <w:rPr>
                <w:b/>
              </w:rPr>
              <w:t>2014</w:t>
            </w:r>
            <w:r>
              <w:rPr>
                <w:b/>
              </w:rPr>
              <w:t xml:space="preserve"> – </w:t>
            </w:r>
            <w:r w:rsidRPr="00800E29">
              <w:rPr>
                <w:b/>
              </w:rPr>
              <w:t>dosud</w:t>
            </w:r>
            <w:r>
              <w:rPr>
                <w:b/>
              </w:rPr>
              <w:t>:</w:t>
            </w:r>
            <w:r w:rsidRPr="00800E29">
              <w:t xml:space="preserve"> U</w:t>
            </w:r>
            <w:r>
              <w:t>TB ve Zlíně,</w:t>
            </w:r>
            <w:r w:rsidRPr="00800E29">
              <w:t xml:space="preserve"> F</w:t>
            </w:r>
            <w:r>
              <w:t>HS,</w:t>
            </w:r>
            <w:r w:rsidRPr="00800E29">
              <w:t xml:space="preserve"> docent</w:t>
            </w:r>
            <w:r>
              <w:t xml:space="preserve"> (pp.).</w:t>
            </w:r>
          </w:p>
          <w:p w14:paraId="741889C6" w14:textId="01249CF7" w:rsidR="00DB5CF8" w:rsidRDefault="00DB5CF8" w:rsidP="00DB5CF8">
            <w:pPr>
              <w:jc w:val="both"/>
            </w:pPr>
            <w:r w:rsidRPr="00800E29">
              <w:rPr>
                <w:b/>
              </w:rPr>
              <w:t>2015</w:t>
            </w:r>
            <w:r>
              <w:rPr>
                <w:b/>
              </w:rPr>
              <w:t xml:space="preserve"> – 2022:</w:t>
            </w:r>
            <w:r w:rsidRPr="00800E29">
              <w:rPr>
                <w:b/>
              </w:rPr>
              <w:t xml:space="preserve"> </w:t>
            </w:r>
            <w:r w:rsidRPr="00800E29">
              <w:t>O</w:t>
            </w:r>
            <w:r>
              <w:t>SU, FSS</w:t>
            </w:r>
            <w:r w:rsidRPr="00800E29">
              <w:t>, docent</w:t>
            </w:r>
            <w:r>
              <w:t xml:space="preserve"> (pp.).</w:t>
            </w:r>
          </w:p>
          <w:p w14:paraId="6C6A7061" w14:textId="71F07160" w:rsidR="00DB5CF8" w:rsidRPr="00800E29" w:rsidRDefault="00DB5CF8" w:rsidP="00DB5CF8">
            <w:pPr>
              <w:jc w:val="both"/>
            </w:pPr>
            <w:r w:rsidRPr="00800E29">
              <w:rPr>
                <w:b/>
              </w:rPr>
              <w:t>2013</w:t>
            </w:r>
            <w:r>
              <w:rPr>
                <w:b/>
              </w:rPr>
              <w:t xml:space="preserve"> – </w:t>
            </w:r>
            <w:r w:rsidRPr="00800E29">
              <w:rPr>
                <w:b/>
              </w:rPr>
              <w:t>2014</w:t>
            </w:r>
            <w:r>
              <w:rPr>
                <w:b/>
              </w:rPr>
              <w:t>:</w:t>
            </w:r>
            <w:r w:rsidRPr="00800E29">
              <w:t xml:space="preserve"> U</w:t>
            </w:r>
            <w:r>
              <w:t xml:space="preserve">TB ve </w:t>
            </w:r>
            <w:r w:rsidRPr="00800E29">
              <w:t xml:space="preserve">Zlíně, </w:t>
            </w:r>
            <w:r>
              <w:t>FHS</w:t>
            </w:r>
            <w:r w:rsidRPr="00800E29">
              <w:t>, Centrum výzkumu FHS, odborný asistent</w:t>
            </w:r>
            <w:r>
              <w:t xml:space="preserve"> (pp.).</w:t>
            </w:r>
          </w:p>
          <w:p w14:paraId="4A663864" w14:textId="6FC4F299" w:rsidR="00DB5CF8" w:rsidRPr="00800E29" w:rsidRDefault="00DB5CF8" w:rsidP="00DB5CF8">
            <w:pPr>
              <w:jc w:val="both"/>
            </w:pPr>
            <w:r w:rsidRPr="00800E29">
              <w:rPr>
                <w:b/>
              </w:rPr>
              <w:t>2008</w:t>
            </w:r>
            <w:r>
              <w:rPr>
                <w:b/>
              </w:rPr>
              <w:t xml:space="preserve"> – </w:t>
            </w:r>
            <w:r w:rsidRPr="00800E29">
              <w:rPr>
                <w:b/>
              </w:rPr>
              <w:t>2013</w:t>
            </w:r>
            <w:r>
              <w:rPr>
                <w:b/>
              </w:rPr>
              <w:t>:</w:t>
            </w:r>
            <w:r w:rsidRPr="00800E29">
              <w:t xml:space="preserve"> U</w:t>
            </w:r>
            <w:r>
              <w:t xml:space="preserve">TB </w:t>
            </w:r>
            <w:r w:rsidRPr="00800E29">
              <w:t>ve Zlín</w:t>
            </w:r>
            <w:r>
              <w:t>ě, FHSí, Ú</w:t>
            </w:r>
            <w:r w:rsidRPr="00800E29">
              <w:t>stav pedagogických věd, odborný asistent</w:t>
            </w:r>
            <w:r>
              <w:t xml:space="preserve"> (pp.).</w:t>
            </w:r>
          </w:p>
          <w:p w14:paraId="4E8E379C" w14:textId="684E763B" w:rsidR="00DB5CF8" w:rsidRPr="0038689F" w:rsidRDefault="00DB5CF8" w:rsidP="00DB5CF8">
            <w:pPr>
              <w:jc w:val="both"/>
              <w:rPr>
                <w:bCs/>
              </w:rPr>
            </w:pPr>
            <w:r w:rsidRPr="00800E29">
              <w:rPr>
                <w:b/>
              </w:rPr>
              <w:t>2002</w:t>
            </w:r>
            <w:r>
              <w:rPr>
                <w:b/>
              </w:rPr>
              <w:t xml:space="preserve"> – </w:t>
            </w:r>
            <w:r w:rsidRPr="00800E29">
              <w:rPr>
                <w:b/>
              </w:rPr>
              <w:t>2008</w:t>
            </w:r>
            <w:r>
              <w:rPr>
                <w:b/>
              </w:rPr>
              <w:t>:</w:t>
            </w:r>
            <w:r w:rsidRPr="00800E29">
              <w:t xml:space="preserve"> U</w:t>
            </w:r>
            <w:r>
              <w:t xml:space="preserve">TB </w:t>
            </w:r>
            <w:r w:rsidRPr="00800E29">
              <w:t>ve Zlíně, F</w:t>
            </w:r>
            <w:r>
              <w:t>HS</w:t>
            </w:r>
            <w:r w:rsidRPr="00800E29">
              <w:t xml:space="preserve">, Ústav pedagogických věd, </w:t>
            </w:r>
            <w:r w:rsidRPr="00800E29">
              <w:rPr>
                <w:bCs/>
              </w:rPr>
              <w:t>externí pracovník</w:t>
            </w:r>
            <w:r>
              <w:rPr>
                <w:bCs/>
              </w:rPr>
              <w:t xml:space="preserve"> (DPP).</w:t>
            </w:r>
          </w:p>
        </w:tc>
      </w:tr>
      <w:tr w:rsidR="00DB5CF8" w14:paraId="240633FE" w14:textId="77777777" w:rsidTr="003A4718">
        <w:trPr>
          <w:trHeight w:val="250"/>
        </w:trPr>
        <w:tc>
          <w:tcPr>
            <w:tcW w:w="9900" w:type="dxa"/>
            <w:gridSpan w:val="13"/>
            <w:shd w:val="clear" w:color="auto" w:fill="F7CAAC"/>
          </w:tcPr>
          <w:p w14:paraId="0B49A9DD" w14:textId="77777777" w:rsidR="00DB5CF8" w:rsidRDefault="00DB5CF8" w:rsidP="00DB5CF8">
            <w:pPr>
              <w:jc w:val="both"/>
            </w:pPr>
            <w:r>
              <w:rPr>
                <w:b/>
              </w:rPr>
              <w:t>Zkušenosti s vedením kvalifikačních a rigorózních prací</w:t>
            </w:r>
          </w:p>
        </w:tc>
      </w:tr>
      <w:tr w:rsidR="00DB5CF8" w14:paraId="31C60DE8" w14:textId="77777777" w:rsidTr="003A4718">
        <w:trPr>
          <w:trHeight w:val="272"/>
        </w:trPr>
        <w:tc>
          <w:tcPr>
            <w:tcW w:w="9900" w:type="dxa"/>
            <w:gridSpan w:val="13"/>
            <w:vAlign w:val="center"/>
          </w:tcPr>
          <w:p w14:paraId="1D054D4D" w14:textId="77777777" w:rsidR="00DB5CF8" w:rsidRDefault="00DB5CF8" w:rsidP="00DB5CF8">
            <w:r w:rsidRPr="00584479">
              <w:t>Počet vedených a o</w:t>
            </w:r>
            <w:r>
              <w:t>bhájených bakalářských prací = 55</w:t>
            </w:r>
            <w:r w:rsidRPr="00584479">
              <w:t xml:space="preserve">. Počet vedených a </w:t>
            </w:r>
            <w:r>
              <w:t xml:space="preserve">obhájených diplomových prací = </w:t>
            </w:r>
            <w:r w:rsidRPr="008D2E7F">
              <w:t>7</w:t>
            </w:r>
            <w:r>
              <w:t>7.</w:t>
            </w:r>
          </w:p>
          <w:p w14:paraId="6F733506" w14:textId="77777777" w:rsidR="00DB5CF8" w:rsidRDefault="00DB5CF8" w:rsidP="00DB5CF8">
            <w:r w:rsidRPr="00584479">
              <w:t>Počet vedených a o</w:t>
            </w:r>
            <w:r>
              <w:t>bhájených disertačních prací = 4.</w:t>
            </w:r>
          </w:p>
        </w:tc>
      </w:tr>
      <w:tr w:rsidR="00DB5CF8" w14:paraId="7C265DE8" w14:textId="77777777" w:rsidTr="003A4718">
        <w:trPr>
          <w:cantSplit/>
        </w:trPr>
        <w:tc>
          <w:tcPr>
            <w:tcW w:w="3361" w:type="dxa"/>
            <w:gridSpan w:val="2"/>
            <w:tcBorders>
              <w:top w:val="single" w:sz="12" w:space="0" w:color="auto"/>
            </w:tcBorders>
            <w:shd w:val="clear" w:color="auto" w:fill="F7CAAC"/>
          </w:tcPr>
          <w:p w14:paraId="16105852" w14:textId="77777777" w:rsidR="00DB5CF8" w:rsidRDefault="00DB5CF8" w:rsidP="00DB5CF8">
            <w:pPr>
              <w:jc w:val="both"/>
            </w:pPr>
            <w:r>
              <w:rPr>
                <w:b/>
              </w:rPr>
              <w:t xml:space="preserve">Obor habilitačního řízení </w:t>
            </w:r>
          </w:p>
        </w:tc>
        <w:tc>
          <w:tcPr>
            <w:tcW w:w="2254" w:type="dxa"/>
            <w:gridSpan w:val="3"/>
            <w:tcBorders>
              <w:top w:val="single" w:sz="12" w:space="0" w:color="auto"/>
            </w:tcBorders>
            <w:shd w:val="clear" w:color="auto" w:fill="F7CAAC"/>
          </w:tcPr>
          <w:p w14:paraId="0C190FDE" w14:textId="77777777" w:rsidR="00DB5CF8" w:rsidRDefault="00DB5CF8" w:rsidP="00DB5CF8">
            <w:pPr>
              <w:jc w:val="both"/>
            </w:pPr>
            <w:r>
              <w:rPr>
                <w:b/>
              </w:rPr>
              <w:t>Rok udělení hodnosti</w:t>
            </w:r>
          </w:p>
        </w:tc>
        <w:tc>
          <w:tcPr>
            <w:tcW w:w="2257" w:type="dxa"/>
            <w:gridSpan w:val="5"/>
            <w:tcBorders>
              <w:top w:val="single" w:sz="12" w:space="0" w:color="auto"/>
              <w:right w:val="single" w:sz="12" w:space="0" w:color="auto"/>
            </w:tcBorders>
            <w:shd w:val="clear" w:color="auto" w:fill="F7CAAC"/>
          </w:tcPr>
          <w:p w14:paraId="38827577" w14:textId="77777777" w:rsidR="00DB5CF8" w:rsidRDefault="00DB5CF8" w:rsidP="00DB5CF8">
            <w:pPr>
              <w:jc w:val="both"/>
            </w:pPr>
            <w:r>
              <w:rPr>
                <w:b/>
              </w:rPr>
              <w:t>Řízení konáno na VŠ</w:t>
            </w:r>
          </w:p>
        </w:tc>
        <w:tc>
          <w:tcPr>
            <w:tcW w:w="2028" w:type="dxa"/>
            <w:gridSpan w:val="3"/>
            <w:tcBorders>
              <w:top w:val="single" w:sz="12" w:space="0" w:color="auto"/>
              <w:left w:val="single" w:sz="12" w:space="0" w:color="auto"/>
            </w:tcBorders>
            <w:shd w:val="clear" w:color="auto" w:fill="F7CAAC"/>
          </w:tcPr>
          <w:p w14:paraId="7FE12A72" w14:textId="77777777" w:rsidR="00DB5CF8" w:rsidRDefault="00DB5CF8" w:rsidP="00DB5CF8">
            <w:pPr>
              <w:jc w:val="both"/>
              <w:rPr>
                <w:b/>
              </w:rPr>
            </w:pPr>
            <w:r>
              <w:rPr>
                <w:b/>
              </w:rPr>
              <w:t>Ohlasy publikací</w:t>
            </w:r>
          </w:p>
        </w:tc>
      </w:tr>
      <w:tr w:rsidR="00DB5CF8" w14:paraId="5FBEE00B" w14:textId="77777777" w:rsidTr="003A4718">
        <w:trPr>
          <w:cantSplit/>
        </w:trPr>
        <w:tc>
          <w:tcPr>
            <w:tcW w:w="3361" w:type="dxa"/>
            <w:gridSpan w:val="2"/>
          </w:tcPr>
          <w:p w14:paraId="66ED8F48" w14:textId="77777777" w:rsidR="00DB5CF8" w:rsidRDefault="00DB5CF8" w:rsidP="00DB5CF8">
            <w:pPr>
              <w:jc w:val="both"/>
            </w:pPr>
            <w:r>
              <w:t>Sociální práce</w:t>
            </w:r>
          </w:p>
        </w:tc>
        <w:tc>
          <w:tcPr>
            <w:tcW w:w="2254" w:type="dxa"/>
            <w:gridSpan w:val="3"/>
          </w:tcPr>
          <w:p w14:paraId="429E9CB1" w14:textId="77777777" w:rsidR="00DB5CF8" w:rsidRDefault="00DB5CF8" w:rsidP="00DB5CF8">
            <w:pPr>
              <w:jc w:val="both"/>
            </w:pPr>
            <w:r>
              <w:t>2014</w:t>
            </w:r>
          </w:p>
        </w:tc>
        <w:tc>
          <w:tcPr>
            <w:tcW w:w="2257" w:type="dxa"/>
            <w:gridSpan w:val="5"/>
            <w:tcBorders>
              <w:right w:val="single" w:sz="12" w:space="0" w:color="auto"/>
            </w:tcBorders>
          </w:tcPr>
          <w:p w14:paraId="59EDFC7B" w14:textId="77777777" w:rsidR="00DB5CF8" w:rsidRDefault="00DB5CF8" w:rsidP="00DB5CF8">
            <w:pPr>
              <w:jc w:val="both"/>
            </w:pPr>
            <w:r>
              <w:t>FSS OU v Ostravě</w:t>
            </w:r>
          </w:p>
        </w:tc>
        <w:tc>
          <w:tcPr>
            <w:tcW w:w="635" w:type="dxa"/>
            <w:tcBorders>
              <w:left w:val="single" w:sz="12" w:space="0" w:color="auto"/>
            </w:tcBorders>
            <w:shd w:val="clear" w:color="auto" w:fill="F7CAAC"/>
          </w:tcPr>
          <w:p w14:paraId="19FBCDC8" w14:textId="77777777" w:rsidR="00DB5CF8" w:rsidRDefault="00DB5CF8" w:rsidP="00DB5CF8">
            <w:pPr>
              <w:jc w:val="both"/>
            </w:pPr>
            <w:r>
              <w:rPr>
                <w:b/>
              </w:rPr>
              <w:t>WOS</w:t>
            </w:r>
          </w:p>
        </w:tc>
        <w:tc>
          <w:tcPr>
            <w:tcW w:w="696" w:type="dxa"/>
            <w:shd w:val="clear" w:color="auto" w:fill="F7CAAC"/>
          </w:tcPr>
          <w:p w14:paraId="6C1235FD" w14:textId="77777777" w:rsidR="00DB5CF8" w:rsidRDefault="00DB5CF8" w:rsidP="00DB5CF8">
            <w:pPr>
              <w:jc w:val="both"/>
              <w:rPr>
                <w:sz w:val="18"/>
              </w:rPr>
            </w:pPr>
            <w:r>
              <w:rPr>
                <w:b/>
                <w:sz w:val="18"/>
              </w:rPr>
              <w:t>Scopus</w:t>
            </w:r>
          </w:p>
        </w:tc>
        <w:tc>
          <w:tcPr>
            <w:tcW w:w="697" w:type="dxa"/>
            <w:shd w:val="clear" w:color="auto" w:fill="F7CAAC"/>
          </w:tcPr>
          <w:p w14:paraId="11AE1DEE" w14:textId="77777777" w:rsidR="00DB5CF8" w:rsidRDefault="00DB5CF8" w:rsidP="00DB5CF8">
            <w:pPr>
              <w:jc w:val="both"/>
            </w:pPr>
            <w:r>
              <w:rPr>
                <w:b/>
                <w:sz w:val="18"/>
              </w:rPr>
              <w:t>ostatní</w:t>
            </w:r>
          </w:p>
        </w:tc>
      </w:tr>
      <w:tr w:rsidR="00DB5CF8" w14:paraId="0C3B0A2C" w14:textId="77777777" w:rsidTr="003A4718">
        <w:trPr>
          <w:cantSplit/>
          <w:trHeight w:val="70"/>
        </w:trPr>
        <w:tc>
          <w:tcPr>
            <w:tcW w:w="3361" w:type="dxa"/>
            <w:gridSpan w:val="2"/>
            <w:shd w:val="clear" w:color="auto" w:fill="F7CAAC"/>
          </w:tcPr>
          <w:p w14:paraId="38A5E2C2" w14:textId="77777777" w:rsidR="00DB5CF8" w:rsidRDefault="00DB5CF8" w:rsidP="00DB5CF8">
            <w:pPr>
              <w:jc w:val="both"/>
            </w:pPr>
            <w:r>
              <w:rPr>
                <w:b/>
              </w:rPr>
              <w:t>Obor jmenovacího řízení</w:t>
            </w:r>
          </w:p>
        </w:tc>
        <w:tc>
          <w:tcPr>
            <w:tcW w:w="2254" w:type="dxa"/>
            <w:gridSpan w:val="3"/>
            <w:shd w:val="clear" w:color="auto" w:fill="F7CAAC"/>
          </w:tcPr>
          <w:p w14:paraId="4EF9015F" w14:textId="77777777" w:rsidR="00DB5CF8" w:rsidRDefault="00DB5CF8" w:rsidP="00DB5CF8">
            <w:pPr>
              <w:jc w:val="both"/>
            </w:pPr>
            <w:r>
              <w:rPr>
                <w:b/>
              </w:rPr>
              <w:t>Rok udělení hodnosti</w:t>
            </w:r>
          </w:p>
        </w:tc>
        <w:tc>
          <w:tcPr>
            <w:tcW w:w="2257" w:type="dxa"/>
            <w:gridSpan w:val="5"/>
            <w:tcBorders>
              <w:right w:val="single" w:sz="12" w:space="0" w:color="auto"/>
            </w:tcBorders>
            <w:shd w:val="clear" w:color="auto" w:fill="F7CAAC"/>
          </w:tcPr>
          <w:p w14:paraId="41B66BA2" w14:textId="77777777" w:rsidR="00DB5CF8" w:rsidRDefault="00DB5CF8" w:rsidP="00DB5CF8">
            <w:pPr>
              <w:jc w:val="both"/>
            </w:pPr>
            <w:r>
              <w:rPr>
                <w:b/>
              </w:rPr>
              <w:t>Řízení konáno na VŠ</w:t>
            </w:r>
          </w:p>
        </w:tc>
        <w:tc>
          <w:tcPr>
            <w:tcW w:w="635" w:type="dxa"/>
            <w:tcBorders>
              <w:left w:val="single" w:sz="12" w:space="0" w:color="auto"/>
            </w:tcBorders>
          </w:tcPr>
          <w:p w14:paraId="0E4C02B1" w14:textId="04858727" w:rsidR="00DB5CF8" w:rsidRDefault="00DB5CF8" w:rsidP="00DB5CF8">
            <w:pPr>
              <w:jc w:val="center"/>
              <w:rPr>
                <w:b/>
              </w:rPr>
            </w:pPr>
            <w:r>
              <w:rPr>
                <w:b/>
              </w:rPr>
              <w:t>4</w:t>
            </w:r>
            <w:r w:rsidR="006C4377">
              <w:rPr>
                <w:b/>
              </w:rPr>
              <w:t>8</w:t>
            </w:r>
          </w:p>
        </w:tc>
        <w:tc>
          <w:tcPr>
            <w:tcW w:w="696" w:type="dxa"/>
          </w:tcPr>
          <w:p w14:paraId="150FF5CD" w14:textId="77777777" w:rsidR="00DB5CF8" w:rsidRDefault="00DB5CF8" w:rsidP="00DB5CF8">
            <w:pPr>
              <w:jc w:val="center"/>
              <w:rPr>
                <w:b/>
              </w:rPr>
            </w:pPr>
            <w:r>
              <w:rPr>
                <w:b/>
              </w:rPr>
              <w:t>30</w:t>
            </w:r>
          </w:p>
        </w:tc>
        <w:tc>
          <w:tcPr>
            <w:tcW w:w="697" w:type="dxa"/>
          </w:tcPr>
          <w:p w14:paraId="2055877A" w14:textId="20E99F5A" w:rsidR="00DB5CF8" w:rsidRDefault="00DB5CF8" w:rsidP="00DB5CF8">
            <w:pPr>
              <w:jc w:val="center"/>
              <w:rPr>
                <w:b/>
              </w:rPr>
            </w:pPr>
            <w:r>
              <w:rPr>
                <w:b/>
              </w:rPr>
              <w:t>4</w:t>
            </w:r>
            <w:r w:rsidR="006C4377">
              <w:rPr>
                <w:b/>
              </w:rPr>
              <w:t>80</w:t>
            </w:r>
          </w:p>
        </w:tc>
      </w:tr>
      <w:tr w:rsidR="006C4377" w14:paraId="4734CFC6" w14:textId="77777777" w:rsidTr="006C4377">
        <w:trPr>
          <w:trHeight w:val="205"/>
        </w:trPr>
        <w:tc>
          <w:tcPr>
            <w:tcW w:w="3361" w:type="dxa"/>
            <w:gridSpan w:val="2"/>
          </w:tcPr>
          <w:p w14:paraId="5001EBF6" w14:textId="77777777" w:rsidR="006C4377" w:rsidRDefault="006C4377" w:rsidP="00DB5CF8">
            <w:pPr>
              <w:jc w:val="both"/>
            </w:pPr>
            <w:r>
              <w:t>Sociální práce</w:t>
            </w:r>
          </w:p>
        </w:tc>
        <w:tc>
          <w:tcPr>
            <w:tcW w:w="2254" w:type="dxa"/>
            <w:gridSpan w:val="3"/>
          </w:tcPr>
          <w:p w14:paraId="74C61C1F" w14:textId="77777777" w:rsidR="006C4377" w:rsidRDefault="006C4377" w:rsidP="00DB5CF8">
            <w:pPr>
              <w:jc w:val="both"/>
            </w:pPr>
            <w:r>
              <w:t>2022</w:t>
            </w:r>
          </w:p>
        </w:tc>
        <w:tc>
          <w:tcPr>
            <w:tcW w:w="2257" w:type="dxa"/>
            <w:gridSpan w:val="5"/>
            <w:tcBorders>
              <w:right w:val="single" w:sz="12" w:space="0" w:color="auto"/>
            </w:tcBorders>
          </w:tcPr>
          <w:p w14:paraId="6F31D6B5" w14:textId="77777777" w:rsidR="006C4377" w:rsidRDefault="006C4377" w:rsidP="00DB5CF8">
            <w:pPr>
              <w:jc w:val="both"/>
            </w:pPr>
            <w:r>
              <w:t>FSS OU v Ostravě</w:t>
            </w:r>
          </w:p>
        </w:tc>
        <w:tc>
          <w:tcPr>
            <w:tcW w:w="1331" w:type="dxa"/>
            <w:gridSpan w:val="2"/>
            <w:shd w:val="clear" w:color="auto" w:fill="FBD4B4" w:themeFill="accent6" w:themeFillTint="66"/>
            <w:vAlign w:val="center"/>
          </w:tcPr>
          <w:p w14:paraId="2DA3B29A" w14:textId="67DA5D7E" w:rsidR="006C4377" w:rsidRDefault="006C4377" w:rsidP="00DB5CF8">
            <w:pPr>
              <w:rPr>
                <w:b/>
              </w:rPr>
            </w:pPr>
            <w:r>
              <w:rPr>
                <w:b/>
                <w:sz w:val="18"/>
              </w:rPr>
              <w:t>H-index WoS/Scopus</w:t>
            </w:r>
          </w:p>
        </w:tc>
        <w:tc>
          <w:tcPr>
            <w:tcW w:w="697" w:type="dxa"/>
            <w:vAlign w:val="center"/>
          </w:tcPr>
          <w:p w14:paraId="7C0782E0" w14:textId="3F418E34" w:rsidR="006C4377" w:rsidRDefault="006C4377" w:rsidP="00DB5CF8">
            <w:pPr>
              <w:rPr>
                <w:b/>
              </w:rPr>
            </w:pPr>
            <w:r>
              <w:rPr>
                <w:b/>
              </w:rPr>
              <w:t>4</w:t>
            </w:r>
          </w:p>
        </w:tc>
      </w:tr>
      <w:tr w:rsidR="00DB5CF8" w14:paraId="1F6AB1D4" w14:textId="77777777" w:rsidTr="003A4718">
        <w:tc>
          <w:tcPr>
            <w:tcW w:w="9900" w:type="dxa"/>
            <w:gridSpan w:val="13"/>
            <w:shd w:val="clear" w:color="auto" w:fill="F7CAAC"/>
          </w:tcPr>
          <w:p w14:paraId="5013B745" w14:textId="77777777" w:rsidR="00DB5CF8" w:rsidRDefault="00DB5CF8" w:rsidP="00DB5CF8">
            <w:pPr>
              <w:jc w:val="both"/>
              <w:rPr>
                <w:b/>
              </w:rPr>
            </w:pPr>
            <w:r>
              <w:rPr>
                <w:b/>
              </w:rPr>
              <w:t xml:space="preserve">Přehled o nejvýznamnější publikační a další tvůrčí činnosti nebo další profesní činnosti u odborníků z praxe vztahující se k zabezpečovaným předmětům </w:t>
            </w:r>
          </w:p>
        </w:tc>
      </w:tr>
      <w:tr w:rsidR="00DB5CF8" w14:paraId="0E3F28B6" w14:textId="77777777" w:rsidTr="003A4718">
        <w:trPr>
          <w:trHeight w:val="1408"/>
        </w:trPr>
        <w:tc>
          <w:tcPr>
            <w:tcW w:w="9900" w:type="dxa"/>
            <w:gridSpan w:val="13"/>
            <w:shd w:val="clear" w:color="auto" w:fill="FAFAFA"/>
          </w:tcPr>
          <w:p w14:paraId="13527B65" w14:textId="77777777" w:rsidR="00DB5CF8" w:rsidRPr="001B6CD6" w:rsidRDefault="00DB5CF8" w:rsidP="00DB5CF8">
            <w:pPr>
              <w:jc w:val="both"/>
              <w:rPr>
                <w:b/>
                <w:caps/>
              </w:rPr>
            </w:pPr>
            <w:r w:rsidRPr="001B6CD6">
              <w:rPr>
                <w:b/>
                <w:caps/>
              </w:rPr>
              <w:t>Publikační činnost:</w:t>
            </w:r>
          </w:p>
          <w:p w14:paraId="5E549726" w14:textId="77777777" w:rsidR="00DB5CF8" w:rsidRDefault="00DB5CF8" w:rsidP="00630AC5">
            <w:pPr>
              <w:numPr>
                <w:ilvl w:val="0"/>
                <w:numId w:val="88"/>
              </w:numPr>
              <w:contextualSpacing/>
              <w:jc w:val="both"/>
              <w:rPr>
                <w:bCs/>
              </w:rPr>
            </w:pPr>
            <w:r>
              <w:rPr>
                <w:bCs/>
              </w:rPr>
              <w:t xml:space="preserve">C: </w:t>
            </w:r>
            <w:r w:rsidRPr="00233D3E">
              <w:rPr>
                <w:b/>
                <w:bCs/>
              </w:rPr>
              <w:t>Kalenda, S.</w:t>
            </w:r>
            <w:r>
              <w:rPr>
                <w:bCs/>
              </w:rPr>
              <w:t xml:space="preserve"> (40 %)</w:t>
            </w:r>
            <w:r w:rsidRPr="003B3330">
              <w:rPr>
                <w:bCs/>
              </w:rPr>
              <w:t xml:space="preserve">, Gojová, A., Kowaliková, I., Peláez, A.L. (2022). Inclusive Digital Education of Vulnerable Children During COVID-19 Pandemic: The Role of Social Work. In: Daniela, L. (eds) </w:t>
            </w:r>
            <w:r w:rsidRPr="00233D3E">
              <w:rPr>
                <w:bCs/>
                <w:i/>
              </w:rPr>
              <w:t>Inclusive Digital Education. Educational Communications and Technology: Issues and Innovations</w:t>
            </w:r>
            <w:r w:rsidRPr="003B3330">
              <w:rPr>
                <w:bCs/>
              </w:rPr>
              <w:t xml:space="preserve">. Springer, Cham. </w:t>
            </w:r>
            <w:r>
              <w:rPr>
                <w:bCs/>
              </w:rPr>
              <w:t>DOI</w:t>
            </w:r>
            <w:r w:rsidRPr="003B3330">
              <w:rPr>
                <w:bCs/>
              </w:rPr>
              <w:t>:</w:t>
            </w:r>
            <w:r>
              <w:rPr>
                <w:bCs/>
              </w:rPr>
              <w:t xml:space="preserve"> </w:t>
            </w:r>
            <w:r w:rsidRPr="003B3330">
              <w:rPr>
                <w:bCs/>
              </w:rPr>
              <w:t>10.1007/978-3-031-14775-3_8</w:t>
            </w:r>
            <w:r>
              <w:rPr>
                <w:bCs/>
              </w:rPr>
              <w:t>.</w:t>
            </w:r>
          </w:p>
          <w:p w14:paraId="6E377541" w14:textId="77777777" w:rsidR="00DB5CF8" w:rsidRPr="0037523D" w:rsidRDefault="00DB5CF8" w:rsidP="00630AC5">
            <w:pPr>
              <w:numPr>
                <w:ilvl w:val="0"/>
                <w:numId w:val="88"/>
              </w:numPr>
              <w:contextualSpacing/>
              <w:jc w:val="both"/>
              <w:rPr>
                <w:bCs/>
              </w:rPr>
            </w:pPr>
            <w:r>
              <w:rPr>
                <w:bCs/>
              </w:rPr>
              <w:t xml:space="preserve">Jimp: </w:t>
            </w:r>
            <w:r w:rsidRPr="0037523D">
              <w:rPr>
                <w:bCs/>
              </w:rPr>
              <w:t xml:space="preserve">Recmanová, A., </w:t>
            </w:r>
            <w:r w:rsidRPr="00E27F90">
              <w:rPr>
                <w:b/>
                <w:bCs/>
              </w:rPr>
              <w:t>Kalenda, S.</w:t>
            </w:r>
            <w:r w:rsidRPr="0037523D">
              <w:rPr>
                <w:bCs/>
              </w:rPr>
              <w:t xml:space="preserve"> (40 %), &amp; Kowaliková, I. (2021). Information and communication technologies in the communication </w:t>
            </w:r>
            <w:r>
              <w:rPr>
                <w:bCs/>
              </w:rPr>
              <w:t>between</w:t>
            </w:r>
            <w:r w:rsidRPr="0037523D">
              <w:rPr>
                <w:bCs/>
              </w:rPr>
              <w:t xml:space="preserve"> the social worker and the client. </w:t>
            </w:r>
            <w:r w:rsidRPr="0037523D">
              <w:rPr>
                <w:bCs/>
                <w:i/>
              </w:rPr>
              <w:t>Journal of Social Work Practice</w:t>
            </w:r>
            <w:r w:rsidRPr="0037523D">
              <w:rPr>
                <w:bCs/>
              </w:rPr>
              <w:t>, DOI: 10.1080/02650533.2021.2000947.</w:t>
            </w:r>
          </w:p>
          <w:p w14:paraId="609A2065" w14:textId="77777777" w:rsidR="00DB5CF8" w:rsidRPr="00DE6D83" w:rsidRDefault="00DB5CF8" w:rsidP="00630AC5">
            <w:pPr>
              <w:numPr>
                <w:ilvl w:val="0"/>
                <w:numId w:val="88"/>
              </w:numPr>
              <w:autoSpaceDE w:val="0"/>
              <w:autoSpaceDN w:val="0"/>
              <w:adjustRightInd w:val="0"/>
              <w:spacing w:after="60"/>
              <w:jc w:val="both"/>
              <w:rPr>
                <w:bCs/>
              </w:rPr>
            </w:pPr>
            <w:r>
              <w:rPr>
                <w:bCs/>
              </w:rPr>
              <w:t xml:space="preserve">B: </w:t>
            </w:r>
            <w:r w:rsidRPr="00E27F90">
              <w:rPr>
                <w:b/>
                <w:bCs/>
              </w:rPr>
              <w:t>Kalenda, S.</w:t>
            </w:r>
            <w:r>
              <w:rPr>
                <w:b/>
                <w:bCs/>
              </w:rPr>
              <w:t xml:space="preserve"> </w:t>
            </w:r>
            <w:r w:rsidRPr="003758BB">
              <w:rPr>
                <w:bCs/>
              </w:rPr>
              <w:t>(70 %),</w:t>
            </w:r>
            <w:r w:rsidRPr="00DE6D83">
              <w:rPr>
                <w:bCs/>
              </w:rPr>
              <w:t xml:space="preserve"> Glumbíková, K.</w:t>
            </w:r>
            <w:r>
              <w:rPr>
                <w:bCs/>
              </w:rPr>
              <w:t>,</w:t>
            </w:r>
            <w:r w:rsidRPr="00DE6D83">
              <w:rPr>
                <w:bCs/>
              </w:rPr>
              <w:t xml:space="preserve"> &amp; Gojová, A. (2021). </w:t>
            </w:r>
            <w:r w:rsidRPr="00DE6D83">
              <w:rPr>
                <w:bCs/>
                <w:i/>
                <w:iCs/>
              </w:rPr>
              <w:t>Děti v bytové nouzi aneb o dopadech nestability bydlení.</w:t>
            </w:r>
            <w:r w:rsidRPr="00DE6D83">
              <w:rPr>
                <w:bCs/>
              </w:rPr>
              <w:t xml:space="preserve"> Ostrava: Ostravská univerzita.</w:t>
            </w:r>
          </w:p>
          <w:p w14:paraId="13D99E2F" w14:textId="77777777" w:rsidR="00DB5CF8" w:rsidRPr="0037523D" w:rsidRDefault="00DB5CF8" w:rsidP="00630AC5">
            <w:pPr>
              <w:numPr>
                <w:ilvl w:val="0"/>
                <w:numId w:val="88"/>
              </w:numPr>
              <w:contextualSpacing/>
              <w:jc w:val="both"/>
              <w:textAlignment w:val="baseline"/>
              <w:rPr>
                <w:rFonts w:eastAsia="MS Gothic"/>
                <w:bCs/>
                <w:shd w:val="clear" w:color="auto" w:fill="FFFFFF"/>
              </w:rPr>
            </w:pPr>
            <w:r>
              <w:rPr>
                <w:rFonts w:eastAsia="MS Gothic"/>
                <w:bCs/>
                <w:shd w:val="clear" w:color="auto" w:fill="FFFFFF"/>
              </w:rPr>
              <w:t xml:space="preserve">Jimp: </w:t>
            </w:r>
            <w:r w:rsidRPr="00E27F90">
              <w:rPr>
                <w:rFonts w:eastAsia="MS Gothic"/>
                <w:b/>
                <w:bCs/>
                <w:shd w:val="clear" w:color="auto" w:fill="FFFFFF"/>
              </w:rPr>
              <w:t>Kalenda, S</w:t>
            </w:r>
            <w:r w:rsidRPr="0037523D">
              <w:rPr>
                <w:rFonts w:eastAsia="MS Gothic"/>
                <w:bCs/>
                <w:shd w:val="clear" w:color="auto" w:fill="FFFFFF"/>
              </w:rPr>
              <w:t>. (</w:t>
            </w:r>
            <w:r>
              <w:rPr>
                <w:rFonts w:eastAsia="MS Gothic"/>
                <w:bCs/>
                <w:shd w:val="clear" w:color="auto" w:fill="FFFFFF"/>
              </w:rPr>
              <w:t>7</w:t>
            </w:r>
            <w:r w:rsidRPr="0037523D">
              <w:rPr>
                <w:rFonts w:eastAsia="MS Gothic"/>
                <w:bCs/>
                <w:shd w:val="clear" w:color="auto" w:fill="FFFFFF"/>
              </w:rPr>
              <w:t xml:space="preserve">0 %), &amp; Kowaliková, I. (2020). </w:t>
            </w:r>
            <w:r w:rsidRPr="0037523D">
              <w:rPr>
                <w:rFonts w:eastAsia="MS Gothic"/>
                <w:bCs/>
              </w:rPr>
              <w:t xml:space="preserve">The Digital Exclusion of Vulnerable Children: Challenge for Sustainability Issues in Czech Social Work Practice. </w:t>
            </w:r>
            <w:r w:rsidRPr="0037523D">
              <w:rPr>
                <w:rFonts w:eastAsia="MS Gothic"/>
                <w:bCs/>
                <w:i/>
                <w:iCs/>
              </w:rPr>
              <w:t>Sustainability, 11</w:t>
            </w:r>
            <w:r w:rsidRPr="0037523D">
              <w:rPr>
                <w:rFonts w:eastAsia="MS Gothic"/>
                <w:bCs/>
              </w:rPr>
              <w:t>(23), 1–26.</w:t>
            </w:r>
          </w:p>
          <w:p w14:paraId="32053E98" w14:textId="7F1C358E" w:rsidR="00DB5CF8" w:rsidRPr="00CB539C" w:rsidRDefault="00DB5CF8" w:rsidP="00630AC5">
            <w:pPr>
              <w:numPr>
                <w:ilvl w:val="0"/>
                <w:numId w:val="88"/>
              </w:numPr>
              <w:contextualSpacing/>
              <w:jc w:val="both"/>
              <w:textAlignment w:val="baseline"/>
              <w:rPr>
                <w:bCs/>
              </w:rPr>
            </w:pPr>
            <w:r w:rsidRPr="00E27F90">
              <w:rPr>
                <w:rFonts w:eastAsia="MS Gothic"/>
                <w:bCs/>
                <w:shd w:val="clear" w:color="auto" w:fill="FFFFFF"/>
              </w:rPr>
              <w:t xml:space="preserve">Jimp: Recmanová, A., &amp; </w:t>
            </w:r>
            <w:r w:rsidRPr="00E27F90">
              <w:rPr>
                <w:rFonts w:eastAsia="MS Gothic"/>
                <w:b/>
                <w:bCs/>
                <w:shd w:val="clear" w:color="auto" w:fill="FFFFFF"/>
              </w:rPr>
              <w:t>Vávrová, S.</w:t>
            </w:r>
            <w:r w:rsidRPr="00E27F90">
              <w:rPr>
                <w:rFonts w:eastAsia="MS Gothic"/>
                <w:bCs/>
                <w:shd w:val="clear" w:color="auto" w:fill="FFFFFF"/>
              </w:rPr>
              <w:t xml:space="preserve"> (50 %). </w:t>
            </w:r>
            <w:r w:rsidRPr="00E27F90">
              <w:rPr>
                <w:bCs/>
                <w:shd w:val="clear" w:color="auto" w:fill="FFFFFF"/>
              </w:rPr>
              <w:t>(2018). </w:t>
            </w:r>
            <w:r w:rsidRPr="00E27F90">
              <w:rPr>
                <w:rFonts w:eastAsia="MS Gothic"/>
                <w:bCs/>
                <w:shd w:val="clear" w:color="auto" w:fill="FFFFFF"/>
              </w:rPr>
              <w:t>Information and communication technologies in interventions of Czech social workers when dealing with vulnerable children and their families.</w:t>
            </w:r>
            <w:r w:rsidRPr="00E27F90">
              <w:rPr>
                <w:bCs/>
                <w:shd w:val="clear" w:color="auto" w:fill="FFFFFF"/>
              </w:rPr>
              <w:t> </w:t>
            </w:r>
            <w:r w:rsidRPr="00E27F90">
              <w:rPr>
                <w:bCs/>
                <w:i/>
                <w:shd w:val="clear" w:color="auto" w:fill="FFFFFF"/>
              </w:rPr>
              <w:t xml:space="preserve">European Journal of Social Work, </w:t>
            </w:r>
            <w:r w:rsidRPr="00E27F90">
              <w:rPr>
                <w:bCs/>
                <w:i/>
                <w:iCs/>
                <w:shd w:val="clear" w:color="auto" w:fill="FFFFFF"/>
              </w:rPr>
              <w:t>21</w:t>
            </w:r>
            <w:r w:rsidRPr="00E27F90">
              <w:rPr>
                <w:bCs/>
                <w:shd w:val="clear" w:color="auto" w:fill="FFFFFF"/>
              </w:rPr>
              <w:t xml:space="preserve">(6), 876–888. </w:t>
            </w:r>
          </w:p>
        </w:tc>
      </w:tr>
      <w:tr w:rsidR="00DB5CF8" w14:paraId="0E7E6440" w14:textId="77777777" w:rsidTr="003A4718">
        <w:trPr>
          <w:trHeight w:val="218"/>
        </w:trPr>
        <w:tc>
          <w:tcPr>
            <w:tcW w:w="9900" w:type="dxa"/>
            <w:gridSpan w:val="13"/>
            <w:shd w:val="clear" w:color="auto" w:fill="F7CAAC"/>
          </w:tcPr>
          <w:p w14:paraId="28097947" w14:textId="77777777" w:rsidR="00DB5CF8" w:rsidRDefault="00DB5CF8" w:rsidP="00DB5CF8">
            <w:pPr>
              <w:jc w:val="both"/>
              <w:rPr>
                <w:b/>
              </w:rPr>
            </w:pPr>
            <w:r>
              <w:rPr>
                <w:b/>
              </w:rPr>
              <w:lastRenderedPageBreak/>
              <w:t>Působení v zahraničí</w:t>
            </w:r>
          </w:p>
        </w:tc>
      </w:tr>
      <w:tr w:rsidR="00DB5CF8" w14:paraId="2D602F8F" w14:textId="77777777" w:rsidTr="003A4718">
        <w:trPr>
          <w:trHeight w:val="328"/>
        </w:trPr>
        <w:tc>
          <w:tcPr>
            <w:tcW w:w="9900" w:type="dxa"/>
            <w:gridSpan w:val="13"/>
          </w:tcPr>
          <w:p w14:paraId="21D89B5B" w14:textId="7517FED2" w:rsidR="00DB5CF8" w:rsidDel="00E25820" w:rsidRDefault="00DB5CF8" w:rsidP="00DB5CF8">
            <w:pPr>
              <w:jc w:val="both"/>
              <w:rPr>
                <w:del w:id="161" w:author="Jan Kalenda" w:date="2023-03-15T22:05:00Z"/>
                <w:bCs/>
              </w:rPr>
            </w:pPr>
            <w:del w:id="162" w:author="Jan Kalenda" w:date="2023-03-15T22:05:00Z">
              <w:r w:rsidRPr="00A64701" w:rsidDel="00E25820">
                <w:rPr>
                  <w:bCs/>
                </w:rPr>
                <w:delText xml:space="preserve">2019, 2021 - </w:delText>
              </w:r>
              <w:r w:rsidRPr="00A64701" w:rsidDel="00E25820">
                <w:rPr>
                  <w:bCs/>
                  <w:lang w:val="pl-PL"/>
                </w:rPr>
                <w:delText xml:space="preserve">Uniwersytet v Lodzi, Wyszial Nauk o Wychowaniu </w:delText>
              </w:r>
              <w:r w:rsidDel="00E25820">
                <w:rPr>
                  <w:bCs/>
                  <w:lang w:val="pl-PL"/>
                </w:rPr>
                <w:delText xml:space="preserve">(POL), </w:delText>
              </w:r>
              <w:r w:rsidRPr="00A64701" w:rsidDel="00E25820">
                <w:rPr>
                  <w:bCs/>
                  <w:lang w:val="pl-PL"/>
                </w:rPr>
                <w:delText>Erasmus+</w:delText>
              </w:r>
            </w:del>
          </w:p>
          <w:p w14:paraId="0DCCBD11" w14:textId="3B66974B" w:rsidR="00DB5CF8" w:rsidRPr="00A64701" w:rsidRDefault="00DB5CF8" w:rsidP="00DB5CF8">
            <w:pPr>
              <w:jc w:val="both"/>
              <w:rPr>
                <w:bCs/>
              </w:rPr>
            </w:pPr>
            <w:r w:rsidRPr="00A64701">
              <w:rPr>
                <w:bCs/>
              </w:rPr>
              <w:t>2019 - University of Málaga</w:t>
            </w:r>
            <w:r>
              <w:rPr>
                <w:bCs/>
              </w:rPr>
              <w:t xml:space="preserve"> (ESP), </w:t>
            </w:r>
            <w:r w:rsidRPr="00A64701">
              <w:rPr>
                <w:bCs/>
              </w:rPr>
              <w:t>Faculty of Social Studie (výzkumný pobyt)</w:t>
            </w:r>
            <w:ins w:id="163" w:author="Jan Kalenda" w:date="2023-03-15T22:06:00Z">
              <w:r w:rsidR="00E25820">
                <w:rPr>
                  <w:bCs/>
                </w:rPr>
                <w:t>, 1 měsíc</w:t>
              </w:r>
            </w:ins>
          </w:p>
          <w:p w14:paraId="027DE1D6" w14:textId="6A5BD042" w:rsidR="00DB5CF8" w:rsidRPr="00A64701" w:rsidDel="00E25820" w:rsidRDefault="00DB5CF8" w:rsidP="00DB5CF8">
            <w:pPr>
              <w:jc w:val="both"/>
              <w:rPr>
                <w:del w:id="164" w:author="Jan Kalenda" w:date="2023-03-15T22:06:00Z"/>
                <w:bCs/>
              </w:rPr>
            </w:pPr>
            <w:del w:id="165" w:author="Jan Kalenda" w:date="2023-03-15T22:06:00Z">
              <w:r w:rsidRPr="00A64701" w:rsidDel="00E25820">
                <w:rPr>
                  <w:bCs/>
                </w:rPr>
                <w:delText>2018 - Russian State Social University</w:delText>
              </w:r>
              <w:r w:rsidDel="00E25820">
                <w:rPr>
                  <w:bCs/>
                </w:rPr>
                <w:delText xml:space="preserve"> (RUS), </w:delText>
              </w:r>
              <w:r w:rsidRPr="00A64701" w:rsidDel="00E25820">
                <w:rPr>
                  <w:bCs/>
                </w:rPr>
                <w:delText>výukový poby)</w:delText>
              </w:r>
            </w:del>
          </w:p>
          <w:p w14:paraId="324D8C1C" w14:textId="71165C33" w:rsidR="00DB5CF8" w:rsidDel="00E25820" w:rsidRDefault="00DB5CF8" w:rsidP="00DB5CF8">
            <w:pPr>
              <w:jc w:val="both"/>
              <w:rPr>
                <w:del w:id="166" w:author="Jan Kalenda" w:date="2023-03-15T22:06:00Z"/>
                <w:bCs/>
              </w:rPr>
            </w:pPr>
            <w:del w:id="167" w:author="Jan Kalenda" w:date="2023-03-15T22:06:00Z">
              <w:r w:rsidRPr="00A64701" w:rsidDel="00E25820">
                <w:rPr>
                  <w:bCs/>
                  <w:lang w:val="en-US"/>
                </w:rPr>
                <w:delText xml:space="preserve">2017 - </w:delText>
              </w:r>
              <w:r w:rsidRPr="00A64701" w:rsidDel="00E25820">
                <w:rPr>
                  <w:bCs/>
                </w:rPr>
                <w:delText>Universidad de las Islas Baleares, Institute for Research and Innovation in Education</w:delText>
              </w:r>
              <w:r w:rsidDel="00E25820">
                <w:rPr>
                  <w:bCs/>
                </w:rPr>
                <w:delText xml:space="preserve"> (ESP)</w:delText>
              </w:r>
            </w:del>
          </w:p>
          <w:p w14:paraId="6404DEF2" w14:textId="7C94308A" w:rsidR="00DB5CF8" w:rsidRPr="00A64701" w:rsidRDefault="00DB5CF8" w:rsidP="00DB5CF8">
            <w:pPr>
              <w:jc w:val="both"/>
              <w:rPr>
                <w:bCs/>
                <w:lang w:val="en-US"/>
              </w:rPr>
            </w:pPr>
            <w:r>
              <w:rPr>
                <w:bCs/>
                <w:lang w:val="pl-PL"/>
              </w:rPr>
              <w:t>2</w:t>
            </w:r>
            <w:r w:rsidRPr="00A64701">
              <w:rPr>
                <w:bCs/>
                <w:lang w:val="pl-PL"/>
              </w:rPr>
              <w:t xml:space="preserve">011 - </w:t>
            </w:r>
            <w:r w:rsidRPr="00A64701">
              <w:rPr>
                <w:bCs/>
                <w:lang w:val="en-US"/>
              </w:rPr>
              <w:t>University of Central Lancashi</w:t>
            </w:r>
            <w:r>
              <w:rPr>
                <w:bCs/>
                <w:lang w:val="en-US"/>
              </w:rPr>
              <w:t>e</w:t>
            </w:r>
            <w:r w:rsidRPr="00A64701">
              <w:rPr>
                <w:bCs/>
                <w:lang w:val="en-US"/>
              </w:rPr>
              <w:t>r</w:t>
            </w:r>
            <w:r>
              <w:rPr>
                <w:bCs/>
                <w:lang w:val="en-US"/>
              </w:rPr>
              <w:t xml:space="preserve"> (UK)</w:t>
            </w:r>
            <w:ins w:id="168" w:author="Jan Kalenda" w:date="2023-03-15T22:06:00Z">
              <w:r w:rsidR="00E25820">
                <w:rPr>
                  <w:bCs/>
                  <w:lang w:val="en-US"/>
                </w:rPr>
                <w:t>, 1 měsíc</w:t>
              </w:r>
            </w:ins>
          </w:p>
          <w:p w14:paraId="29E9D36A" w14:textId="67116469" w:rsidR="00DB5CF8" w:rsidRPr="00A64701" w:rsidDel="00E25820" w:rsidRDefault="00DB5CF8" w:rsidP="00DB5CF8">
            <w:pPr>
              <w:jc w:val="both"/>
              <w:rPr>
                <w:del w:id="169" w:author="Jan Kalenda" w:date="2023-03-15T22:06:00Z"/>
                <w:bCs/>
                <w:lang w:val="pl-PL"/>
              </w:rPr>
            </w:pPr>
            <w:del w:id="170" w:author="Jan Kalenda" w:date="2023-03-15T22:06:00Z">
              <w:r w:rsidRPr="00A64701" w:rsidDel="00E25820">
                <w:rPr>
                  <w:bCs/>
                </w:rPr>
                <w:delText>2009, 2010,</w:delText>
              </w:r>
              <w:r w:rsidDel="00E25820">
                <w:rPr>
                  <w:bCs/>
                </w:rPr>
                <w:delText xml:space="preserve"> </w:delText>
              </w:r>
              <w:r w:rsidRPr="00A64701" w:rsidDel="00E25820">
                <w:rPr>
                  <w:bCs/>
                </w:rPr>
                <w:delText>2012,</w:delText>
              </w:r>
              <w:r w:rsidDel="00E25820">
                <w:rPr>
                  <w:bCs/>
                </w:rPr>
                <w:delText xml:space="preserve"> </w:delText>
              </w:r>
              <w:r w:rsidRPr="00A64701" w:rsidDel="00E25820">
                <w:rPr>
                  <w:bCs/>
                </w:rPr>
                <w:delText xml:space="preserve">2014 - </w:delText>
              </w:r>
              <w:r w:rsidRPr="00A64701" w:rsidDel="00E25820">
                <w:rPr>
                  <w:bCs/>
                  <w:lang w:val="pl-PL"/>
                </w:rPr>
                <w:delText>Uniwersytet Jagielloński</w:delText>
              </w:r>
              <w:r w:rsidDel="00E25820">
                <w:rPr>
                  <w:bCs/>
                  <w:lang w:val="pl-PL"/>
                </w:rPr>
                <w:delText xml:space="preserve"> </w:delText>
              </w:r>
              <w:r w:rsidRPr="00A64701" w:rsidDel="00E25820">
                <w:rPr>
                  <w:bCs/>
                  <w:lang w:val="pl-PL"/>
                </w:rPr>
                <w:delText>Kraków, Wydział Filozoficzny, Instytut Pedagogiki</w:delText>
              </w:r>
              <w:r w:rsidDel="00E25820">
                <w:rPr>
                  <w:bCs/>
                  <w:lang w:val="pl-PL"/>
                </w:rPr>
                <w:delText xml:space="preserve"> (POL)</w:delText>
              </w:r>
            </w:del>
          </w:p>
          <w:p w14:paraId="0A6059C2" w14:textId="62498AF4" w:rsidR="00DB5CF8" w:rsidRPr="0038689F" w:rsidRDefault="00DB5CF8" w:rsidP="00DB5CF8">
            <w:pPr>
              <w:jc w:val="both"/>
              <w:rPr>
                <w:bCs/>
              </w:rPr>
            </w:pPr>
            <w:del w:id="171" w:author="Jan Kalenda" w:date="2023-03-15T22:06:00Z">
              <w:r w:rsidRPr="00A64701" w:rsidDel="00E25820">
                <w:rPr>
                  <w:bCs/>
                </w:rPr>
                <w:delText>2008 - Univerzita Konštantína Filozofa v Nitre, Fakulta sociálnych vied a zdravotnictva</w:delText>
              </w:r>
              <w:r w:rsidDel="00E25820">
                <w:rPr>
                  <w:bCs/>
                </w:rPr>
                <w:delText xml:space="preserve"> (SK)</w:delText>
              </w:r>
            </w:del>
          </w:p>
        </w:tc>
      </w:tr>
      <w:tr w:rsidR="00DB5CF8" w14:paraId="7ED1F82A" w14:textId="77777777" w:rsidTr="003A4718">
        <w:trPr>
          <w:cantSplit/>
          <w:trHeight w:val="470"/>
        </w:trPr>
        <w:tc>
          <w:tcPr>
            <w:tcW w:w="2529" w:type="dxa"/>
            <w:shd w:val="clear" w:color="auto" w:fill="F7CAAC"/>
          </w:tcPr>
          <w:p w14:paraId="5E0D50BF" w14:textId="77777777" w:rsidR="00DB5CF8" w:rsidRDefault="00DB5CF8" w:rsidP="00DB5CF8">
            <w:pPr>
              <w:jc w:val="both"/>
              <w:rPr>
                <w:b/>
              </w:rPr>
            </w:pPr>
            <w:r>
              <w:rPr>
                <w:b/>
              </w:rPr>
              <w:t xml:space="preserve">Podpis </w:t>
            </w:r>
          </w:p>
        </w:tc>
        <w:tc>
          <w:tcPr>
            <w:tcW w:w="4450" w:type="dxa"/>
            <w:gridSpan w:val="7"/>
          </w:tcPr>
          <w:p w14:paraId="3FDF9A62" w14:textId="77777777" w:rsidR="00DB5CF8" w:rsidRDefault="00DB5CF8" w:rsidP="00DB5CF8">
            <w:pPr>
              <w:jc w:val="both"/>
            </w:pPr>
            <w:r>
              <w:t xml:space="preserve">prof. Mgr. </w:t>
            </w:r>
            <w:r w:rsidRPr="00800E29">
              <w:t xml:space="preserve">Soňa </w:t>
            </w:r>
            <w:r>
              <w:t>Kalenda</w:t>
            </w:r>
            <w:r w:rsidRPr="00800E29">
              <w:t xml:space="preserve">, </w:t>
            </w:r>
            <w:r>
              <w:t xml:space="preserve">Ph.D. </w:t>
            </w:r>
            <w:r w:rsidRPr="00800E29">
              <w:t>v. r.</w:t>
            </w:r>
          </w:p>
        </w:tc>
        <w:tc>
          <w:tcPr>
            <w:tcW w:w="893" w:type="dxa"/>
            <w:gridSpan w:val="2"/>
            <w:shd w:val="clear" w:color="auto" w:fill="F7CAAC"/>
          </w:tcPr>
          <w:p w14:paraId="00328A21" w14:textId="77777777" w:rsidR="00DB5CF8" w:rsidRDefault="00DB5CF8" w:rsidP="00DB5CF8">
            <w:pPr>
              <w:jc w:val="both"/>
            </w:pPr>
            <w:r>
              <w:rPr>
                <w:b/>
              </w:rPr>
              <w:t>datum</w:t>
            </w:r>
          </w:p>
        </w:tc>
        <w:tc>
          <w:tcPr>
            <w:tcW w:w="2028" w:type="dxa"/>
            <w:gridSpan w:val="3"/>
          </w:tcPr>
          <w:p w14:paraId="2DE9D660" w14:textId="7A0C4112" w:rsidR="00DB5CF8" w:rsidRDefault="00C43444" w:rsidP="00DB5CF8">
            <w:pPr>
              <w:jc w:val="both"/>
            </w:pPr>
            <w:r>
              <w:t>31. 10. 2022</w:t>
            </w:r>
          </w:p>
        </w:tc>
      </w:tr>
    </w:tbl>
    <w:p w14:paraId="582A62EF" w14:textId="77777777" w:rsidR="00C00755" w:rsidRDefault="00C00755" w:rsidP="00C00755">
      <w:pPr>
        <w:sectPr w:rsidR="00C00755">
          <w:pgSz w:w="11906" w:h="16838"/>
          <w:pgMar w:top="1417" w:right="1417" w:bottom="1417" w:left="1417" w:header="708" w:footer="708" w:gutter="0"/>
          <w:cols w:space="708"/>
          <w:docGrid w:linePitch="360"/>
        </w:sectPr>
      </w:pPr>
    </w:p>
    <w:tbl>
      <w:tblPr>
        <w:tblW w:w="990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29"/>
        <w:gridCol w:w="832"/>
        <w:gridCol w:w="1728"/>
        <w:gridCol w:w="526"/>
        <w:gridCol w:w="470"/>
        <w:gridCol w:w="998"/>
        <w:gridCol w:w="712"/>
        <w:gridCol w:w="77"/>
        <w:gridCol w:w="635"/>
        <w:gridCol w:w="696"/>
        <w:gridCol w:w="697"/>
      </w:tblGrid>
      <w:tr w:rsidR="00C00755" w14:paraId="59A7DD49" w14:textId="77777777" w:rsidTr="003A4718">
        <w:tc>
          <w:tcPr>
            <w:tcW w:w="9900" w:type="dxa"/>
            <w:gridSpan w:val="11"/>
            <w:tcBorders>
              <w:bottom w:val="double" w:sz="4" w:space="0" w:color="auto"/>
            </w:tcBorders>
            <w:shd w:val="clear" w:color="auto" w:fill="BDD6EE"/>
          </w:tcPr>
          <w:p w14:paraId="6D225871" w14:textId="77777777" w:rsidR="00C00755" w:rsidRDefault="00C00755" w:rsidP="003A4718">
            <w:pPr>
              <w:jc w:val="both"/>
              <w:rPr>
                <w:b/>
                <w:sz w:val="28"/>
              </w:rPr>
            </w:pPr>
            <w:r>
              <w:rPr>
                <w:b/>
                <w:sz w:val="28"/>
              </w:rPr>
              <w:lastRenderedPageBreak/>
              <w:t>C-I – Personální zabezpečení</w:t>
            </w:r>
          </w:p>
        </w:tc>
      </w:tr>
      <w:tr w:rsidR="00C00755" w14:paraId="0F99B0B0" w14:textId="77777777" w:rsidTr="003A4718">
        <w:tc>
          <w:tcPr>
            <w:tcW w:w="2529" w:type="dxa"/>
            <w:tcBorders>
              <w:top w:val="double" w:sz="4" w:space="0" w:color="auto"/>
            </w:tcBorders>
            <w:shd w:val="clear" w:color="auto" w:fill="F7CAAC"/>
          </w:tcPr>
          <w:p w14:paraId="17E12BA3" w14:textId="77777777" w:rsidR="00C00755" w:rsidRDefault="00C00755" w:rsidP="003A4718">
            <w:pPr>
              <w:jc w:val="both"/>
              <w:rPr>
                <w:b/>
              </w:rPr>
            </w:pPr>
            <w:r>
              <w:rPr>
                <w:b/>
              </w:rPr>
              <w:t>Vysoká škola</w:t>
            </w:r>
          </w:p>
        </w:tc>
        <w:tc>
          <w:tcPr>
            <w:tcW w:w="7371" w:type="dxa"/>
            <w:gridSpan w:val="10"/>
          </w:tcPr>
          <w:p w14:paraId="3453D831" w14:textId="77777777" w:rsidR="00C00755" w:rsidRDefault="00C00755" w:rsidP="003A4718">
            <w:pPr>
              <w:jc w:val="both"/>
            </w:pPr>
            <w:r w:rsidRPr="00584479">
              <w:t>Univerzita Tomáše Bati ve Zlíně</w:t>
            </w:r>
          </w:p>
        </w:tc>
      </w:tr>
      <w:tr w:rsidR="00C00755" w14:paraId="68E71EDC" w14:textId="77777777" w:rsidTr="003A4718">
        <w:tc>
          <w:tcPr>
            <w:tcW w:w="2529" w:type="dxa"/>
            <w:shd w:val="clear" w:color="auto" w:fill="F7CAAC"/>
          </w:tcPr>
          <w:p w14:paraId="161BFE19" w14:textId="77777777" w:rsidR="00C00755" w:rsidRDefault="00C00755" w:rsidP="003A4718">
            <w:pPr>
              <w:jc w:val="both"/>
              <w:rPr>
                <w:b/>
              </w:rPr>
            </w:pPr>
            <w:r>
              <w:rPr>
                <w:b/>
              </w:rPr>
              <w:t>Součást vysoké školy</w:t>
            </w:r>
          </w:p>
        </w:tc>
        <w:tc>
          <w:tcPr>
            <w:tcW w:w="7371" w:type="dxa"/>
            <w:gridSpan w:val="10"/>
          </w:tcPr>
          <w:p w14:paraId="4AEFB45D" w14:textId="77777777" w:rsidR="00C00755" w:rsidRDefault="00C00755" w:rsidP="003A4718">
            <w:pPr>
              <w:jc w:val="both"/>
            </w:pPr>
            <w:r w:rsidRPr="00584479">
              <w:t>Fakulta humanitních studií</w:t>
            </w:r>
          </w:p>
        </w:tc>
      </w:tr>
      <w:tr w:rsidR="00C00755" w14:paraId="0F7C67C9" w14:textId="77777777" w:rsidTr="003A4718">
        <w:tc>
          <w:tcPr>
            <w:tcW w:w="2529" w:type="dxa"/>
            <w:shd w:val="clear" w:color="auto" w:fill="F7CAAC"/>
          </w:tcPr>
          <w:p w14:paraId="0597DE47" w14:textId="77777777" w:rsidR="00C00755" w:rsidRDefault="00C00755" w:rsidP="003A4718">
            <w:pPr>
              <w:jc w:val="both"/>
              <w:rPr>
                <w:b/>
              </w:rPr>
            </w:pPr>
            <w:r>
              <w:rPr>
                <w:b/>
              </w:rPr>
              <w:t>Název studijního programu</w:t>
            </w:r>
          </w:p>
        </w:tc>
        <w:tc>
          <w:tcPr>
            <w:tcW w:w="7371" w:type="dxa"/>
            <w:gridSpan w:val="10"/>
          </w:tcPr>
          <w:p w14:paraId="2E37030A" w14:textId="6885DDC5" w:rsidR="00C00755" w:rsidRDefault="00C00755" w:rsidP="003A4718">
            <w:pPr>
              <w:jc w:val="both"/>
            </w:pPr>
            <w:r w:rsidRPr="008D2E7F">
              <w:t>Pedagogika</w:t>
            </w:r>
          </w:p>
        </w:tc>
      </w:tr>
      <w:tr w:rsidR="00C00755" w14:paraId="73109FE0" w14:textId="77777777" w:rsidTr="003A4718">
        <w:tc>
          <w:tcPr>
            <w:tcW w:w="2529" w:type="dxa"/>
            <w:shd w:val="clear" w:color="auto" w:fill="F7CAAC"/>
          </w:tcPr>
          <w:p w14:paraId="32A632A2" w14:textId="77777777" w:rsidR="00C00755" w:rsidRDefault="00C00755" w:rsidP="003A4718">
            <w:pPr>
              <w:jc w:val="both"/>
              <w:rPr>
                <w:b/>
              </w:rPr>
            </w:pPr>
            <w:r>
              <w:rPr>
                <w:b/>
              </w:rPr>
              <w:t>Jméno a příjmení</w:t>
            </w:r>
          </w:p>
        </w:tc>
        <w:tc>
          <w:tcPr>
            <w:tcW w:w="4554" w:type="dxa"/>
            <w:gridSpan w:val="5"/>
          </w:tcPr>
          <w:p w14:paraId="2CF13590" w14:textId="77777777" w:rsidR="00C00755" w:rsidRDefault="00C00755" w:rsidP="003A4718">
            <w:pPr>
              <w:jc w:val="both"/>
            </w:pPr>
            <w:r w:rsidRPr="00584479">
              <w:t>Tomáš Karger</w:t>
            </w:r>
          </w:p>
        </w:tc>
        <w:tc>
          <w:tcPr>
            <w:tcW w:w="712" w:type="dxa"/>
            <w:shd w:val="clear" w:color="auto" w:fill="F7CAAC"/>
          </w:tcPr>
          <w:p w14:paraId="3CA09E71" w14:textId="77777777" w:rsidR="00C00755" w:rsidRDefault="00C00755" w:rsidP="003A4718">
            <w:pPr>
              <w:jc w:val="both"/>
              <w:rPr>
                <w:b/>
              </w:rPr>
            </w:pPr>
            <w:r>
              <w:rPr>
                <w:b/>
              </w:rPr>
              <w:t>Tituly</w:t>
            </w:r>
          </w:p>
        </w:tc>
        <w:tc>
          <w:tcPr>
            <w:tcW w:w="2105" w:type="dxa"/>
            <w:gridSpan w:val="4"/>
          </w:tcPr>
          <w:p w14:paraId="78EB39AD" w14:textId="77777777" w:rsidR="00C00755" w:rsidRDefault="00C00755" w:rsidP="003A4718">
            <w:pPr>
              <w:jc w:val="both"/>
            </w:pPr>
            <w:r w:rsidRPr="00584479">
              <w:t>Mgr., Ph.D.</w:t>
            </w:r>
          </w:p>
        </w:tc>
      </w:tr>
      <w:tr w:rsidR="00C00755" w14:paraId="0EA77BC2" w14:textId="77777777" w:rsidTr="003A4718">
        <w:trPr>
          <w:trHeight w:val="245"/>
        </w:trPr>
        <w:tc>
          <w:tcPr>
            <w:tcW w:w="2529" w:type="dxa"/>
            <w:shd w:val="clear" w:color="auto" w:fill="F7CAAC"/>
          </w:tcPr>
          <w:p w14:paraId="5FD2424B" w14:textId="77777777" w:rsidR="00C00755" w:rsidRDefault="00C00755" w:rsidP="003A4718">
            <w:pPr>
              <w:jc w:val="both"/>
              <w:rPr>
                <w:b/>
              </w:rPr>
            </w:pPr>
            <w:r>
              <w:rPr>
                <w:b/>
              </w:rPr>
              <w:t>Rok narození</w:t>
            </w:r>
          </w:p>
        </w:tc>
        <w:tc>
          <w:tcPr>
            <w:tcW w:w="832" w:type="dxa"/>
          </w:tcPr>
          <w:p w14:paraId="20462312" w14:textId="77777777" w:rsidR="00C00755" w:rsidRDefault="00C00755" w:rsidP="003A4718">
            <w:pPr>
              <w:jc w:val="both"/>
            </w:pPr>
            <w:r w:rsidRPr="00584479">
              <w:t>1988</w:t>
            </w:r>
          </w:p>
        </w:tc>
        <w:tc>
          <w:tcPr>
            <w:tcW w:w="1728" w:type="dxa"/>
            <w:shd w:val="clear" w:color="auto" w:fill="F7CAAC"/>
          </w:tcPr>
          <w:p w14:paraId="3DBC2BA0" w14:textId="77777777" w:rsidR="00C00755" w:rsidRDefault="00C00755" w:rsidP="003A4718">
            <w:pPr>
              <w:jc w:val="both"/>
              <w:rPr>
                <w:b/>
              </w:rPr>
            </w:pPr>
            <w:r>
              <w:rPr>
                <w:b/>
              </w:rPr>
              <w:t>typ vztahu k VŠ</w:t>
            </w:r>
          </w:p>
        </w:tc>
        <w:tc>
          <w:tcPr>
            <w:tcW w:w="996" w:type="dxa"/>
            <w:gridSpan w:val="2"/>
          </w:tcPr>
          <w:p w14:paraId="76E27AE7" w14:textId="77777777" w:rsidR="00C00755" w:rsidRDefault="00C00755" w:rsidP="003A4718">
            <w:pPr>
              <w:jc w:val="both"/>
            </w:pPr>
            <w:r>
              <w:t>pp.</w:t>
            </w:r>
          </w:p>
        </w:tc>
        <w:tc>
          <w:tcPr>
            <w:tcW w:w="998" w:type="dxa"/>
            <w:shd w:val="clear" w:color="auto" w:fill="F7CAAC"/>
          </w:tcPr>
          <w:p w14:paraId="6991F1B1" w14:textId="77777777" w:rsidR="00C00755" w:rsidRDefault="00C00755" w:rsidP="003A4718">
            <w:pPr>
              <w:jc w:val="both"/>
              <w:rPr>
                <w:b/>
              </w:rPr>
            </w:pPr>
            <w:r>
              <w:rPr>
                <w:b/>
              </w:rPr>
              <w:t>rozsah</w:t>
            </w:r>
          </w:p>
        </w:tc>
        <w:tc>
          <w:tcPr>
            <w:tcW w:w="712" w:type="dxa"/>
          </w:tcPr>
          <w:p w14:paraId="1EF20438" w14:textId="77777777" w:rsidR="00C00755" w:rsidRDefault="00C00755" w:rsidP="003A4718">
            <w:pPr>
              <w:jc w:val="both"/>
            </w:pPr>
            <w:r>
              <w:t>40</w:t>
            </w:r>
          </w:p>
        </w:tc>
        <w:tc>
          <w:tcPr>
            <w:tcW w:w="712" w:type="dxa"/>
            <w:gridSpan w:val="2"/>
            <w:shd w:val="clear" w:color="auto" w:fill="F7CAAC"/>
          </w:tcPr>
          <w:p w14:paraId="4598A7EB" w14:textId="77777777" w:rsidR="00C00755" w:rsidRDefault="00C00755" w:rsidP="003A4718">
            <w:pPr>
              <w:jc w:val="both"/>
              <w:rPr>
                <w:b/>
              </w:rPr>
            </w:pPr>
            <w:r>
              <w:rPr>
                <w:b/>
              </w:rPr>
              <w:t>do kdy</w:t>
            </w:r>
          </w:p>
        </w:tc>
        <w:tc>
          <w:tcPr>
            <w:tcW w:w="1393" w:type="dxa"/>
            <w:gridSpan w:val="2"/>
          </w:tcPr>
          <w:p w14:paraId="0C6EB878" w14:textId="3D9075D4" w:rsidR="00C00755" w:rsidRPr="005B6553" w:rsidRDefault="00C00755" w:rsidP="003A4718">
            <w:pPr>
              <w:jc w:val="both"/>
            </w:pPr>
            <w:r>
              <w:t xml:space="preserve">31. </w:t>
            </w:r>
            <w:r w:rsidRPr="005B6553">
              <w:t>10</w:t>
            </w:r>
            <w:r>
              <w:t xml:space="preserve">. </w:t>
            </w:r>
            <w:r w:rsidRPr="005B6553">
              <w:t>2024</w:t>
            </w:r>
            <w:r w:rsidR="00BA34CF">
              <w:t xml:space="preserve"> (předpokládá se prodloužení)</w:t>
            </w:r>
          </w:p>
        </w:tc>
      </w:tr>
      <w:tr w:rsidR="00C00755" w14:paraId="651DD07E" w14:textId="77777777" w:rsidTr="003A4718">
        <w:tc>
          <w:tcPr>
            <w:tcW w:w="5089" w:type="dxa"/>
            <w:gridSpan w:val="3"/>
            <w:shd w:val="clear" w:color="auto" w:fill="F7CAAC"/>
          </w:tcPr>
          <w:p w14:paraId="4A4382BD" w14:textId="77777777" w:rsidR="00C00755" w:rsidRDefault="00C00755" w:rsidP="003A4718">
            <w:pPr>
              <w:jc w:val="both"/>
              <w:rPr>
                <w:b/>
              </w:rPr>
            </w:pPr>
            <w:r>
              <w:rPr>
                <w:b/>
              </w:rPr>
              <w:t>Typ vztahu na součásti VŠ, která uskutečňuje st. program</w:t>
            </w:r>
          </w:p>
        </w:tc>
        <w:tc>
          <w:tcPr>
            <w:tcW w:w="996" w:type="dxa"/>
            <w:gridSpan w:val="2"/>
          </w:tcPr>
          <w:p w14:paraId="1AFB6E85" w14:textId="77777777" w:rsidR="00C00755" w:rsidRDefault="00C00755" w:rsidP="003A4718">
            <w:pPr>
              <w:jc w:val="both"/>
            </w:pPr>
            <w:r>
              <w:t>pp.</w:t>
            </w:r>
          </w:p>
        </w:tc>
        <w:tc>
          <w:tcPr>
            <w:tcW w:w="998" w:type="dxa"/>
            <w:shd w:val="clear" w:color="auto" w:fill="F7CAAC"/>
          </w:tcPr>
          <w:p w14:paraId="3ACBA056" w14:textId="77777777" w:rsidR="00C00755" w:rsidRDefault="00C00755" w:rsidP="003A4718">
            <w:pPr>
              <w:jc w:val="both"/>
              <w:rPr>
                <w:b/>
              </w:rPr>
            </w:pPr>
            <w:r>
              <w:rPr>
                <w:b/>
              </w:rPr>
              <w:t>rozsah</w:t>
            </w:r>
          </w:p>
        </w:tc>
        <w:tc>
          <w:tcPr>
            <w:tcW w:w="712" w:type="dxa"/>
          </w:tcPr>
          <w:p w14:paraId="30D2C9AD" w14:textId="77777777" w:rsidR="00C00755" w:rsidRDefault="00C00755" w:rsidP="003A4718">
            <w:pPr>
              <w:jc w:val="both"/>
            </w:pPr>
            <w:r>
              <w:t>40</w:t>
            </w:r>
          </w:p>
        </w:tc>
        <w:tc>
          <w:tcPr>
            <w:tcW w:w="712" w:type="dxa"/>
            <w:gridSpan w:val="2"/>
            <w:shd w:val="clear" w:color="auto" w:fill="F7CAAC"/>
          </w:tcPr>
          <w:p w14:paraId="218FC1CC" w14:textId="77777777" w:rsidR="00C00755" w:rsidRDefault="00C00755" w:rsidP="003A4718">
            <w:pPr>
              <w:jc w:val="both"/>
              <w:rPr>
                <w:b/>
              </w:rPr>
            </w:pPr>
            <w:r>
              <w:rPr>
                <w:b/>
              </w:rPr>
              <w:t>do kdy</w:t>
            </w:r>
          </w:p>
        </w:tc>
        <w:tc>
          <w:tcPr>
            <w:tcW w:w="1393" w:type="dxa"/>
            <w:gridSpan w:val="2"/>
          </w:tcPr>
          <w:p w14:paraId="230A81AF" w14:textId="77777777" w:rsidR="00C00755" w:rsidRPr="005B6553" w:rsidRDefault="00C00755" w:rsidP="003A4718">
            <w:pPr>
              <w:jc w:val="both"/>
            </w:pPr>
            <w:r>
              <w:t xml:space="preserve">31. 10. </w:t>
            </w:r>
            <w:r w:rsidRPr="005B6553">
              <w:t>2024</w:t>
            </w:r>
          </w:p>
        </w:tc>
      </w:tr>
      <w:tr w:rsidR="00C00755" w14:paraId="6419D80B" w14:textId="77777777" w:rsidTr="003A4718">
        <w:tc>
          <w:tcPr>
            <w:tcW w:w="6085" w:type="dxa"/>
            <w:gridSpan w:val="5"/>
            <w:shd w:val="clear" w:color="auto" w:fill="F7CAAC"/>
          </w:tcPr>
          <w:p w14:paraId="43D45B46" w14:textId="77777777" w:rsidR="00C00755" w:rsidRDefault="00C00755" w:rsidP="003A4718">
            <w:pPr>
              <w:jc w:val="both"/>
            </w:pPr>
            <w:r>
              <w:rPr>
                <w:b/>
              </w:rPr>
              <w:t>Další současná působení jako akademický pracovník na jiných VŠ</w:t>
            </w:r>
          </w:p>
        </w:tc>
        <w:tc>
          <w:tcPr>
            <w:tcW w:w="1710" w:type="dxa"/>
            <w:gridSpan w:val="2"/>
            <w:shd w:val="clear" w:color="auto" w:fill="F7CAAC"/>
          </w:tcPr>
          <w:p w14:paraId="44BE5CAE" w14:textId="77777777" w:rsidR="00C00755" w:rsidRDefault="00C00755" w:rsidP="003A4718">
            <w:pPr>
              <w:jc w:val="both"/>
              <w:rPr>
                <w:b/>
              </w:rPr>
            </w:pPr>
            <w:r>
              <w:rPr>
                <w:b/>
              </w:rPr>
              <w:t>typ prac. vztahu</w:t>
            </w:r>
          </w:p>
        </w:tc>
        <w:tc>
          <w:tcPr>
            <w:tcW w:w="2105" w:type="dxa"/>
            <w:gridSpan w:val="4"/>
            <w:shd w:val="clear" w:color="auto" w:fill="F7CAAC"/>
          </w:tcPr>
          <w:p w14:paraId="55F6474A" w14:textId="77777777" w:rsidR="00C00755" w:rsidRDefault="00C00755" w:rsidP="003A4718">
            <w:pPr>
              <w:jc w:val="both"/>
              <w:rPr>
                <w:b/>
              </w:rPr>
            </w:pPr>
            <w:r>
              <w:rPr>
                <w:b/>
              </w:rPr>
              <w:t>rozsah</w:t>
            </w:r>
          </w:p>
        </w:tc>
      </w:tr>
      <w:tr w:rsidR="00C00755" w14:paraId="28FC015D" w14:textId="77777777" w:rsidTr="003A4718">
        <w:tc>
          <w:tcPr>
            <w:tcW w:w="6085" w:type="dxa"/>
            <w:gridSpan w:val="5"/>
          </w:tcPr>
          <w:p w14:paraId="4E8208FE" w14:textId="77777777" w:rsidR="00C00755" w:rsidRDefault="00C00755" w:rsidP="003A4718">
            <w:pPr>
              <w:jc w:val="both"/>
            </w:pPr>
            <w:r>
              <w:t>UP v Olomouci</w:t>
            </w:r>
          </w:p>
        </w:tc>
        <w:tc>
          <w:tcPr>
            <w:tcW w:w="1710" w:type="dxa"/>
            <w:gridSpan w:val="2"/>
          </w:tcPr>
          <w:p w14:paraId="6D9FE0CC" w14:textId="77777777" w:rsidR="00C00755" w:rsidRDefault="00C00755" w:rsidP="003A4718">
            <w:pPr>
              <w:jc w:val="both"/>
            </w:pPr>
            <w:r>
              <w:t>pp</w:t>
            </w:r>
          </w:p>
        </w:tc>
        <w:tc>
          <w:tcPr>
            <w:tcW w:w="2105" w:type="dxa"/>
            <w:gridSpan w:val="4"/>
          </w:tcPr>
          <w:p w14:paraId="297FDADC" w14:textId="77777777" w:rsidR="00C00755" w:rsidRDefault="00C00755" w:rsidP="003A4718">
            <w:pPr>
              <w:jc w:val="both"/>
            </w:pPr>
            <w:r>
              <w:t>20</w:t>
            </w:r>
          </w:p>
        </w:tc>
      </w:tr>
      <w:tr w:rsidR="00C00755" w14:paraId="672A3B7A" w14:textId="77777777" w:rsidTr="003A4718">
        <w:tc>
          <w:tcPr>
            <w:tcW w:w="9900" w:type="dxa"/>
            <w:gridSpan w:val="11"/>
            <w:shd w:val="clear" w:color="auto" w:fill="F7CAAC"/>
          </w:tcPr>
          <w:p w14:paraId="66CD25A6" w14:textId="77777777" w:rsidR="00C00755" w:rsidRDefault="00C00755" w:rsidP="003A4718">
            <w:pPr>
              <w:jc w:val="both"/>
            </w:pPr>
            <w:r>
              <w:rPr>
                <w:b/>
              </w:rPr>
              <w:t>Předměty příslušného studijního programu a způsob zapojení do jejich výuky, příp. další zapojení do uskutečňování studijního programu</w:t>
            </w:r>
          </w:p>
        </w:tc>
      </w:tr>
      <w:tr w:rsidR="00C00755" w14:paraId="6534D158" w14:textId="77777777" w:rsidTr="003A4718">
        <w:trPr>
          <w:trHeight w:val="492"/>
        </w:trPr>
        <w:tc>
          <w:tcPr>
            <w:tcW w:w="9900" w:type="dxa"/>
            <w:gridSpan w:val="11"/>
            <w:tcBorders>
              <w:top w:val="nil"/>
            </w:tcBorders>
          </w:tcPr>
          <w:p w14:paraId="5A389FEB" w14:textId="77777777" w:rsidR="00C00755" w:rsidRDefault="00C00755" w:rsidP="003A4718">
            <w:pPr>
              <w:jc w:val="both"/>
            </w:pPr>
            <w:r w:rsidRPr="001B6CD6">
              <w:t xml:space="preserve">V rámci studijního programu Pedagogika: </w:t>
            </w:r>
          </w:p>
          <w:p w14:paraId="495BEA17" w14:textId="0D6BDCB5" w:rsidR="00C00755" w:rsidRDefault="00C00755" w:rsidP="00630AC5">
            <w:pPr>
              <w:pStyle w:val="Odstavecseseznamem"/>
              <w:numPr>
                <w:ilvl w:val="0"/>
                <w:numId w:val="89"/>
              </w:numPr>
              <w:contextualSpacing w:val="0"/>
              <w:jc w:val="both"/>
            </w:pPr>
            <w:r w:rsidRPr="0038689F">
              <w:t xml:space="preserve">garantuje předmět </w:t>
            </w:r>
            <w:r>
              <w:t xml:space="preserve">Sociologické </w:t>
            </w:r>
            <w:r w:rsidR="00572394">
              <w:t>perspektivy ve vzdělávání</w:t>
            </w:r>
            <w:r>
              <w:t xml:space="preserve"> </w:t>
            </w:r>
            <w:r w:rsidRPr="0038689F">
              <w:t>(</w:t>
            </w:r>
            <w:r w:rsidR="00572394">
              <w:t>vyučující</w:t>
            </w:r>
            <w:r w:rsidRPr="0038689F">
              <w:t xml:space="preserve"> 100</w:t>
            </w:r>
            <w:r>
              <w:t xml:space="preserve"> </w:t>
            </w:r>
            <w:r w:rsidRPr="0038689F">
              <w:t>%)</w:t>
            </w:r>
            <w:r w:rsidR="00572394">
              <w:t>,</w:t>
            </w:r>
            <w:r w:rsidRPr="0038689F">
              <w:t xml:space="preserve"> </w:t>
            </w:r>
          </w:p>
          <w:p w14:paraId="29AEE9F4" w14:textId="77777777" w:rsidR="00C00755" w:rsidRDefault="00C00755" w:rsidP="00630AC5">
            <w:pPr>
              <w:pStyle w:val="Odstavecseseznamem"/>
              <w:numPr>
                <w:ilvl w:val="0"/>
                <w:numId w:val="89"/>
              </w:numPr>
              <w:contextualSpacing w:val="0"/>
              <w:jc w:val="both"/>
            </w:pPr>
            <w:r>
              <w:t>garantuje předmět Koncept vědění v aktuálních souvislostech (</w:t>
            </w:r>
            <w:r w:rsidR="00572394">
              <w:t>vyučující</w:t>
            </w:r>
            <w:r>
              <w:t xml:space="preserve"> 50 %)</w:t>
            </w:r>
            <w:r w:rsidR="00572394">
              <w:t>,</w:t>
            </w:r>
          </w:p>
          <w:p w14:paraId="66304786" w14:textId="776C03F5" w:rsidR="00572394" w:rsidRPr="0038689F" w:rsidRDefault="00572394" w:rsidP="00630AC5">
            <w:pPr>
              <w:pStyle w:val="Odstavecseseznamem"/>
              <w:numPr>
                <w:ilvl w:val="0"/>
                <w:numId w:val="89"/>
              </w:numPr>
              <w:contextualSpacing w:val="0"/>
              <w:jc w:val="both"/>
            </w:pPr>
            <w:r>
              <w:t>Vyučuje v předmětu Pedagogická věda v transdisciplinárních souvislostech (vyučující 15</w:t>
            </w:r>
            <w:r w:rsidR="00DB5CF8">
              <w:t xml:space="preserve"> </w:t>
            </w:r>
            <w:r>
              <w:t>%).</w:t>
            </w:r>
          </w:p>
        </w:tc>
      </w:tr>
      <w:tr w:rsidR="00C00755" w14:paraId="37E3F088" w14:textId="77777777" w:rsidTr="003A4718">
        <w:tc>
          <w:tcPr>
            <w:tcW w:w="9900" w:type="dxa"/>
            <w:gridSpan w:val="11"/>
            <w:shd w:val="clear" w:color="auto" w:fill="F7CAAC"/>
          </w:tcPr>
          <w:p w14:paraId="36500BDD" w14:textId="77777777" w:rsidR="00C00755" w:rsidRDefault="00C00755" w:rsidP="003A4718">
            <w:pPr>
              <w:jc w:val="both"/>
            </w:pPr>
            <w:r>
              <w:rPr>
                <w:b/>
              </w:rPr>
              <w:t xml:space="preserve">Údaje o vzdělání na VŠ </w:t>
            </w:r>
          </w:p>
        </w:tc>
      </w:tr>
      <w:tr w:rsidR="00C00755" w14:paraId="2694E75A" w14:textId="77777777" w:rsidTr="003A4718">
        <w:trPr>
          <w:trHeight w:val="743"/>
        </w:trPr>
        <w:tc>
          <w:tcPr>
            <w:tcW w:w="9900" w:type="dxa"/>
            <w:gridSpan w:val="11"/>
          </w:tcPr>
          <w:p w14:paraId="3E8F63AE" w14:textId="43729ACE" w:rsidR="00C00755" w:rsidRDefault="00C00755" w:rsidP="003A4718">
            <w:pPr>
              <w:jc w:val="both"/>
            </w:pPr>
            <w:r w:rsidRPr="00351FD5">
              <w:rPr>
                <w:b/>
                <w:bCs/>
              </w:rPr>
              <w:t>2015</w:t>
            </w:r>
            <w:r>
              <w:t xml:space="preserve">: </w:t>
            </w:r>
            <w:r w:rsidRPr="00584479">
              <w:t>Sociologie, UP v Olomouci, FF. (Ph.D.)</w:t>
            </w:r>
            <w:r w:rsidR="00BC3647">
              <w:t>.</w:t>
            </w:r>
          </w:p>
          <w:p w14:paraId="1DEFCE9F" w14:textId="6873F45E" w:rsidR="00C00755" w:rsidRDefault="00C00755" w:rsidP="003A4718">
            <w:pPr>
              <w:jc w:val="both"/>
            </w:pPr>
            <w:r w:rsidRPr="00351FD5">
              <w:rPr>
                <w:b/>
                <w:bCs/>
              </w:rPr>
              <w:t>2012</w:t>
            </w:r>
            <w:r>
              <w:t>: Sociologie a andragogika, UP v Olomouci, FF. (Mgr.)</w:t>
            </w:r>
            <w:r w:rsidR="00BC3647">
              <w:t>.</w:t>
            </w:r>
          </w:p>
          <w:p w14:paraId="13D67D62" w14:textId="1EA9B6D1" w:rsidR="00C00755" w:rsidRPr="008D2E7F" w:rsidRDefault="00C00755" w:rsidP="003A4718">
            <w:pPr>
              <w:jc w:val="both"/>
            </w:pPr>
            <w:r w:rsidRPr="00351FD5">
              <w:rPr>
                <w:b/>
                <w:bCs/>
              </w:rPr>
              <w:t>2010</w:t>
            </w:r>
            <w:r>
              <w:t>: Sociologie a andragogika, UP v Olomouci, FF. (Bc.)</w:t>
            </w:r>
            <w:r w:rsidR="00BC3647">
              <w:t>.</w:t>
            </w:r>
          </w:p>
        </w:tc>
      </w:tr>
      <w:tr w:rsidR="00C00755" w14:paraId="6E5E1CC7" w14:textId="77777777" w:rsidTr="003A4718">
        <w:tc>
          <w:tcPr>
            <w:tcW w:w="9900" w:type="dxa"/>
            <w:gridSpan w:val="11"/>
            <w:shd w:val="clear" w:color="auto" w:fill="F7CAAC"/>
          </w:tcPr>
          <w:p w14:paraId="397C3DDD" w14:textId="77777777" w:rsidR="00C00755" w:rsidRDefault="00C00755" w:rsidP="003A4718">
            <w:pPr>
              <w:jc w:val="both"/>
              <w:rPr>
                <w:b/>
              </w:rPr>
            </w:pPr>
            <w:r>
              <w:rPr>
                <w:b/>
              </w:rPr>
              <w:t>Údaje o odborném působení od absolvování VŠ</w:t>
            </w:r>
          </w:p>
        </w:tc>
      </w:tr>
      <w:tr w:rsidR="00C00755" w14:paraId="15FAB578" w14:textId="77777777" w:rsidTr="003A4718">
        <w:trPr>
          <w:trHeight w:val="460"/>
        </w:trPr>
        <w:tc>
          <w:tcPr>
            <w:tcW w:w="9900" w:type="dxa"/>
            <w:gridSpan w:val="11"/>
          </w:tcPr>
          <w:p w14:paraId="2B82E1CD" w14:textId="77777777" w:rsidR="00C00755" w:rsidRDefault="00C00755" w:rsidP="003A4718">
            <w:pPr>
              <w:jc w:val="both"/>
            </w:pPr>
            <w:r>
              <w:t>2016 – dosud: odborný asistent, UTB ve Zlíně, FHS (pp.).</w:t>
            </w:r>
          </w:p>
          <w:p w14:paraId="571D3157" w14:textId="23FE28E7" w:rsidR="00C00755" w:rsidRDefault="00C00755" w:rsidP="003A4718">
            <w:pPr>
              <w:jc w:val="both"/>
            </w:pPr>
            <w:r>
              <w:t xml:space="preserve">2020 – dosud: odborný asistent, </w:t>
            </w:r>
            <w:r w:rsidRPr="00584479">
              <w:t xml:space="preserve">UP </w:t>
            </w:r>
            <w:r>
              <w:t>v Olomouci, FF (pp</w:t>
            </w:r>
            <w:r w:rsidR="00BC3647">
              <w:t>.</w:t>
            </w:r>
            <w:r>
              <w:t>)</w:t>
            </w:r>
            <w:r w:rsidRPr="00584479">
              <w:t>.</w:t>
            </w:r>
          </w:p>
        </w:tc>
      </w:tr>
      <w:tr w:rsidR="00C00755" w14:paraId="6768F70E" w14:textId="77777777" w:rsidTr="003A4718">
        <w:trPr>
          <w:trHeight w:val="250"/>
        </w:trPr>
        <w:tc>
          <w:tcPr>
            <w:tcW w:w="9900" w:type="dxa"/>
            <w:gridSpan w:val="11"/>
            <w:shd w:val="clear" w:color="auto" w:fill="F7CAAC"/>
          </w:tcPr>
          <w:p w14:paraId="4E106E6C" w14:textId="77777777" w:rsidR="00C00755" w:rsidRDefault="00C00755" w:rsidP="003A4718">
            <w:pPr>
              <w:jc w:val="both"/>
            </w:pPr>
            <w:r>
              <w:rPr>
                <w:b/>
              </w:rPr>
              <w:t>Zkušenosti s vedením kvalifikačních a rigorózních prací</w:t>
            </w:r>
          </w:p>
        </w:tc>
      </w:tr>
      <w:tr w:rsidR="00C00755" w14:paraId="2254977E" w14:textId="77777777" w:rsidTr="003A4718">
        <w:trPr>
          <w:trHeight w:val="301"/>
        </w:trPr>
        <w:tc>
          <w:tcPr>
            <w:tcW w:w="9900" w:type="dxa"/>
            <w:gridSpan w:val="11"/>
          </w:tcPr>
          <w:p w14:paraId="40DABB6A" w14:textId="77777777" w:rsidR="00C00755" w:rsidRDefault="00C00755" w:rsidP="003A4718">
            <w:pPr>
              <w:jc w:val="both"/>
            </w:pPr>
            <w:r w:rsidRPr="00584479">
              <w:t>Počet vedených a o</w:t>
            </w:r>
            <w:r>
              <w:t xml:space="preserve">bhájených bakalářských prací = </w:t>
            </w:r>
            <w:r w:rsidRPr="008D2E7F">
              <w:t>7</w:t>
            </w:r>
            <w:r w:rsidRPr="00584479">
              <w:t xml:space="preserve">. Počet vedených a </w:t>
            </w:r>
            <w:r>
              <w:t xml:space="preserve">obhájených diplomových prací = </w:t>
            </w:r>
            <w:r w:rsidRPr="008D2E7F">
              <w:t>7</w:t>
            </w:r>
            <w:r w:rsidRPr="00584479">
              <w:t>.</w:t>
            </w:r>
          </w:p>
        </w:tc>
      </w:tr>
      <w:tr w:rsidR="00C00755" w14:paraId="7136B031" w14:textId="77777777" w:rsidTr="003A4718">
        <w:trPr>
          <w:cantSplit/>
        </w:trPr>
        <w:tc>
          <w:tcPr>
            <w:tcW w:w="3361" w:type="dxa"/>
            <w:gridSpan w:val="2"/>
            <w:tcBorders>
              <w:top w:val="single" w:sz="12" w:space="0" w:color="auto"/>
            </w:tcBorders>
            <w:shd w:val="clear" w:color="auto" w:fill="F7CAAC"/>
          </w:tcPr>
          <w:p w14:paraId="22448947" w14:textId="77777777" w:rsidR="00C00755" w:rsidRDefault="00C00755" w:rsidP="003A4718">
            <w:pPr>
              <w:jc w:val="both"/>
            </w:pPr>
            <w:r>
              <w:rPr>
                <w:b/>
              </w:rPr>
              <w:t xml:space="preserve">Obor habilitačního řízení </w:t>
            </w:r>
          </w:p>
        </w:tc>
        <w:tc>
          <w:tcPr>
            <w:tcW w:w="2254" w:type="dxa"/>
            <w:gridSpan w:val="2"/>
            <w:tcBorders>
              <w:top w:val="single" w:sz="12" w:space="0" w:color="auto"/>
            </w:tcBorders>
            <w:shd w:val="clear" w:color="auto" w:fill="F7CAAC"/>
          </w:tcPr>
          <w:p w14:paraId="3A532DBA" w14:textId="77777777" w:rsidR="00C00755" w:rsidRDefault="00C00755" w:rsidP="003A4718">
            <w:pPr>
              <w:jc w:val="both"/>
            </w:pPr>
            <w:r>
              <w:rPr>
                <w:b/>
              </w:rPr>
              <w:t>Rok udělení hodnosti</w:t>
            </w:r>
          </w:p>
        </w:tc>
        <w:tc>
          <w:tcPr>
            <w:tcW w:w="2257" w:type="dxa"/>
            <w:gridSpan w:val="4"/>
            <w:tcBorders>
              <w:top w:val="single" w:sz="12" w:space="0" w:color="auto"/>
              <w:right w:val="single" w:sz="12" w:space="0" w:color="auto"/>
            </w:tcBorders>
            <w:shd w:val="clear" w:color="auto" w:fill="F7CAAC"/>
          </w:tcPr>
          <w:p w14:paraId="240E169B" w14:textId="77777777" w:rsidR="00C00755" w:rsidRDefault="00C00755" w:rsidP="003A4718">
            <w:pPr>
              <w:jc w:val="both"/>
            </w:pPr>
            <w:r>
              <w:rPr>
                <w:b/>
              </w:rPr>
              <w:t>Řízení konáno na VŠ</w:t>
            </w:r>
          </w:p>
        </w:tc>
        <w:tc>
          <w:tcPr>
            <w:tcW w:w="2028" w:type="dxa"/>
            <w:gridSpan w:val="3"/>
            <w:tcBorders>
              <w:top w:val="single" w:sz="12" w:space="0" w:color="auto"/>
              <w:left w:val="single" w:sz="12" w:space="0" w:color="auto"/>
            </w:tcBorders>
            <w:shd w:val="clear" w:color="auto" w:fill="F7CAAC"/>
          </w:tcPr>
          <w:p w14:paraId="4B861093" w14:textId="77777777" w:rsidR="00C00755" w:rsidRDefault="00C00755" w:rsidP="003A4718">
            <w:pPr>
              <w:jc w:val="both"/>
              <w:rPr>
                <w:b/>
              </w:rPr>
            </w:pPr>
            <w:r>
              <w:rPr>
                <w:b/>
              </w:rPr>
              <w:t>Ohlasy publikací</w:t>
            </w:r>
          </w:p>
        </w:tc>
      </w:tr>
      <w:tr w:rsidR="00C00755" w14:paraId="76436491" w14:textId="77777777" w:rsidTr="003A4718">
        <w:trPr>
          <w:cantSplit/>
        </w:trPr>
        <w:tc>
          <w:tcPr>
            <w:tcW w:w="3361" w:type="dxa"/>
            <w:gridSpan w:val="2"/>
          </w:tcPr>
          <w:p w14:paraId="5A122B01" w14:textId="77777777" w:rsidR="00C00755" w:rsidRDefault="00C00755" w:rsidP="003A4718">
            <w:pPr>
              <w:jc w:val="both"/>
            </w:pPr>
          </w:p>
        </w:tc>
        <w:tc>
          <w:tcPr>
            <w:tcW w:w="2254" w:type="dxa"/>
            <w:gridSpan w:val="2"/>
          </w:tcPr>
          <w:p w14:paraId="0608B217" w14:textId="77777777" w:rsidR="00C00755" w:rsidRDefault="00C00755" w:rsidP="003A4718">
            <w:pPr>
              <w:jc w:val="both"/>
            </w:pPr>
          </w:p>
        </w:tc>
        <w:tc>
          <w:tcPr>
            <w:tcW w:w="2257" w:type="dxa"/>
            <w:gridSpan w:val="4"/>
            <w:tcBorders>
              <w:right w:val="single" w:sz="12" w:space="0" w:color="auto"/>
            </w:tcBorders>
          </w:tcPr>
          <w:p w14:paraId="16A4BEFA" w14:textId="77777777" w:rsidR="00C00755" w:rsidRDefault="00C00755" w:rsidP="003A4718">
            <w:pPr>
              <w:jc w:val="both"/>
            </w:pPr>
          </w:p>
        </w:tc>
        <w:tc>
          <w:tcPr>
            <w:tcW w:w="635" w:type="dxa"/>
            <w:tcBorders>
              <w:left w:val="single" w:sz="12" w:space="0" w:color="auto"/>
            </w:tcBorders>
            <w:shd w:val="clear" w:color="auto" w:fill="F7CAAC"/>
          </w:tcPr>
          <w:p w14:paraId="493F2D26" w14:textId="77777777" w:rsidR="00C00755" w:rsidRDefault="00C00755" w:rsidP="003A4718">
            <w:pPr>
              <w:jc w:val="both"/>
            </w:pPr>
            <w:r>
              <w:rPr>
                <w:b/>
              </w:rPr>
              <w:t>WOS</w:t>
            </w:r>
          </w:p>
        </w:tc>
        <w:tc>
          <w:tcPr>
            <w:tcW w:w="696" w:type="dxa"/>
            <w:shd w:val="clear" w:color="auto" w:fill="F7CAAC"/>
          </w:tcPr>
          <w:p w14:paraId="17B3EAB7" w14:textId="77777777" w:rsidR="00C00755" w:rsidRDefault="00C00755" w:rsidP="003A4718">
            <w:pPr>
              <w:jc w:val="both"/>
              <w:rPr>
                <w:sz w:val="18"/>
              </w:rPr>
            </w:pPr>
            <w:r>
              <w:rPr>
                <w:b/>
                <w:sz w:val="18"/>
              </w:rPr>
              <w:t>Scopus</w:t>
            </w:r>
          </w:p>
        </w:tc>
        <w:tc>
          <w:tcPr>
            <w:tcW w:w="697" w:type="dxa"/>
            <w:shd w:val="clear" w:color="auto" w:fill="F7CAAC"/>
          </w:tcPr>
          <w:p w14:paraId="6C403523" w14:textId="77777777" w:rsidR="00C00755" w:rsidRDefault="00C00755" w:rsidP="003A4718">
            <w:pPr>
              <w:jc w:val="both"/>
            </w:pPr>
            <w:r>
              <w:rPr>
                <w:b/>
                <w:sz w:val="18"/>
              </w:rPr>
              <w:t>ostatní</w:t>
            </w:r>
          </w:p>
        </w:tc>
      </w:tr>
      <w:tr w:rsidR="00C00755" w14:paraId="21EFD0DC" w14:textId="77777777" w:rsidTr="003A4718">
        <w:trPr>
          <w:cantSplit/>
          <w:trHeight w:val="70"/>
        </w:trPr>
        <w:tc>
          <w:tcPr>
            <w:tcW w:w="3361" w:type="dxa"/>
            <w:gridSpan w:val="2"/>
            <w:shd w:val="clear" w:color="auto" w:fill="F7CAAC"/>
          </w:tcPr>
          <w:p w14:paraId="1275FB66" w14:textId="77777777" w:rsidR="00C00755" w:rsidRDefault="00C00755" w:rsidP="003A4718">
            <w:pPr>
              <w:jc w:val="both"/>
            </w:pPr>
            <w:r>
              <w:rPr>
                <w:b/>
              </w:rPr>
              <w:t>Obor jmenovacího řízení</w:t>
            </w:r>
          </w:p>
        </w:tc>
        <w:tc>
          <w:tcPr>
            <w:tcW w:w="2254" w:type="dxa"/>
            <w:gridSpan w:val="2"/>
            <w:shd w:val="clear" w:color="auto" w:fill="F7CAAC"/>
          </w:tcPr>
          <w:p w14:paraId="533A411C" w14:textId="77777777" w:rsidR="00C00755" w:rsidRDefault="00C00755" w:rsidP="003A4718">
            <w:pPr>
              <w:jc w:val="both"/>
            </w:pPr>
            <w:r>
              <w:rPr>
                <w:b/>
              </w:rPr>
              <w:t>Rok udělení hodnosti</w:t>
            </w:r>
          </w:p>
        </w:tc>
        <w:tc>
          <w:tcPr>
            <w:tcW w:w="2257" w:type="dxa"/>
            <w:gridSpan w:val="4"/>
            <w:tcBorders>
              <w:right w:val="single" w:sz="12" w:space="0" w:color="auto"/>
            </w:tcBorders>
            <w:shd w:val="clear" w:color="auto" w:fill="F7CAAC"/>
          </w:tcPr>
          <w:p w14:paraId="7CE0ACD4" w14:textId="77777777" w:rsidR="00C00755" w:rsidRDefault="00C00755" w:rsidP="003A4718">
            <w:pPr>
              <w:jc w:val="both"/>
            </w:pPr>
            <w:r>
              <w:rPr>
                <w:b/>
              </w:rPr>
              <w:t>Řízení konáno na VŠ</w:t>
            </w:r>
          </w:p>
        </w:tc>
        <w:tc>
          <w:tcPr>
            <w:tcW w:w="635" w:type="dxa"/>
            <w:tcBorders>
              <w:left w:val="single" w:sz="12" w:space="0" w:color="auto"/>
            </w:tcBorders>
          </w:tcPr>
          <w:p w14:paraId="5253432A" w14:textId="77777777" w:rsidR="00C00755" w:rsidRDefault="00C00755" w:rsidP="003A4718">
            <w:pPr>
              <w:jc w:val="both"/>
              <w:rPr>
                <w:b/>
              </w:rPr>
            </w:pPr>
            <w:r>
              <w:rPr>
                <w:b/>
              </w:rPr>
              <w:t>5</w:t>
            </w:r>
          </w:p>
        </w:tc>
        <w:tc>
          <w:tcPr>
            <w:tcW w:w="696" w:type="dxa"/>
          </w:tcPr>
          <w:p w14:paraId="5F448FBA" w14:textId="77777777" w:rsidR="00C00755" w:rsidRDefault="00C00755" w:rsidP="003A4718">
            <w:pPr>
              <w:jc w:val="both"/>
              <w:rPr>
                <w:b/>
              </w:rPr>
            </w:pPr>
            <w:r>
              <w:rPr>
                <w:b/>
              </w:rPr>
              <w:t>6</w:t>
            </w:r>
          </w:p>
        </w:tc>
        <w:tc>
          <w:tcPr>
            <w:tcW w:w="697" w:type="dxa"/>
          </w:tcPr>
          <w:p w14:paraId="644ABADE" w14:textId="77777777" w:rsidR="00C00755" w:rsidRDefault="00C00755" w:rsidP="003A4718">
            <w:pPr>
              <w:jc w:val="both"/>
              <w:rPr>
                <w:b/>
              </w:rPr>
            </w:pPr>
            <w:r>
              <w:rPr>
                <w:b/>
              </w:rPr>
              <w:t>28</w:t>
            </w:r>
          </w:p>
        </w:tc>
      </w:tr>
      <w:tr w:rsidR="006C4377" w14:paraId="0809C92F" w14:textId="77777777" w:rsidTr="006C4377">
        <w:trPr>
          <w:trHeight w:val="205"/>
        </w:trPr>
        <w:tc>
          <w:tcPr>
            <w:tcW w:w="3361" w:type="dxa"/>
            <w:gridSpan w:val="2"/>
          </w:tcPr>
          <w:p w14:paraId="082C4538" w14:textId="77777777" w:rsidR="006C4377" w:rsidRDefault="006C4377" w:rsidP="003A4718">
            <w:pPr>
              <w:jc w:val="both"/>
            </w:pPr>
          </w:p>
        </w:tc>
        <w:tc>
          <w:tcPr>
            <w:tcW w:w="2254" w:type="dxa"/>
            <w:gridSpan w:val="2"/>
          </w:tcPr>
          <w:p w14:paraId="256818C9" w14:textId="77777777" w:rsidR="006C4377" w:rsidRDefault="006C4377" w:rsidP="003A4718">
            <w:pPr>
              <w:jc w:val="both"/>
            </w:pPr>
          </w:p>
        </w:tc>
        <w:tc>
          <w:tcPr>
            <w:tcW w:w="2257" w:type="dxa"/>
            <w:gridSpan w:val="4"/>
            <w:tcBorders>
              <w:right w:val="single" w:sz="12" w:space="0" w:color="auto"/>
            </w:tcBorders>
          </w:tcPr>
          <w:p w14:paraId="258BADA3" w14:textId="77777777" w:rsidR="006C4377" w:rsidRDefault="006C4377" w:rsidP="003A4718">
            <w:pPr>
              <w:jc w:val="both"/>
            </w:pPr>
          </w:p>
        </w:tc>
        <w:tc>
          <w:tcPr>
            <w:tcW w:w="1331" w:type="dxa"/>
            <w:gridSpan w:val="2"/>
            <w:shd w:val="clear" w:color="auto" w:fill="FBD4B4" w:themeFill="accent6" w:themeFillTint="66"/>
            <w:vAlign w:val="center"/>
          </w:tcPr>
          <w:p w14:paraId="2C650C50" w14:textId="2776BFAD" w:rsidR="006C4377" w:rsidRDefault="006C4377" w:rsidP="003A4718">
            <w:pPr>
              <w:rPr>
                <w:b/>
              </w:rPr>
            </w:pPr>
            <w:r>
              <w:rPr>
                <w:b/>
                <w:sz w:val="18"/>
              </w:rPr>
              <w:t>H-index WoS/Scopus</w:t>
            </w:r>
          </w:p>
        </w:tc>
        <w:tc>
          <w:tcPr>
            <w:tcW w:w="697" w:type="dxa"/>
            <w:vAlign w:val="center"/>
          </w:tcPr>
          <w:p w14:paraId="3B961754" w14:textId="11A41323" w:rsidR="006C4377" w:rsidRDefault="006C4377" w:rsidP="003A4718">
            <w:pPr>
              <w:rPr>
                <w:b/>
              </w:rPr>
            </w:pPr>
            <w:r>
              <w:rPr>
                <w:b/>
              </w:rPr>
              <w:t>1</w:t>
            </w:r>
          </w:p>
        </w:tc>
      </w:tr>
      <w:tr w:rsidR="00C00755" w14:paraId="6292677E" w14:textId="77777777" w:rsidTr="003A4718">
        <w:trPr>
          <w:trHeight w:val="364"/>
        </w:trPr>
        <w:tc>
          <w:tcPr>
            <w:tcW w:w="9900" w:type="dxa"/>
            <w:gridSpan w:val="11"/>
            <w:shd w:val="clear" w:color="auto" w:fill="F7CAAC"/>
          </w:tcPr>
          <w:p w14:paraId="7A77D77A" w14:textId="77777777" w:rsidR="00C00755" w:rsidRDefault="00C00755" w:rsidP="003A4718">
            <w:pPr>
              <w:jc w:val="both"/>
              <w:rPr>
                <w:b/>
              </w:rPr>
            </w:pPr>
            <w:r>
              <w:rPr>
                <w:b/>
              </w:rPr>
              <w:t xml:space="preserve">Přehled o nejvýznamnější publikační a další tvůrčí činnosti nebo další profesní činnosti u odborníků z praxe vztahující se k zabezpečovaným předmětům </w:t>
            </w:r>
          </w:p>
        </w:tc>
      </w:tr>
      <w:tr w:rsidR="00C00755" w14:paraId="60BB4CF3" w14:textId="77777777" w:rsidTr="003A4718">
        <w:trPr>
          <w:trHeight w:val="1984"/>
        </w:trPr>
        <w:tc>
          <w:tcPr>
            <w:tcW w:w="9900" w:type="dxa"/>
            <w:gridSpan w:val="11"/>
          </w:tcPr>
          <w:p w14:paraId="01CC8B4B" w14:textId="77777777" w:rsidR="00C00755" w:rsidRPr="001B6CD6" w:rsidRDefault="00C00755" w:rsidP="003A4718">
            <w:pPr>
              <w:jc w:val="both"/>
              <w:rPr>
                <w:b/>
                <w:caps/>
              </w:rPr>
            </w:pPr>
            <w:r w:rsidRPr="001B6CD6">
              <w:rPr>
                <w:b/>
                <w:caps/>
              </w:rPr>
              <w:t>Publikační činnost:</w:t>
            </w:r>
          </w:p>
          <w:p w14:paraId="1F0877F7" w14:textId="77777777" w:rsidR="00C00755" w:rsidRDefault="00C00755" w:rsidP="00630AC5">
            <w:pPr>
              <w:numPr>
                <w:ilvl w:val="0"/>
                <w:numId w:val="90"/>
              </w:numPr>
              <w:jc w:val="both"/>
            </w:pPr>
            <w:bookmarkStart w:id="172" w:name="_Hlk118199434"/>
            <w:r>
              <w:t xml:space="preserve">JSC: </w:t>
            </w:r>
            <w:r w:rsidRPr="004216B7">
              <w:rPr>
                <w:b/>
              </w:rPr>
              <w:t>Karger, T.,</w:t>
            </w:r>
            <w:r>
              <w:t xml:space="preserve"> (40 %)</w:t>
            </w:r>
            <w:r w:rsidRPr="00E6275C">
              <w:t xml:space="preserve"> Kalenda, J., Kalenda, S., &amp; Kroutilová Nováková, R. (2022). Legitimisation of non-participation in adult education and training: The situational logic of decision-making. </w:t>
            </w:r>
            <w:r w:rsidRPr="00351FD5">
              <w:rPr>
                <w:i/>
                <w:iCs/>
              </w:rPr>
              <w:t>International Journal of Lifelong Education</w:t>
            </w:r>
            <w:r>
              <w:t>, 1–17.</w:t>
            </w:r>
          </w:p>
          <w:p w14:paraId="22EF0FA8" w14:textId="30B9EEB0" w:rsidR="00C00755" w:rsidRDefault="00C00755" w:rsidP="00630AC5">
            <w:pPr>
              <w:numPr>
                <w:ilvl w:val="0"/>
                <w:numId w:val="90"/>
              </w:numPr>
              <w:jc w:val="both"/>
            </w:pPr>
            <w:r>
              <w:t xml:space="preserve">Jimp: </w:t>
            </w:r>
            <w:r w:rsidRPr="004216B7">
              <w:rPr>
                <w:b/>
              </w:rPr>
              <w:t>Karger, T.</w:t>
            </w:r>
            <w:r>
              <w:t xml:space="preserve"> (70 %)</w:t>
            </w:r>
            <w:r w:rsidR="00BC3647">
              <w:t xml:space="preserve"> </w:t>
            </w:r>
            <w:r>
              <w:t xml:space="preserve">&amp; Jansová, I. (2021). The six faces of ignorance in online piracy: How not knowing shapes the practices of media consumption. </w:t>
            </w:r>
            <w:r w:rsidRPr="00351FD5">
              <w:rPr>
                <w:i/>
              </w:rPr>
              <w:t>Economy and Society</w:t>
            </w:r>
            <w:r>
              <w:t xml:space="preserve">, </w:t>
            </w:r>
            <w:r w:rsidRPr="00351FD5">
              <w:rPr>
                <w:i/>
                <w:iCs/>
              </w:rPr>
              <w:t>50</w:t>
            </w:r>
            <w:r w:rsidRPr="00351FD5">
              <w:t>(</w:t>
            </w:r>
            <w:r>
              <w:t>4), 666</w:t>
            </w:r>
            <w:r w:rsidRPr="00584479">
              <w:t>–</w:t>
            </w:r>
            <w:r>
              <w:t>685.</w:t>
            </w:r>
          </w:p>
          <w:p w14:paraId="4838711A" w14:textId="68069A7F" w:rsidR="00C00755" w:rsidRDefault="00C00755" w:rsidP="00630AC5">
            <w:pPr>
              <w:numPr>
                <w:ilvl w:val="0"/>
                <w:numId w:val="90"/>
              </w:numPr>
              <w:jc w:val="both"/>
            </w:pPr>
            <w:r>
              <w:t xml:space="preserve">Jimp: </w:t>
            </w:r>
            <w:r w:rsidRPr="004216B7">
              <w:rPr>
                <w:b/>
              </w:rPr>
              <w:t>Karger, T</w:t>
            </w:r>
            <w:r>
              <w:t xml:space="preserve">. (2021). </w:t>
            </w:r>
            <w:r w:rsidRPr="00DB3307">
              <w:t>The signs of frenetic standstill: The concept of change in the discourse of lifelong learning and the tempo of th</w:t>
            </w:r>
            <w:r>
              <w:t xml:space="preserve">e Czech National Qualifications </w:t>
            </w:r>
            <w:r w:rsidRPr="00DB3307">
              <w:t>Framework</w:t>
            </w:r>
            <w:r>
              <w:t xml:space="preserve">. </w:t>
            </w:r>
            <w:r w:rsidRPr="00351FD5">
              <w:rPr>
                <w:i/>
              </w:rPr>
              <w:t>Time &amp; Society,</w:t>
            </w:r>
            <w:r>
              <w:t xml:space="preserve"> </w:t>
            </w:r>
            <w:r w:rsidRPr="00351FD5">
              <w:rPr>
                <w:i/>
                <w:iCs/>
              </w:rPr>
              <w:t>30</w:t>
            </w:r>
            <w:r>
              <w:t>(3), 423</w:t>
            </w:r>
            <w:r w:rsidRPr="00584479">
              <w:t>–</w:t>
            </w:r>
            <w:r>
              <w:t>444.</w:t>
            </w:r>
          </w:p>
          <w:p w14:paraId="3857E0D1" w14:textId="77777777" w:rsidR="00C00755" w:rsidRDefault="00C00755" w:rsidP="00630AC5">
            <w:pPr>
              <w:numPr>
                <w:ilvl w:val="0"/>
                <w:numId w:val="90"/>
              </w:numPr>
              <w:jc w:val="both"/>
            </w:pPr>
            <w:r>
              <w:t xml:space="preserve">Jimp: </w:t>
            </w:r>
            <w:r w:rsidRPr="004216B7">
              <w:rPr>
                <w:b/>
              </w:rPr>
              <w:t>Karger, T.,</w:t>
            </w:r>
            <w:r>
              <w:t xml:space="preserve"> (40 %) Kalenda, J. &amp; Vaculíková, J. (2020). </w:t>
            </w:r>
            <w:r w:rsidRPr="00763321">
              <w:t>Biographical</w:t>
            </w:r>
            <w:r>
              <w:t xml:space="preserve"> Stages and Information Sources </w:t>
            </w:r>
            <w:r w:rsidRPr="00763321">
              <w:t>in the Formation of Historical Consciousness</w:t>
            </w:r>
            <w:r>
              <w:t xml:space="preserve">. </w:t>
            </w:r>
            <w:r w:rsidRPr="00351FD5">
              <w:rPr>
                <w:i/>
              </w:rPr>
              <w:t>Historical Sociology</w:t>
            </w:r>
            <w:r>
              <w:t xml:space="preserve">, </w:t>
            </w:r>
            <w:r w:rsidRPr="00351FD5">
              <w:rPr>
                <w:i/>
                <w:iCs/>
              </w:rPr>
              <w:t>13</w:t>
            </w:r>
            <w:r>
              <w:t>(1), 9</w:t>
            </w:r>
            <w:r w:rsidRPr="00584479">
              <w:t>–</w:t>
            </w:r>
            <w:r>
              <w:t xml:space="preserve">32. </w:t>
            </w:r>
          </w:p>
          <w:p w14:paraId="10F9F867" w14:textId="3AFF1199" w:rsidR="00C00755" w:rsidRPr="004216B7" w:rsidRDefault="00C00755" w:rsidP="00630AC5">
            <w:pPr>
              <w:numPr>
                <w:ilvl w:val="0"/>
                <w:numId w:val="90"/>
              </w:numPr>
              <w:jc w:val="both"/>
            </w:pPr>
            <w:r>
              <w:t xml:space="preserve">JSC: </w:t>
            </w:r>
            <w:r w:rsidRPr="004216B7">
              <w:rPr>
                <w:b/>
              </w:rPr>
              <w:t>Karger, T.</w:t>
            </w:r>
            <w:r>
              <w:t xml:space="preserve"> (2019). </w:t>
            </w:r>
            <w:r w:rsidRPr="009F3089">
              <w:t xml:space="preserve">The meaning </w:t>
            </w:r>
            <w:r>
              <w:t xml:space="preserve">of sharing in free software and </w:t>
            </w:r>
            <w:r w:rsidRPr="009F3089">
              <w:t>beyond</w:t>
            </w:r>
            <w:r>
              <w:t xml:space="preserve">. </w:t>
            </w:r>
            <w:r w:rsidRPr="00351FD5">
              <w:rPr>
                <w:i/>
              </w:rPr>
              <w:t>Information, Communication &amp; Society,</w:t>
            </w:r>
            <w:r>
              <w:t xml:space="preserve"> </w:t>
            </w:r>
            <w:r w:rsidRPr="00351FD5">
              <w:rPr>
                <w:i/>
                <w:iCs/>
              </w:rPr>
              <w:t>22</w:t>
            </w:r>
            <w:r>
              <w:t xml:space="preserve">(9), </w:t>
            </w:r>
            <w:r w:rsidRPr="002619E0">
              <w:t>1468</w:t>
            </w:r>
            <w:r w:rsidRPr="00584479">
              <w:t>–</w:t>
            </w:r>
            <w:r w:rsidRPr="002619E0">
              <w:t>4462</w:t>
            </w:r>
            <w:r>
              <w:t>.</w:t>
            </w:r>
            <w:bookmarkEnd w:id="172"/>
          </w:p>
        </w:tc>
      </w:tr>
      <w:tr w:rsidR="00C00755" w14:paraId="3D758B53" w14:textId="77777777" w:rsidTr="003A4718">
        <w:trPr>
          <w:trHeight w:val="218"/>
        </w:trPr>
        <w:tc>
          <w:tcPr>
            <w:tcW w:w="9900" w:type="dxa"/>
            <w:gridSpan w:val="11"/>
            <w:shd w:val="clear" w:color="auto" w:fill="F7CAAC"/>
          </w:tcPr>
          <w:p w14:paraId="0C83F5B3" w14:textId="77777777" w:rsidR="00C00755" w:rsidRDefault="00C00755" w:rsidP="003A4718">
            <w:pPr>
              <w:rPr>
                <w:b/>
              </w:rPr>
            </w:pPr>
            <w:r>
              <w:rPr>
                <w:b/>
              </w:rPr>
              <w:t>Působení v zahraničí</w:t>
            </w:r>
          </w:p>
        </w:tc>
      </w:tr>
      <w:tr w:rsidR="00C00755" w14:paraId="3EDCA376" w14:textId="77777777" w:rsidTr="003A4718">
        <w:trPr>
          <w:trHeight w:val="328"/>
        </w:trPr>
        <w:tc>
          <w:tcPr>
            <w:tcW w:w="9900" w:type="dxa"/>
            <w:gridSpan w:val="11"/>
          </w:tcPr>
          <w:p w14:paraId="616ECAF0" w14:textId="7A754CEC" w:rsidR="00C00755" w:rsidRPr="00C24713" w:rsidRDefault="00C00755" w:rsidP="003A4718">
            <w:pPr>
              <w:jc w:val="both"/>
            </w:pPr>
            <w:r>
              <w:t xml:space="preserve">2021 - </w:t>
            </w:r>
            <w:r w:rsidRPr="00C24713">
              <w:t>University of Verona, Department of Human Sciences</w:t>
            </w:r>
            <w:ins w:id="173" w:author="Jan Kalenda" w:date="2023-03-15T22:06:00Z">
              <w:r w:rsidR="00E25820">
                <w:t>, 1 měsíc</w:t>
              </w:r>
            </w:ins>
          </w:p>
          <w:p w14:paraId="726C4694" w14:textId="5A6C6B36" w:rsidR="00C00755" w:rsidRDefault="00C00755" w:rsidP="003A4718">
            <w:pPr>
              <w:jc w:val="both"/>
              <w:rPr>
                <w:b/>
              </w:rPr>
            </w:pPr>
            <w:r>
              <w:t xml:space="preserve">2019 - </w:t>
            </w:r>
            <w:r w:rsidRPr="00C24713">
              <w:t>Graz University, Department of Sociology</w:t>
            </w:r>
            <w:ins w:id="174" w:author="Jan Kalenda" w:date="2023-03-15T22:06:00Z">
              <w:r w:rsidR="00E25820">
                <w:t>, 1 měsíc</w:t>
              </w:r>
            </w:ins>
          </w:p>
        </w:tc>
      </w:tr>
      <w:tr w:rsidR="00C00755" w14:paraId="5B45739C" w14:textId="77777777" w:rsidTr="003A4718">
        <w:trPr>
          <w:cantSplit/>
          <w:trHeight w:val="478"/>
        </w:trPr>
        <w:tc>
          <w:tcPr>
            <w:tcW w:w="2529" w:type="dxa"/>
            <w:shd w:val="clear" w:color="auto" w:fill="F7CAAC"/>
          </w:tcPr>
          <w:p w14:paraId="3177BDE9" w14:textId="77777777" w:rsidR="00C00755" w:rsidRDefault="00C00755" w:rsidP="003A4718">
            <w:pPr>
              <w:jc w:val="both"/>
              <w:rPr>
                <w:b/>
              </w:rPr>
            </w:pPr>
            <w:r>
              <w:rPr>
                <w:b/>
              </w:rPr>
              <w:t xml:space="preserve">Podpis </w:t>
            </w:r>
          </w:p>
        </w:tc>
        <w:tc>
          <w:tcPr>
            <w:tcW w:w="4554" w:type="dxa"/>
            <w:gridSpan w:val="5"/>
          </w:tcPr>
          <w:p w14:paraId="59BD5787" w14:textId="77777777" w:rsidR="00C00755" w:rsidRDefault="00C00755" w:rsidP="003A4718">
            <w:pPr>
              <w:jc w:val="both"/>
            </w:pPr>
            <w:r>
              <w:t>Mgr. Tomáš Karger, Ph.D. v. r.</w:t>
            </w:r>
          </w:p>
        </w:tc>
        <w:tc>
          <w:tcPr>
            <w:tcW w:w="789" w:type="dxa"/>
            <w:gridSpan w:val="2"/>
            <w:shd w:val="clear" w:color="auto" w:fill="F7CAAC"/>
          </w:tcPr>
          <w:p w14:paraId="4FD3C59C" w14:textId="77777777" w:rsidR="00C00755" w:rsidRDefault="00C00755" w:rsidP="003A4718">
            <w:pPr>
              <w:jc w:val="both"/>
            </w:pPr>
            <w:r>
              <w:rPr>
                <w:b/>
              </w:rPr>
              <w:t>datum</w:t>
            </w:r>
          </w:p>
        </w:tc>
        <w:tc>
          <w:tcPr>
            <w:tcW w:w="2028" w:type="dxa"/>
            <w:gridSpan w:val="3"/>
          </w:tcPr>
          <w:p w14:paraId="0A50DD46" w14:textId="43293B10" w:rsidR="00C00755" w:rsidRDefault="00C43444" w:rsidP="003A4718">
            <w:pPr>
              <w:jc w:val="both"/>
            </w:pPr>
            <w:r>
              <w:t>31. 10. 2022</w:t>
            </w:r>
          </w:p>
        </w:tc>
      </w:tr>
    </w:tbl>
    <w:p w14:paraId="127115D2" w14:textId="77777777" w:rsidR="00C00755" w:rsidRDefault="00C00755" w:rsidP="00C00755">
      <w:pPr>
        <w:sectPr w:rsidR="00C00755">
          <w:pgSz w:w="11906" w:h="16838"/>
          <w:pgMar w:top="1417" w:right="1417" w:bottom="1417" w:left="1417" w:header="708" w:footer="708" w:gutter="0"/>
          <w:cols w:space="708"/>
          <w:docGrid w:linePitch="360"/>
        </w:sectPr>
      </w:pPr>
    </w:p>
    <w:tbl>
      <w:tblPr>
        <w:tblpPr w:leftFromText="141" w:rightFromText="141" w:vertAnchor="page" w:horzAnchor="margin" w:tblpXSpec="center" w:tblpY="877"/>
        <w:tblW w:w="98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C00755" w14:paraId="2AF38C1A" w14:textId="77777777" w:rsidTr="003A4718">
        <w:tc>
          <w:tcPr>
            <w:tcW w:w="9859" w:type="dxa"/>
            <w:gridSpan w:val="11"/>
            <w:tcBorders>
              <w:bottom w:val="double" w:sz="4" w:space="0" w:color="auto"/>
            </w:tcBorders>
            <w:shd w:val="clear" w:color="auto" w:fill="BDD6EE"/>
          </w:tcPr>
          <w:p w14:paraId="175ECD38" w14:textId="77777777" w:rsidR="00C00755" w:rsidRPr="00E37788" w:rsidRDefault="00C00755" w:rsidP="003A4718">
            <w:pPr>
              <w:jc w:val="both"/>
              <w:rPr>
                <w:b/>
                <w:sz w:val="28"/>
              </w:rPr>
            </w:pPr>
            <w:r w:rsidRPr="00E37788">
              <w:rPr>
                <w:b/>
                <w:sz w:val="28"/>
              </w:rPr>
              <w:lastRenderedPageBreak/>
              <w:t>C-I – Personální zabezpečení</w:t>
            </w:r>
          </w:p>
        </w:tc>
      </w:tr>
      <w:tr w:rsidR="00C00755" w14:paraId="5B6162ED" w14:textId="77777777" w:rsidTr="003A4718">
        <w:tc>
          <w:tcPr>
            <w:tcW w:w="2518" w:type="dxa"/>
            <w:tcBorders>
              <w:top w:val="double" w:sz="4" w:space="0" w:color="auto"/>
            </w:tcBorders>
            <w:shd w:val="clear" w:color="auto" w:fill="F7CAAC"/>
          </w:tcPr>
          <w:p w14:paraId="5C52821B" w14:textId="77777777" w:rsidR="00C00755" w:rsidRPr="00E37788" w:rsidRDefault="00C00755" w:rsidP="003A4718">
            <w:pPr>
              <w:jc w:val="both"/>
              <w:rPr>
                <w:b/>
              </w:rPr>
            </w:pPr>
            <w:r w:rsidRPr="00E37788">
              <w:rPr>
                <w:b/>
              </w:rPr>
              <w:t>Vysoká škola</w:t>
            </w:r>
          </w:p>
        </w:tc>
        <w:tc>
          <w:tcPr>
            <w:tcW w:w="7341" w:type="dxa"/>
            <w:gridSpan w:val="10"/>
          </w:tcPr>
          <w:p w14:paraId="64563CA5" w14:textId="77777777" w:rsidR="00C00755" w:rsidRPr="00E37788" w:rsidRDefault="00C00755" w:rsidP="003A4718">
            <w:pPr>
              <w:jc w:val="both"/>
            </w:pPr>
            <w:r w:rsidRPr="00E37788">
              <w:t>Univerzita Tomáše Bati ve Zlíně</w:t>
            </w:r>
          </w:p>
        </w:tc>
      </w:tr>
      <w:tr w:rsidR="00C00755" w14:paraId="0E458307" w14:textId="77777777" w:rsidTr="003A4718">
        <w:tc>
          <w:tcPr>
            <w:tcW w:w="2518" w:type="dxa"/>
            <w:shd w:val="clear" w:color="auto" w:fill="F7CAAC"/>
          </w:tcPr>
          <w:p w14:paraId="421D07E6" w14:textId="77777777" w:rsidR="00C00755" w:rsidRPr="00E37788" w:rsidRDefault="00C00755" w:rsidP="003A4718">
            <w:pPr>
              <w:jc w:val="both"/>
              <w:rPr>
                <w:b/>
              </w:rPr>
            </w:pPr>
            <w:r w:rsidRPr="00E37788">
              <w:rPr>
                <w:b/>
              </w:rPr>
              <w:t>Součást vysoké školy</w:t>
            </w:r>
          </w:p>
        </w:tc>
        <w:tc>
          <w:tcPr>
            <w:tcW w:w="7341" w:type="dxa"/>
            <w:gridSpan w:val="10"/>
          </w:tcPr>
          <w:p w14:paraId="6EC4C84F" w14:textId="77777777" w:rsidR="00C00755" w:rsidRPr="00E37788" w:rsidRDefault="00C00755" w:rsidP="003A4718">
            <w:pPr>
              <w:jc w:val="both"/>
            </w:pPr>
            <w:r w:rsidRPr="00E37788">
              <w:t>Fakulta humanitních studií</w:t>
            </w:r>
          </w:p>
        </w:tc>
      </w:tr>
      <w:tr w:rsidR="00C00755" w14:paraId="67043D0B" w14:textId="77777777" w:rsidTr="003A4718">
        <w:tc>
          <w:tcPr>
            <w:tcW w:w="2518" w:type="dxa"/>
            <w:shd w:val="clear" w:color="auto" w:fill="F7CAAC"/>
          </w:tcPr>
          <w:p w14:paraId="1BC04EA1" w14:textId="77777777" w:rsidR="00C00755" w:rsidRPr="00E37788" w:rsidRDefault="00C00755" w:rsidP="003A4718">
            <w:pPr>
              <w:jc w:val="both"/>
              <w:rPr>
                <w:b/>
              </w:rPr>
            </w:pPr>
            <w:r w:rsidRPr="00E37788">
              <w:rPr>
                <w:b/>
              </w:rPr>
              <w:t>Název studijního programu</w:t>
            </w:r>
          </w:p>
        </w:tc>
        <w:tc>
          <w:tcPr>
            <w:tcW w:w="7341" w:type="dxa"/>
            <w:gridSpan w:val="10"/>
          </w:tcPr>
          <w:p w14:paraId="3B953AF9" w14:textId="77777777" w:rsidR="00C00755" w:rsidRPr="00E37788" w:rsidRDefault="00C00755" w:rsidP="003A4718">
            <w:pPr>
              <w:jc w:val="both"/>
            </w:pPr>
            <w:r>
              <w:t>Pedagogika</w:t>
            </w:r>
          </w:p>
        </w:tc>
      </w:tr>
      <w:tr w:rsidR="00C00755" w14:paraId="7436346D" w14:textId="77777777" w:rsidTr="003A4718">
        <w:tc>
          <w:tcPr>
            <w:tcW w:w="2518" w:type="dxa"/>
            <w:shd w:val="clear" w:color="auto" w:fill="F7CAAC"/>
          </w:tcPr>
          <w:p w14:paraId="28A6BFFD" w14:textId="77777777" w:rsidR="00C00755" w:rsidRPr="00E37788" w:rsidRDefault="00C00755" w:rsidP="003A4718">
            <w:pPr>
              <w:jc w:val="both"/>
              <w:rPr>
                <w:b/>
              </w:rPr>
            </w:pPr>
            <w:r w:rsidRPr="00E37788">
              <w:rPr>
                <w:b/>
              </w:rPr>
              <w:t>Jméno a příjmení</w:t>
            </w:r>
          </w:p>
        </w:tc>
        <w:tc>
          <w:tcPr>
            <w:tcW w:w="4536" w:type="dxa"/>
            <w:gridSpan w:val="5"/>
          </w:tcPr>
          <w:p w14:paraId="20202374" w14:textId="77777777" w:rsidR="00C00755" w:rsidRPr="00E37788" w:rsidRDefault="00C00755" w:rsidP="003A4718">
            <w:pPr>
              <w:jc w:val="both"/>
            </w:pPr>
            <w:r>
              <w:t>Ilona Kočvarová</w:t>
            </w:r>
          </w:p>
        </w:tc>
        <w:tc>
          <w:tcPr>
            <w:tcW w:w="709" w:type="dxa"/>
            <w:shd w:val="clear" w:color="auto" w:fill="F7CAAC"/>
          </w:tcPr>
          <w:p w14:paraId="0BFCEB1E" w14:textId="77777777" w:rsidR="00C00755" w:rsidRPr="00E37788" w:rsidRDefault="00C00755" w:rsidP="003A4718">
            <w:pPr>
              <w:jc w:val="both"/>
              <w:rPr>
                <w:b/>
              </w:rPr>
            </w:pPr>
            <w:r w:rsidRPr="00E37788">
              <w:rPr>
                <w:b/>
              </w:rPr>
              <w:t>Tituly</w:t>
            </w:r>
          </w:p>
        </w:tc>
        <w:tc>
          <w:tcPr>
            <w:tcW w:w="2096" w:type="dxa"/>
            <w:gridSpan w:val="4"/>
          </w:tcPr>
          <w:p w14:paraId="00D48670" w14:textId="77777777" w:rsidR="00C00755" w:rsidRPr="00E37788" w:rsidRDefault="00C00755" w:rsidP="003A4718">
            <w:pPr>
              <w:jc w:val="both"/>
            </w:pPr>
            <w:r>
              <w:t>Mgr., Ph.D.</w:t>
            </w:r>
          </w:p>
        </w:tc>
      </w:tr>
      <w:tr w:rsidR="00C00755" w14:paraId="0205FB66" w14:textId="77777777" w:rsidTr="003A4718">
        <w:tc>
          <w:tcPr>
            <w:tcW w:w="2518" w:type="dxa"/>
            <w:shd w:val="clear" w:color="auto" w:fill="F7CAAC"/>
          </w:tcPr>
          <w:p w14:paraId="5E862D36" w14:textId="77777777" w:rsidR="00C00755" w:rsidRPr="00E37788" w:rsidRDefault="00C00755" w:rsidP="003A4718">
            <w:pPr>
              <w:jc w:val="both"/>
              <w:rPr>
                <w:b/>
              </w:rPr>
            </w:pPr>
            <w:r w:rsidRPr="00E37788">
              <w:rPr>
                <w:b/>
              </w:rPr>
              <w:t>Rok narození</w:t>
            </w:r>
          </w:p>
        </w:tc>
        <w:tc>
          <w:tcPr>
            <w:tcW w:w="829" w:type="dxa"/>
          </w:tcPr>
          <w:p w14:paraId="5C81607C" w14:textId="77777777" w:rsidR="00C00755" w:rsidRPr="00E37788" w:rsidRDefault="00C00755" w:rsidP="003A4718">
            <w:pPr>
              <w:jc w:val="both"/>
            </w:pPr>
            <w:r>
              <w:t>1983</w:t>
            </w:r>
          </w:p>
        </w:tc>
        <w:tc>
          <w:tcPr>
            <w:tcW w:w="1721" w:type="dxa"/>
            <w:shd w:val="clear" w:color="auto" w:fill="F7CAAC"/>
          </w:tcPr>
          <w:p w14:paraId="6A5F5627" w14:textId="77777777" w:rsidR="00C00755" w:rsidRPr="00E37788" w:rsidRDefault="00C00755" w:rsidP="003A4718">
            <w:pPr>
              <w:jc w:val="both"/>
              <w:rPr>
                <w:b/>
              </w:rPr>
            </w:pPr>
            <w:r w:rsidRPr="00E37788">
              <w:rPr>
                <w:b/>
              </w:rPr>
              <w:t>typ vztahu k VŠ</w:t>
            </w:r>
          </w:p>
        </w:tc>
        <w:tc>
          <w:tcPr>
            <w:tcW w:w="992" w:type="dxa"/>
            <w:gridSpan w:val="2"/>
          </w:tcPr>
          <w:p w14:paraId="6678FF97" w14:textId="77777777" w:rsidR="00C00755" w:rsidRPr="00E37788" w:rsidRDefault="00C00755" w:rsidP="003A4718">
            <w:pPr>
              <w:tabs>
                <w:tab w:val="left" w:pos="735"/>
              </w:tabs>
            </w:pPr>
            <w:r>
              <w:t>pp.</w:t>
            </w:r>
          </w:p>
        </w:tc>
        <w:tc>
          <w:tcPr>
            <w:tcW w:w="994" w:type="dxa"/>
            <w:shd w:val="clear" w:color="auto" w:fill="F7CAAC"/>
          </w:tcPr>
          <w:p w14:paraId="4AF23380" w14:textId="77777777" w:rsidR="00C00755" w:rsidRPr="00E37788" w:rsidRDefault="00C00755" w:rsidP="003A4718">
            <w:pPr>
              <w:jc w:val="both"/>
              <w:rPr>
                <w:b/>
              </w:rPr>
            </w:pPr>
            <w:r>
              <w:rPr>
                <w:b/>
              </w:rPr>
              <w:t>rozsah</w:t>
            </w:r>
          </w:p>
        </w:tc>
        <w:tc>
          <w:tcPr>
            <w:tcW w:w="709" w:type="dxa"/>
          </w:tcPr>
          <w:p w14:paraId="48AE81B4" w14:textId="77777777" w:rsidR="00C00755" w:rsidRPr="00E37788" w:rsidRDefault="00C00755" w:rsidP="003A4718">
            <w:pPr>
              <w:jc w:val="both"/>
            </w:pPr>
            <w:r>
              <w:t>40</w:t>
            </w:r>
          </w:p>
        </w:tc>
        <w:tc>
          <w:tcPr>
            <w:tcW w:w="709" w:type="dxa"/>
            <w:gridSpan w:val="2"/>
            <w:shd w:val="clear" w:color="auto" w:fill="F7CAAC"/>
          </w:tcPr>
          <w:p w14:paraId="69B2A5D0" w14:textId="77777777" w:rsidR="00C00755" w:rsidRPr="00E37788" w:rsidRDefault="00C00755" w:rsidP="003A4718">
            <w:pPr>
              <w:jc w:val="both"/>
              <w:rPr>
                <w:b/>
              </w:rPr>
            </w:pPr>
            <w:r>
              <w:rPr>
                <w:b/>
              </w:rPr>
              <w:t>do kdy</w:t>
            </w:r>
          </w:p>
        </w:tc>
        <w:tc>
          <w:tcPr>
            <w:tcW w:w="1387" w:type="dxa"/>
            <w:gridSpan w:val="2"/>
          </w:tcPr>
          <w:p w14:paraId="05900B16" w14:textId="77777777" w:rsidR="00C00755" w:rsidRPr="00E37788" w:rsidRDefault="00C00755" w:rsidP="003A4718">
            <w:pPr>
              <w:jc w:val="both"/>
            </w:pPr>
            <w:r>
              <w:t>N</w:t>
            </w:r>
          </w:p>
        </w:tc>
      </w:tr>
      <w:tr w:rsidR="00C00755" w14:paraId="3F54A9AF" w14:textId="77777777" w:rsidTr="003A4718">
        <w:tc>
          <w:tcPr>
            <w:tcW w:w="5068" w:type="dxa"/>
            <w:gridSpan w:val="3"/>
            <w:shd w:val="clear" w:color="auto" w:fill="F7CAAC"/>
          </w:tcPr>
          <w:p w14:paraId="3A8A3892" w14:textId="77777777" w:rsidR="00C00755" w:rsidRPr="00E37788" w:rsidRDefault="00C00755" w:rsidP="003A4718">
            <w:pPr>
              <w:jc w:val="both"/>
              <w:rPr>
                <w:b/>
              </w:rPr>
            </w:pPr>
            <w:r w:rsidRPr="00E37788">
              <w:rPr>
                <w:b/>
              </w:rPr>
              <w:t>Typ vztahu na součásti VŠ, která uskutečňuje st. program</w:t>
            </w:r>
          </w:p>
        </w:tc>
        <w:tc>
          <w:tcPr>
            <w:tcW w:w="992" w:type="dxa"/>
            <w:gridSpan w:val="2"/>
          </w:tcPr>
          <w:p w14:paraId="63A8FB93" w14:textId="77777777" w:rsidR="00C00755" w:rsidRPr="00E37788" w:rsidRDefault="00C00755" w:rsidP="003A4718">
            <w:pPr>
              <w:jc w:val="both"/>
            </w:pPr>
            <w:r>
              <w:t>pp.</w:t>
            </w:r>
          </w:p>
        </w:tc>
        <w:tc>
          <w:tcPr>
            <w:tcW w:w="994" w:type="dxa"/>
            <w:shd w:val="clear" w:color="auto" w:fill="F7CAAC"/>
          </w:tcPr>
          <w:p w14:paraId="64C832A2" w14:textId="77777777" w:rsidR="00C00755" w:rsidRPr="00E37788" w:rsidRDefault="00C00755" w:rsidP="003A4718">
            <w:pPr>
              <w:jc w:val="both"/>
              <w:rPr>
                <w:b/>
              </w:rPr>
            </w:pPr>
            <w:r>
              <w:rPr>
                <w:b/>
              </w:rPr>
              <w:t>rozsah</w:t>
            </w:r>
          </w:p>
        </w:tc>
        <w:tc>
          <w:tcPr>
            <w:tcW w:w="709" w:type="dxa"/>
          </w:tcPr>
          <w:p w14:paraId="6F4B50D5" w14:textId="77777777" w:rsidR="00C00755" w:rsidRPr="00E37788" w:rsidRDefault="00C00755" w:rsidP="003A4718">
            <w:pPr>
              <w:jc w:val="both"/>
            </w:pPr>
            <w:r>
              <w:t>40</w:t>
            </w:r>
          </w:p>
        </w:tc>
        <w:tc>
          <w:tcPr>
            <w:tcW w:w="709" w:type="dxa"/>
            <w:gridSpan w:val="2"/>
            <w:shd w:val="clear" w:color="auto" w:fill="F7CAAC"/>
          </w:tcPr>
          <w:p w14:paraId="3768EF5E" w14:textId="77777777" w:rsidR="00C00755" w:rsidRPr="00E37788" w:rsidRDefault="00C00755" w:rsidP="003A4718">
            <w:pPr>
              <w:jc w:val="both"/>
              <w:rPr>
                <w:b/>
              </w:rPr>
            </w:pPr>
            <w:r>
              <w:rPr>
                <w:b/>
              </w:rPr>
              <w:t>do kdy</w:t>
            </w:r>
          </w:p>
        </w:tc>
        <w:tc>
          <w:tcPr>
            <w:tcW w:w="1387" w:type="dxa"/>
            <w:gridSpan w:val="2"/>
          </w:tcPr>
          <w:p w14:paraId="4FB3C9E1" w14:textId="77777777" w:rsidR="00C00755" w:rsidRPr="00E37788" w:rsidRDefault="00C00755" w:rsidP="003A4718">
            <w:pPr>
              <w:jc w:val="both"/>
            </w:pPr>
            <w:r>
              <w:t>N</w:t>
            </w:r>
          </w:p>
        </w:tc>
      </w:tr>
      <w:tr w:rsidR="00C00755" w14:paraId="73AF509E" w14:textId="77777777" w:rsidTr="003A4718">
        <w:tc>
          <w:tcPr>
            <w:tcW w:w="6060" w:type="dxa"/>
            <w:gridSpan w:val="5"/>
            <w:shd w:val="clear" w:color="auto" w:fill="F7CAAC"/>
          </w:tcPr>
          <w:p w14:paraId="2DFE7C76" w14:textId="77777777" w:rsidR="00C00755" w:rsidRPr="00E37788" w:rsidRDefault="00C00755" w:rsidP="003A4718">
            <w:pPr>
              <w:jc w:val="both"/>
            </w:pPr>
            <w:r w:rsidRPr="00E37788">
              <w:rPr>
                <w:b/>
              </w:rPr>
              <w:t>Další současná působení jako akademický pracovník na jiných VŠ</w:t>
            </w:r>
          </w:p>
        </w:tc>
        <w:tc>
          <w:tcPr>
            <w:tcW w:w="1703" w:type="dxa"/>
            <w:gridSpan w:val="2"/>
            <w:shd w:val="clear" w:color="auto" w:fill="F7CAAC"/>
          </w:tcPr>
          <w:p w14:paraId="16F98533" w14:textId="77777777" w:rsidR="00C00755" w:rsidRPr="00E37788" w:rsidRDefault="00C00755" w:rsidP="003A4718">
            <w:pPr>
              <w:jc w:val="both"/>
              <w:rPr>
                <w:b/>
              </w:rPr>
            </w:pPr>
            <w:r w:rsidRPr="00E37788">
              <w:rPr>
                <w:b/>
              </w:rPr>
              <w:t>typ prac. vztahu</w:t>
            </w:r>
          </w:p>
        </w:tc>
        <w:tc>
          <w:tcPr>
            <w:tcW w:w="2096" w:type="dxa"/>
            <w:gridSpan w:val="4"/>
            <w:shd w:val="clear" w:color="auto" w:fill="F7CAAC"/>
          </w:tcPr>
          <w:p w14:paraId="7D77B031" w14:textId="77777777" w:rsidR="00C00755" w:rsidRPr="00E37788" w:rsidRDefault="00C00755" w:rsidP="003A4718">
            <w:pPr>
              <w:jc w:val="both"/>
              <w:rPr>
                <w:b/>
              </w:rPr>
            </w:pPr>
            <w:r w:rsidRPr="00E37788">
              <w:rPr>
                <w:b/>
              </w:rPr>
              <w:t>rozsah</w:t>
            </w:r>
          </w:p>
        </w:tc>
      </w:tr>
      <w:tr w:rsidR="00C00755" w14:paraId="2026483F" w14:textId="77777777" w:rsidTr="003A4718">
        <w:tc>
          <w:tcPr>
            <w:tcW w:w="6060" w:type="dxa"/>
            <w:gridSpan w:val="5"/>
          </w:tcPr>
          <w:p w14:paraId="27B4B150" w14:textId="77777777" w:rsidR="00C00755" w:rsidRPr="00E37788" w:rsidRDefault="00C00755" w:rsidP="003A4718">
            <w:pPr>
              <w:contextualSpacing/>
              <w:jc w:val="both"/>
            </w:pPr>
            <w:r>
              <w:t>nemá</w:t>
            </w:r>
          </w:p>
        </w:tc>
        <w:tc>
          <w:tcPr>
            <w:tcW w:w="1703" w:type="dxa"/>
            <w:gridSpan w:val="2"/>
          </w:tcPr>
          <w:p w14:paraId="5A0323E6" w14:textId="77777777" w:rsidR="00C00755" w:rsidRPr="00E37788" w:rsidRDefault="00C00755" w:rsidP="003A4718">
            <w:pPr>
              <w:contextualSpacing/>
              <w:jc w:val="both"/>
            </w:pPr>
          </w:p>
        </w:tc>
        <w:tc>
          <w:tcPr>
            <w:tcW w:w="2096" w:type="dxa"/>
            <w:gridSpan w:val="4"/>
          </w:tcPr>
          <w:p w14:paraId="45852697" w14:textId="77777777" w:rsidR="00C00755" w:rsidRPr="00E37788" w:rsidRDefault="00C00755" w:rsidP="003A4718">
            <w:pPr>
              <w:contextualSpacing/>
              <w:jc w:val="both"/>
            </w:pPr>
          </w:p>
        </w:tc>
      </w:tr>
      <w:tr w:rsidR="00C00755" w14:paraId="78B68F49" w14:textId="77777777" w:rsidTr="003A4718">
        <w:tc>
          <w:tcPr>
            <w:tcW w:w="9859" w:type="dxa"/>
            <w:gridSpan w:val="11"/>
            <w:shd w:val="clear" w:color="auto" w:fill="F7CAAC"/>
          </w:tcPr>
          <w:p w14:paraId="77AE671C" w14:textId="77777777" w:rsidR="00C00755" w:rsidRPr="00E37788" w:rsidRDefault="00C00755" w:rsidP="003A4718">
            <w:pPr>
              <w:contextualSpacing/>
              <w:jc w:val="both"/>
            </w:pPr>
            <w:r w:rsidRPr="00E37788">
              <w:rPr>
                <w:b/>
              </w:rPr>
              <w:t>Předměty příslušného studijního programu a způsob zapojení do jejich výuky, příp. další zapojení do uskutečňování studijního programu</w:t>
            </w:r>
          </w:p>
        </w:tc>
      </w:tr>
      <w:tr w:rsidR="00C00755" w14:paraId="1630FACC" w14:textId="77777777" w:rsidTr="003A4718">
        <w:trPr>
          <w:trHeight w:val="330"/>
        </w:trPr>
        <w:tc>
          <w:tcPr>
            <w:tcW w:w="9859" w:type="dxa"/>
            <w:gridSpan w:val="11"/>
            <w:tcBorders>
              <w:top w:val="nil"/>
            </w:tcBorders>
          </w:tcPr>
          <w:p w14:paraId="0EA3D5F0" w14:textId="77777777" w:rsidR="00C00755" w:rsidRDefault="00C00755" w:rsidP="003A4718">
            <w:pPr>
              <w:jc w:val="both"/>
            </w:pPr>
            <w:r w:rsidRPr="001B6CD6">
              <w:t xml:space="preserve">V rámci studijního programu Pedagogika: </w:t>
            </w:r>
          </w:p>
          <w:p w14:paraId="3E5319C0" w14:textId="3FD895F3" w:rsidR="00C00755" w:rsidRDefault="00C00755" w:rsidP="00630AC5">
            <w:pPr>
              <w:pStyle w:val="Odstavecseseznamem"/>
              <w:numPr>
                <w:ilvl w:val="0"/>
                <w:numId w:val="86"/>
              </w:numPr>
              <w:jc w:val="both"/>
            </w:pPr>
            <w:r>
              <w:t>s</w:t>
            </w:r>
            <w:r w:rsidRPr="00C826C4">
              <w:t xml:space="preserve">e podílí na výuce předmětu </w:t>
            </w:r>
            <w:r>
              <w:t>Doktorský seminář I. Až V. (</w:t>
            </w:r>
            <w:r w:rsidR="00572394">
              <w:t xml:space="preserve">vyučující </w:t>
            </w:r>
            <w:r>
              <w:t>15 %),</w:t>
            </w:r>
          </w:p>
          <w:p w14:paraId="150FB21F" w14:textId="51FA78CB" w:rsidR="00C00755" w:rsidRPr="00C826C4" w:rsidRDefault="00C00755" w:rsidP="00630AC5">
            <w:pPr>
              <w:pStyle w:val="Odstavecseseznamem"/>
              <w:numPr>
                <w:ilvl w:val="0"/>
                <w:numId w:val="86"/>
              </w:numPr>
              <w:jc w:val="both"/>
            </w:pPr>
            <w:r w:rsidRPr="00C826C4">
              <w:t>garantuje předmět Pokročilá analýza kvantativních dat (</w:t>
            </w:r>
            <w:r w:rsidR="00572394">
              <w:t>vyučující</w:t>
            </w:r>
            <w:r w:rsidRPr="00C826C4">
              <w:t xml:space="preserve"> 100</w:t>
            </w:r>
            <w:r>
              <w:t xml:space="preserve"> </w:t>
            </w:r>
            <w:r w:rsidRPr="00C826C4">
              <w:t>%)</w:t>
            </w:r>
            <w:r>
              <w:t>.</w:t>
            </w:r>
          </w:p>
        </w:tc>
      </w:tr>
      <w:tr w:rsidR="00C00755" w14:paraId="043063DD" w14:textId="77777777" w:rsidTr="003A4718">
        <w:tc>
          <w:tcPr>
            <w:tcW w:w="9859" w:type="dxa"/>
            <w:gridSpan w:val="11"/>
            <w:shd w:val="clear" w:color="auto" w:fill="F7CAAC"/>
          </w:tcPr>
          <w:p w14:paraId="70122C0A" w14:textId="77777777" w:rsidR="00C00755" w:rsidRPr="00E37788" w:rsidRDefault="00C00755" w:rsidP="003A4718">
            <w:pPr>
              <w:contextualSpacing/>
              <w:jc w:val="both"/>
            </w:pPr>
            <w:r w:rsidRPr="00E37788">
              <w:rPr>
                <w:b/>
              </w:rPr>
              <w:t xml:space="preserve">Údaje o vzdělání na VŠ </w:t>
            </w:r>
          </w:p>
        </w:tc>
      </w:tr>
      <w:tr w:rsidR="00C00755" w14:paraId="3422FFC9" w14:textId="77777777" w:rsidTr="003A4718">
        <w:trPr>
          <w:trHeight w:val="307"/>
        </w:trPr>
        <w:tc>
          <w:tcPr>
            <w:tcW w:w="9859" w:type="dxa"/>
            <w:gridSpan w:val="11"/>
          </w:tcPr>
          <w:p w14:paraId="4F73BBDF" w14:textId="77777777" w:rsidR="00C00755" w:rsidRPr="004117AA" w:rsidRDefault="00C00755" w:rsidP="003A4718">
            <w:pPr>
              <w:tabs>
                <w:tab w:val="left" w:pos="1215"/>
              </w:tabs>
              <w:contextualSpacing/>
            </w:pPr>
            <w:r w:rsidRPr="00355A78">
              <w:rPr>
                <w:b/>
                <w:bCs/>
              </w:rPr>
              <w:t>2011:</w:t>
            </w:r>
            <w:r w:rsidRPr="004117AA">
              <w:t xml:space="preserve"> </w:t>
            </w:r>
            <w:r>
              <w:t>UP</w:t>
            </w:r>
            <w:r w:rsidRPr="004117AA">
              <w:t xml:space="preserve"> v Olomouci, Pedagogika (Ph.D.)</w:t>
            </w:r>
            <w:r>
              <w:t>.</w:t>
            </w:r>
          </w:p>
          <w:p w14:paraId="25FB48C2" w14:textId="77777777" w:rsidR="00C00755" w:rsidRPr="00A06015" w:rsidRDefault="00C00755" w:rsidP="003A4718">
            <w:pPr>
              <w:tabs>
                <w:tab w:val="left" w:pos="1215"/>
              </w:tabs>
              <w:contextualSpacing/>
            </w:pPr>
            <w:r w:rsidRPr="00355A78">
              <w:rPr>
                <w:b/>
                <w:bCs/>
              </w:rPr>
              <w:t>2008:</w:t>
            </w:r>
            <w:r w:rsidRPr="004117AA">
              <w:t xml:space="preserve"> U</w:t>
            </w:r>
            <w:r>
              <w:t xml:space="preserve">P </w:t>
            </w:r>
            <w:r w:rsidRPr="004117AA">
              <w:t>v Olomouci, Učitelství základů společenských věd a pedagogiky pro SŠ (Mgr.)</w:t>
            </w:r>
            <w:r>
              <w:t>.</w:t>
            </w:r>
          </w:p>
        </w:tc>
      </w:tr>
      <w:tr w:rsidR="00C00755" w14:paraId="6170F76E" w14:textId="77777777" w:rsidTr="003A4718">
        <w:tc>
          <w:tcPr>
            <w:tcW w:w="9859" w:type="dxa"/>
            <w:gridSpan w:val="11"/>
            <w:shd w:val="clear" w:color="auto" w:fill="F7CAAC"/>
          </w:tcPr>
          <w:p w14:paraId="3DBB9C89" w14:textId="77777777" w:rsidR="00C00755" w:rsidRPr="00E37788" w:rsidRDefault="00C00755" w:rsidP="003A4718">
            <w:pPr>
              <w:contextualSpacing/>
              <w:jc w:val="both"/>
              <w:rPr>
                <w:b/>
              </w:rPr>
            </w:pPr>
            <w:r w:rsidRPr="00E37788">
              <w:rPr>
                <w:b/>
              </w:rPr>
              <w:t>Údaje o odborném působení od absolvování VŠ</w:t>
            </w:r>
          </w:p>
        </w:tc>
      </w:tr>
      <w:tr w:rsidR="00C00755" w14:paraId="21A129D6" w14:textId="77777777" w:rsidTr="003A4718">
        <w:trPr>
          <w:trHeight w:val="284"/>
        </w:trPr>
        <w:tc>
          <w:tcPr>
            <w:tcW w:w="9859" w:type="dxa"/>
            <w:gridSpan w:val="11"/>
          </w:tcPr>
          <w:p w14:paraId="45D111A0" w14:textId="35C21AD4" w:rsidR="00C00755" w:rsidRPr="004117AA" w:rsidRDefault="00C00755" w:rsidP="003A4718">
            <w:pPr>
              <w:contextualSpacing/>
              <w:jc w:val="both"/>
            </w:pPr>
            <w:r w:rsidRPr="00355A78">
              <w:rPr>
                <w:b/>
                <w:bCs/>
              </w:rPr>
              <w:t>2018</w:t>
            </w:r>
            <w:r>
              <w:rPr>
                <w:b/>
                <w:bCs/>
              </w:rPr>
              <w:t xml:space="preserve"> – </w:t>
            </w:r>
            <w:r w:rsidRPr="00355A78">
              <w:rPr>
                <w:b/>
                <w:bCs/>
              </w:rPr>
              <w:t>dosud:</w:t>
            </w:r>
            <w:r w:rsidRPr="004117AA">
              <w:t xml:space="preserve"> </w:t>
            </w:r>
            <w:r>
              <w:t>odborný asistent, UTB ve Zlíně FHS</w:t>
            </w:r>
            <w:r w:rsidRPr="004117AA">
              <w:t>, Centrum výzkumu FHS</w:t>
            </w:r>
            <w:r>
              <w:t xml:space="preserve"> (pp.).</w:t>
            </w:r>
          </w:p>
          <w:p w14:paraId="009DF8BA" w14:textId="3B8E4786" w:rsidR="00C00755" w:rsidRPr="004117AA" w:rsidRDefault="00C00755" w:rsidP="003A4718">
            <w:pPr>
              <w:contextualSpacing/>
              <w:jc w:val="both"/>
            </w:pPr>
            <w:r w:rsidRPr="00355A78">
              <w:rPr>
                <w:b/>
                <w:bCs/>
              </w:rPr>
              <w:t>2013</w:t>
            </w:r>
            <w:r>
              <w:rPr>
                <w:b/>
                <w:bCs/>
              </w:rPr>
              <w:t xml:space="preserve"> – </w:t>
            </w:r>
            <w:r w:rsidRPr="00355A78">
              <w:rPr>
                <w:b/>
                <w:bCs/>
              </w:rPr>
              <w:t>2017:</w:t>
            </w:r>
            <w:r w:rsidRPr="004117AA">
              <w:t xml:space="preserve"> </w:t>
            </w:r>
            <w:r>
              <w:t>odborný asistent, UTB ve Zlíně FHS UTB ve Zlíně FHS,</w:t>
            </w:r>
            <w:r w:rsidRPr="004117AA">
              <w:t xml:space="preserve"> Ústav školní pedagogiky</w:t>
            </w:r>
            <w:r>
              <w:t xml:space="preserve"> (pp.).</w:t>
            </w:r>
          </w:p>
          <w:p w14:paraId="475BA3A1" w14:textId="6CF45ADF" w:rsidR="00C00755" w:rsidRPr="00A06015" w:rsidRDefault="00C00755" w:rsidP="003A4718">
            <w:pPr>
              <w:contextualSpacing/>
              <w:jc w:val="both"/>
            </w:pPr>
            <w:r w:rsidRPr="00355A78">
              <w:rPr>
                <w:b/>
                <w:bCs/>
              </w:rPr>
              <w:t>2012</w:t>
            </w:r>
            <w:r>
              <w:rPr>
                <w:b/>
                <w:bCs/>
              </w:rPr>
              <w:t xml:space="preserve"> – </w:t>
            </w:r>
            <w:r w:rsidRPr="00355A78">
              <w:rPr>
                <w:b/>
                <w:bCs/>
              </w:rPr>
              <w:t>2013:</w:t>
            </w:r>
            <w:r w:rsidRPr="004117AA">
              <w:t xml:space="preserve"> </w:t>
            </w:r>
            <w:r>
              <w:t>odborný asistent, UTB ve Zlíně FHS</w:t>
            </w:r>
            <w:r w:rsidRPr="004117AA">
              <w:t>, Ústav pedagogických věd</w:t>
            </w:r>
            <w:r>
              <w:t xml:space="preserve"> (pp.).</w:t>
            </w:r>
          </w:p>
        </w:tc>
      </w:tr>
      <w:tr w:rsidR="00C00755" w14:paraId="1EB1BAFA" w14:textId="77777777" w:rsidTr="003A4718">
        <w:trPr>
          <w:trHeight w:val="250"/>
        </w:trPr>
        <w:tc>
          <w:tcPr>
            <w:tcW w:w="9859" w:type="dxa"/>
            <w:gridSpan w:val="11"/>
            <w:shd w:val="clear" w:color="auto" w:fill="F7CAAC"/>
          </w:tcPr>
          <w:p w14:paraId="3ECECD96" w14:textId="77777777" w:rsidR="00C00755" w:rsidRPr="00E37788" w:rsidRDefault="00C00755" w:rsidP="003A4718">
            <w:pPr>
              <w:contextualSpacing/>
              <w:jc w:val="both"/>
            </w:pPr>
            <w:r w:rsidRPr="00E37788">
              <w:rPr>
                <w:b/>
              </w:rPr>
              <w:t>Zkušenosti s vedením kvalifikačních a rigorózních prací</w:t>
            </w:r>
          </w:p>
        </w:tc>
      </w:tr>
      <w:tr w:rsidR="00C00755" w14:paraId="060E2E67" w14:textId="77777777" w:rsidTr="003A4718">
        <w:trPr>
          <w:trHeight w:val="337"/>
        </w:trPr>
        <w:tc>
          <w:tcPr>
            <w:tcW w:w="9859" w:type="dxa"/>
            <w:gridSpan w:val="11"/>
            <w:vAlign w:val="center"/>
          </w:tcPr>
          <w:p w14:paraId="235EC73D" w14:textId="77777777" w:rsidR="00C00755" w:rsidRPr="00E37788" w:rsidRDefault="00C00755" w:rsidP="003A4718">
            <w:pPr>
              <w:contextualSpacing/>
            </w:pPr>
            <w:r w:rsidRPr="00584479">
              <w:t>Počet vedených a o</w:t>
            </w:r>
            <w:r>
              <w:t xml:space="preserve">bhájených bakalářských prací = </w:t>
            </w:r>
            <w:r w:rsidRPr="008D2E7F">
              <w:t>7</w:t>
            </w:r>
            <w:r>
              <w:t>0</w:t>
            </w:r>
            <w:r w:rsidRPr="00584479">
              <w:t xml:space="preserve">. Počet vedených a </w:t>
            </w:r>
            <w:r>
              <w:t>obhájených diplomových prací = 85</w:t>
            </w:r>
            <w:r w:rsidRPr="00584479">
              <w:t>.</w:t>
            </w:r>
          </w:p>
        </w:tc>
      </w:tr>
      <w:tr w:rsidR="00C00755" w14:paraId="2E62C238" w14:textId="77777777" w:rsidTr="003A4718">
        <w:trPr>
          <w:cantSplit/>
        </w:trPr>
        <w:tc>
          <w:tcPr>
            <w:tcW w:w="3347" w:type="dxa"/>
            <w:gridSpan w:val="2"/>
            <w:tcBorders>
              <w:top w:val="single" w:sz="12" w:space="0" w:color="auto"/>
            </w:tcBorders>
            <w:shd w:val="clear" w:color="auto" w:fill="F7CAAC"/>
          </w:tcPr>
          <w:p w14:paraId="6916E495" w14:textId="77777777" w:rsidR="00C00755" w:rsidRPr="00E37788" w:rsidRDefault="00C00755" w:rsidP="003A4718">
            <w:pPr>
              <w:contextualSpacing/>
              <w:jc w:val="both"/>
            </w:pPr>
            <w:r w:rsidRPr="00E37788">
              <w:rPr>
                <w:b/>
              </w:rPr>
              <w:t xml:space="preserve">Obor habilitačního řízení </w:t>
            </w:r>
          </w:p>
        </w:tc>
        <w:tc>
          <w:tcPr>
            <w:tcW w:w="2245" w:type="dxa"/>
            <w:gridSpan w:val="2"/>
            <w:tcBorders>
              <w:top w:val="single" w:sz="12" w:space="0" w:color="auto"/>
            </w:tcBorders>
            <w:shd w:val="clear" w:color="auto" w:fill="F7CAAC"/>
          </w:tcPr>
          <w:p w14:paraId="2E4C06B1" w14:textId="77777777" w:rsidR="00C00755" w:rsidRPr="00E37788" w:rsidRDefault="00C00755" w:rsidP="003A4718">
            <w:pPr>
              <w:contextualSpacing/>
              <w:jc w:val="both"/>
            </w:pPr>
            <w:r w:rsidRPr="00E37788">
              <w:rPr>
                <w:b/>
              </w:rPr>
              <w:t>Rok udělení hodnosti</w:t>
            </w:r>
          </w:p>
        </w:tc>
        <w:tc>
          <w:tcPr>
            <w:tcW w:w="2248" w:type="dxa"/>
            <w:gridSpan w:val="4"/>
            <w:tcBorders>
              <w:top w:val="single" w:sz="12" w:space="0" w:color="auto"/>
              <w:right w:val="single" w:sz="12" w:space="0" w:color="auto"/>
            </w:tcBorders>
            <w:shd w:val="clear" w:color="auto" w:fill="F7CAAC"/>
          </w:tcPr>
          <w:p w14:paraId="35A9709E" w14:textId="77777777" w:rsidR="00C00755" w:rsidRPr="00E37788" w:rsidRDefault="00C00755" w:rsidP="003A4718">
            <w:pPr>
              <w:contextualSpacing/>
              <w:jc w:val="both"/>
            </w:pPr>
            <w:r w:rsidRPr="00E37788">
              <w:rPr>
                <w:b/>
              </w:rPr>
              <w:t>Řízení konáno na VŠ</w:t>
            </w:r>
          </w:p>
        </w:tc>
        <w:tc>
          <w:tcPr>
            <w:tcW w:w="2019" w:type="dxa"/>
            <w:gridSpan w:val="3"/>
            <w:tcBorders>
              <w:top w:val="single" w:sz="12" w:space="0" w:color="auto"/>
              <w:left w:val="single" w:sz="12" w:space="0" w:color="auto"/>
            </w:tcBorders>
            <w:shd w:val="clear" w:color="auto" w:fill="F7CAAC"/>
          </w:tcPr>
          <w:p w14:paraId="40523FB4" w14:textId="77777777" w:rsidR="00C00755" w:rsidRPr="00E37788" w:rsidRDefault="00C00755" w:rsidP="003A4718">
            <w:pPr>
              <w:contextualSpacing/>
              <w:jc w:val="both"/>
              <w:rPr>
                <w:b/>
              </w:rPr>
            </w:pPr>
            <w:r w:rsidRPr="00E37788">
              <w:rPr>
                <w:b/>
              </w:rPr>
              <w:t>Ohlasy publikací</w:t>
            </w:r>
          </w:p>
        </w:tc>
      </w:tr>
      <w:tr w:rsidR="00C00755" w14:paraId="189168F2" w14:textId="77777777" w:rsidTr="003A4718">
        <w:trPr>
          <w:cantSplit/>
        </w:trPr>
        <w:tc>
          <w:tcPr>
            <w:tcW w:w="3347" w:type="dxa"/>
            <w:gridSpan w:val="2"/>
          </w:tcPr>
          <w:p w14:paraId="1DC1B26A" w14:textId="77777777" w:rsidR="00C00755" w:rsidRPr="00E37788" w:rsidRDefault="00C00755" w:rsidP="003A4718">
            <w:pPr>
              <w:contextualSpacing/>
              <w:jc w:val="both"/>
            </w:pPr>
          </w:p>
        </w:tc>
        <w:tc>
          <w:tcPr>
            <w:tcW w:w="2245" w:type="dxa"/>
            <w:gridSpan w:val="2"/>
          </w:tcPr>
          <w:p w14:paraId="2AE65EB5" w14:textId="77777777" w:rsidR="00C00755" w:rsidRPr="00E37788" w:rsidRDefault="00C00755" w:rsidP="003A4718">
            <w:pPr>
              <w:contextualSpacing/>
              <w:jc w:val="both"/>
            </w:pPr>
          </w:p>
        </w:tc>
        <w:tc>
          <w:tcPr>
            <w:tcW w:w="2248" w:type="dxa"/>
            <w:gridSpan w:val="4"/>
            <w:tcBorders>
              <w:right w:val="single" w:sz="12" w:space="0" w:color="auto"/>
            </w:tcBorders>
          </w:tcPr>
          <w:p w14:paraId="62CC0331" w14:textId="77777777" w:rsidR="00C00755" w:rsidRPr="00E37788" w:rsidRDefault="00C00755" w:rsidP="003A4718">
            <w:pPr>
              <w:contextualSpacing/>
              <w:jc w:val="both"/>
            </w:pPr>
          </w:p>
        </w:tc>
        <w:tc>
          <w:tcPr>
            <w:tcW w:w="632" w:type="dxa"/>
            <w:tcBorders>
              <w:left w:val="single" w:sz="12" w:space="0" w:color="auto"/>
            </w:tcBorders>
            <w:shd w:val="clear" w:color="auto" w:fill="F7CAAC"/>
          </w:tcPr>
          <w:p w14:paraId="47A36CE8" w14:textId="77777777" w:rsidR="00C00755" w:rsidRPr="00E37788" w:rsidRDefault="00C00755" w:rsidP="003A4718">
            <w:pPr>
              <w:contextualSpacing/>
              <w:jc w:val="both"/>
            </w:pPr>
            <w:r w:rsidRPr="00E37788">
              <w:rPr>
                <w:b/>
              </w:rPr>
              <w:t>WOS</w:t>
            </w:r>
          </w:p>
        </w:tc>
        <w:tc>
          <w:tcPr>
            <w:tcW w:w="693" w:type="dxa"/>
            <w:shd w:val="clear" w:color="auto" w:fill="F7CAAC"/>
          </w:tcPr>
          <w:p w14:paraId="6395CEA8" w14:textId="77777777" w:rsidR="00C00755" w:rsidRPr="00E37788" w:rsidRDefault="00C00755" w:rsidP="003A4718">
            <w:pPr>
              <w:contextualSpacing/>
              <w:jc w:val="both"/>
              <w:rPr>
                <w:sz w:val="18"/>
              </w:rPr>
            </w:pPr>
            <w:r w:rsidRPr="00E37788">
              <w:rPr>
                <w:b/>
                <w:sz w:val="18"/>
              </w:rPr>
              <w:t>Scopus</w:t>
            </w:r>
          </w:p>
        </w:tc>
        <w:tc>
          <w:tcPr>
            <w:tcW w:w="694" w:type="dxa"/>
            <w:shd w:val="clear" w:color="auto" w:fill="F7CAAC"/>
          </w:tcPr>
          <w:p w14:paraId="0525DCB9" w14:textId="77777777" w:rsidR="00C00755" w:rsidRPr="00E37788" w:rsidRDefault="00C00755" w:rsidP="003A4718">
            <w:pPr>
              <w:contextualSpacing/>
              <w:jc w:val="both"/>
            </w:pPr>
            <w:r w:rsidRPr="00E37788">
              <w:rPr>
                <w:b/>
                <w:sz w:val="18"/>
              </w:rPr>
              <w:t>ostatní</w:t>
            </w:r>
          </w:p>
        </w:tc>
      </w:tr>
      <w:tr w:rsidR="00C00755" w14:paraId="2896C32B" w14:textId="77777777" w:rsidTr="003A4718">
        <w:trPr>
          <w:cantSplit/>
          <w:trHeight w:val="70"/>
        </w:trPr>
        <w:tc>
          <w:tcPr>
            <w:tcW w:w="3347" w:type="dxa"/>
            <w:gridSpan w:val="2"/>
            <w:shd w:val="clear" w:color="auto" w:fill="F7CAAC"/>
          </w:tcPr>
          <w:p w14:paraId="1D73C72F" w14:textId="77777777" w:rsidR="00C00755" w:rsidRPr="00E37788" w:rsidRDefault="00C00755" w:rsidP="003A4718">
            <w:pPr>
              <w:contextualSpacing/>
              <w:jc w:val="both"/>
            </w:pPr>
            <w:r w:rsidRPr="00E37788">
              <w:rPr>
                <w:b/>
              </w:rPr>
              <w:t>Obor jmenovacího řízení</w:t>
            </w:r>
          </w:p>
        </w:tc>
        <w:tc>
          <w:tcPr>
            <w:tcW w:w="2245" w:type="dxa"/>
            <w:gridSpan w:val="2"/>
            <w:shd w:val="clear" w:color="auto" w:fill="F7CAAC"/>
          </w:tcPr>
          <w:p w14:paraId="7DAD238C" w14:textId="77777777" w:rsidR="00C00755" w:rsidRPr="00E37788" w:rsidRDefault="00C00755" w:rsidP="003A4718">
            <w:pPr>
              <w:contextualSpacing/>
              <w:jc w:val="both"/>
            </w:pPr>
            <w:r w:rsidRPr="00E37788">
              <w:rPr>
                <w:b/>
              </w:rPr>
              <w:t>Rok udělení hodnosti</w:t>
            </w:r>
          </w:p>
        </w:tc>
        <w:tc>
          <w:tcPr>
            <w:tcW w:w="2248" w:type="dxa"/>
            <w:gridSpan w:val="4"/>
            <w:tcBorders>
              <w:right w:val="single" w:sz="12" w:space="0" w:color="auto"/>
            </w:tcBorders>
            <w:shd w:val="clear" w:color="auto" w:fill="F7CAAC"/>
          </w:tcPr>
          <w:p w14:paraId="7639AB04" w14:textId="77777777" w:rsidR="00C00755" w:rsidRPr="00E37788" w:rsidRDefault="00C00755" w:rsidP="003A4718">
            <w:pPr>
              <w:contextualSpacing/>
              <w:jc w:val="both"/>
            </w:pPr>
            <w:r w:rsidRPr="00E37788">
              <w:rPr>
                <w:b/>
              </w:rPr>
              <w:t>Řízení konáno na VŠ</w:t>
            </w:r>
          </w:p>
        </w:tc>
        <w:tc>
          <w:tcPr>
            <w:tcW w:w="632" w:type="dxa"/>
            <w:tcBorders>
              <w:left w:val="single" w:sz="12" w:space="0" w:color="auto"/>
            </w:tcBorders>
            <w:shd w:val="clear" w:color="auto" w:fill="auto"/>
          </w:tcPr>
          <w:p w14:paraId="1D62ADB8" w14:textId="77777777" w:rsidR="00C00755" w:rsidRPr="004117AA" w:rsidRDefault="00C00755" w:rsidP="003A4718">
            <w:pPr>
              <w:contextualSpacing/>
              <w:jc w:val="both"/>
            </w:pPr>
            <w:r>
              <w:t>18</w:t>
            </w:r>
          </w:p>
        </w:tc>
        <w:tc>
          <w:tcPr>
            <w:tcW w:w="693" w:type="dxa"/>
            <w:shd w:val="clear" w:color="auto" w:fill="auto"/>
          </w:tcPr>
          <w:p w14:paraId="6DAF29A8" w14:textId="77777777" w:rsidR="00C00755" w:rsidRPr="004117AA" w:rsidRDefault="00C00755" w:rsidP="003A4718">
            <w:pPr>
              <w:contextualSpacing/>
              <w:jc w:val="both"/>
            </w:pPr>
            <w:r>
              <w:t>20</w:t>
            </w:r>
          </w:p>
        </w:tc>
        <w:tc>
          <w:tcPr>
            <w:tcW w:w="694" w:type="dxa"/>
            <w:shd w:val="clear" w:color="auto" w:fill="auto"/>
          </w:tcPr>
          <w:p w14:paraId="73DE0C9C" w14:textId="77777777" w:rsidR="00C00755" w:rsidRPr="004117AA" w:rsidRDefault="00C00755" w:rsidP="003A4718">
            <w:pPr>
              <w:contextualSpacing/>
              <w:jc w:val="both"/>
            </w:pPr>
            <w:r>
              <w:t>16</w:t>
            </w:r>
            <w:r w:rsidRPr="004117AA">
              <w:t>3</w:t>
            </w:r>
          </w:p>
        </w:tc>
      </w:tr>
      <w:tr w:rsidR="006C4377" w14:paraId="221C99AE" w14:textId="77777777" w:rsidTr="006C4377">
        <w:trPr>
          <w:trHeight w:val="205"/>
        </w:trPr>
        <w:tc>
          <w:tcPr>
            <w:tcW w:w="3347" w:type="dxa"/>
            <w:gridSpan w:val="2"/>
          </w:tcPr>
          <w:p w14:paraId="3ACA2442" w14:textId="77777777" w:rsidR="006C4377" w:rsidRPr="00E37788" w:rsidRDefault="006C4377" w:rsidP="003A4718">
            <w:pPr>
              <w:contextualSpacing/>
              <w:jc w:val="both"/>
            </w:pPr>
          </w:p>
        </w:tc>
        <w:tc>
          <w:tcPr>
            <w:tcW w:w="2245" w:type="dxa"/>
            <w:gridSpan w:val="2"/>
          </w:tcPr>
          <w:p w14:paraId="77DDD76F" w14:textId="77777777" w:rsidR="006C4377" w:rsidRPr="00E37788" w:rsidRDefault="006C4377" w:rsidP="003A4718">
            <w:pPr>
              <w:contextualSpacing/>
              <w:jc w:val="both"/>
            </w:pPr>
          </w:p>
        </w:tc>
        <w:tc>
          <w:tcPr>
            <w:tcW w:w="2248" w:type="dxa"/>
            <w:gridSpan w:val="4"/>
            <w:tcBorders>
              <w:right w:val="single" w:sz="12" w:space="0" w:color="auto"/>
            </w:tcBorders>
          </w:tcPr>
          <w:p w14:paraId="149EA6E7" w14:textId="77777777" w:rsidR="006C4377" w:rsidRPr="00E37788" w:rsidRDefault="006C4377" w:rsidP="003A4718">
            <w:pPr>
              <w:contextualSpacing/>
              <w:jc w:val="both"/>
            </w:pPr>
          </w:p>
        </w:tc>
        <w:tc>
          <w:tcPr>
            <w:tcW w:w="1325" w:type="dxa"/>
            <w:gridSpan w:val="2"/>
            <w:tcBorders>
              <w:left w:val="single" w:sz="12" w:space="0" w:color="auto"/>
            </w:tcBorders>
            <w:shd w:val="clear" w:color="auto" w:fill="FBD4B4" w:themeFill="accent6" w:themeFillTint="66"/>
            <w:vAlign w:val="center"/>
          </w:tcPr>
          <w:p w14:paraId="2C0EFBC3" w14:textId="16ABD2CB" w:rsidR="006C4377" w:rsidRPr="00E37788" w:rsidRDefault="006C4377" w:rsidP="003A4718">
            <w:pPr>
              <w:contextualSpacing/>
              <w:rPr>
                <w:b/>
              </w:rPr>
            </w:pPr>
            <w:r>
              <w:rPr>
                <w:b/>
                <w:sz w:val="18"/>
              </w:rPr>
              <w:t>H-index WoS/Scopus</w:t>
            </w:r>
          </w:p>
        </w:tc>
        <w:tc>
          <w:tcPr>
            <w:tcW w:w="694" w:type="dxa"/>
            <w:shd w:val="clear" w:color="auto" w:fill="auto"/>
            <w:vAlign w:val="center"/>
          </w:tcPr>
          <w:p w14:paraId="55DD33E4" w14:textId="58C26A1F" w:rsidR="006C4377" w:rsidRPr="00E37788" w:rsidRDefault="006C4377" w:rsidP="003A4718">
            <w:pPr>
              <w:contextualSpacing/>
              <w:rPr>
                <w:b/>
              </w:rPr>
            </w:pPr>
            <w:r>
              <w:rPr>
                <w:b/>
              </w:rPr>
              <w:t>3</w:t>
            </w:r>
          </w:p>
        </w:tc>
      </w:tr>
      <w:tr w:rsidR="00C00755" w14:paraId="4A5FCEB0" w14:textId="77777777" w:rsidTr="003A4718">
        <w:trPr>
          <w:trHeight w:val="434"/>
        </w:trPr>
        <w:tc>
          <w:tcPr>
            <w:tcW w:w="9859" w:type="dxa"/>
            <w:gridSpan w:val="11"/>
            <w:shd w:val="clear" w:color="auto" w:fill="F7CAAC"/>
          </w:tcPr>
          <w:p w14:paraId="3E40789C" w14:textId="77777777" w:rsidR="00C00755" w:rsidRPr="00E37788" w:rsidRDefault="00C00755" w:rsidP="003A4718">
            <w:pPr>
              <w:contextualSpacing/>
              <w:jc w:val="both"/>
              <w:rPr>
                <w:b/>
              </w:rPr>
            </w:pPr>
            <w:r w:rsidRPr="00E37788">
              <w:rPr>
                <w:b/>
              </w:rPr>
              <w:t xml:space="preserve">Přehled o nejvýznamnější publikační a další tvůrčí činnosti nebo další profesní činnosti u odborníků z praxe vztahující se k zabezpečovaným předmětům </w:t>
            </w:r>
          </w:p>
        </w:tc>
      </w:tr>
      <w:tr w:rsidR="00C00755" w14:paraId="32E45587" w14:textId="77777777" w:rsidTr="003A4718">
        <w:trPr>
          <w:trHeight w:val="967"/>
        </w:trPr>
        <w:tc>
          <w:tcPr>
            <w:tcW w:w="9859" w:type="dxa"/>
            <w:gridSpan w:val="11"/>
            <w:shd w:val="clear" w:color="auto" w:fill="FAFAFA"/>
          </w:tcPr>
          <w:p w14:paraId="2031744F" w14:textId="77777777" w:rsidR="00C00755" w:rsidRPr="001B6CD6" w:rsidRDefault="00C00755" w:rsidP="003A4718">
            <w:pPr>
              <w:jc w:val="both"/>
              <w:rPr>
                <w:b/>
                <w:caps/>
              </w:rPr>
            </w:pPr>
            <w:r w:rsidRPr="001B6CD6">
              <w:rPr>
                <w:b/>
                <w:caps/>
              </w:rPr>
              <w:t>Publikační činnost:</w:t>
            </w:r>
          </w:p>
          <w:p w14:paraId="2447B5D2" w14:textId="77777777" w:rsidR="00C00755" w:rsidRPr="0076080F" w:rsidRDefault="00C00755" w:rsidP="00630AC5">
            <w:pPr>
              <w:numPr>
                <w:ilvl w:val="0"/>
                <w:numId w:val="91"/>
              </w:numPr>
              <w:jc w:val="both"/>
            </w:pPr>
            <w:r>
              <w:t xml:space="preserve">JSC: </w:t>
            </w:r>
            <w:r w:rsidRPr="0076080F">
              <w:t xml:space="preserve">Kudlová, P., </w:t>
            </w:r>
            <w:r w:rsidRPr="00C826C4">
              <w:rPr>
                <w:b/>
              </w:rPr>
              <w:t>Kočvarová, I.,</w:t>
            </w:r>
            <w:r w:rsidRPr="0076080F">
              <w:t xml:space="preserve"> </w:t>
            </w:r>
            <w:r>
              <w:t xml:space="preserve">(40 %) </w:t>
            </w:r>
            <w:r w:rsidRPr="0076080F">
              <w:t xml:space="preserve">&amp; Soukup, P. (2022).  Michigan diabetes knowledge test: validation of modified version among Czech students of nursing. </w:t>
            </w:r>
            <w:r w:rsidRPr="0076080F">
              <w:rPr>
                <w:i/>
              </w:rPr>
              <w:t xml:space="preserve">Kontakt-Journal of Nursing and Social Sciences Related to Health and Illness </w:t>
            </w:r>
            <w:r w:rsidRPr="0076080F">
              <w:t>[online].</w:t>
            </w:r>
          </w:p>
          <w:p w14:paraId="6E16F8D3" w14:textId="77777777" w:rsidR="00C00755" w:rsidRPr="0076080F" w:rsidRDefault="00C00755" w:rsidP="00630AC5">
            <w:pPr>
              <w:numPr>
                <w:ilvl w:val="0"/>
                <w:numId w:val="91"/>
              </w:numPr>
              <w:jc w:val="both"/>
            </w:pPr>
            <w:r>
              <w:t xml:space="preserve">JSC: </w:t>
            </w:r>
            <w:r w:rsidRPr="0076080F">
              <w:t xml:space="preserve">Kalenda, J., &amp; </w:t>
            </w:r>
            <w:r w:rsidRPr="00C826C4">
              <w:rPr>
                <w:b/>
              </w:rPr>
              <w:t>Kočvarová, I.</w:t>
            </w:r>
            <w:r>
              <w:t xml:space="preserve"> (50 %)</w:t>
            </w:r>
            <w:r w:rsidRPr="0076080F">
              <w:t xml:space="preserve"> (2022).  “Why don’t they participate?” Reasons for nonparticipation in adult learning and education from the viewpoint of selfdetermination theory. </w:t>
            </w:r>
            <w:r w:rsidRPr="0076080F">
              <w:rPr>
                <w:i/>
              </w:rPr>
              <w:t>European Journal for Research on the Education and Learning of Adults</w:t>
            </w:r>
            <w:r w:rsidRPr="0076080F">
              <w:t xml:space="preserve"> [online].</w:t>
            </w:r>
          </w:p>
          <w:p w14:paraId="0254B80F" w14:textId="77777777" w:rsidR="00C00755" w:rsidRPr="0076080F" w:rsidRDefault="00C00755" w:rsidP="00630AC5">
            <w:pPr>
              <w:numPr>
                <w:ilvl w:val="0"/>
                <w:numId w:val="91"/>
              </w:numPr>
              <w:jc w:val="both"/>
            </w:pPr>
            <w:r>
              <w:t xml:space="preserve">Jimp: </w:t>
            </w:r>
            <w:r w:rsidRPr="0076080F">
              <w:t xml:space="preserve">Kalenda, J., Vaculíková, J., &amp; </w:t>
            </w:r>
            <w:r w:rsidRPr="00C826C4">
              <w:rPr>
                <w:b/>
              </w:rPr>
              <w:t>Kočvarová, I</w:t>
            </w:r>
            <w:r w:rsidRPr="0076080F">
              <w:t xml:space="preserve">. </w:t>
            </w:r>
            <w:r>
              <w:t xml:space="preserve">(33 %) </w:t>
            </w:r>
            <w:r w:rsidRPr="0076080F">
              <w:t xml:space="preserve">(2022).  Barriers to the participation of low-educated workers in non-formal education. </w:t>
            </w:r>
            <w:r w:rsidRPr="0076080F">
              <w:rPr>
                <w:i/>
              </w:rPr>
              <w:t>Journal of Education and Work</w:t>
            </w:r>
            <w:r w:rsidRPr="0076080F">
              <w:t xml:space="preserve"> [online].</w:t>
            </w:r>
          </w:p>
          <w:p w14:paraId="0725BF3D" w14:textId="77777777" w:rsidR="00C00755" w:rsidRPr="0076080F" w:rsidRDefault="00C00755" w:rsidP="00630AC5">
            <w:pPr>
              <w:numPr>
                <w:ilvl w:val="0"/>
                <w:numId w:val="91"/>
              </w:numPr>
              <w:jc w:val="both"/>
            </w:pPr>
            <w:r>
              <w:t xml:space="preserve">Jimp: </w:t>
            </w:r>
            <w:r w:rsidRPr="00C826C4">
              <w:rPr>
                <w:b/>
              </w:rPr>
              <w:t>Kočvarová, I.,</w:t>
            </w:r>
            <w:r>
              <w:t xml:space="preserve"> (33 %)</w:t>
            </w:r>
            <w:r w:rsidRPr="0076080F">
              <w:t xml:space="preserve"> Vaculíková, J., &amp; Kalenda, J. (2021).  Development and initial validation of the nonparticipation in nonformal education questionnaire. </w:t>
            </w:r>
            <w:r w:rsidRPr="0076080F">
              <w:rPr>
                <w:i/>
                <w:iCs/>
              </w:rPr>
              <w:t>Journal of Psychoeducational Assessment</w:t>
            </w:r>
            <w:r w:rsidRPr="0076080F">
              <w:t xml:space="preserve">, </w:t>
            </w:r>
            <w:r w:rsidRPr="0076080F">
              <w:rPr>
                <w:i/>
                <w:iCs/>
              </w:rPr>
              <w:t>40</w:t>
            </w:r>
            <w:r w:rsidRPr="0076080F">
              <w:t xml:space="preserve">(3). </w:t>
            </w:r>
          </w:p>
          <w:p w14:paraId="5D9832DE" w14:textId="1F407F4D" w:rsidR="00C00755" w:rsidRPr="00CB539C" w:rsidRDefault="00C00755" w:rsidP="00630AC5">
            <w:pPr>
              <w:numPr>
                <w:ilvl w:val="0"/>
                <w:numId w:val="91"/>
              </w:numPr>
              <w:jc w:val="both"/>
            </w:pPr>
            <w:r w:rsidRPr="00C826C4">
              <w:t xml:space="preserve">JSC: </w:t>
            </w:r>
            <w:r w:rsidRPr="00C826C4">
              <w:rPr>
                <w:b/>
              </w:rPr>
              <w:t>Kočvarová, I.,</w:t>
            </w:r>
            <w:r>
              <w:t xml:space="preserve"> (50 %)</w:t>
            </w:r>
            <w:r w:rsidRPr="00C826C4">
              <w:t xml:space="preserve"> &amp; Soukup, P. (2019). Výuka kvantitativní analýzy dat jako součást metodologie výzkumu v pedagogických studijních programech veřejných vysokých škol v ČR. </w:t>
            </w:r>
            <w:r w:rsidRPr="00C826C4">
              <w:rPr>
                <w:i/>
                <w:iCs/>
              </w:rPr>
              <w:t>Orbis Scholae</w:t>
            </w:r>
            <w:r w:rsidRPr="00C826C4">
              <w:t xml:space="preserve">, </w:t>
            </w:r>
            <w:r w:rsidRPr="00C826C4">
              <w:rPr>
                <w:i/>
                <w:iCs/>
              </w:rPr>
              <w:t>12</w:t>
            </w:r>
            <w:r w:rsidRPr="00C826C4">
              <w:t>(3), 127–145.</w:t>
            </w:r>
          </w:p>
        </w:tc>
      </w:tr>
      <w:tr w:rsidR="00C00755" w14:paraId="4EB4B8FE" w14:textId="77777777" w:rsidTr="003A4718">
        <w:trPr>
          <w:trHeight w:val="218"/>
        </w:trPr>
        <w:tc>
          <w:tcPr>
            <w:tcW w:w="9859" w:type="dxa"/>
            <w:gridSpan w:val="11"/>
            <w:shd w:val="clear" w:color="auto" w:fill="F7CAAC"/>
          </w:tcPr>
          <w:p w14:paraId="7CB1DE93" w14:textId="77777777" w:rsidR="00C00755" w:rsidRPr="00E37788" w:rsidRDefault="00C00755" w:rsidP="003A4718">
            <w:pPr>
              <w:contextualSpacing/>
              <w:rPr>
                <w:b/>
              </w:rPr>
            </w:pPr>
            <w:r w:rsidRPr="00E37788">
              <w:rPr>
                <w:b/>
              </w:rPr>
              <w:t>Působení v zahraničí</w:t>
            </w:r>
          </w:p>
        </w:tc>
      </w:tr>
      <w:tr w:rsidR="00C00755" w14:paraId="47D112A6" w14:textId="77777777" w:rsidTr="003A4718">
        <w:trPr>
          <w:trHeight w:val="328"/>
        </w:trPr>
        <w:tc>
          <w:tcPr>
            <w:tcW w:w="9859" w:type="dxa"/>
            <w:gridSpan w:val="11"/>
          </w:tcPr>
          <w:p w14:paraId="0629D167" w14:textId="0890B904" w:rsidR="00C00755" w:rsidRPr="00E07C53" w:rsidRDefault="00C00755" w:rsidP="003A4718">
            <w:pPr>
              <w:contextualSpacing/>
            </w:pPr>
            <w:r w:rsidRPr="00E07C53">
              <w:t>2017 - University of Sussex, Research centre, Brighton and Hov</w:t>
            </w:r>
            <w:r>
              <w:t>e (UK)</w:t>
            </w:r>
            <w:ins w:id="175" w:author="Jan Kalenda" w:date="2023-03-15T22:06:00Z">
              <w:r w:rsidR="00E25820">
                <w:t>, 1 měsíc</w:t>
              </w:r>
            </w:ins>
          </w:p>
          <w:p w14:paraId="45ACC057" w14:textId="0D0E8ED8" w:rsidR="00C00755" w:rsidRPr="00E07C53" w:rsidDel="00E25820" w:rsidRDefault="00C00755" w:rsidP="003A4718">
            <w:pPr>
              <w:contextualSpacing/>
              <w:rPr>
                <w:del w:id="176" w:author="Jan Kalenda" w:date="2023-03-15T22:06:00Z"/>
              </w:rPr>
            </w:pPr>
            <w:del w:id="177" w:author="Jan Kalenda" w:date="2023-03-15T22:06:00Z">
              <w:r w:rsidRPr="00E07C53" w:rsidDel="00E25820">
                <w:delText>2015 - Univerzita v Lublani, Ljubljana</w:delText>
              </w:r>
              <w:r w:rsidDel="00E25820">
                <w:delText xml:space="preserve"> (SLO)</w:delText>
              </w:r>
            </w:del>
          </w:p>
          <w:p w14:paraId="0F5B9789" w14:textId="28E4F0EC" w:rsidR="00C00755" w:rsidRPr="00B22AE0" w:rsidRDefault="00C00755" w:rsidP="003A4718">
            <w:pPr>
              <w:contextualSpacing/>
            </w:pPr>
            <w:r w:rsidRPr="00E07C53">
              <w:t>2014</w:t>
            </w:r>
            <w:r>
              <w:rPr>
                <w:b/>
                <w:bCs/>
              </w:rPr>
              <w:t xml:space="preserve"> -</w:t>
            </w:r>
            <w:r w:rsidRPr="007710DC">
              <w:t xml:space="preserve"> Univerzita Mateja Bela, Banská Bystrica</w:t>
            </w:r>
            <w:r>
              <w:t xml:space="preserve"> (SK)</w:t>
            </w:r>
            <w:ins w:id="178" w:author="Jan Kalenda" w:date="2023-03-15T22:06:00Z">
              <w:r w:rsidR="00E25820">
                <w:t>, 1 měsíc</w:t>
              </w:r>
            </w:ins>
          </w:p>
        </w:tc>
      </w:tr>
      <w:tr w:rsidR="00C00755" w14:paraId="70E945D1" w14:textId="77777777" w:rsidTr="003A4718">
        <w:trPr>
          <w:cantSplit/>
          <w:trHeight w:val="470"/>
        </w:trPr>
        <w:tc>
          <w:tcPr>
            <w:tcW w:w="2518" w:type="dxa"/>
            <w:shd w:val="clear" w:color="auto" w:fill="F7CAAC"/>
          </w:tcPr>
          <w:p w14:paraId="3AC546C4" w14:textId="77777777" w:rsidR="00C00755" w:rsidRPr="00E37788" w:rsidRDefault="00C00755" w:rsidP="003A4718">
            <w:pPr>
              <w:jc w:val="both"/>
              <w:rPr>
                <w:b/>
              </w:rPr>
            </w:pPr>
            <w:r w:rsidRPr="00E37788">
              <w:rPr>
                <w:b/>
              </w:rPr>
              <w:t xml:space="preserve">Podpis </w:t>
            </w:r>
          </w:p>
        </w:tc>
        <w:tc>
          <w:tcPr>
            <w:tcW w:w="4536" w:type="dxa"/>
            <w:gridSpan w:val="5"/>
          </w:tcPr>
          <w:p w14:paraId="3D38AC96" w14:textId="77777777" w:rsidR="00C00755" w:rsidRPr="00E37788" w:rsidRDefault="00C00755" w:rsidP="003A4718">
            <w:pPr>
              <w:jc w:val="both"/>
            </w:pPr>
            <w:r>
              <w:t>Mgr. Ilona Kočvarová, Ph.D. v.r.</w:t>
            </w:r>
          </w:p>
        </w:tc>
        <w:tc>
          <w:tcPr>
            <w:tcW w:w="786" w:type="dxa"/>
            <w:gridSpan w:val="2"/>
            <w:shd w:val="clear" w:color="auto" w:fill="F7CAAC"/>
          </w:tcPr>
          <w:p w14:paraId="4241D919" w14:textId="77777777" w:rsidR="00C00755" w:rsidRPr="00E37788" w:rsidRDefault="00C00755" w:rsidP="003A4718">
            <w:pPr>
              <w:jc w:val="both"/>
            </w:pPr>
            <w:r w:rsidRPr="00E37788">
              <w:rPr>
                <w:b/>
              </w:rPr>
              <w:t>datum</w:t>
            </w:r>
          </w:p>
        </w:tc>
        <w:tc>
          <w:tcPr>
            <w:tcW w:w="2019" w:type="dxa"/>
            <w:gridSpan w:val="3"/>
          </w:tcPr>
          <w:p w14:paraId="73326F6B" w14:textId="1FCBA177" w:rsidR="00C00755" w:rsidRPr="00E37788" w:rsidRDefault="00C43444" w:rsidP="003A4718">
            <w:pPr>
              <w:jc w:val="both"/>
            </w:pPr>
            <w:r>
              <w:t>31. 10. 2022</w:t>
            </w:r>
          </w:p>
        </w:tc>
      </w:tr>
    </w:tbl>
    <w:p w14:paraId="40285D22" w14:textId="77777777" w:rsidR="00C00755" w:rsidRDefault="00C00755" w:rsidP="00C00755">
      <w:pPr>
        <w:spacing w:after="200"/>
        <w:sectPr w:rsidR="00C00755">
          <w:pgSz w:w="11906" w:h="16838"/>
          <w:pgMar w:top="1417" w:right="1417" w:bottom="1417" w:left="1417" w:header="708" w:footer="708" w:gutter="0"/>
          <w:cols w:space="708"/>
          <w:docGrid w:linePitch="360"/>
        </w:sectPr>
      </w:pP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655"/>
        <w:gridCol w:w="1066"/>
        <w:gridCol w:w="524"/>
        <w:gridCol w:w="468"/>
        <w:gridCol w:w="777"/>
        <w:gridCol w:w="217"/>
        <w:gridCol w:w="340"/>
        <w:gridCol w:w="369"/>
        <w:gridCol w:w="77"/>
        <w:gridCol w:w="632"/>
        <w:gridCol w:w="693"/>
        <w:gridCol w:w="694"/>
      </w:tblGrid>
      <w:tr w:rsidR="003D5DBE" w14:paraId="57AB520F" w14:textId="77777777" w:rsidTr="00483DD2">
        <w:tc>
          <w:tcPr>
            <w:tcW w:w="9859" w:type="dxa"/>
            <w:gridSpan w:val="14"/>
            <w:tcBorders>
              <w:bottom w:val="double" w:sz="4" w:space="0" w:color="auto"/>
            </w:tcBorders>
            <w:shd w:val="clear" w:color="auto" w:fill="BDD6EE"/>
          </w:tcPr>
          <w:p w14:paraId="5C26CDA0" w14:textId="77777777" w:rsidR="003D5DBE" w:rsidRDefault="003D5DBE" w:rsidP="00483DD2">
            <w:pPr>
              <w:jc w:val="both"/>
              <w:rPr>
                <w:b/>
                <w:sz w:val="28"/>
              </w:rPr>
            </w:pPr>
            <w:r>
              <w:rPr>
                <w:b/>
                <w:sz w:val="28"/>
              </w:rPr>
              <w:lastRenderedPageBreak/>
              <w:t>C-I – Personální zabezpečení</w:t>
            </w:r>
          </w:p>
        </w:tc>
      </w:tr>
      <w:tr w:rsidR="003D5DBE" w14:paraId="44810236" w14:textId="77777777" w:rsidTr="00483DD2">
        <w:tc>
          <w:tcPr>
            <w:tcW w:w="2518" w:type="dxa"/>
            <w:tcBorders>
              <w:top w:val="double" w:sz="4" w:space="0" w:color="auto"/>
            </w:tcBorders>
            <w:shd w:val="clear" w:color="auto" w:fill="F7CAAC"/>
          </w:tcPr>
          <w:p w14:paraId="6277E89B" w14:textId="77777777" w:rsidR="003D5DBE" w:rsidRDefault="003D5DBE" w:rsidP="00483DD2">
            <w:pPr>
              <w:jc w:val="both"/>
              <w:rPr>
                <w:b/>
              </w:rPr>
            </w:pPr>
            <w:r>
              <w:rPr>
                <w:b/>
              </w:rPr>
              <w:t>Vysoká škola</w:t>
            </w:r>
          </w:p>
        </w:tc>
        <w:tc>
          <w:tcPr>
            <w:tcW w:w="7341" w:type="dxa"/>
            <w:gridSpan w:val="13"/>
          </w:tcPr>
          <w:p w14:paraId="2D237660" w14:textId="77777777" w:rsidR="003D5DBE" w:rsidRDefault="003D5DBE" w:rsidP="00483DD2">
            <w:pPr>
              <w:jc w:val="both"/>
            </w:pPr>
            <w:r>
              <w:t>Univerzita Tomáše Bati ve Zlíně</w:t>
            </w:r>
          </w:p>
        </w:tc>
      </w:tr>
      <w:tr w:rsidR="003D5DBE" w14:paraId="6BEC46DE" w14:textId="77777777" w:rsidTr="00483DD2">
        <w:tc>
          <w:tcPr>
            <w:tcW w:w="2518" w:type="dxa"/>
            <w:shd w:val="clear" w:color="auto" w:fill="F7CAAC"/>
          </w:tcPr>
          <w:p w14:paraId="243EBA72" w14:textId="77777777" w:rsidR="003D5DBE" w:rsidRDefault="003D5DBE" w:rsidP="00483DD2">
            <w:pPr>
              <w:jc w:val="both"/>
              <w:rPr>
                <w:b/>
              </w:rPr>
            </w:pPr>
            <w:r>
              <w:rPr>
                <w:b/>
              </w:rPr>
              <w:t>Součást vysoké školy</w:t>
            </w:r>
          </w:p>
        </w:tc>
        <w:tc>
          <w:tcPr>
            <w:tcW w:w="7341" w:type="dxa"/>
            <w:gridSpan w:val="13"/>
          </w:tcPr>
          <w:p w14:paraId="15835F50" w14:textId="77777777" w:rsidR="003D5DBE" w:rsidRDefault="003D5DBE" w:rsidP="00483DD2">
            <w:pPr>
              <w:jc w:val="both"/>
            </w:pPr>
            <w:r>
              <w:t>Fakulta humanitních studií</w:t>
            </w:r>
          </w:p>
        </w:tc>
      </w:tr>
      <w:tr w:rsidR="003D5DBE" w14:paraId="3FB4E19C" w14:textId="77777777" w:rsidTr="00483DD2">
        <w:tc>
          <w:tcPr>
            <w:tcW w:w="2518" w:type="dxa"/>
            <w:shd w:val="clear" w:color="auto" w:fill="F7CAAC"/>
          </w:tcPr>
          <w:p w14:paraId="6267A570" w14:textId="77777777" w:rsidR="003D5DBE" w:rsidRDefault="003D5DBE" w:rsidP="00483DD2">
            <w:pPr>
              <w:jc w:val="both"/>
              <w:rPr>
                <w:b/>
              </w:rPr>
            </w:pPr>
            <w:r>
              <w:rPr>
                <w:b/>
              </w:rPr>
              <w:t>Název studijního programu</w:t>
            </w:r>
          </w:p>
        </w:tc>
        <w:tc>
          <w:tcPr>
            <w:tcW w:w="7341" w:type="dxa"/>
            <w:gridSpan w:val="13"/>
          </w:tcPr>
          <w:p w14:paraId="3D429E04" w14:textId="01F92F42" w:rsidR="003D5DBE" w:rsidRDefault="0065207F" w:rsidP="00483DD2">
            <w:pPr>
              <w:jc w:val="both"/>
            </w:pPr>
            <w:r w:rsidRPr="004D768C">
              <w:t>Pedagog</w:t>
            </w:r>
            <w:r>
              <w:t>ika</w:t>
            </w:r>
          </w:p>
        </w:tc>
      </w:tr>
      <w:tr w:rsidR="003D5DBE" w14:paraId="47AD360E" w14:textId="77777777" w:rsidTr="00483DD2">
        <w:tc>
          <w:tcPr>
            <w:tcW w:w="2518" w:type="dxa"/>
            <w:shd w:val="clear" w:color="auto" w:fill="F7CAAC"/>
          </w:tcPr>
          <w:p w14:paraId="193FF591" w14:textId="77777777" w:rsidR="003D5DBE" w:rsidRDefault="003D5DBE" w:rsidP="00483DD2">
            <w:pPr>
              <w:jc w:val="both"/>
              <w:rPr>
                <w:b/>
              </w:rPr>
            </w:pPr>
            <w:r>
              <w:rPr>
                <w:b/>
              </w:rPr>
              <w:t>Jméno a příjmení</w:t>
            </w:r>
          </w:p>
        </w:tc>
        <w:tc>
          <w:tcPr>
            <w:tcW w:w="4536" w:type="dxa"/>
            <w:gridSpan w:val="7"/>
          </w:tcPr>
          <w:p w14:paraId="45BC71A0" w14:textId="77777777" w:rsidR="003D5DBE" w:rsidRDefault="003D5DBE" w:rsidP="00483DD2">
            <w:pPr>
              <w:jc w:val="both"/>
            </w:pPr>
            <w:r>
              <w:t>Petr Najvar</w:t>
            </w:r>
          </w:p>
        </w:tc>
        <w:tc>
          <w:tcPr>
            <w:tcW w:w="709" w:type="dxa"/>
            <w:gridSpan w:val="2"/>
            <w:shd w:val="clear" w:color="auto" w:fill="F7CAAC"/>
          </w:tcPr>
          <w:p w14:paraId="695FD892" w14:textId="77777777" w:rsidR="003D5DBE" w:rsidRDefault="003D5DBE" w:rsidP="00483DD2">
            <w:pPr>
              <w:jc w:val="both"/>
              <w:rPr>
                <w:b/>
              </w:rPr>
            </w:pPr>
            <w:r>
              <w:rPr>
                <w:b/>
              </w:rPr>
              <w:t>Tituly</w:t>
            </w:r>
          </w:p>
        </w:tc>
        <w:tc>
          <w:tcPr>
            <w:tcW w:w="2096" w:type="dxa"/>
            <w:gridSpan w:val="4"/>
          </w:tcPr>
          <w:p w14:paraId="1D0443E4" w14:textId="77777777" w:rsidR="003D5DBE" w:rsidRDefault="003D5DBE" w:rsidP="00483DD2">
            <w:pPr>
              <w:jc w:val="both"/>
            </w:pPr>
            <w:r>
              <w:t>doc., Mgr., Ph.D.</w:t>
            </w:r>
          </w:p>
        </w:tc>
      </w:tr>
      <w:tr w:rsidR="003D5DBE" w14:paraId="0EC7A885" w14:textId="77777777" w:rsidTr="00483DD2">
        <w:tc>
          <w:tcPr>
            <w:tcW w:w="2518" w:type="dxa"/>
            <w:shd w:val="clear" w:color="auto" w:fill="F7CAAC"/>
          </w:tcPr>
          <w:p w14:paraId="5AFF81B7" w14:textId="77777777" w:rsidR="003D5DBE" w:rsidRDefault="003D5DBE" w:rsidP="00483DD2">
            <w:pPr>
              <w:jc w:val="both"/>
              <w:rPr>
                <w:b/>
              </w:rPr>
            </w:pPr>
            <w:r>
              <w:rPr>
                <w:b/>
              </w:rPr>
              <w:t>Rok narození</w:t>
            </w:r>
          </w:p>
        </w:tc>
        <w:tc>
          <w:tcPr>
            <w:tcW w:w="829" w:type="dxa"/>
          </w:tcPr>
          <w:p w14:paraId="17202007" w14:textId="77777777" w:rsidR="003D5DBE" w:rsidRDefault="003D5DBE" w:rsidP="00483DD2">
            <w:pPr>
              <w:jc w:val="both"/>
            </w:pPr>
            <w:r>
              <w:t>1978</w:t>
            </w:r>
          </w:p>
        </w:tc>
        <w:tc>
          <w:tcPr>
            <w:tcW w:w="1721" w:type="dxa"/>
            <w:gridSpan w:val="2"/>
            <w:shd w:val="clear" w:color="auto" w:fill="F7CAAC"/>
          </w:tcPr>
          <w:p w14:paraId="46795827" w14:textId="77777777" w:rsidR="003D5DBE" w:rsidRDefault="003D5DBE" w:rsidP="00483DD2">
            <w:pPr>
              <w:jc w:val="both"/>
              <w:rPr>
                <w:b/>
              </w:rPr>
            </w:pPr>
            <w:r>
              <w:rPr>
                <w:b/>
              </w:rPr>
              <w:t>typ vztahu k VŠ</w:t>
            </w:r>
          </w:p>
        </w:tc>
        <w:tc>
          <w:tcPr>
            <w:tcW w:w="992" w:type="dxa"/>
            <w:gridSpan w:val="2"/>
          </w:tcPr>
          <w:p w14:paraId="38379F11" w14:textId="10E1AF23" w:rsidR="003D5DBE" w:rsidRDefault="003D5DBE" w:rsidP="00483DD2">
            <w:pPr>
              <w:jc w:val="both"/>
            </w:pPr>
            <w:r>
              <w:t>pp.</w:t>
            </w:r>
          </w:p>
        </w:tc>
        <w:tc>
          <w:tcPr>
            <w:tcW w:w="994" w:type="dxa"/>
            <w:gridSpan w:val="2"/>
            <w:shd w:val="clear" w:color="auto" w:fill="F7CAAC"/>
          </w:tcPr>
          <w:p w14:paraId="48DE3348" w14:textId="77777777" w:rsidR="003D5DBE" w:rsidRDefault="003D5DBE" w:rsidP="00483DD2">
            <w:pPr>
              <w:jc w:val="both"/>
              <w:rPr>
                <w:b/>
              </w:rPr>
            </w:pPr>
            <w:r>
              <w:rPr>
                <w:b/>
              </w:rPr>
              <w:t>rozsah</w:t>
            </w:r>
          </w:p>
        </w:tc>
        <w:tc>
          <w:tcPr>
            <w:tcW w:w="709" w:type="dxa"/>
            <w:gridSpan w:val="2"/>
          </w:tcPr>
          <w:p w14:paraId="0F621E69" w14:textId="0ECE8613" w:rsidR="003D5DBE" w:rsidRDefault="003D5DBE" w:rsidP="00483DD2">
            <w:pPr>
              <w:jc w:val="both"/>
            </w:pPr>
            <w:r>
              <w:t>40</w:t>
            </w:r>
          </w:p>
        </w:tc>
        <w:tc>
          <w:tcPr>
            <w:tcW w:w="709" w:type="dxa"/>
            <w:gridSpan w:val="2"/>
            <w:shd w:val="clear" w:color="auto" w:fill="F7CAAC"/>
          </w:tcPr>
          <w:p w14:paraId="42356009" w14:textId="77777777" w:rsidR="003D5DBE" w:rsidRDefault="003D5DBE" w:rsidP="00483DD2">
            <w:pPr>
              <w:jc w:val="both"/>
              <w:rPr>
                <w:b/>
              </w:rPr>
            </w:pPr>
            <w:r>
              <w:rPr>
                <w:b/>
              </w:rPr>
              <w:t>do kdy</w:t>
            </w:r>
          </w:p>
        </w:tc>
        <w:tc>
          <w:tcPr>
            <w:tcW w:w="1387" w:type="dxa"/>
            <w:gridSpan w:val="2"/>
          </w:tcPr>
          <w:p w14:paraId="14B21476" w14:textId="7BECCA2D" w:rsidR="003D5DBE" w:rsidRDefault="00BA34CF" w:rsidP="00483DD2">
            <w:pPr>
              <w:jc w:val="both"/>
            </w:pPr>
            <w:r>
              <w:t>N</w:t>
            </w:r>
          </w:p>
        </w:tc>
      </w:tr>
      <w:tr w:rsidR="003D5DBE" w14:paraId="716F7143" w14:textId="77777777" w:rsidTr="00483DD2">
        <w:tc>
          <w:tcPr>
            <w:tcW w:w="5068" w:type="dxa"/>
            <w:gridSpan w:val="4"/>
            <w:shd w:val="clear" w:color="auto" w:fill="F7CAAC"/>
          </w:tcPr>
          <w:p w14:paraId="1C98ABE5" w14:textId="77777777" w:rsidR="003D5DBE" w:rsidRDefault="003D5DBE" w:rsidP="00483DD2">
            <w:pPr>
              <w:jc w:val="both"/>
              <w:rPr>
                <w:b/>
              </w:rPr>
            </w:pPr>
            <w:r>
              <w:rPr>
                <w:b/>
              </w:rPr>
              <w:t>Typ vztahu na součásti VŠ, která uskutečňuje st. program</w:t>
            </w:r>
          </w:p>
        </w:tc>
        <w:tc>
          <w:tcPr>
            <w:tcW w:w="992" w:type="dxa"/>
            <w:gridSpan w:val="2"/>
          </w:tcPr>
          <w:p w14:paraId="28071ECC" w14:textId="30DFB2F8" w:rsidR="003D5DBE" w:rsidRDefault="003D5DBE" w:rsidP="00483DD2">
            <w:pPr>
              <w:jc w:val="both"/>
            </w:pPr>
            <w:r>
              <w:t>pp.</w:t>
            </w:r>
          </w:p>
        </w:tc>
        <w:tc>
          <w:tcPr>
            <w:tcW w:w="994" w:type="dxa"/>
            <w:gridSpan w:val="2"/>
            <w:shd w:val="clear" w:color="auto" w:fill="F7CAAC"/>
          </w:tcPr>
          <w:p w14:paraId="34355133" w14:textId="77777777" w:rsidR="003D5DBE" w:rsidRDefault="003D5DBE" w:rsidP="00483DD2">
            <w:pPr>
              <w:jc w:val="both"/>
              <w:rPr>
                <w:b/>
              </w:rPr>
            </w:pPr>
            <w:r>
              <w:rPr>
                <w:b/>
              </w:rPr>
              <w:t>rozsah</w:t>
            </w:r>
          </w:p>
        </w:tc>
        <w:tc>
          <w:tcPr>
            <w:tcW w:w="709" w:type="dxa"/>
            <w:gridSpan w:val="2"/>
          </w:tcPr>
          <w:p w14:paraId="7C78EA3D" w14:textId="5B38003F" w:rsidR="003D5DBE" w:rsidRDefault="003D5DBE" w:rsidP="00483DD2">
            <w:pPr>
              <w:jc w:val="both"/>
            </w:pPr>
            <w:r>
              <w:t>40</w:t>
            </w:r>
          </w:p>
        </w:tc>
        <w:tc>
          <w:tcPr>
            <w:tcW w:w="709" w:type="dxa"/>
            <w:gridSpan w:val="2"/>
            <w:shd w:val="clear" w:color="auto" w:fill="F7CAAC"/>
          </w:tcPr>
          <w:p w14:paraId="45BF28C3" w14:textId="77777777" w:rsidR="003D5DBE" w:rsidRDefault="003D5DBE" w:rsidP="00483DD2">
            <w:pPr>
              <w:jc w:val="both"/>
              <w:rPr>
                <w:b/>
              </w:rPr>
            </w:pPr>
            <w:r>
              <w:rPr>
                <w:b/>
              </w:rPr>
              <w:t>do kdy</w:t>
            </w:r>
          </w:p>
        </w:tc>
        <w:tc>
          <w:tcPr>
            <w:tcW w:w="1387" w:type="dxa"/>
            <w:gridSpan w:val="2"/>
          </w:tcPr>
          <w:p w14:paraId="518B8B65" w14:textId="7707062A" w:rsidR="003D5DBE" w:rsidRDefault="00BA34CF" w:rsidP="00483DD2">
            <w:pPr>
              <w:jc w:val="both"/>
            </w:pPr>
            <w:r>
              <w:t>N</w:t>
            </w:r>
          </w:p>
        </w:tc>
      </w:tr>
      <w:tr w:rsidR="003D5DBE" w14:paraId="6E3F0911" w14:textId="77777777" w:rsidTr="00483DD2">
        <w:tc>
          <w:tcPr>
            <w:tcW w:w="6060" w:type="dxa"/>
            <w:gridSpan w:val="6"/>
            <w:shd w:val="clear" w:color="auto" w:fill="F7CAAC"/>
          </w:tcPr>
          <w:p w14:paraId="5B5913CB" w14:textId="77777777" w:rsidR="003D5DBE" w:rsidRDefault="003D5DBE" w:rsidP="00483DD2">
            <w:pPr>
              <w:jc w:val="both"/>
            </w:pPr>
            <w:r>
              <w:rPr>
                <w:b/>
              </w:rPr>
              <w:t>Další současná působení jako akademický pracovník na jiných VŠ</w:t>
            </w:r>
          </w:p>
        </w:tc>
        <w:tc>
          <w:tcPr>
            <w:tcW w:w="1703" w:type="dxa"/>
            <w:gridSpan w:val="4"/>
            <w:shd w:val="clear" w:color="auto" w:fill="F7CAAC"/>
          </w:tcPr>
          <w:p w14:paraId="035947B7" w14:textId="77777777" w:rsidR="003D5DBE" w:rsidRDefault="003D5DBE" w:rsidP="00483DD2">
            <w:pPr>
              <w:jc w:val="both"/>
              <w:rPr>
                <w:b/>
              </w:rPr>
            </w:pPr>
            <w:r>
              <w:rPr>
                <w:b/>
              </w:rPr>
              <w:t>typ prac. vztahu</w:t>
            </w:r>
          </w:p>
        </w:tc>
        <w:tc>
          <w:tcPr>
            <w:tcW w:w="2096" w:type="dxa"/>
            <w:gridSpan w:val="4"/>
            <w:shd w:val="clear" w:color="auto" w:fill="F7CAAC"/>
          </w:tcPr>
          <w:p w14:paraId="1320D95A" w14:textId="6C00B7F1" w:rsidR="003D5DBE" w:rsidRDefault="00BA34CF" w:rsidP="00483DD2">
            <w:pPr>
              <w:jc w:val="both"/>
              <w:rPr>
                <w:b/>
              </w:rPr>
            </w:pPr>
            <w:r>
              <w:rPr>
                <w:b/>
              </w:rPr>
              <w:t>R</w:t>
            </w:r>
            <w:r w:rsidR="003D5DBE">
              <w:rPr>
                <w:b/>
              </w:rPr>
              <w:t>ozsah</w:t>
            </w:r>
          </w:p>
        </w:tc>
      </w:tr>
      <w:tr w:rsidR="003D5DBE" w14:paraId="0D94E596" w14:textId="77777777" w:rsidTr="00483DD2">
        <w:tc>
          <w:tcPr>
            <w:tcW w:w="6060" w:type="dxa"/>
            <w:gridSpan w:val="6"/>
          </w:tcPr>
          <w:p w14:paraId="034BB3EF" w14:textId="77777777" w:rsidR="003D5DBE" w:rsidRDefault="003D5DBE" w:rsidP="00483DD2">
            <w:pPr>
              <w:jc w:val="both"/>
            </w:pPr>
            <w:r>
              <w:t>Masarykova univerzita v Brně</w:t>
            </w:r>
          </w:p>
        </w:tc>
        <w:tc>
          <w:tcPr>
            <w:tcW w:w="1703" w:type="dxa"/>
            <w:gridSpan w:val="4"/>
          </w:tcPr>
          <w:p w14:paraId="0A429AE3" w14:textId="6D8527DC" w:rsidR="003D5DBE" w:rsidRDefault="003D5DBE" w:rsidP="00483DD2">
            <w:pPr>
              <w:jc w:val="both"/>
            </w:pPr>
            <w:r>
              <w:t>pp.</w:t>
            </w:r>
          </w:p>
        </w:tc>
        <w:tc>
          <w:tcPr>
            <w:tcW w:w="2096" w:type="dxa"/>
            <w:gridSpan w:val="4"/>
          </w:tcPr>
          <w:p w14:paraId="383CBFBF" w14:textId="3D99CC8D" w:rsidR="003D5DBE" w:rsidRDefault="00483DD2" w:rsidP="00483DD2">
            <w:pPr>
              <w:jc w:val="both"/>
            </w:pPr>
            <w:r>
              <w:t>20</w:t>
            </w:r>
          </w:p>
        </w:tc>
      </w:tr>
      <w:tr w:rsidR="003D5DBE" w14:paraId="222A1B8F" w14:textId="77777777" w:rsidTr="00483DD2">
        <w:tc>
          <w:tcPr>
            <w:tcW w:w="9859" w:type="dxa"/>
            <w:gridSpan w:val="14"/>
            <w:shd w:val="clear" w:color="auto" w:fill="F7CAAC"/>
          </w:tcPr>
          <w:p w14:paraId="24386291" w14:textId="77777777" w:rsidR="003D5DBE" w:rsidRDefault="003D5DBE" w:rsidP="00483DD2">
            <w:pPr>
              <w:jc w:val="both"/>
            </w:pPr>
            <w:r>
              <w:rPr>
                <w:b/>
              </w:rPr>
              <w:t>Předměty studijního programu UČITELSTVÍ PRO MATEŘSKÉ ŠKOLY a způsob zapojení do jejich výuky, příp. další zapojení do uskutečňování studijního programu</w:t>
            </w:r>
          </w:p>
        </w:tc>
      </w:tr>
      <w:tr w:rsidR="003D5DBE" w14:paraId="63068C1B" w14:textId="77777777" w:rsidTr="00E71F40">
        <w:trPr>
          <w:trHeight w:val="529"/>
        </w:trPr>
        <w:tc>
          <w:tcPr>
            <w:tcW w:w="9859" w:type="dxa"/>
            <w:gridSpan w:val="14"/>
            <w:tcBorders>
              <w:top w:val="nil"/>
            </w:tcBorders>
          </w:tcPr>
          <w:p w14:paraId="27DBADC5" w14:textId="77777777" w:rsidR="003D5DBE" w:rsidRPr="00483DD2" w:rsidRDefault="003D5DBE" w:rsidP="003D5DBE">
            <w:pPr>
              <w:jc w:val="both"/>
            </w:pPr>
            <w:r w:rsidRPr="00483DD2">
              <w:t xml:space="preserve">V rámci studijního programu Pedagogika: </w:t>
            </w:r>
          </w:p>
          <w:p w14:paraId="67C978DA" w14:textId="77777777" w:rsidR="00483DD2" w:rsidRDefault="003D5DBE" w:rsidP="00630AC5">
            <w:pPr>
              <w:pStyle w:val="Odstavecseseznamem"/>
              <w:numPr>
                <w:ilvl w:val="0"/>
                <w:numId w:val="124"/>
              </w:numPr>
              <w:jc w:val="both"/>
              <w:rPr>
                <w:ins w:id="179" w:author="Jan Kalenda" w:date="2023-03-22T17:28:00Z"/>
              </w:rPr>
            </w:pPr>
            <w:r w:rsidRPr="00483DD2">
              <w:t>garantuje předmět Generické dovednosti v pedagogické vědě (vyučující 25 %).</w:t>
            </w:r>
            <w:r w:rsidR="00483DD2" w:rsidRPr="00483DD2">
              <w:t xml:space="preserve"> </w:t>
            </w:r>
          </w:p>
          <w:p w14:paraId="39B800E1" w14:textId="6866CCA7" w:rsidR="009B14B1" w:rsidRPr="00E71F40" w:rsidRDefault="007209B2" w:rsidP="00630AC5">
            <w:pPr>
              <w:pStyle w:val="Odstavecseseznamem"/>
              <w:numPr>
                <w:ilvl w:val="0"/>
                <w:numId w:val="124"/>
              </w:numPr>
              <w:jc w:val="both"/>
            </w:pPr>
            <w:r>
              <w:t>p</w:t>
            </w:r>
            <w:ins w:id="180" w:author="Jan Kalenda" w:date="2023-03-22T17:28:00Z">
              <w:r w:rsidR="009B14B1">
                <w:t>ůsobí jako školitel.</w:t>
              </w:r>
            </w:ins>
          </w:p>
        </w:tc>
      </w:tr>
      <w:tr w:rsidR="00DB5CF8" w14:paraId="210F9796" w14:textId="77777777" w:rsidTr="00E71F40">
        <w:trPr>
          <w:trHeight w:val="208"/>
        </w:trPr>
        <w:tc>
          <w:tcPr>
            <w:tcW w:w="9859" w:type="dxa"/>
            <w:gridSpan w:val="14"/>
            <w:tcBorders>
              <w:top w:val="nil"/>
            </w:tcBorders>
            <w:shd w:val="clear" w:color="auto" w:fill="FBD4B4" w:themeFill="accent6" w:themeFillTint="66"/>
          </w:tcPr>
          <w:p w14:paraId="1B0EC7B1" w14:textId="0915A70B" w:rsidR="00DB5CF8" w:rsidRPr="00483DD2" w:rsidRDefault="00DB5CF8" w:rsidP="00DB5CF8">
            <w:pPr>
              <w:jc w:val="both"/>
            </w:pPr>
            <w:r>
              <w:rPr>
                <w:b/>
              </w:rPr>
              <w:t>Zapojení do výuky v dalších studijních programech na téže vysoké škole (pouze u garantů ZT a PZ předmětů)</w:t>
            </w:r>
          </w:p>
        </w:tc>
      </w:tr>
      <w:tr w:rsidR="00DB5CF8" w14:paraId="1B0DEE62" w14:textId="77777777" w:rsidTr="00E71F40">
        <w:trPr>
          <w:trHeight w:val="162"/>
        </w:trPr>
        <w:tc>
          <w:tcPr>
            <w:tcW w:w="4002" w:type="dxa"/>
            <w:gridSpan w:val="3"/>
            <w:tcBorders>
              <w:top w:val="nil"/>
            </w:tcBorders>
          </w:tcPr>
          <w:p w14:paraId="2D10FFDD" w14:textId="46F5F77F" w:rsidR="00DB5CF8" w:rsidRPr="00483DD2" w:rsidRDefault="00DB5CF8" w:rsidP="00E71F40">
            <w:r w:rsidRPr="00DB5CF8">
              <w:t>Název studijního předmětu</w:t>
            </w:r>
          </w:p>
        </w:tc>
        <w:tc>
          <w:tcPr>
            <w:tcW w:w="2835" w:type="dxa"/>
            <w:gridSpan w:val="4"/>
            <w:tcBorders>
              <w:top w:val="nil"/>
            </w:tcBorders>
          </w:tcPr>
          <w:p w14:paraId="00349BA7" w14:textId="65249422" w:rsidR="00DB5CF8" w:rsidRPr="00483DD2" w:rsidRDefault="00DB5CF8" w:rsidP="00DB5CF8">
            <w:pPr>
              <w:jc w:val="both"/>
            </w:pPr>
            <w:r w:rsidRPr="00DB5CF8">
              <w:t>Název studijního programu</w:t>
            </w:r>
          </w:p>
        </w:tc>
        <w:tc>
          <w:tcPr>
            <w:tcW w:w="557" w:type="dxa"/>
            <w:gridSpan w:val="2"/>
            <w:tcBorders>
              <w:top w:val="nil"/>
            </w:tcBorders>
          </w:tcPr>
          <w:p w14:paraId="7D440B63" w14:textId="4753C3C1" w:rsidR="00DB5CF8" w:rsidRPr="00483DD2" w:rsidRDefault="00DB5CF8" w:rsidP="00DB5CF8">
            <w:pPr>
              <w:jc w:val="both"/>
            </w:pPr>
            <w:r w:rsidRPr="00DB5CF8">
              <w:t xml:space="preserve">sem. </w:t>
            </w:r>
          </w:p>
        </w:tc>
        <w:tc>
          <w:tcPr>
            <w:tcW w:w="2465" w:type="dxa"/>
            <w:gridSpan w:val="5"/>
            <w:tcBorders>
              <w:top w:val="nil"/>
            </w:tcBorders>
          </w:tcPr>
          <w:p w14:paraId="528D8AAD" w14:textId="73899010" w:rsidR="00DB5CF8" w:rsidRPr="00483DD2" w:rsidRDefault="00DB5CF8" w:rsidP="00DB5CF8">
            <w:pPr>
              <w:jc w:val="both"/>
            </w:pPr>
            <w:r w:rsidRPr="00DB5CF8">
              <w:t>Role ve výuce daného předmětu</w:t>
            </w:r>
          </w:p>
        </w:tc>
      </w:tr>
      <w:tr w:rsidR="00DB5CF8" w14:paraId="5263DCC3" w14:textId="77777777" w:rsidTr="00E71F40">
        <w:trPr>
          <w:trHeight w:val="162"/>
        </w:trPr>
        <w:tc>
          <w:tcPr>
            <w:tcW w:w="4002" w:type="dxa"/>
            <w:gridSpan w:val="3"/>
            <w:tcBorders>
              <w:top w:val="nil"/>
            </w:tcBorders>
          </w:tcPr>
          <w:p w14:paraId="7FDB4DD8" w14:textId="412F1AE7" w:rsidR="00DB5CF8" w:rsidRPr="00483DD2" w:rsidRDefault="00DB5CF8" w:rsidP="00E71F40">
            <w:r w:rsidRPr="00483DD2">
              <w:t>Pedagogická propedeutika</w:t>
            </w:r>
          </w:p>
        </w:tc>
        <w:tc>
          <w:tcPr>
            <w:tcW w:w="2835" w:type="dxa"/>
            <w:gridSpan w:val="4"/>
            <w:tcBorders>
              <w:top w:val="nil"/>
            </w:tcBorders>
          </w:tcPr>
          <w:p w14:paraId="1B46672F" w14:textId="27773DD1" w:rsidR="00DB5CF8" w:rsidRPr="00483DD2" w:rsidRDefault="00DB5CF8" w:rsidP="00DB5CF8">
            <w:pPr>
              <w:jc w:val="both"/>
            </w:pPr>
            <w:r w:rsidRPr="00483DD2">
              <w:t>Učitelství pro mateřské školy</w:t>
            </w:r>
          </w:p>
        </w:tc>
        <w:tc>
          <w:tcPr>
            <w:tcW w:w="557" w:type="dxa"/>
            <w:gridSpan w:val="2"/>
            <w:tcBorders>
              <w:top w:val="nil"/>
            </w:tcBorders>
          </w:tcPr>
          <w:p w14:paraId="76F13888" w14:textId="28B2297D" w:rsidR="00DB5CF8" w:rsidRPr="00483DD2" w:rsidRDefault="00E71F40" w:rsidP="00DB5CF8">
            <w:pPr>
              <w:jc w:val="both"/>
            </w:pPr>
            <w:r>
              <w:t>ZS</w:t>
            </w:r>
          </w:p>
        </w:tc>
        <w:tc>
          <w:tcPr>
            <w:tcW w:w="2465" w:type="dxa"/>
            <w:gridSpan w:val="5"/>
            <w:tcBorders>
              <w:top w:val="nil"/>
            </w:tcBorders>
          </w:tcPr>
          <w:p w14:paraId="4669580E" w14:textId="76941DF2" w:rsidR="00DB5CF8" w:rsidRPr="00483DD2" w:rsidRDefault="00DB5CF8" w:rsidP="00DB5CF8">
            <w:pPr>
              <w:jc w:val="both"/>
            </w:pPr>
            <w:r>
              <w:t>garant (přednáčející)</w:t>
            </w:r>
          </w:p>
        </w:tc>
      </w:tr>
      <w:tr w:rsidR="00DB5CF8" w14:paraId="488FCC9F" w14:textId="77777777" w:rsidTr="00E71F40">
        <w:trPr>
          <w:trHeight w:val="162"/>
        </w:trPr>
        <w:tc>
          <w:tcPr>
            <w:tcW w:w="4002" w:type="dxa"/>
            <w:gridSpan w:val="3"/>
            <w:tcBorders>
              <w:top w:val="nil"/>
            </w:tcBorders>
          </w:tcPr>
          <w:p w14:paraId="4BEE24AA" w14:textId="64A4EC40" w:rsidR="00DB5CF8" w:rsidRPr="00483DD2" w:rsidRDefault="00DB5CF8" w:rsidP="00E71F40">
            <w:r w:rsidRPr="00483DD2">
              <w:t>Metodologie pedagogického výzkumu</w:t>
            </w:r>
          </w:p>
        </w:tc>
        <w:tc>
          <w:tcPr>
            <w:tcW w:w="2835" w:type="dxa"/>
            <w:gridSpan w:val="4"/>
            <w:tcBorders>
              <w:top w:val="nil"/>
            </w:tcBorders>
          </w:tcPr>
          <w:p w14:paraId="0A017ADB" w14:textId="3ADBB7DB" w:rsidR="00DB5CF8" w:rsidRPr="00483DD2" w:rsidRDefault="00DB5CF8" w:rsidP="00DB5CF8">
            <w:pPr>
              <w:jc w:val="both"/>
            </w:pPr>
            <w:r w:rsidRPr="00483DD2">
              <w:t>Učitelství pro mateřské školy</w:t>
            </w:r>
          </w:p>
        </w:tc>
        <w:tc>
          <w:tcPr>
            <w:tcW w:w="557" w:type="dxa"/>
            <w:gridSpan w:val="2"/>
            <w:tcBorders>
              <w:top w:val="nil"/>
            </w:tcBorders>
          </w:tcPr>
          <w:p w14:paraId="75D2E904" w14:textId="34FDA727" w:rsidR="00DB5CF8" w:rsidRPr="00483DD2" w:rsidRDefault="00E71F40" w:rsidP="00DB5CF8">
            <w:pPr>
              <w:jc w:val="both"/>
            </w:pPr>
            <w:r>
              <w:t>ZS</w:t>
            </w:r>
          </w:p>
        </w:tc>
        <w:tc>
          <w:tcPr>
            <w:tcW w:w="2465" w:type="dxa"/>
            <w:gridSpan w:val="5"/>
            <w:tcBorders>
              <w:top w:val="nil"/>
            </w:tcBorders>
          </w:tcPr>
          <w:p w14:paraId="5C191036" w14:textId="2C367041" w:rsidR="00DB5CF8" w:rsidRPr="00483DD2" w:rsidRDefault="00DB5CF8" w:rsidP="00DB5CF8">
            <w:pPr>
              <w:jc w:val="both"/>
            </w:pPr>
            <w:r>
              <w:t>garant (přednášející)</w:t>
            </w:r>
          </w:p>
        </w:tc>
      </w:tr>
      <w:tr w:rsidR="00E71F40" w14:paraId="3ECD7472" w14:textId="77777777" w:rsidTr="00E71F40">
        <w:trPr>
          <w:trHeight w:val="162"/>
        </w:trPr>
        <w:tc>
          <w:tcPr>
            <w:tcW w:w="4002" w:type="dxa"/>
            <w:gridSpan w:val="3"/>
            <w:tcBorders>
              <w:top w:val="nil"/>
            </w:tcBorders>
          </w:tcPr>
          <w:p w14:paraId="53E9F85E" w14:textId="1B084EBA" w:rsidR="00E71F40" w:rsidRPr="00483DD2" w:rsidRDefault="00E71F40" w:rsidP="00E71F40">
            <w:r w:rsidRPr="00483DD2">
              <w:t>Tvorba výzkumného projektu</w:t>
            </w:r>
          </w:p>
        </w:tc>
        <w:tc>
          <w:tcPr>
            <w:tcW w:w="2835" w:type="dxa"/>
            <w:gridSpan w:val="4"/>
            <w:tcBorders>
              <w:top w:val="nil"/>
            </w:tcBorders>
          </w:tcPr>
          <w:p w14:paraId="51EA0B5C" w14:textId="1A290E80" w:rsidR="00E71F40" w:rsidRPr="00483DD2" w:rsidRDefault="00E71F40" w:rsidP="00E71F40">
            <w:pPr>
              <w:jc w:val="both"/>
            </w:pPr>
            <w:r w:rsidRPr="00483DD2">
              <w:t>Učitelství pro mateřské školy</w:t>
            </w:r>
          </w:p>
        </w:tc>
        <w:tc>
          <w:tcPr>
            <w:tcW w:w="557" w:type="dxa"/>
            <w:gridSpan w:val="2"/>
            <w:tcBorders>
              <w:top w:val="nil"/>
            </w:tcBorders>
          </w:tcPr>
          <w:p w14:paraId="1AC2A0C4" w14:textId="2E247981" w:rsidR="00E71F40" w:rsidRPr="00483DD2" w:rsidRDefault="00E71F40" w:rsidP="00E71F40">
            <w:pPr>
              <w:jc w:val="both"/>
            </w:pPr>
            <w:r>
              <w:t>LS</w:t>
            </w:r>
          </w:p>
        </w:tc>
        <w:tc>
          <w:tcPr>
            <w:tcW w:w="2465" w:type="dxa"/>
            <w:gridSpan w:val="5"/>
            <w:tcBorders>
              <w:top w:val="nil"/>
            </w:tcBorders>
          </w:tcPr>
          <w:p w14:paraId="4FA9C3E8" w14:textId="51CB74DE" w:rsidR="00E71F40" w:rsidRPr="00483DD2" w:rsidRDefault="00E71F40" w:rsidP="00E71F40">
            <w:pPr>
              <w:jc w:val="both"/>
            </w:pPr>
            <w:r w:rsidRPr="00E75FD8">
              <w:t>Učitelství pro 1. stupeň ZŠ</w:t>
            </w:r>
          </w:p>
        </w:tc>
      </w:tr>
      <w:tr w:rsidR="00E71F40" w14:paraId="6C4EE460" w14:textId="77777777" w:rsidTr="00E71F40">
        <w:trPr>
          <w:trHeight w:val="162"/>
        </w:trPr>
        <w:tc>
          <w:tcPr>
            <w:tcW w:w="4002" w:type="dxa"/>
            <w:gridSpan w:val="3"/>
            <w:tcBorders>
              <w:top w:val="nil"/>
            </w:tcBorders>
          </w:tcPr>
          <w:p w14:paraId="41BED273" w14:textId="49366F38" w:rsidR="00E71F40" w:rsidRPr="00483DD2" w:rsidRDefault="00E71F40" w:rsidP="00E71F40">
            <w:r w:rsidRPr="00483DD2">
              <w:t>Konceptualizace teori</w:t>
            </w:r>
            <w:r>
              <w:t>í</w:t>
            </w:r>
            <w:r w:rsidRPr="00483DD2">
              <w:t xml:space="preserve"> vzdělávání v předškolní pedagogice</w:t>
            </w:r>
          </w:p>
        </w:tc>
        <w:tc>
          <w:tcPr>
            <w:tcW w:w="2835" w:type="dxa"/>
            <w:gridSpan w:val="4"/>
            <w:tcBorders>
              <w:top w:val="nil"/>
            </w:tcBorders>
          </w:tcPr>
          <w:p w14:paraId="509C51D4" w14:textId="040B1064" w:rsidR="00E71F40" w:rsidRPr="00483DD2" w:rsidRDefault="00E71F40" w:rsidP="00E71F40">
            <w:pPr>
              <w:jc w:val="both"/>
            </w:pPr>
            <w:r w:rsidRPr="00483DD2">
              <w:t>Předškolní pedagogika</w:t>
            </w:r>
          </w:p>
        </w:tc>
        <w:tc>
          <w:tcPr>
            <w:tcW w:w="557" w:type="dxa"/>
            <w:gridSpan w:val="2"/>
            <w:tcBorders>
              <w:top w:val="nil"/>
            </w:tcBorders>
          </w:tcPr>
          <w:p w14:paraId="17FC19DE" w14:textId="2BCCD742" w:rsidR="00E71F40" w:rsidRPr="00483DD2" w:rsidRDefault="00E71F40" w:rsidP="00E71F40">
            <w:pPr>
              <w:jc w:val="both"/>
            </w:pPr>
            <w:r>
              <w:t>ZS</w:t>
            </w:r>
          </w:p>
        </w:tc>
        <w:tc>
          <w:tcPr>
            <w:tcW w:w="2465" w:type="dxa"/>
            <w:gridSpan w:val="5"/>
            <w:tcBorders>
              <w:top w:val="nil"/>
            </w:tcBorders>
          </w:tcPr>
          <w:p w14:paraId="3D792A0C" w14:textId="4FF541B5" w:rsidR="00E71F40" w:rsidRDefault="00E71F40" w:rsidP="00E71F40">
            <w:pPr>
              <w:jc w:val="both"/>
            </w:pPr>
            <w:r w:rsidRPr="00E75FD8">
              <w:t>Učitelství pro 1. stupeň ZŠ</w:t>
            </w:r>
          </w:p>
        </w:tc>
      </w:tr>
      <w:tr w:rsidR="00DB5CF8" w14:paraId="153FEF7E" w14:textId="77777777" w:rsidTr="00E71F40">
        <w:trPr>
          <w:trHeight w:val="162"/>
        </w:trPr>
        <w:tc>
          <w:tcPr>
            <w:tcW w:w="4002" w:type="dxa"/>
            <w:gridSpan w:val="3"/>
            <w:tcBorders>
              <w:top w:val="nil"/>
            </w:tcBorders>
          </w:tcPr>
          <w:p w14:paraId="153B3E6F" w14:textId="4BDB382F" w:rsidR="00DB5CF8" w:rsidRPr="00483DD2" w:rsidRDefault="00DB5CF8" w:rsidP="00E71F40">
            <w:r w:rsidRPr="00483DD2">
              <w:t>Souvislá pedagogická praxe a tvorba odborného</w:t>
            </w:r>
            <w:r>
              <w:t xml:space="preserve"> portfolia</w:t>
            </w:r>
          </w:p>
        </w:tc>
        <w:tc>
          <w:tcPr>
            <w:tcW w:w="2835" w:type="dxa"/>
            <w:gridSpan w:val="4"/>
            <w:tcBorders>
              <w:top w:val="nil"/>
            </w:tcBorders>
          </w:tcPr>
          <w:p w14:paraId="1CD6DC1A" w14:textId="378079F6" w:rsidR="00DB5CF8" w:rsidRPr="00483DD2" w:rsidRDefault="00E71F40" w:rsidP="00DB5CF8">
            <w:pPr>
              <w:jc w:val="both"/>
            </w:pPr>
            <w:r w:rsidRPr="00483DD2">
              <w:t>Předškolní pedagogika</w:t>
            </w:r>
          </w:p>
        </w:tc>
        <w:tc>
          <w:tcPr>
            <w:tcW w:w="557" w:type="dxa"/>
            <w:gridSpan w:val="2"/>
            <w:tcBorders>
              <w:top w:val="nil"/>
            </w:tcBorders>
          </w:tcPr>
          <w:p w14:paraId="79C698A0" w14:textId="55B9ED63" w:rsidR="00DB5CF8" w:rsidRPr="00483DD2" w:rsidRDefault="00E71F40" w:rsidP="00DB5CF8">
            <w:pPr>
              <w:jc w:val="both"/>
            </w:pPr>
            <w:r>
              <w:t>LS</w:t>
            </w:r>
          </w:p>
        </w:tc>
        <w:tc>
          <w:tcPr>
            <w:tcW w:w="2465" w:type="dxa"/>
            <w:gridSpan w:val="5"/>
            <w:tcBorders>
              <w:top w:val="nil"/>
            </w:tcBorders>
          </w:tcPr>
          <w:p w14:paraId="52DA2165" w14:textId="6429FC91" w:rsidR="00DB5CF8" w:rsidRDefault="00DB5CF8" w:rsidP="00DB5CF8">
            <w:pPr>
              <w:jc w:val="both"/>
            </w:pPr>
            <w:r>
              <w:t>garant (cvič</w:t>
            </w:r>
            <w:r w:rsidR="00CB539C">
              <w:t>ící)</w:t>
            </w:r>
          </w:p>
        </w:tc>
      </w:tr>
      <w:tr w:rsidR="00DB5CF8" w14:paraId="7906DB7A" w14:textId="77777777" w:rsidTr="00E71F40">
        <w:trPr>
          <w:trHeight w:val="162"/>
        </w:trPr>
        <w:tc>
          <w:tcPr>
            <w:tcW w:w="4002" w:type="dxa"/>
            <w:gridSpan w:val="3"/>
            <w:tcBorders>
              <w:top w:val="nil"/>
            </w:tcBorders>
          </w:tcPr>
          <w:p w14:paraId="7A5A74FD" w14:textId="30C78B69" w:rsidR="00DB5CF8" w:rsidRPr="00483DD2" w:rsidRDefault="00DB5CF8" w:rsidP="00E71F40">
            <w:r w:rsidRPr="00483DD2">
              <w:t>Diplomový seminář</w:t>
            </w:r>
          </w:p>
        </w:tc>
        <w:tc>
          <w:tcPr>
            <w:tcW w:w="2835" w:type="dxa"/>
            <w:gridSpan w:val="4"/>
            <w:tcBorders>
              <w:top w:val="nil"/>
            </w:tcBorders>
          </w:tcPr>
          <w:p w14:paraId="7B471321" w14:textId="56D39D98" w:rsidR="00DB5CF8" w:rsidRPr="00483DD2" w:rsidRDefault="00E71F40" w:rsidP="00DB5CF8">
            <w:pPr>
              <w:jc w:val="both"/>
            </w:pPr>
            <w:r w:rsidRPr="00483DD2">
              <w:t>Předškolní pedagogika</w:t>
            </w:r>
          </w:p>
        </w:tc>
        <w:tc>
          <w:tcPr>
            <w:tcW w:w="557" w:type="dxa"/>
            <w:gridSpan w:val="2"/>
            <w:tcBorders>
              <w:top w:val="nil"/>
            </w:tcBorders>
          </w:tcPr>
          <w:p w14:paraId="70B5D7B0" w14:textId="7828017C" w:rsidR="00DB5CF8" w:rsidRPr="00483DD2" w:rsidRDefault="00E71F40" w:rsidP="00DB5CF8">
            <w:pPr>
              <w:jc w:val="both"/>
            </w:pPr>
            <w:r>
              <w:t>LS</w:t>
            </w:r>
          </w:p>
        </w:tc>
        <w:tc>
          <w:tcPr>
            <w:tcW w:w="2465" w:type="dxa"/>
            <w:gridSpan w:val="5"/>
            <w:tcBorders>
              <w:top w:val="nil"/>
            </w:tcBorders>
          </w:tcPr>
          <w:p w14:paraId="0B208123" w14:textId="5CC79657" w:rsidR="00DB5CF8" w:rsidRDefault="00DB5CF8" w:rsidP="00DB5CF8">
            <w:pPr>
              <w:jc w:val="both"/>
            </w:pPr>
            <w:r>
              <w:t>garant (cvičící)</w:t>
            </w:r>
          </w:p>
        </w:tc>
      </w:tr>
      <w:tr w:rsidR="00DB5CF8" w14:paraId="7144AC32" w14:textId="77777777" w:rsidTr="00E71F40">
        <w:trPr>
          <w:trHeight w:val="162"/>
        </w:trPr>
        <w:tc>
          <w:tcPr>
            <w:tcW w:w="4002" w:type="dxa"/>
            <w:gridSpan w:val="3"/>
            <w:tcBorders>
              <w:top w:val="nil"/>
            </w:tcBorders>
          </w:tcPr>
          <w:p w14:paraId="5DCA1233" w14:textId="7B904B60" w:rsidR="00DB5CF8" w:rsidRPr="00483DD2" w:rsidRDefault="00E71F40" w:rsidP="00E71F40">
            <w:r>
              <w:t>S</w:t>
            </w:r>
            <w:r w:rsidR="00DB5CF8" w:rsidRPr="00483DD2">
              <w:t>eminář Akademické psaní</w:t>
            </w:r>
          </w:p>
        </w:tc>
        <w:tc>
          <w:tcPr>
            <w:tcW w:w="2835" w:type="dxa"/>
            <w:gridSpan w:val="4"/>
            <w:tcBorders>
              <w:top w:val="nil"/>
            </w:tcBorders>
          </w:tcPr>
          <w:p w14:paraId="2C292703" w14:textId="0F51B826" w:rsidR="00DB5CF8" w:rsidRPr="00483DD2" w:rsidRDefault="00E71F40" w:rsidP="00DB5CF8">
            <w:pPr>
              <w:jc w:val="both"/>
            </w:pPr>
            <w:r w:rsidRPr="00483DD2">
              <w:t>Předškolní pedagogika</w:t>
            </w:r>
          </w:p>
        </w:tc>
        <w:tc>
          <w:tcPr>
            <w:tcW w:w="557" w:type="dxa"/>
            <w:gridSpan w:val="2"/>
            <w:tcBorders>
              <w:top w:val="nil"/>
            </w:tcBorders>
          </w:tcPr>
          <w:p w14:paraId="41CA7AED" w14:textId="440FDBCA" w:rsidR="00DB5CF8" w:rsidRPr="00483DD2" w:rsidRDefault="00E71F40" w:rsidP="00DB5CF8">
            <w:pPr>
              <w:jc w:val="both"/>
            </w:pPr>
            <w:r>
              <w:t>ZS</w:t>
            </w:r>
          </w:p>
        </w:tc>
        <w:tc>
          <w:tcPr>
            <w:tcW w:w="2465" w:type="dxa"/>
            <w:gridSpan w:val="5"/>
            <w:tcBorders>
              <w:top w:val="nil"/>
            </w:tcBorders>
          </w:tcPr>
          <w:p w14:paraId="6AF91918" w14:textId="512AFDEB" w:rsidR="00DB5CF8" w:rsidRPr="00483DD2" w:rsidRDefault="00E71F40" w:rsidP="00DB5CF8">
            <w:pPr>
              <w:jc w:val="both"/>
            </w:pPr>
            <w:r>
              <w:t>garant (cvičící</w:t>
            </w:r>
            <w:r w:rsidR="00CB539C">
              <w:t>)</w:t>
            </w:r>
          </w:p>
        </w:tc>
      </w:tr>
      <w:tr w:rsidR="00CB539C" w14:paraId="6D29539A" w14:textId="77777777" w:rsidTr="00E71F40">
        <w:trPr>
          <w:trHeight w:val="162"/>
        </w:trPr>
        <w:tc>
          <w:tcPr>
            <w:tcW w:w="4002" w:type="dxa"/>
            <w:gridSpan w:val="3"/>
            <w:tcBorders>
              <w:top w:val="nil"/>
            </w:tcBorders>
          </w:tcPr>
          <w:p w14:paraId="1F134F53" w14:textId="2D55CB4A" w:rsidR="00CB539C" w:rsidRPr="00483DD2" w:rsidRDefault="00CB539C" w:rsidP="00CB539C">
            <w:r w:rsidRPr="00483DD2">
              <w:t>Základy pedagogického výzkumu</w:t>
            </w:r>
          </w:p>
        </w:tc>
        <w:tc>
          <w:tcPr>
            <w:tcW w:w="2835" w:type="dxa"/>
            <w:gridSpan w:val="4"/>
            <w:tcBorders>
              <w:top w:val="nil"/>
            </w:tcBorders>
          </w:tcPr>
          <w:p w14:paraId="42D6EDDB" w14:textId="42F18F5E" w:rsidR="00CB539C" w:rsidRPr="00483DD2" w:rsidRDefault="00CB539C" w:rsidP="00CB539C">
            <w:pPr>
              <w:jc w:val="both"/>
            </w:pPr>
            <w:r>
              <w:t>Učitelství pro 1. stupeň ZŠ</w:t>
            </w:r>
          </w:p>
        </w:tc>
        <w:tc>
          <w:tcPr>
            <w:tcW w:w="557" w:type="dxa"/>
            <w:gridSpan w:val="2"/>
            <w:tcBorders>
              <w:top w:val="nil"/>
            </w:tcBorders>
          </w:tcPr>
          <w:p w14:paraId="4A6FC812" w14:textId="6D3612F3" w:rsidR="00CB539C" w:rsidRPr="00483DD2" w:rsidRDefault="00CB539C" w:rsidP="00CB539C">
            <w:pPr>
              <w:jc w:val="both"/>
            </w:pPr>
            <w:r>
              <w:t>ZS</w:t>
            </w:r>
          </w:p>
        </w:tc>
        <w:tc>
          <w:tcPr>
            <w:tcW w:w="2465" w:type="dxa"/>
            <w:gridSpan w:val="5"/>
            <w:tcBorders>
              <w:top w:val="nil"/>
            </w:tcBorders>
          </w:tcPr>
          <w:p w14:paraId="3D5B2864" w14:textId="2837059F" w:rsidR="00CB539C" w:rsidRPr="00483DD2" w:rsidRDefault="00CB539C" w:rsidP="00CB539C">
            <w:pPr>
              <w:jc w:val="both"/>
            </w:pPr>
            <w:r>
              <w:t>garant (přednáčející)</w:t>
            </w:r>
          </w:p>
        </w:tc>
      </w:tr>
      <w:tr w:rsidR="00CB539C" w14:paraId="508E85F3" w14:textId="77777777" w:rsidTr="00E71F40">
        <w:trPr>
          <w:trHeight w:val="162"/>
        </w:trPr>
        <w:tc>
          <w:tcPr>
            <w:tcW w:w="4002" w:type="dxa"/>
            <w:gridSpan w:val="3"/>
            <w:tcBorders>
              <w:top w:val="nil"/>
            </w:tcBorders>
          </w:tcPr>
          <w:p w14:paraId="1C3C82C5" w14:textId="61264C39" w:rsidR="00CB539C" w:rsidRPr="00483DD2" w:rsidRDefault="00CB539C" w:rsidP="00CB539C">
            <w:r w:rsidRPr="00483DD2">
              <w:t>Vybrané metody pedagogického výzkumu</w:t>
            </w:r>
          </w:p>
        </w:tc>
        <w:tc>
          <w:tcPr>
            <w:tcW w:w="2835" w:type="dxa"/>
            <w:gridSpan w:val="4"/>
            <w:tcBorders>
              <w:top w:val="nil"/>
            </w:tcBorders>
          </w:tcPr>
          <w:p w14:paraId="587191C3" w14:textId="6CCD0459" w:rsidR="00CB539C" w:rsidRPr="00483DD2" w:rsidRDefault="00CB539C" w:rsidP="00CB539C">
            <w:pPr>
              <w:jc w:val="both"/>
            </w:pPr>
            <w:r>
              <w:t>Učitelství pro 1. stupeň ZŠ</w:t>
            </w:r>
          </w:p>
        </w:tc>
        <w:tc>
          <w:tcPr>
            <w:tcW w:w="557" w:type="dxa"/>
            <w:gridSpan w:val="2"/>
            <w:tcBorders>
              <w:top w:val="nil"/>
            </w:tcBorders>
          </w:tcPr>
          <w:p w14:paraId="17F1C9A6" w14:textId="69E34BFC" w:rsidR="00CB539C" w:rsidRPr="00483DD2" w:rsidRDefault="00CB539C" w:rsidP="00CB539C">
            <w:pPr>
              <w:jc w:val="both"/>
            </w:pPr>
            <w:r>
              <w:t>LS</w:t>
            </w:r>
          </w:p>
        </w:tc>
        <w:tc>
          <w:tcPr>
            <w:tcW w:w="2465" w:type="dxa"/>
            <w:gridSpan w:val="5"/>
            <w:tcBorders>
              <w:top w:val="nil"/>
            </w:tcBorders>
          </w:tcPr>
          <w:p w14:paraId="31D196AF" w14:textId="61DF7F46" w:rsidR="00CB539C" w:rsidRPr="00483DD2" w:rsidRDefault="00CB539C" w:rsidP="00CB539C">
            <w:pPr>
              <w:jc w:val="both"/>
            </w:pPr>
            <w:r>
              <w:t>garant (přednášející)</w:t>
            </w:r>
          </w:p>
        </w:tc>
      </w:tr>
      <w:tr w:rsidR="00CB539C" w14:paraId="7CB3861E" w14:textId="77777777" w:rsidTr="00483DD2">
        <w:tc>
          <w:tcPr>
            <w:tcW w:w="9859" w:type="dxa"/>
            <w:gridSpan w:val="14"/>
            <w:shd w:val="clear" w:color="auto" w:fill="F7CAAC"/>
          </w:tcPr>
          <w:p w14:paraId="00EF704A" w14:textId="77777777" w:rsidR="00CB539C" w:rsidRDefault="00CB539C" w:rsidP="00CB539C">
            <w:pPr>
              <w:jc w:val="both"/>
            </w:pPr>
            <w:r>
              <w:rPr>
                <w:b/>
              </w:rPr>
              <w:t xml:space="preserve">Údaje o vzdělání na VŠ </w:t>
            </w:r>
          </w:p>
        </w:tc>
      </w:tr>
      <w:tr w:rsidR="00CB539C" w14:paraId="2EA53B30" w14:textId="77777777" w:rsidTr="00BC3647">
        <w:trPr>
          <w:trHeight w:val="531"/>
        </w:trPr>
        <w:tc>
          <w:tcPr>
            <w:tcW w:w="9859" w:type="dxa"/>
            <w:gridSpan w:val="14"/>
          </w:tcPr>
          <w:p w14:paraId="0E2D38CB" w14:textId="468DFE43" w:rsidR="00CB539C" w:rsidRDefault="00CB539C" w:rsidP="00CB539C">
            <w:pPr>
              <w:jc w:val="both"/>
              <w:rPr>
                <w:bCs/>
              </w:rPr>
            </w:pPr>
            <w:r w:rsidRPr="005E1638">
              <w:rPr>
                <w:bCs/>
              </w:rPr>
              <w:t>2008</w:t>
            </w:r>
            <w:r>
              <w:rPr>
                <w:bCs/>
              </w:rPr>
              <w:t>: Pedagogika, MUNI, PedF. (Ph.D.).</w:t>
            </w:r>
          </w:p>
          <w:p w14:paraId="77E8878E" w14:textId="1EA1F703" w:rsidR="00CB539C" w:rsidRPr="005E1638" w:rsidRDefault="00CB539C" w:rsidP="00CB539C">
            <w:pPr>
              <w:jc w:val="both"/>
              <w:rPr>
                <w:bCs/>
              </w:rPr>
            </w:pPr>
            <w:r>
              <w:rPr>
                <w:bCs/>
              </w:rPr>
              <w:t>2003: Učitelství 1. stupně ZŠ, MUNI, PedF. (Mgr.).</w:t>
            </w:r>
          </w:p>
        </w:tc>
      </w:tr>
      <w:tr w:rsidR="00CB539C" w14:paraId="09D363EC" w14:textId="77777777" w:rsidTr="00483DD2">
        <w:tc>
          <w:tcPr>
            <w:tcW w:w="9859" w:type="dxa"/>
            <w:gridSpan w:val="14"/>
            <w:shd w:val="clear" w:color="auto" w:fill="F7CAAC"/>
          </w:tcPr>
          <w:p w14:paraId="13DC69CC" w14:textId="77777777" w:rsidR="00CB539C" w:rsidRDefault="00CB539C" w:rsidP="00CB539C">
            <w:pPr>
              <w:jc w:val="both"/>
              <w:rPr>
                <w:b/>
              </w:rPr>
            </w:pPr>
            <w:r>
              <w:rPr>
                <w:b/>
              </w:rPr>
              <w:t>Údaje o odborném působení od absolvování VŠ</w:t>
            </w:r>
          </w:p>
        </w:tc>
      </w:tr>
      <w:tr w:rsidR="00CB539C" w14:paraId="14C2875A" w14:textId="77777777" w:rsidTr="00483DD2">
        <w:trPr>
          <w:trHeight w:val="989"/>
        </w:trPr>
        <w:tc>
          <w:tcPr>
            <w:tcW w:w="9859" w:type="dxa"/>
            <w:gridSpan w:val="14"/>
          </w:tcPr>
          <w:p w14:paraId="0DACF9AD" w14:textId="3A2322DA" w:rsidR="00CB539C" w:rsidRPr="005E1638" w:rsidRDefault="00CB539C" w:rsidP="00CB539C">
            <w:pPr>
              <w:jc w:val="both"/>
            </w:pPr>
            <w:r w:rsidRPr="005E1638">
              <w:t xml:space="preserve">2016 </w:t>
            </w:r>
            <w:r>
              <w:t>–</w:t>
            </w:r>
            <w:r w:rsidRPr="005E1638">
              <w:t xml:space="preserve"> dosud</w:t>
            </w:r>
            <w:r>
              <w:t>:</w:t>
            </w:r>
            <w:r w:rsidRPr="005E1638">
              <w:t xml:space="preserve"> </w:t>
            </w:r>
            <w:r>
              <w:t xml:space="preserve">docent, </w:t>
            </w:r>
            <w:r w:rsidRPr="005E1638">
              <w:t>Katedra primární pedagogiky</w:t>
            </w:r>
            <w:r>
              <w:t xml:space="preserve">, </w:t>
            </w:r>
            <w:r>
              <w:rPr>
                <w:bCs/>
              </w:rPr>
              <w:t>MUNI, PedF. (pp.).</w:t>
            </w:r>
          </w:p>
          <w:p w14:paraId="6A1F4184" w14:textId="204990DC" w:rsidR="00CB539C" w:rsidRDefault="00CB539C" w:rsidP="00CB539C">
            <w:pPr>
              <w:jc w:val="both"/>
              <w:rPr>
                <w:bCs/>
              </w:rPr>
            </w:pPr>
            <w:r w:rsidRPr="005E1638">
              <w:t xml:space="preserve">2010 </w:t>
            </w:r>
            <w:r>
              <w:t>–</w:t>
            </w:r>
            <w:r w:rsidRPr="005E1638">
              <w:t xml:space="preserve"> dosud</w:t>
            </w:r>
            <w:r>
              <w:t>:</w:t>
            </w:r>
            <w:r w:rsidRPr="005E1638">
              <w:t xml:space="preserve"> </w:t>
            </w:r>
            <w:r>
              <w:t xml:space="preserve">docent, </w:t>
            </w:r>
            <w:r w:rsidRPr="005E1638">
              <w:t>Institut výzkumu školního vzděláván</w:t>
            </w:r>
            <w:r>
              <w:t xml:space="preserve">í, </w:t>
            </w:r>
            <w:r>
              <w:rPr>
                <w:bCs/>
              </w:rPr>
              <w:t xml:space="preserve">MUNI, PedF. (pp.). </w:t>
            </w:r>
          </w:p>
          <w:p w14:paraId="6EAD9E7B" w14:textId="0A1095F4" w:rsidR="00CB539C" w:rsidRPr="005E1638" w:rsidRDefault="00CB539C" w:rsidP="00CB539C">
            <w:pPr>
              <w:jc w:val="both"/>
            </w:pPr>
            <w:r>
              <w:t xml:space="preserve">2006 – 2009: odborný asistent, </w:t>
            </w:r>
            <w:r w:rsidRPr="005E1638">
              <w:t>Centrum pedagogického výzkumu</w:t>
            </w:r>
            <w:r>
              <w:t xml:space="preserve">, </w:t>
            </w:r>
            <w:r>
              <w:rPr>
                <w:bCs/>
              </w:rPr>
              <w:t>MUNI, PedF. (pp.).</w:t>
            </w:r>
          </w:p>
          <w:p w14:paraId="15A5CD52" w14:textId="3F4246F1" w:rsidR="00CB539C" w:rsidRPr="009B6AE3" w:rsidRDefault="00CB539C" w:rsidP="00CB539C">
            <w:pPr>
              <w:jc w:val="both"/>
              <w:rPr>
                <w:color w:val="FF0000"/>
              </w:rPr>
            </w:pPr>
            <w:r w:rsidRPr="005E1638">
              <w:t>2003</w:t>
            </w:r>
            <w:r>
              <w:t xml:space="preserve"> – </w:t>
            </w:r>
            <w:r w:rsidRPr="005E1638">
              <w:t>2004</w:t>
            </w:r>
            <w:r>
              <w:t>:</w:t>
            </w:r>
            <w:r w:rsidRPr="005E1638">
              <w:t xml:space="preserve"> učitel anglické konverzace</w:t>
            </w:r>
            <w:r>
              <w:t xml:space="preserve">, </w:t>
            </w:r>
            <w:r w:rsidRPr="005E1638">
              <w:t>Cyrilometodějská střední pedagogická škola a Gymnázium Brno</w:t>
            </w:r>
            <w:r>
              <w:t xml:space="preserve"> (pp.).</w:t>
            </w:r>
            <w:r w:rsidRPr="005E1638">
              <w:t xml:space="preserve"> </w:t>
            </w:r>
          </w:p>
        </w:tc>
      </w:tr>
      <w:tr w:rsidR="00CB539C" w14:paraId="7B45EB55" w14:textId="77777777" w:rsidTr="00483DD2">
        <w:trPr>
          <w:trHeight w:val="250"/>
        </w:trPr>
        <w:tc>
          <w:tcPr>
            <w:tcW w:w="9859" w:type="dxa"/>
            <w:gridSpan w:val="14"/>
            <w:shd w:val="clear" w:color="auto" w:fill="F7CAAC"/>
          </w:tcPr>
          <w:p w14:paraId="05CF42E4" w14:textId="77777777" w:rsidR="00CB539C" w:rsidRDefault="00CB539C" w:rsidP="00CB539C">
            <w:pPr>
              <w:jc w:val="both"/>
            </w:pPr>
            <w:r>
              <w:rPr>
                <w:b/>
              </w:rPr>
              <w:t>Zkušenosti s vedením kvalifikačních a rigorózních prací</w:t>
            </w:r>
          </w:p>
        </w:tc>
      </w:tr>
      <w:tr w:rsidR="00CB539C" w14:paraId="026C0859" w14:textId="77777777" w:rsidTr="00483DD2">
        <w:trPr>
          <w:trHeight w:val="170"/>
        </w:trPr>
        <w:tc>
          <w:tcPr>
            <w:tcW w:w="9859" w:type="dxa"/>
            <w:gridSpan w:val="14"/>
          </w:tcPr>
          <w:p w14:paraId="44621929" w14:textId="4DDC53C7" w:rsidR="00CB539C" w:rsidRDefault="00CB539C" w:rsidP="00CB539C">
            <w:pPr>
              <w:jc w:val="both"/>
            </w:pPr>
            <w:r w:rsidRPr="00584479">
              <w:t xml:space="preserve">Počet vedených a </w:t>
            </w:r>
            <w:r>
              <w:t>obhájených diplomových prací = 22</w:t>
            </w:r>
            <w:r w:rsidRPr="00584479">
              <w:t>.</w:t>
            </w:r>
          </w:p>
        </w:tc>
      </w:tr>
      <w:tr w:rsidR="00CB539C" w14:paraId="53A28B77" w14:textId="77777777" w:rsidTr="00483DD2">
        <w:trPr>
          <w:cantSplit/>
        </w:trPr>
        <w:tc>
          <w:tcPr>
            <w:tcW w:w="3347" w:type="dxa"/>
            <w:gridSpan w:val="2"/>
            <w:tcBorders>
              <w:top w:val="single" w:sz="12" w:space="0" w:color="auto"/>
            </w:tcBorders>
            <w:shd w:val="clear" w:color="auto" w:fill="F7CAAC"/>
          </w:tcPr>
          <w:p w14:paraId="0588F8A1" w14:textId="77777777" w:rsidR="00CB539C" w:rsidRDefault="00CB539C" w:rsidP="00CB539C">
            <w:pPr>
              <w:jc w:val="both"/>
            </w:pPr>
            <w:r>
              <w:rPr>
                <w:b/>
              </w:rPr>
              <w:t xml:space="preserve">Obor habilitačního řízení </w:t>
            </w:r>
          </w:p>
        </w:tc>
        <w:tc>
          <w:tcPr>
            <w:tcW w:w="2245" w:type="dxa"/>
            <w:gridSpan w:val="3"/>
            <w:tcBorders>
              <w:top w:val="single" w:sz="12" w:space="0" w:color="auto"/>
            </w:tcBorders>
            <w:shd w:val="clear" w:color="auto" w:fill="F7CAAC"/>
          </w:tcPr>
          <w:p w14:paraId="72B6F81A" w14:textId="77777777" w:rsidR="00CB539C" w:rsidRDefault="00CB539C" w:rsidP="00CB539C">
            <w:pPr>
              <w:jc w:val="both"/>
            </w:pPr>
            <w:r>
              <w:rPr>
                <w:b/>
              </w:rPr>
              <w:t>Rok udělení hodnosti</w:t>
            </w:r>
          </w:p>
        </w:tc>
        <w:tc>
          <w:tcPr>
            <w:tcW w:w="2248" w:type="dxa"/>
            <w:gridSpan w:val="6"/>
            <w:tcBorders>
              <w:top w:val="single" w:sz="12" w:space="0" w:color="auto"/>
              <w:right w:val="single" w:sz="12" w:space="0" w:color="auto"/>
            </w:tcBorders>
            <w:shd w:val="clear" w:color="auto" w:fill="F7CAAC"/>
          </w:tcPr>
          <w:p w14:paraId="7058F671" w14:textId="77777777" w:rsidR="00CB539C" w:rsidRDefault="00CB539C" w:rsidP="00CB539C">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1FF34B75" w14:textId="77777777" w:rsidR="00CB539C" w:rsidRDefault="00CB539C" w:rsidP="00CB539C">
            <w:pPr>
              <w:jc w:val="both"/>
              <w:rPr>
                <w:b/>
              </w:rPr>
            </w:pPr>
            <w:r>
              <w:rPr>
                <w:b/>
              </w:rPr>
              <w:t>Ohlasy publikací</w:t>
            </w:r>
          </w:p>
        </w:tc>
      </w:tr>
      <w:tr w:rsidR="00CB539C" w14:paraId="0C305415" w14:textId="77777777" w:rsidTr="00483DD2">
        <w:trPr>
          <w:cantSplit/>
        </w:trPr>
        <w:tc>
          <w:tcPr>
            <w:tcW w:w="3347" w:type="dxa"/>
            <w:gridSpan w:val="2"/>
          </w:tcPr>
          <w:p w14:paraId="1DCD2468" w14:textId="77777777" w:rsidR="00CB539C" w:rsidRDefault="00CB539C" w:rsidP="00CB539C">
            <w:pPr>
              <w:jc w:val="both"/>
            </w:pPr>
            <w:r>
              <w:t>Pedagogika</w:t>
            </w:r>
          </w:p>
        </w:tc>
        <w:tc>
          <w:tcPr>
            <w:tcW w:w="2245" w:type="dxa"/>
            <w:gridSpan w:val="3"/>
          </w:tcPr>
          <w:p w14:paraId="61FA6AE4" w14:textId="77777777" w:rsidR="00CB539C" w:rsidRDefault="00CB539C" w:rsidP="00CB539C">
            <w:pPr>
              <w:jc w:val="both"/>
            </w:pPr>
            <w:r>
              <w:t>2018</w:t>
            </w:r>
          </w:p>
        </w:tc>
        <w:tc>
          <w:tcPr>
            <w:tcW w:w="2248" w:type="dxa"/>
            <w:gridSpan w:val="6"/>
            <w:tcBorders>
              <w:right w:val="single" w:sz="12" w:space="0" w:color="auto"/>
            </w:tcBorders>
          </w:tcPr>
          <w:p w14:paraId="5EE3A71C" w14:textId="77777777" w:rsidR="00CB539C" w:rsidRDefault="00CB539C" w:rsidP="00CB539C">
            <w:pPr>
              <w:jc w:val="both"/>
            </w:pPr>
            <w:r>
              <w:t>Masarykova univerzita</w:t>
            </w:r>
          </w:p>
        </w:tc>
        <w:tc>
          <w:tcPr>
            <w:tcW w:w="632" w:type="dxa"/>
            <w:tcBorders>
              <w:left w:val="single" w:sz="12" w:space="0" w:color="auto"/>
            </w:tcBorders>
            <w:shd w:val="clear" w:color="auto" w:fill="F7CAAC"/>
          </w:tcPr>
          <w:p w14:paraId="5E8EC7CB" w14:textId="77777777" w:rsidR="00CB539C" w:rsidRPr="00F20AEF" w:rsidRDefault="00CB539C" w:rsidP="00CB539C">
            <w:pPr>
              <w:jc w:val="both"/>
            </w:pPr>
            <w:r w:rsidRPr="00F20AEF">
              <w:rPr>
                <w:b/>
              </w:rPr>
              <w:t>WoS</w:t>
            </w:r>
          </w:p>
        </w:tc>
        <w:tc>
          <w:tcPr>
            <w:tcW w:w="693" w:type="dxa"/>
            <w:shd w:val="clear" w:color="auto" w:fill="F7CAAC"/>
          </w:tcPr>
          <w:p w14:paraId="2693A2CB" w14:textId="77777777" w:rsidR="00CB539C" w:rsidRPr="00F20AEF" w:rsidRDefault="00CB539C" w:rsidP="00CB539C">
            <w:pPr>
              <w:jc w:val="both"/>
              <w:rPr>
                <w:sz w:val="18"/>
              </w:rPr>
            </w:pPr>
            <w:r w:rsidRPr="00F20AEF">
              <w:rPr>
                <w:b/>
                <w:sz w:val="18"/>
              </w:rPr>
              <w:t>Scopus</w:t>
            </w:r>
          </w:p>
        </w:tc>
        <w:tc>
          <w:tcPr>
            <w:tcW w:w="694" w:type="dxa"/>
            <w:shd w:val="clear" w:color="auto" w:fill="F7CAAC"/>
          </w:tcPr>
          <w:p w14:paraId="08D91CBE" w14:textId="77777777" w:rsidR="00CB539C" w:rsidRDefault="00CB539C" w:rsidP="00CB539C">
            <w:pPr>
              <w:jc w:val="both"/>
            </w:pPr>
            <w:r>
              <w:rPr>
                <w:b/>
                <w:sz w:val="18"/>
              </w:rPr>
              <w:t>ostatní</w:t>
            </w:r>
          </w:p>
        </w:tc>
      </w:tr>
      <w:tr w:rsidR="00CB539C" w14:paraId="389A1572" w14:textId="77777777" w:rsidTr="00483DD2">
        <w:trPr>
          <w:cantSplit/>
          <w:trHeight w:val="70"/>
        </w:trPr>
        <w:tc>
          <w:tcPr>
            <w:tcW w:w="3347" w:type="dxa"/>
            <w:gridSpan w:val="2"/>
            <w:shd w:val="clear" w:color="auto" w:fill="F7CAAC"/>
          </w:tcPr>
          <w:p w14:paraId="35165FCE" w14:textId="77777777" w:rsidR="00CB539C" w:rsidRDefault="00CB539C" w:rsidP="00CB539C">
            <w:pPr>
              <w:jc w:val="both"/>
            </w:pPr>
            <w:r>
              <w:rPr>
                <w:b/>
              </w:rPr>
              <w:t>Obor jmenovacího řízení</w:t>
            </w:r>
          </w:p>
        </w:tc>
        <w:tc>
          <w:tcPr>
            <w:tcW w:w="2245" w:type="dxa"/>
            <w:gridSpan w:val="3"/>
            <w:shd w:val="clear" w:color="auto" w:fill="F7CAAC"/>
          </w:tcPr>
          <w:p w14:paraId="366621D3" w14:textId="77777777" w:rsidR="00CB539C" w:rsidRDefault="00CB539C" w:rsidP="00CB539C">
            <w:pPr>
              <w:jc w:val="both"/>
            </w:pPr>
            <w:r>
              <w:rPr>
                <w:b/>
              </w:rPr>
              <w:t>Rok udělení hodnosti</w:t>
            </w:r>
          </w:p>
        </w:tc>
        <w:tc>
          <w:tcPr>
            <w:tcW w:w="2248" w:type="dxa"/>
            <w:gridSpan w:val="6"/>
            <w:tcBorders>
              <w:right w:val="single" w:sz="12" w:space="0" w:color="auto"/>
            </w:tcBorders>
            <w:shd w:val="clear" w:color="auto" w:fill="F7CAAC"/>
          </w:tcPr>
          <w:p w14:paraId="072C7A24" w14:textId="77777777" w:rsidR="00CB539C" w:rsidRDefault="00CB539C" w:rsidP="00CB539C">
            <w:pPr>
              <w:jc w:val="both"/>
            </w:pPr>
            <w:r>
              <w:rPr>
                <w:b/>
              </w:rPr>
              <w:t>Řízení konáno na VŠ</w:t>
            </w:r>
          </w:p>
        </w:tc>
        <w:tc>
          <w:tcPr>
            <w:tcW w:w="632" w:type="dxa"/>
            <w:tcBorders>
              <w:left w:val="single" w:sz="12" w:space="0" w:color="auto"/>
            </w:tcBorders>
          </w:tcPr>
          <w:p w14:paraId="50566C6D" w14:textId="4F9FCC3E" w:rsidR="00CB539C" w:rsidRPr="005E1638" w:rsidRDefault="00CB539C" w:rsidP="00CB539C">
            <w:pPr>
              <w:jc w:val="both"/>
              <w:rPr>
                <w:bCs/>
              </w:rPr>
            </w:pPr>
            <w:r>
              <w:rPr>
                <w:bCs/>
              </w:rPr>
              <w:t>4</w:t>
            </w:r>
          </w:p>
        </w:tc>
        <w:tc>
          <w:tcPr>
            <w:tcW w:w="693" w:type="dxa"/>
          </w:tcPr>
          <w:p w14:paraId="1E8A7807" w14:textId="714B4E35" w:rsidR="00CB539C" w:rsidRPr="005E1638" w:rsidRDefault="00CB539C" w:rsidP="00CB539C">
            <w:pPr>
              <w:jc w:val="both"/>
              <w:rPr>
                <w:bCs/>
              </w:rPr>
            </w:pPr>
            <w:r>
              <w:rPr>
                <w:bCs/>
              </w:rPr>
              <w:t>48</w:t>
            </w:r>
          </w:p>
        </w:tc>
        <w:tc>
          <w:tcPr>
            <w:tcW w:w="694" w:type="dxa"/>
          </w:tcPr>
          <w:p w14:paraId="412B63A2" w14:textId="0C4073A6" w:rsidR="00CB539C" w:rsidRPr="005E1638" w:rsidRDefault="00CB539C" w:rsidP="00CB539C">
            <w:pPr>
              <w:jc w:val="both"/>
              <w:rPr>
                <w:bCs/>
              </w:rPr>
            </w:pPr>
            <w:r>
              <w:rPr>
                <w:bCs/>
              </w:rPr>
              <w:t>1390</w:t>
            </w:r>
          </w:p>
        </w:tc>
      </w:tr>
      <w:tr w:rsidR="00CB539C" w14:paraId="54A5A3E5" w14:textId="77777777" w:rsidTr="006C4377">
        <w:trPr>
          <w:trHeight w:val="205"/>
        </w:trPr>
        <w:tc>
          <w:tcPr>
            <w:tcW w:w="3347" w:type="dxa"/>
            <w:gridSpan w:val="2"/>
          </w:tcPr>
          <w:p w14:paraId="0A3576DB" w14:textId="77777777" w:rsidR="00CB539C" w:rsidRDefault="00CB539C" w:rsidP="00CB539C">
            <w:pPr>
              <w:jc w:val="both"/>
            </w:pPr>
          </w:p>
        </w:tc>
        <w:tc>
          <w:tcPr>
            <w:tcW w:w="2245" w:type="dxa"/>
            <w:gridSpan w:val="3"/>
          </w:tcPr>
          <w:p w14:paraId="401D6B20" w14:textId="77777777" w:rsidR="00CB539C" w:rsidRDefault="00CB539C" w:rsidP="00CB539C">
            <w:pPr>
              <w:jc w:val="both"/>
            </w:pPr>
          </w:p>
        </w:tc>
        <w:tc>
          <w:tcPr>
            <w:tcW w:w="2248" w:type="dxa"/>
            <w:gridSpan w:val="6"/>
            <w:tcBorders>
              <w:right w:val="single" w:sz="12" w:space="0" w:color="auto"/>
            </w:tcBorders>
          </w:tcPr>
          <w:p w14:paraId="43A393F9" w14:textId="77777777" w:rsidR="00CB539C" w:rsidRDefault="00CB539C" w:rsidP="00CB539C">
            <w:pPr>
              <w:jc w:val="both"/>
            </w:pPr>
          </w:p>
        </w:tc>
        <w:tc>
          <w:tcPr>
            <w:tcW w:w="1325" w:type="dxa"/>
            <w:gridSpan w:val="2"/>
            <w:tcBorders>
              <w:left w:val="single" w:sz="12" w:space="0" w:color="auto"/>
            </w:tcBorders>
            <w:shd w:val="clear" w:color="auto" w:fill="FBD4B4" w:themeFill="accent6" w:themeFillTint="66"/>
            <w:vAlign w:val="center"/>
          </w:tcPr>
          <w:p w14:paraId="7570A021" w14:textId="146E5C2A" w:rsidR="00CB539C" w:rsidRPr="00F20AEF" w:rsidRDefault="00CB539C" w:rsidP="00CB539C">
            <w:pPr>
              <w:jc w:val="both"/>
              <w:rPr>
                <w:b/>
                <w:sz w:val="18"/>
              </w:rPr>
            </w:pPr>
            <w:r>
              <w:rPr>
                <w:b/>
                <w:sz w:val="18"/>
              </w:rPr>
              <w:t>H-index WoS/Scopus</w:t>
            </w:r>
          </w:p>
        </w:tc>
        <w:tc>
          <w:tcPr>
            <w:tcW w:w="694" w:type="dxa"/>
            <w:vAlign w:val="center"/>
          </w:tcPr>
          <w:p w14:paraId="7CBC08AC" w14:textId="6E46194F" w:rsidR="00CB539C" w:rsidRDefault="00CB539C" w:rsidP="00CB539C">
            <w:pPr>
              <w:rPr>
                <w:b/>
              </w:rPr>
            </w:pPr>
            <w:r>
              <w:rPr>
                <w:b/>
              </w:rPr>
              <w:t>4</w:t>
            </w:r>
          </w:p>
        </w:tc>
      </w:tr>
      <w:tr w:rsidR="00CB539C" w14:paraId="5B99F4AD" w14:textId="77777777" w:rsidTr="00483DD2">
        <w:tc>
          <w:tcPr>
            <w:tcW w:w="9859" w:type="dxa"/>
            <w:gridSpan w:val="14"/>
            <w:shd w:val="clear" w:color="auto" w:fill="F7CAAC"/>
          </w:tcPr>
          <w:p w14:paraId="718D7A4E" w14:textId="77777777" w:rsidR="00CB539C" w:rsidRDefault="00CB539C" w:rsidP="00CB539C">
            <w:pPr>
              <w:jc w:val="both"/>
              <w:rPr>
                <w:b/>
              </w:rPr>
            </w:pPr>
            <w:r>
              <w:rPr>
                <w:b/>
              </w:rPr>
              <w:t xml:space="preserve">Přehled o nejvýznamnější publikační a další tvůrčí činnosti nebo další profesní činnosti u odborníků z praxe vztahující se k zabezpečovaným předmětům </w:t>
            </w:r>
          </w:p>
        </w:tc>
      </w:tr>
      <w:tr w:rsidR="00CB539C" w14:paraId="286D10F6" w14:textId="77777777" w:rsidTr="00E71F40">
        <w:trPr>
          <w:trHeight w:val="283"/>
        </w:trPr>
        <w:tc>
          <w:tcPr>
            <w:tcW w:w="9859" w:type="dxa"/>
            <w:gridSpan w:val="14"/>
          </w:tcPr>
          <w:p w14:paraId="0101CBE5" w14:textId="77777777" w:rsidR="00CB539C" w:rsidRPr="001B6CD6" w:rsidRDefault="00CB539C" w:rsidP="00CB539C">
            <w:pPr>
              <w:jc w:val="both"/>
              <w:rPr>
                <w:b/>
                <w:caps/>
              </w:rPr>
            </w:pPr>
            <w:r w:rsidRPr="001B6CD6">
              <w:rPr>
                <w:b/>
                <w:caps/>
              </w:rPr>
              <w:t>Publikační činnost:</w:t>
            </w:r>
          </w:p>
          <w:p w14:paraId="3C4C71E1" w14:textId="6AB179D3" w:rsidR="00CB539C" w:rsidRPr="00483DD2" w:rsidRDefault="00CB539C" w:rsidP="00630AC5">
            <w:pPr>
              <w:pStyle w:val="Odstavecseseznamem"/>
              <w:numPr>
                <w:ilvl w:val="0"/>
                <w:numId w:val="126"/>
              </w:numPr>
              <w:jc w:val="both"/>
              <w:rPr>
                <w:bCs/>
              </w:rPr>
            </w:pPr>
            <w:r>
              <w:rPr>
                <w:bCs/>
              </w:rPr>
              <w:t xml:space="preserve">B: </w:t>
            </w:r>
            <w:r w:rsidRPr="00483DD2">
              <w:rPr>
                <w:bCs/>
              </w:rPr>
              <w:t xml:space="preserve">Janík, T., Češková, T., Janík, M., Janíková, M., </w:t>
            </w:r>
            <w:r w:rsidRPr="007B0ED2">
              <w:rPr>
                <w:b/>
                <w:bCs/>
              </w:rPr>
              <w:t>Najvar, P</w:t>
            </w:r>
            <w:r w:rsidR="007B0ED2">
              <w:rPr>
                <w:bCs/>
              </w:rPr>
              <w:t>. (20 %)</w:t>
            </w:r>
            <w:r w:rsidRPr="00483DD2">
              <w:rPr>
                <w:bCs/>
              </w:rPr>
              <w:t xml:space="preserve">, Havel, J., Syslová, Z., Vystrčilová, P., Budínová, I., &amp; Gill, T. (2020). </w:t>
            </w:r>
            <w:r w:rsidRPr="00483DD2">
              <w:rPr>
                <w:bCs/>
                <w:i/>
              </w:rPr>
              <w:t>Situace začínajících učitelů v mateřských a základních školách: zpráva z výzkumu mezi absolventy Pedagogické fakulty MU</w:t>
            </w:r>
            <w:r w:rsidRPr="00483DD2">
              <w:rPr>
                <w:bCs/>
              </w:rPr>
              <w:t>. Brno: Masarykova univerzita.</w:t>
            </w:r>
          </w:p>
          <w:p w14:paraId="5BB9A731" w14:textId="31C4B6D0" w:rsidR="00CB539C" w:rsidRPr="00483DD2" w:rsidRDefault="00CB539C" w:rsidP="00630AC5">
            <w:pPr>
              <w:pStyle w:val="Odstavecseseznamem"/>
              <w:numPr>
                <w:ilvl w:val="0"/>
                <w:numId w:val="126"/>
              </w:numPr>
              <w:jc w:val="both"/>
              <w:rPr>
                <w:bCs/>
              </w:rPr>
            </w:pPr>
            <w:r>
              <w:rPr>
                <w:bCs/>
              </w:rPr>
              <w:t xml:space="preserve">JSC: </w:t>
            </w:r>
            <w:r w:rsidRPr="00483DD2">
              <w:rPr>
                <w:bCs/>
              </w:rPr>
              <w:t xml:space="preserve">Janík, T., Slavík, J., </w:t>
            </w:r>
            <w:r w:rsidRPr="007B0ED2">
              <w:rPr>
                <w:b/>
                <w:bCs/>
              </w:rPr>
              <w:t>Najvar, P.</w:t>
            </w:r>
            <w:r>
              <w:rPr>
                <w:bCs/>
              </w:rPr>
              <w:t xml:space="preserve"> (25 %)</w:t>
            </w:r>
            <w:r w:rsidRPr="00483DD2">
              <w:rPr>
                <w:bCs/>
              </w:rPr>
              <w:t xml:space="preserve">, &amp; Jirotková, D. (2020). The Same and the Different: On Semantization and Instrumentalization Practices in the (Maths) Classroom. </w:t>
            </w:r>
            <w:r w:rsidRPr="00483DD2">
              <w:rPr>
                <w:bCs/>
                <w:i/>
              </w:rPr>
              <w:t>SAGE open, 10</w:t>
            </w:r>
            <w:r w:rsidRPr="00483DD2">
              <w:rPr>
                <w:bCs/>
              </w:rPr>
              <w:t>(3), 1-12.</w:t>
            </w:r>
          </w:p>
          <w:p w14:paraId="7C4FF690" w14:textId="2C3B7CAD" w:rsidR="00CB539C" w:rsidRPr="00483DD2" w:rsidRDefault="00CB539C" w:rsidP="00630AC5">
            <w:pPr>
              <w:pStyle w:val="Odstavecseseznamem"/>
              <w:numPr>
                <w:ilvl w:val="0"/>
                <w:numId w:val="126"/>
              </w:numPr>
              <w:jc w:val="both"/>
              <w:rPr>
                <w:bCs/>
              </w:rPr>
            </w:pPr>
            <w:r>
              <w:rPr>
                <w:bCs/>
              </w:rPr>
              <w:t xml:space="preserve">Jimp: </w:t>
            </w:r>
            <w:r w:rsidRPr="00483DD2">
              <w:rPr>
                <w:bCs/>
              </w:rPr>
              <w:t xml:space="preserve">Janík, T., Slavík, J., </w:t>
            </w:r>
            <w:r w:rsidRPr="007B0ED2">
              <w:rPr>
                <w:b/>
                <w:bCs/>
              </w:rPr>
              <w:t>Najvar, P.</w:t>
            </w:r>
            <w:r>
              <w:rPr>
                <w:bCs/>
              </w:rPr>
              <w:t xml:space="preserve"> (25 %)</w:t>
            </w:r>
            <w:r w:rsidRPr="00483DD2">
              <w:rPr>
                <w:bCs/>
              </w:rPr>
              <w:t xml:space="preserve">, &amp; Janíková, M. (2019). Shedding the content: semantics of teaching burdened by didactic formalisms. </w:t>
            </w:r>
            <w:r w:rsidRPr="00483DD2">
              <w:rPr>
                <w:bCs/>
                <w:i/>
              </w:rPr>
              <w:t>Journal of Curriculum Studies, 51</w:t>
            </w:r>
            <w:r w:rsidRPr="00483DD2">
              <w:rPr>
                <w:bCs/>
              </w:rPr>
              <w:t>(2), 185-201.</w:t>
            </w:r>
          </w:p>
          <w:p w14:paraId="22B2E481" w14:textId="41287658" w:rsidR="00CB539C" w:rsidRPr="00483DD2" w:rsidRDefault="00CB539C" w:rsidP="00630AC5">
            <w:pPr>
              <w:pStyle w:val="Odstavecseseznamem"/>
              <w:numPr>
                <w:ilvl w:val="0"/>
                <w:numId w:val="126"/>
              </w:numPr>
              <w:jc w:val="both"/>
              <w:rPr>
                <w:bCs/>
              </w:rPr>
            </w:pPr>
            <w:r>
              <w:rPr>
                <w:bCs/>
              </w:rPr>
              <w:t xml:space="preserve">B: </w:t>
            </w:r>
            <w:r w:rsidRPr="00483DD2">
              <w:rPr>
                <w:bCs/>
              </w:rPr>
              <w:t xml:space="preserve">Slavík, J., Janík, T., </w:t>
            </w:r>
            <w:r w:rsidRPr="007B0ED2">
              <w:rPr>
                <w:b/>
                <w:bCs/>
              </w:rPr>
              <w:t>Najvar, P.</w:t>
            </w:r>
            <w:r>
              <w:rPr>
                <w:bCs/>
              </w:rPr>
              <w:t xml:space="preserve"> (25 %)</w:t>
            </w:r>
            <w:r w:rsidRPr="00483DD2">
              <w:rPr>
                <w:bCs/>
              </w:rPr>
              <w:t>, &amp; Knecht, P. (2017</w:t>
            </w:r>
            <w:r w:rsidRPr="00483DD2">
              <w:rPr>
                <w:bCs/>
                <w:i/>
              </w:rPr>
              <w:t>). Transdisciplinární didaktika: o učitelském sdílení znalostí a zvyšování kvality výuky napříč obory</w:t>
            </w:r>
            <w:r w:rsidRPr="00483DD2">
              <w:rPr>
                <w:bCs/>
              </w:rPr>
              <w:t>. Brno: Masarykova univerzita.</w:t>
            </w:r>
          </w:p>
          <w:p w14:paraId="43F4FBCF" w14:textId="71435990" w:rsidR="00CB539C" w:rsidRPr="00483DD2" w:rsidRDefault="00CB539C" w:rsidP="00630AC5">
            <w:pPr>
              <w:pStyle w:val="Odstavecseseznamem"/>
              <w:numPr>
                <w:ilvl w:val="0"/>
                <w:numId w:val="126"/>
              </w:numPr>
              <w:jc w:val="both"/>
              <w:rPr>
                <w:b/>
              </w:rPr>
            </w:pPr>
            <w:r>
              <w:rPr>
                <w:bCs/>
              </w:rPr>
              <w:t xml:space="preserve">JSC: </w:t>
            </w:r>
            <w:r w:rsidRPr="007B0ED2">
              <w:rPr>
                <w:b/>
                <w:bCs/>
              </w:rPr>
              <w:t>Najvar, P. (</w:t>
            </w:r>
            <w:r w:rsidRPr="00483DD2">
              <w:rPr>
                <w:bCs/>
              </w:rPr>
              <w:t xml:space="preserve">2017). Zkoumání (kvality) výuky: srovnání dvou přístupů. </w:t>
            </w:r>
            <w:r w:rsidRPr="00483DD2">
              <w:rPr>
                <w:bCs/>
                <w:i/>
              </w:rPr>
              <w:t>Pedagogika, 67</w:t>
            </w:r>
            <w:r w:rsidRPr="00483DD2">
              <w:rPr>
                <w:bCs/>
              </w:rPr>
              <w:t>(3), 219-246.</w:t>
            </w:r>
          </w:p>
        </w:tc>
      </w:tr>
      <w:tr w:rsidR="00CB539C" w14:paraId="0F021677" w14:textId="77777777" w:rsidTr="00483DD2">
        <w:trPr>
          <w:trHeight w:val="218"/>
        </w:trPr>
        <w:tc>
          <w:tcPr>
            <w:tcW w:w="9859" w:type="dxa"/>
            <w:gridSpan w:val="14"/>
            <w:shd w:val="clear" w:color="auto" w:fill="F7CAAC"/>
          </w:tcPr>
          <w:p w14:paraId="7B308242" w14:textId="77777777" w:rsidR="00CB539C" w:rsidRDefault="00CB539C" w:rsidP="00CB539C">
            <w:pPr>
              <w:rPr>
                <w:b/>
              </w:rPr>
            </w:pPr>
            <w:r>
              <w:rPr>
                <w:b/>
              </w:rPr>
              <w:lastRenderedPageBreak/>
              <w:t>Působení v zahraničí</w:t>
            </w:r>
          </w:p>
        </w:tc>
      </w:tr>
      <w:tr w:rsidR="00CB539C" w14:paraId="3AC39A41" w14:textId="77777777" w:rsidTr="00483DD2">
        <w:trPr>
          <w:trHeight w:val="328"/>
        </w:trPr>
        <w:tc>
          <w:tcPr>
            <w:tcW w:w="9859" w:type="dxa"/>
            <w:gridSpan w:val="14"/>
          </w:tcPr>
          <w:p w14:paraId="5E2489B4" w14:textId="77777777" w:rsidR="00CB539C" w:rsidRDefault="00CB539C" w:rsidP="00CB539C">
            <w:pPr>
              <w:rPr>
                <w:b/>
              </w:rPr>
            </w:pPr>
          </w:p>
        </w:tc>
      </w:tr>
      <w:tr w:rsidR="00CB539C" w14:paraId="7E1E4619" w14:textId="77777777" w:rsidTr="00483DD2">
        <w:trPr>
          <w:cantSplit/>
          <w:trHeight w:val="273"/>
        </w:trPr>
        <w:tc>
          <w:tcPr>
            <w:tcW w:w="2518" w:type="dxa"/>
            <w:shd w:val="clear" w:color="auto" w:fill="F7CAAC"/>
          </w:tcPr>
          <w:p w14:paraId="7D017D9C" w14:textId="77777777" w:rsidR="00CB539C" w:rsidRDefault="00CB539C" w:rsidP="00CB539C">
            <w:pPr>
              <w:jc w:val="both"/>
              <w:rPr>
                <w:b/>
              </w:rPr>
            </w:pPr>
            <w:r>
              <w:rPr>
                <w:b/>
              </w:rPr>
              <w:t xml:space="preserve">Podpis </w:t>
            </w:r>
          </w:p>
        </w:tc>
        <w:tc>
          <w:tcPr>
            <w:tcW w:w="4536" w:type="dxa"/>
            <w:gridSpan w:val="7"/>
          </w:tcPr>
          <w:p w14:paraId="3D3CCD3F" w14:textId="77777777" w:rsidR="00CB539C" w:rsidRDefault="00CB539C" w:rsidP="00CB539C">
            <w:pPr>
              <w:jc w:val="both"/>
            </w:pPr>
            <w:r>
              <w:t xml:space="preserve">doc. Mgr. Petr Najvar, Ph.D. </w:t>
            </w:r>
          </w:p>
        </w:tc>
        <w:tc>
          <w:tcPr>
            <w:tcW w:w="786" w:type="dxa"/>
            <w:gridSpan w:val="3"/>
            <w:shd w:val="clear" w:color="auto" w:fill="F7CAAC"/>
          </w:tcPr>
          <w:p w14:paraId="609AC23A" w14:textId="77777777" w:rsidR="00CB539C" w:rsidRDefault="00CB539C" w:rsidP="00CB539C">
            <w:pPr>
              <w:jc w:val="both"/>
            </w:pPr>
            <w:r>
              <w:rPr>
                <w:b/>
              </w:rPr>
              <w:t>datum</w:t>
            </w:r>
          </w:p>
        </w:tc>
        <w:tc>
          <w:tcPr>
            <w:tcW w:w="2019" w:type="dxa"/>
            <w:gridSpan w:val="3"/>
          </w:tcPr>
          <w:p w14:paraId="2C1A0AD5" w14:textId="6DE22C3C" w:rsidR="00CB539C" w:rsidRDefault="00CB539C" w:rsidP="00CB539C">
            <w:pPr>
              <w:jc w:val="both"/>
            </w:pPr>
            <w:r>
              <w:t>31. 10. 2022</w:t>
            </w:r>
          </w:p>
        </w:tc>
      </w:tr>
    </w:tbl>
    <w:p w14:paraId="17741B86" w14:textId="3FCFDC7A" w:rsidR="003D5DBE" w:rsidRDefault="003D5DBE" w:rsidP="00C00755">
      <w:pPr>
        <w:sectPr w:rsidR="003D5DBE">
          <w:pgSz w:w="11906" w:h="16838"/>
          <w:pgMar w:top="1417" w:right="1417" w:bottom="1417" w:left="1417" w:header="708" w:footer="708" w:gutter="0"/>
          <w:cols w:space="708"/>
          <w:docGrid w:linePitch="360"/>
        </w:sectPr>
      </w:pPr>
    </w:p>
    <w:tbl>
      <w:tblPr>
        <w:tblW w:w="10191" w:type="dxa"/>
        <w:tblInd w:w="3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791"/>
        <w:gridCol w:w="430"/>
        <w:gridCol w:w="1117"/>
        <w:gridCol w:w="575"/>
        <w:gridCol w:w="1559"/>
        <w:gridCol w:w="1145"/>
        <w:gridCol w:w="22"/>
        <w:gridCol w:w="835"/>
        <w:gridCol w:w="845"/>
        <w:gridCol w:w="872"/>
      </w:tblGrid>
      <w:tr w:rsidR="00C00755" w14:paraId="5CB5194C" w14:textId="77777777" w:rsidTr="004F208B">
        <w:trPr>
          <w:trHeight w:val="323"/>
        </w:trPr>
        <w:tc>
          <w:tcPr>
            <w:tcW w:w="10191" w:type="dxa"/>
            <w:gridSpan w:val="10"/>
            <w:tcBorders>
              <w:left w:val="single" w:sz="6" w:space="0" w:color="000000"/>
              <w:bottom w:val="double" w:sz="1" w:space="0" w:color="000000"/>
            </w:tcBorders>
            <w:shd w:val="clear" w:color="auto" w:fill="BCD5ED"/>
          </w:tcPr>
          <w:p w14:paraId="55EC1381" w14:textId="77777777" w:rsidR="00C00755" w:rsidRPr="00AD225C" w:rsidRDefault="00C00755" w:rsidP="00461E1E">
            <w:pPr>
              <w:ind w:left="69"/>
              <w:rPr>
                <w:b/>
                <w:sz w:val="28"/>
              </w:rPr>
            </w:pPr>
            <w:r w:rsidRPr="00AD225C">
              <w:rPr>
                <w:b/>
                <w:sz w:val="28"/>
              </w:rPr>
              <w:lastRenderedPageBreak/>
              <w:t>C-I – Personální zabezpečení</w:t>
            </w:r>
          </w:p>
        </w:tc>
      </w:tr>
      <w:tr w:rsidR="00C00755" w14:paraId="105651DA" w14:textId="77777777" w:rsidTr="004F208B">
        <w:trPr>
          <w:trHeight w:val="229"/>
        </w:trPr>
        <w:tc>
          <w:tcPr>
            <w:tcW w:w="2791" w:type="dxa"/>
            <w:tcBorders>
              <w:top w:val="double" w:sz="1" w:space="0" w:color="000000"/>
              <w:left w:val="single" w:sz="6" w:space="0" w:color="000000"/>
            </w:tcBorders>
            <w:shd w:val="clear" w:color="auto" w:fill="F7C9AC"/>
          </w:tcPr>
          <w:p w14:paraId="2A9865DB" w14:textId="77777777" w:rsidR="00C00755" w:rsidRPr="00AD225C" w:rsidRDefault="00C00755" w:rsidP="00461E1E">
            <w:pPr>
              <w:ind w:left="69"/>
              <w:rPr>
                <w:b/>
              </w:rPr>
            </w:pPr>
            <w:r w:rsidRPr="00AD225C">
              <w:rPr>
                <w:b/>
              </w:rPr>
              <w:t>Vysoká škola</w:t>
            </w:r>
          </w:p>
        </w:tc>
        <w:tc>
          <w:tcPr>
            <w:tcW w:w="7400" w:type="dxa"/>
            <w:gridSpan w:val="9"/>
            <w:tcBorders>
              <w:top w:val="double" w:sz="1" w:space="0" w:color="000000"/>
            </w:tcBorders>
          </w:tcPr>
          <w:p w14:paraId="338855F4" w14:textId="77777777" w:rsidR="00C00755" w:rsidRPr="00AD225C" w:rsidRDefault="00C00755" w:rsidP="00461E1E">
            <w:pPr>
              <w:ind w:left="71"/>
            </w:pPr>
            <w:r w:rsidRPr="00AD225C">
              <w:t>Univerzita Tomáše Bati ve Zlíně</w:t>
            </w:r>
          </w:p>
        </w:tc>
      </w:tr>
      <w:tr w:rsidR="00C00755" w14:paraId="258C6E3D" w14:textId="77777777" w:rsidTr="004F208B">
        <w:trPr>
          <w:trHeight w:val="230"/>
        </w:trPr>
        <w:tc>
          <w:tcPr>
            <w:tcW w:w="2791" w:type="dxa"/>
            <w:tcBorders>
              <w:left w:val="single" w:sz="6" w:space="0" w:color="000000"/>
            </w:tcBorders>
            <w:shd w:val="clear" w:color="auto" w:fill="F7C9AC"/>
          </w:tcPr>
          <w:p w14:paraId="5A8ED45D" w14:textId="77777777" w:rsidR="00C00755" w:rsidRPr="00AD225C" w:rsidRDefault="00C00755" w:rsidP="00461E1E">
            <w:pPr>
              <w:ind w:left="69"/>
              <w:rPr>
                <w:b/>
              </w:rPr>
            </w:pPr>
            <w:r w:rsidRPr="00AD225C">
              <w:rPr>
                <w:b/>
              </w:rPr>
              <w:t>Součást vysoké školy</w:t>
            </w:r>
          </w:p>
        </w:tc>
        <w:tc>
          <w:tcPr>
            <w:tcW w:w="7400" w:type="dxa"/>
            <w:gridSpan w:val="9"/>
          </w:tcPr>
          <w:p w14:paraId="3475C828" w14:textId="77777777" w:rsidR="00C00755" w:rsidRPr="00AD225C" w:rsidRDefault="00C00755" w:rsidP="00461E1E">
            <w:pPr>
              <w:ind w:left="71"/>
            </w:pPr>
            <w:r>
              <w:rPr>
                <w:color w:val="000000"/>
                <w:bdr w:val="none" w:sz="0" w:space="0" w:color="auto" w:frame="1"/>
              </w:rPr>
              <w:t>Fakulta humanitních studií</w:t>
            </w:r>
          </w:p>
        </w:tc>
      </w:tr>
      <w:tr w:rsidR="00C00755" w14:paraId="7A5F2462" w14:textId="77777777" w:rsidTr="004F208B">
        <w:trPr>
          <w:trHeight w:val="230"/>
        </w:trPr>
        <w:tc>
          <w:tcPr>
            <w:tcW w:w="2791" w:type="dxa"/>
            <w:tcBorders>
              <w:left w:val="single" w:sz="6" w:space="0" w:color="000000"/>
            </w:tcBorders>
            <w:shd w:val="clear" w:color="auto" w:fill="F7C9AC"/>
          </w:tcPr>
          <w:p w14:paraId="176DED7C" w14:textId="77777777" w:rsidR="00C00755" w:rsidRPr="00AD225C" w:rsidRDefault="00C00755" w:rsidP="00461E1E">
            <w:pPr>
              <w:ind w:left="69"/>
              <w:rPr>
                <w:b/>
              </w:rPr>
            </w:pPr>
            <w:r w:rsidRPr="00AD225C">
              <w:rPr>
                <w:b/>
              </w:rPr>
              <w:t>Název studijního programu</w:t>
            </w:r>
          </w:p>
        </w:tc>
        <w:tc>
          <w:tcPr>
            <w:tcW w:w="7400" w:type="dxa"/>
            <w:gridSpan w:val="9"/>
          </w:tcPr>
          <w:p w14:paraId="6F3C60EC" w14:textId="77777777" w:rsidR="00C00755" w:rsidRPr="00AD225C" w:rsidRDefault="00C00755" w:rsidP="00461E1E">
            <w:pPr>
              <w:ind w:left="71"/>
            </w:pPr>
            <w:r>
              <w:t>Pedagogika</w:t>
            </w:r>
          </w:p>
        </w:tc>
      </w:tr>
      <w:tr w:rsidR="00C00755" w14:paraId="427B6C09" w14:textId="77777777" w:rsidTr="004F208B">
        <w:trPr>
          <w:trHeight w:val="230"/>
        </w:trPr>
        <w:tc>
          <w:tcPr>
            <w:tcW w:w="2791" w:type="dxa"/>
            <w:tcBorders>
              <w:left w:val="single" w:sz="6" w:space="0" w:color="000000"/>
            </w:tcBorders>
            <w:shd w:val="clear" w:color="auto" w:fill="F7C9AC"/>
          </w:tcPr>
          <w:p w14:paraId="2F03BE1C" w14:textId="77777777" w:rsidR="00C00755" w:rsidRPr="00AD225C" w:rsidRDefault="00C00755" w:rsidP="00461E1E">
            <w:pPr>
              <w:ind w:left="69"/>
              <w:rPr>
                <w:b/>
              </w:rPr>
            </w:pPr>
            <w:r w:rsidRPr="00AD225C">
              <w:rPr>
                <w:b/>
              </w:rPr>
              <w:t>Jméno a příjmení</w:t>
            </w:r>
          </w:p>
        </w:tc>
        <w:tc>
          <w:tcPr>
            <w:tcW w:w="3681" w:type="dxa"/>
            <w:gridSpan w:val="4"/>
          </w:tcPr>
          <w:p w14:paraId="3DA11169" w14:textId="77777777" w:rsidR="00C00755" w:rsidRPr="00A35049" w:rsidRDefault="00C00755" w:rsidP="00461E1E">
            <w:pPr>
              <w:ind w:left="71"/>
              <w:rPr>
                <w:bCs/>
              </w:rPr>
            </w:pPr>
            <w:bookmarkStart w:id="181" w:name="_bookmark39"/>
            <w:bookmarkEnd w:id="181"/>
            <w:r w:rsidRPr="00A35049">
              <w:rPr>
                <w:bCs/>
              </w:rPr>
              <w:t>Jana Orsavová</w:t>
            </w:r>
          </w:p>
        </w:tc>
        <w:tc>
          <w:tcPr>
            <w:tcW w:w="1145" w:type="dxa"/>
            <w:shd w:val="clear" w:color="auto" w:fill="F7C9AC"/>
          </w:tcPr>
          <w:p w14:paraId="6725CFCB" w14:textId="77777777" w:rsidR="00C00755" w:rsidRPr="00AD225C" w:rsidRDefault="00C00755" w:rsidP="00461E1E">
            <w:pPr>
              <w:ind w:left="69"/>
              <w:rPr>
                <w:b/>
              </w:rPr>
            </w:pPr>
            <w:r w:rsidRPr="00AD225C">
              <w:rPr>
                <w:b/>
              </w:rPr>
              <w:t>Tituly</w:t>
            </w:r>
          </w:p>
        </w:tc>
        <w:tc>
          <w:tcPr>
            <w:tcW w:w="2574" w:type="dxa"/>
            <w:gridSpan w:val="4"/>
          </w:tcPr>
          <w:p w14:paraId="30A1991B" w14:textId="77777777" w:rsidR="00C00755" w:rsidRPr="00AD225C" w:rsidRDefault="00C00755" w:rsidP="00461E1E">
            <w:pPr>
              <w:ind w:left="69"/>
            </w:pPr>
            <w:r w:rsidRPr="00AD225C">
              <w:t>Mgr., Ph.D.</w:t>
            </w:r>
          </w:p>
        </w:tc>
      </w:tr>
      <w:tr w:rsidR="004F208B" w14:paraId="5EE63AFF" w14:textId="77777777" w:rsidTr="004F208B">
        <w:trPr>
          <w:trHeight w:val="230"/>
        </w:trPr>
        <w:tc>
          <w:tcPr>
            <w:tcW w:w="2791" w:type="dxa"/>
            <w:tcBorders>
              <w:left w:val="single" w:sz="6" w:space="0" w:color="000000"/>
            </w:tcBorders>
            <w:shd w:val="clear" w:color="auto" w:fill="F7C9AC"/>
          </w:tcPr>
          <w:p w14:paraId="59FB4987" w14:textId="6F332FD3" w:rsidR="004F208B" w:rsidRPr="00AD225C" w:rsidRDefault="004F208B" w:rsidP="00461E1E">
            <w:pPr>
              <w:ind w:left="69"/>
              <w:rPr>
                <w:b/>
              </w:rPr>
            </w:pPr>
            <w:r w:rsidRPr="00AD225C">
              <w:rPr>
                <w:b/>
              </w:rPr>
              <w:t>Rok narození</w:t>
            </w:r>
          </w:p>
        </w:tc>
        <w:tc>
          <w:tcPr>
            <w:tcW w:w="1547" w:type="dxa"/>
            <w:gridSpan w:val="2"/>
            <w:tcBorders>
              <w:left w:val="single" w:sz="6" w:space="0" w:color="000000"/>
            </w:tcBorders>
            <w:shd w:val="clear" w:color="auto" w:fill="auto"/>
          </w:tcPr>
          <w:p w14:paraId="3AA261C9" w14:textId="4EC72DA6" w:rsidR="004F208B" w:rsidRPr="00AD225C" w:rsidRDefault="004F208B" w:rsidP="00461E1E">
            <w:pPr>
              <w:ind w:left="69"/>
              <w:rPr>
                <w:b/>
              </w:rPr>
            </w:pPr>
            <w:r>
              <w:rPr>
                <w:b/>
              </w:rPr>
              <w:t>1982</w:t>
            </w:r>
          </w:p>
        </w:tc>
        <w:tc>
          <w:tcPr>
            <w:tcW w:w="575" w:type="dxa"/>
          </w:tcPr>
          <w:p w14:paraId="028E3B8F" w14:textId="5ED04D92" w:rsidR="004F208B" w:rsidRPr="00AD225C" w:rsidRDefault="004F208B" w:rsidP="00461E1E">
            <w:pPr>
              <w:ind w:left="67"/>
            </w:pPr>
            <w:r>
              <w:t>pp.</w:t>
            </w:r>
          </w:p>
        </w:tc>
        <w:tc>
          <w:tcPr>
            <w:tcW w:w="1559" w:type="dxa"/>
            <w:shd w:val="clear" w:color="auto" w:fill="F7C9AC"/>
          </w:tcPr>
          <w:p w14:paraId="258F80C4" w14:textId="24B4762A" w:rsidR="004F208B" w:rsidRPr="00AD225C" w:rsidRDefault="004F208B" w:rsidP="00461E1E">
            <w:pPr>
              <w:ind w:left="69"/>
              <w:rPr>
                <w:b/>
              </w:rPr>
            </w:pPr>
            <w:r w:rsidRPr="00AD225C">
              <w:rPr>
                <w:b/>
              </w:rPr>
              <w:t>rozsah</w:t>
            </w:r>
          </w:p>
        </w:tc>
        <w:tc>
          <w:tcPr>
            <w:tcW w:w="1145" w:type="dxa"/>
          </w:tcPr>
          <w:p w14:paraId="0D4BB24E" w14:textId="77777777" w:rsidR="004F208B" w:rsidRPr="00AD225C" w:rsidRDefault="004F208B" w:rsidP="00461E1E">
            <w:pPr>
              <w:ind w:left="69"/>
            </w:pPr>
            <w:r>
              <w:t>40</w:t>
            </w:r>
          </w:p>
        </w:tc>
        <w:tc>
          <w:tcPr>
            <w:tcW w:w="857" w:type="dxa"/>
            <w:gridSpan w:val="2"/>
            <w:shd w:val="clear" w:color="auto" w:fill="F7C9AC"/>
          </w:tcPr>
          <w:p w14:paraId="2C040F50" w14:textId="05B4931C" w:rsidR="004F208B" w:rsidRPr="00AD225C" w:rsidRDefault="004F208B" w:rsidP="00461E1E">
            <w:pPr>
              <w:ind w:left="69"/>
              <w:rPr>
                <w:b/>
              </w:rPr>
            </w:pPr>
            <w:r w:rsidRPr="00AD225C">
              <w:rPr>
                <w:b/>
              </w:rPr>
              <w:t>do kdy</w:t>
            </w:r>
          </w:p>
        </w:tc>
        <w:tc>
          <w:tcPr>
            <w:tcW w:w="1717" w:type="dxa"/>
            <w:gridSpan w:val="2"/>
          </w:tcPr>
          <w:p w14:paraId="32CC33A6" w14:textId="729D765C" w:rsidR="004F208B" w:rsidRPr="00AD225C" w:rsidRDefault="00BA34CF" w:rsidP="00461E1E">
            <w:pPr>
              <w:ind w:left="66"/>
            </w:pPr>
            <w:r>
              <w:t>N</w:t>
            </w:r>
          </w:p>
        </w:tc>
      </w:tr>
      <w:tr w:rsidR="004F208B" w14:paraId="429DBD4D" w14:textId="77777777" w:rsidTr="004F208B">
        <w:trPr>
          <w:trHeight w:val="230"/>
        </w:trPr>
        <w:tc>
          <w:tcPr>
            <w:tcW w:w="4338" w:type="dxa"/>
            <w:gridSpan w:val="3"/>
            <w:tcBorders>
              <w:left w:val="single" w:sz="6" w:space="0" w:color="000000"/>
            </w:tcBorders>
            <w:shd w:val="clear" w:color="auto" w:fill="F7C9AC"/>
          </w:tcPr>
          <w:p w14:paraId="1DDDD2E0" w14:textId="6C661290" w:rsidR="004F208B" w:rsidRPr="00AD225C" w:rsidRDefault="004F208B" w:rsidP="00461E1E">
            <w:pPr>
              <w:ind w:left="69"/>
              <w:rPr>
                <w:b/>
              </w:rPr>
            </w:pPr>
            <w:r w:rsidRPr="00AD225C">
              <w:rPr>
                <w:b/>
              </w:rPr>
              <w:t>Typ vztahu na součásti VŠ, která uskutečňuje st. program</w:t>
            </w:r>
          </w:p>
        </w:tc>
        <w:tc>
          <w:tcPr>
            <w:tcW w:w="575" w:type="dxa"/>
          </w:tcPr>
          <w:p w14:paraId="61EFAA7F" w14:textId="14B209B4" w:rsidR="004F208B" w:rsidRDefault="004F208B" w:rsidP="00461E1E">
            <w:pPr>
              <w:ind w:left="67"/>
            </w:pPr>
            <w:r>
              <w:t>pp.</w:t>
            </w:r>
          </w:p>
        </w:tc>
        <w:tc>
          <w:tcPr>
            <w:tcW w:w="1559" w:type="dxa"/>
            <w:shd w:val="clear" w:color="auto" w:fill="F7C9AC"/>
          </w:tcPr>
          <w:p w14:paraId="426CC325" w14:textId="3D6F484E" w:rsidR="004F208B" w:rsidRPr="00AD225C" w:rsidRDefault="004F208B" w:rsidP="00461E1E">
            <w:pPr>
              <w:ind w:left="69"/>
              <w:rPr>
                <w:b/>
              </w:rPr>
            </w:pPr>
            <w:r w:rsidRPr="00AD225C">
              <w:rPr>
                <w:b/>
              </w:rPr>
              <w:t>rozsah</w:t>
            </w:r>
          </w:p>
        </w:tc>
        <w:tc>
          <w:tcPr>
            <w:tcW w:w="1145" w:type="dxa"/>
          </w:tcPr>
          <w:p w14:paraId="618749B1" w14:textId="434C059F" w:rsidR="004F208B" w:rsidRDefault="004F208B" w:rsidP="00461E1E">
            <w:pPr>
              <w:ind w:left="69"/>
            </w:pPr>
            <w:r w:rsidRPr="00AD225C">
              <w:t>40</w:t>
            </w:r>
          </w:p>
        </w:tc>
        <w:tc>
          <w:tcPr>
            <w:tcW w:w="857" w:type="dxa"/>
            <w:gridSpan w:val="2"/>
            <w:shd w:val="clear" w:color="auto" w:fill="F7C9AC"/>
          </w:tcPr>
          <w:p w14:paraId="1E22F0AE" w14:textId="12B5BAF7" w:rsidR="004F208B" w:rsidRPr="00AD225C" w:rsidRDefault="004F208B" w:rsidP="00461E1E">
            <w:pPr>
              <w:ind w:left="69"/>
              <w:rPr>
                <w:b/>
              </w:rPr>
            </w:pPr>
            <w:r w:rsidRPr="00AD225C">
              <w:rPr>
                <w:b/>
              </w:rPr>
              <w:t>do kdy</w:t>
            </w:r>
          </w:p>
        </w:tc>
        <w:tc>
          <w:tcPr>
            <w:tcW w:w="1717" w:type="dxa"/>
            <w:gridSpan w:val="2"/>
          </w:tcPr>
          <w:p w14:paraId="3D7813D6" w14:textId="57B97B06" w:rsidR="004F208B" w:rsidRDefault="004F208B" w:rsidP="00461E1E">
            <w:pPr>
              <w:ind w:left="66"/>
            </w:pPr>
            <w:r>
              <w:t>N</w:t>
            </w:r>
          </w:p>
        </w:tc>
      </w:tr>
      <w:tr w:rsidR="00C00755" w14:paraId="4E2064A6" w14:textId="77777777" w:rsidTr="004F208B">
        <w:trPr>
          <w:trHeight w:val="230"/>
        </w:trPr>
        <w:tc>
          <w:tcPr>
            <w:tcW w:w="4913" w:type="dxa"/>
            <w:gridSpan w:val="4"/>
            <w:tcBorders>
              <w:left w:val="single" w:sz="6" w:space="0" w:color="000000"/>
            </w:tcBorders>
            <w:shd w:val="clear" w:color="auto" w:fill="F7C9AC"/>
          </w:tcPr>
          <w:p w14:paraId="417244B8" w14:textId="77777777" w:rsidR="00C00755" w:rsidRPr="00AD225C" w:rsidRDefault="00C00755" w:rsidP="00461E1E">
            <w:pPr>
              <w:ind w:left="69"/>
              <w:rPr>
                <w:b/>
              </w:rPr>
            </w:pPr>
            <w:r w:rsidRPr="00AD225C">
              <w:rPr>
                <w:b/>
              </w:rPr>
              <w:t>Další současná působení jako akademický pracovník na jiných VŠ</w:t>
            </w:r>
          </w:p>
        </w:tc>
        <w:tc>
          <w:tcPr>
            <w:tcW w:w="2704" w:type="dxa"/>
            <w:gridSpan w:val="2"/>
            <w:shd w:val="clear" w:color="auto" w:fill="F7C9AC"/>
          </w:tcPr>
          <w:p w14:paraId="57C318E4" w14:textId="77777777" w:rsidR="00C00755" w:rsidRPr="00AD225C" w:rsidRDefault="00C00755" w:rsidP="00461E1E">
            <w:pPr>
              <w:ind w:left="69"/>
              <w:rPr>
                <w:b/>
              </w:rPr>
            </w:pPr>
            <w:r w:rsidRPr="00AD225C">
              <w:rPr>
                <w:b/>
              </w:rPr>
              <w:t>typ prac. vztahu</w:t>
            </w:r>
          </w:p>
        </w:tc>
        <w:tc>
          <w:tcPr>
            <w:tcW w:w="2574" w:type="dxa"/>
            <w:gridSpan w:val="4"/>
            <w:shd w:val="clear" w:color="auto" w:fill="F7C9AC"/>
          </w:tcPr>
          <w:p w14:paraId="729EB8B1" w14:textId="77777777" w:rsidR="00C00755" w:rsidRPr="00AD225C" w:rsidRDefault="00C00755" w:rsidP="00461E1E">
            <w:pPr>
              <w:ind w:left="69"/>
              <w:rPr>
                <w:b/>
              </w:rPr>
            </w:pPr>
            <w:r w:rsidRPr="00AD225C">
              <w:rPr>
                <w:b/>
              </w:rPr>
              <w:t>rozsah</w:t>
            </w:r>
          </w:p>
        </w:tc>
      </w:tr>
      <w:tr w:rsidR="00C00755" w14:paraId="3A38A98D" w14:textId="77777777" w:rsidTr="004F208B">
        <w:trPr>
          <w:trHeight w:val="230"/>
        </w:trPr>
        <w:tc>
          <w:tcPr>
            <w:tcW w:w="4913" w:type="dxa"/>
            <w:gridSpan w:val="4"/>
            <w:tcBorders>
              <w:left w:val="single" w:sz="6" w:space="0" w:color="000000"/>
            </w:tcBorders>
          </w:tcPr>
          <w:p w14:paraId="4BC20201" w14:textId="77777777" w:rsidR="00C00755" w:rsidRPr="00AD225C" w:rsidRDefault="00C00755" w:rsidP="00461E1E">
            <w:pPr>
              <w:ind w:left="69"/>
            </w:pPr>
            <w:r>
              <w:t>nemá</w:t>
            </w:r>
          </w:p>
        </w:tc>
        <w:tc>
          <w:tcPr>
            <w:tcW w:w="2704" w:type="dxa"/>
            <w:gridSpan w:val="2"/>
          </w:tcPr>
          <w:p w14:paraId="6CD3C810" w14:textId="77777777" w:rsidR="00C00755" w:rsidRPr="00AD225C" w:rsidRDefault="00C00755" w:rsidP="00461E1E">
            <w:pPr>
              <w:ind w:left="69"/>
            </w:pPr>
            <w:r w:rsidRPr="00AD225C">
              <w:t>---</w:t>
            </w:r>
          </w:p>
        </w:tc>
        <w:tc>
          <w:tcPr>
            <w:tcW w:w="2574" w:type="dxa"/>
            <w:gridSpan w:val="4"/>
          </w:tcPr>
          <w:p w14:paraId="13AEF6A4" w14:textId="77777777" w:rsidR="00C00755" w:rsidRPr="00AD225C" w:rsidRDefault="00C00755" w:rsidP="00461E1E">
            <w:pPr>
              <w:ind w:left="69"/>
            </w:pPr>
            <w:r w:rsidRPr="00AD225C">
              <w:t>---</w:t>
            </w:r>
          </w:p>
        </w:tc>
      </w:tr>
      <w:tr w:rsidR="00C00755" w14:paraId="221C4C4F" w14:textId="77777777" w:rsidTr="004F208B">
        <w:trPr>
          <w:trHeight w:val="460"/>
        </w:trPr>
        <w:tc>
          <w:tcPr>
            <w:tcW w:w="10191" w:type="dxa"/>
            <w:gridSpan w:val="10"/>
            <w:tcBorders>
              <w:left w:val="single" w:sz="6" w:space="0" w:color="000000"/>
            </w:tcBorders>
            <w:shd w:val="clear" w:color="auto" w:fill="F7C9AC"/>
          </w:tcPr>
          <w:p w14:paraId="2ACD5400" w14:textId="77777777" w:rsidR="00C00755" w:rsidRPr="00AD225C" w:rsidRDefault="00C00755" w:rsidP="00461E1E">
            <w:pPr>
              <w:ind w:left="69"/>
              <w:rPr>
                <w:b/>
              </w:rPr>
            </w:pPr>
            <w:r w:rsidRPr="00AD225C">
              <w:rPr>
                <w:b/>
              </w:rPr>
              <w:t>Předměty příslušného studijního programu a způsob zapojení do jejich výuky, příp. další zapojení do uskutečňování studijního programu</w:t>
            </w:r>
          </w:p>
        </w:tc>
      </w:tr>
      <w:tr w:rsidR="00C00755" w14:paraId="713FC626" w14:textId="77777777" w:rsidTr="004F208B">
        <w:trPr>
          <w:trHeight w:val="745"/>
        </w:trPr>
        <w:tc>
          <w:tcPr>
            <w:tcW w:w="10191" w:type="dxa"/>
            <w:gridSpan w:val="10"/>
            <w:tcBorders>
              <w:left w:val="single" w:sz="6" w:space="0" w:color="000000"/>
            </w:tcBorders>
          </w:tcPr>
          <w:p w14:paraId="32A8310A" w14:textId="77777777" w:rsidR="00C00755" w:rsidRPr="00EC01BE" w:rsidRDefault="00C00755" w:rsidP="00461E1E">
            <w:pPr>
              <w:jc w:val="both"/>
            </w:pPr>
            <w:r w:rsidRPr="00EC01BE">
              <w:t xml:space="preserve">V rámci studijního programu Pedagogika: </w:t>
            </w:r>
          </w:p>
          <w:p w14:paraId="127EB95B" w14:textId="00A7F6B3" w:rsidR="00C00755" w:rsidRPr="00EC01BE" w:rsidRDefault="00C00755" w:rsidP="00630AC5">
            <w:pPr>
              <w:pStyle w:val="Odstavecseseznamem"/>
              <w:numPr>
                <w:ilvl w:val="0"/>
                <w:numId w:val="94"/>
              </w:numPr>
              <w:contextualSpacing w:val="0"/>
              <w:jc w:val="both"/>
            </w:pPr>
            <w:r w:rsidRPr="00EC01BE">
              <w:t xml:space="preserve">garantuje předmět </w:t>
            </w:r>
            <w:r w:rsidRPr="00EC01BE">
              <w:rPr>
                <w:color w:val="000000"/>
              </w:rPr>
              <w:t xml:space="preserve">Akademické dovednosti v angličtině I. </w:t>
            </w:r>
            <w:r w:rsidRPr="00EC01BE">
              <w:t>(</w:t>
            </w:r>
            <w:r w:rsidR="00572394">
              <w:t>vyučující</w:t>
            </w:r>
            <w:r w:rsidRPr="00EC01BE">
              <w:t xml:space="preserve"> 50 %),</w:t>
            </w:r>
          </w:p>
          <w:p w14:paraId="0EEB3AE9" w14:textId="726CEDB7" w:rsidR="00C00755" w:rsidRPr="009A2F70" w:rsidRDefault="00C00755" w:rsidP="00630AC5">
            <w:pPr>
              <w:pStyle w:val="Odstavecseseznamem"/>
              <w:numPr>
                <w:ilvl w:val="0"/>
                <w:numId w:val="94"/>
              </w:numPr>
              <w:contextualSpacing w:val="0"/>
              <w:jc w:val="both"/>
            </w:pPr>
            <w:r w:rsidRPr="00EC01BE">
              <w:t xml:space="preserve">garantuje předmět </w:t>
            </w:r>
            <w:r w:rsidRPr="00EC01BE">
              <w:rPr>
                <w:color w:val="000000"/>
              </w:rPr>
              <w:t xml:space="preserve">Akademické dovednosti v angličtině II. </w:t>
            </w:r>
            <w:r w:rsidRPr="00EC01BE">
              <w:t>(</w:t>
            </w:r>
            <w:r w:rsidR="003026CA">
              <w:t>vyučující</w:t>
            </w:r>
            <w:r w:rsidRPr="00EC01BE">
              <w:t xml:space="preserve"> 50 %)</w:t>
            </w:r>
            <w:r w:rsidR="00461E1E">
              <w:t>.</w:t>
            </w:r>
          </w:p>
        </w:tc>
      </w:tr>
      <w:tr w:rsidR="00E71F40" w14:paraId="28F69BDC" w14:textId="77777777" w:rsidTr="004F208B">
        <w:trPr>
          <w:trHeight w:val="290"/>
        </w:trPr>
        <w:tc>
          <w:tcPr>
            <w:tcW w:w="10191" w:type="dxa"/>
            <w:gridSpan w:val="10"/>
            <w:tcBorders>
              <w:left w:val="single" w:sz="6" w:space="0" w:color="000000"/>
            </w:tcBorders>
            <w:shd w:val="clear" w:color="auto" w:fill="FBD4B4" w:themeFill="accent6" w:themeFillTint="66"/>
          </w:tcPr>
          <w:p w14:paraId="0BD296FA" w14:textId="55ECDE11" w:rsidR="00E71F40" w:rsidRPr="00EC01BE" w:rsidRDefault="00E71F40" w:rsidP="00461E1E">
            <w:pPr>
              <w:jc w:val="both"/>
            </w:pPr>
            <w:r>
              <w:rPr>
                <w:b/>
              </w:rPr>
              <w:t>Zapojení do výuky v dalších studijních programech na téže vysoké škole (pouze u garantů ZT a PZ předmětů)</w:t>
            </w:r>
          </w:p>
        </w:tc>
      </w:tr>
      <w:tr w:rsidR="00E71F40" w14:paraId="79A1E36C" w14:textId="77777777" w:rsidTr="004F208B">
        <w:trPr>
          <w:trHeight w:val="185"/>
        </w:trPr>
        <w:tc>
          <w:tcPr>
            <w:tcW w:w="2791" w:type="dxa"/>
            <w:tcBorders>
              <w:left w:val="single" w:sz="6" w:space="0" w:color="000000"/>
            </w:tcBorders>
          </w:tcPr>
          <w:p w14:paraId="40ADF089" w14:textId="7B10135B" w:rsidR="00E71F40" w:rsidRPr="00EC01BE" w:rsidRDefault="00E71F40" w:rsidP="00461E1E">
            <w:pPr>
              <w:jc w:val="both"/>
            </w:pPr>
            <w:r w:rsidRPr="00DB5CF8">
              <w:t>Název studijního předmětu</w:t>
            </w:r>
          </w:p>
        </w:tc>
        <w:tc>
          <w:tcPr>
            <w:tcW w:w="3681" w:type="dxa"/>
            <w:gridSpan w:val="4"/>
            <w:tcBorders>
              <w:left w:val="single" w:sz="6" w:space="0" w:color="000000"/>
            </w:tcBorders>
          </w:tcPr>
          <w:p w14:paraId="6BF19C3F" w14:textId="32C37A74" w:rsidR="00E71F40" w:rsidRPr="00EC01BE" w:rsidRDefault="00E71F40" w:rsidP="00461E1E">
            <w:pPr>
              <w:jc w:val="both"/>
            </w:pPr>
            <w:r w:rsidRPr="00DB5CF8">
              <w:t>Název studijního programu</w:t>
            </w:r>
          </w:p>
        </w:tc>
        <w:tc>
          <w:tcPr>
            <w:tcW w:w="1167" w:type="dxa"/>
            <w:gridSpan w:val="2"/>
            <w:tcBorders>
              <w:left w:val="single" w:sz="6" w:space="0" w:color="000000"/>
            </w:tcBorders>
          </w:tcPr>
          <w:p w14:paraId="2F040CFB" w14:textId="103D794D" w:rsidR="00E71F40" w:rsidRPr="00EC01BE" w:rsidRDefault="00E71F40" w:rsidP="00461E1E">
            <w:pPr>
              <w:jc w:val="both"/>
            </w:pPr>
            <w:r w:rsidRPr="00DB5CF8">
              <w:t xml:space="preserve">sem. </w:t>
            </w:r>
          </w:p>
        </w:tc>
        <w:tc>
          <w:tcPr>
            <w:tcW w:w="2552" w:type="dxa"/>
            <w:gridSpan w:val="3"/>
            <w:tcBorders>
              <w:left w:val="single" w:sz="6" w:space="0" w:color="000000"/>
            </w:tcBorders>
          </w:tcPr>
          <w:p w14:paraId="24CA22B3" w14:textId="21634B8D" w:rsidR="00E71F40" w:rsidRPr="00EC01BE" w:rsidRDefault="00E71F40" w:rsidP="00461E1E">
            <w:pPr>
              <w:jc w:val="both"/>
            </w:pPr>
            <w:r w:rsidRPr="00DB5CF8">
              <w:t>Role ve výuce daného předmětu</w:t>
            </w:r>
          </w:p>
        </w:tc>
      </w:tr>
      <w:tr w:rsidR="00E71F40" w14:paraId="44B17DE6" w14:textId="77777777" w:rsidTr="004F208B">
        <w:trPr>
          <w:trHeight w:val="182"/>
        </w:trPr>
        <w:tc>
          <w:tcPr>
            <w:tcW w:w="2791" w:type="dxa"/>
            <w:tcBorders>
              <w:left w:val="single" w:sz="6" w:space="0" w:color="000000"/>
            </w:tcBorders>
          </w:tcPr>
          <w:p w14:paraId="61044E50" w14:textId="011155E8" w:rsidR="00E71F40" w:rsidRPr="00EC01BE" w:rsidRDefault="00E71F40" w:rsidP="00461E1E">
            <w:pPr>
              <w:jc w:val="both"/>
            </w:pPr>
            <w:r w:rsidRPr="00482FE7">
              <w:t>Academic Skills in English</w:t>
            </w:r>
            <w:r>
              <w:t xml:space="preserve"> / </w:t>
            </w:r>
          </w:p>
        </w:tc>
        <w:tc>
          <w:tcPr>
            <w:tcW w:w="3681" w:type="dxa"/>
            <w:gridSpan w:val="4"/>
            <w:tcBorders>
              <w:left w:val="single" w:sz="6" w:space="0" w:color="000000"/>
            </w:tcBorders>
          </w:tcPr>
          <w:p w14:paraId="7D3D433A" w14:textId="201E52F1" w:rsidR="00E71F40" w:rsidRPr="00EC01BE" w:rsidRDefault="00E71F40" w:rsidP="00461E1E">
            <w:pPr>
              <w:jc w:val="both"/>
            </w:pPr>
            <w:r w:rsidRPr="00482FE7">
              <w:t>Environmental Engineering, Biomaterials and Cosmetics, Food Technology, Chemistry of Food and Bioactive Compounds, Polymer Engineering</w:t>
            </w:r>
          </w:p>
        </w:tc>
        <w:tc>
          <w:tcPr>
            <w:tcW w:w="1167" w:type="dxa"/>
            <w:gridSpan w:val="2"/>
            <w:tcBorders>
              <w:left w:val="single" w:sz="6" w:space="0" w:color="000000"/>
            </w:tcBorders>
          </w:tcPr>
          <w:p w14:paraId="3249050D" w14:textId="5F7D9234" w:rsidR="00E71F40" w:rsidRPr="00E71F40" w:rsidRDefault="00E71F40" w:rsidP="00461E1E">
            <w:pPr>
              <w:jc w:val="both"/>
            </w:pPr>
            <w:r>
              <w:t>ZS</w:t>
            </w:r>
          </w:p>
        </w:tc>
        <w:tc>
          <w:tcPr>
            <w:tcW w:w="2552" w:type="dxa"/>
            <w:gridSpan w:val="3"/>
            <w:tcBorders>
              <w:left w:val="single" w:sz="6" w:space="0" w:color="000000"/>
            </w:tcBorders>
          </w:tcPr>
          <w:p w14:paraId="2AA630F9" w14:textId="234046AD" w:rsidR="00E71F40" w:rsidRPr="00EC01BE" w:rsidRDefault="00E71F40" w:rsidP="00461E1E">
            <w:pPr>
              <w:jc w:val="both"/>
            </w:pPr>
            <w:r w:rsidRPr="00482FE7">
              <w:t>přednášející</w:t>
            </w:r>
          </w:p>
        </w:tc>
      </w:tr>
      <w:tr w:rsidR="00E71F40" w14:paraId="3CA609FC" w14:textId="77777777" w:rsidTr="004F208B">
        <w:trPr>
          <w:trHeight w:val="182"/>
        </w:trPr>
        <w:tc>
          <w:tcPr>
            <w:tcW w:w="2791" w:type="dxa"/>
            <w:tcBorders>
              <w:left w:val="single" w:sz="6" w:space="0" w:color="000000"/>
            </w:tcBorders>
          </w:tcPr>
          <w:p w14:paraId="4B78ADAE" w14:textId="73F6F54C" w:rsidR="00E71F40" w:rsidRPr="00EC01BE" w:rsidRDefault="00E71F40" w:rsidP="00461E1E">
            <w:pPr>
              <w:jc w:val="both"/>
            </w:pPr>
            <w:r w:rsidRPr="00482FE7">
              <w:t>Akademické psaní</w:t>
            </w:r>
            <w:r>
              <w:t xml:space="preserve"> 1</w:t>
            </w:r>
          </w:p>
        </w:tc>
        <w:tc>
          <w:tcPr>
            <w:tcW w:w="3681" w:type="dxa"/>
            <w:gridSpan w:val="4"/>
            <w:tcBorders>
              <w:left w:val="single" w:sz="6" w:space="0" w:color="000000"/>
            </w:tcBorders>
          </w:tcPr>
          <w:p w14:paraId="48E5B338" w14:textId="7809E789" w:rsidR="00E71F40" w:rsidRDefault="00E71F40" w:rsidP="00461E1E">
            <w:r w:rsidRPr="00482FE7">
              <w:t xml:space="preserve">Chemie a technologie materiálů </w:t>
            </w:r>
            <w:r>
              <w:t>a</w:t>
            </w:r>
          </w:p>
          <w:p w14:paraId="6FABD09D" w14:textId="2256F4A7" w:rsidR="00E71F40" w:rsidRPr="00EC01BE" w:rsidRDefault="00E71F40" w:rsidP="00461E1E">
            <w:r w:rsidRPr="00482FE7">
              <w:t xml:space="preserve">Chemie a technologie potravin </w:t>
            </w:r>
          </w:p>
        </w:tc>
        <w:tc>
          <w:tcPr>
            <w:tcW w:w="1167" w:type="dxa"/>
            <w:gridSpan w:val="2"/>
            <w:tcBorders>
              <w:left w:val="single" w:sz="6" w:space="0" w:color="000000"/>
            </w:tcBorders>
          </w:tcPr>
          <w:p w14:paraId="2D6F0029" w14:textId="3DA6841E" w:rsidR="00E71F40" w:rsidRPr="00EC01BE" w:rsidRDefault="00E71F40" w:rsidP="00461E1E">
            <w:pPr>
              <w:jc w:val="both"/>
            </w:pPr>
            <w:r>
              <w:t>ZS</w:t>
            </w:r>
          </w:p>
        </w:tc>
        <w:tc>
          <w:tcPr>
            <w:tcW w:w="2552" w:type="dxa"/>
            <w:gridSpan w:val="3"/>
            <w:tcBorders>
              <w:left w:val="single" w:sz="6" w:space="0" w:color="000000"/>
            </w:tcBorders>
          </w:tcPr>
          <w:p w14:paraId="6837B84B" w14:textId="73E42A58" w:rsidR="00E71F40" w:rsidRPr="00EC01BE" w:rsidRDefault="00E71F40" w:rsidP="00461E1E">
            <w:pPr>
              <w:jc w:val="both"/>
            </w:pPr>
            <w:r w:rsidRPr="00482FE7">
              <w:t>přednášející</w:t>
            </w:r>
          </w:p>
        </w:tc>
      </w:tr>
      <w:tr w:rsidR="00E71F40" w14:paraId="69C901E5" w14:textId="77777777" w:rsidTr="004F208B">
        <w:trPr>
          <w:trHeight w:val="182"/>
        </w:trPr>
        <w:tc>
          <w:tcPr>
            <w:tcW w:w="2791" w:type="dxa"/>
            <w:tcBorders>
              <w:left w:val="single" w:sz="6" w:space="0" w:color="000000"/>
            </w:tcBorders>
          </w:tcPr>
          <w:p w14:paraId="0799B5BE" w14:textId="3B6D9F17" w:rsidR="00E71F40" w:rsidRPr="00EC01BE" w:rsidRDefault="00E71F40" w:rsidP="00461E1E">
            <w:pPr>
              <w:jc w:val="both"/>
            </w:pPr>
            <w:r w:rsidRPr="00482FE7">
              <w:t>Angličtina – mírně pokročilí</w:t>
            </w:r>
          </w:p>
        </w:tc>
        <w:tc>
          <w:tcPr>
            <w:tcW w:w="3681" w:type="dxa"/>
            <w:gridSpan w:val="4"/>
            <w:tcBorders>
              <w:left w:val="single" w:sz="6" w:space="0" w:color="000000"/>
            </w:tcBorders>
          </w:tcPr>
          <w:p w14:paraId="2EDDECFA" w14:textId="02DD45D1" w:rsidR="00E71F40" w:rsidRPr="00EC01BE" w:rsidRDefault="00E71F40" w:rsidP="00461E1E">
            <w:pPr>
              <w:jc w:val="both"/>
            </w:pPr>
            <w:r w:rsidRPr="00482FE7">
              <w:t>Procesní inženýrství</w:t>
            </w:r>
          </w:p>
        </w:tc>
        <w:tc>
          <w:tcPr>
            <w:tcW w:w="1167" w:type="dxa"/>
            <w:gridSpan w:val="2"/>
            <w:tcBorders>
              <w:left w:val="single" w:sz="6" w:space="0" w:color="000000"/>
            </w:tcBorders>
          </w:tcPr>
          <w:p w14:paraId="12D8FA15" w14:textId="191FA39F" w:rsidR="00E71F40" w:rsidRPr="00EC01BE" w:rsidRDefault="00E71F40" w:rsidP="00461E1E">
            <w:pPr>
              <w:jc w:val="both"/>
            </w:pPr>
            <w:r>
              <w:t>ZS</w:t>
            </w:r>
          </w:p>
        </w:tc>
        <w:tc>
          <w:tcPr>
            <w:tcW w:w="2552" w:type="dxa"/>
            <w:gridSpan w:val="3"/>
            <w:tcBorders>
              <w:left w:val="single" w:sz="6" w:space="0" w:color="000000"/>
            </w:tcBorders>
          </w:tcPr>
          <w:p w14:paraId="48D9E23C" w14:textId="13396776" w:rsidR="00E71F40" w:rsidRPr="00EC01BE" w:rsidRDefault="00CB539C" w:rsidP="00461E1E">
            <w:pPr>
              <w:jc w:val="both"/>
            </w:pPr>
            <w:r>
              <w:t>g</w:t>
            </w:r>
            <w:r w:rsidR="00E71F40">
              <w:t>arant</w:t>
            </w:r>
          </w:p>
        </w:tc>
      </w:tr>
      <w:tr w:rsidR="00E71F40" w14:paraId="304C5F21" w14:textId="77777777" w:rsidTr="004F208B">
        <w:trPr>
          <w:trHeight w:val="182"/>
        </w:trPr>
        <w:tc>
          <w:tcPr>
            <w:tcW w:w="2791" w:type="dxa"/>
            <w:tcBorders>
              <w:left w:val="single" w:sz="6" w:space="0" w:color="000000"/>
            </w:tcBorders>
          </w:tcPr>
          <w:p w14:paraId="00E9F894" w14:textId="0568578B" w:rsidR="00E71F40" w:rsidRPr="00EC01BE" w:rsidRDefault="00E71F40" w:rsidP="00461E1E">
            <w:pPr>
              <w:jc w:val="both"/>
            </w:pPr>
            <w:r w:rsidRPr="00482FE7">
              <w:t>Technical Communication and Presentation Skills A</w:t>
            </w:r>
          </w:p>
        </w:tc>
        <w:tc>
          <w:tcPr>
            <w:tcW w:w="3681" w:type="dxa"/>
            <w:gridSpan w:val="4"/>
            <w:tcBorders>
              <w:left w:val="single" w:sz="6" w:space="0" w:color="000000"/>
            </w:tcBorders>
          </w:tcPr>
          <w:p w14:paraId="2AF1F340" w14:textId="095A8346" w:rsidR="00E71F40" w:rsidRPr="00EC01BE" w:rsidRDefault="00E71F40" w:rsidP="00461E1E">
            <w:pPr>
              <w:jc w:val="both"/>
            </w:pPr>
            <w:r w:rsidRPr="00482FE7">
              <w:t>Procesní inženýrství</w:t>
            </w:r>
          </w:p>
        </w:tc>
        <w:tc>
          <w:tcPr>
            <w:tcW w:w="1167" w:type="dxa"/>
            <w:gridSpan w:val="2"/>
            <w:tcBorders>
              <w:left w:val="single" w:sz="6" w:space="0" w:color="000000"/>
            </w:tcBorders>
          </w:tcPr>
          <w:p w14:paraId="1F0D9B8B" w14:textId="26831F7C" w:rsidR="00E71F40" w:rsidRPr="00EC01BE" w:rsidRDefault="00E71F40" w:rsidP="00461E1E">
            <w:pPr>
              <w:jc w:val="both"/>
            </w:pPr>
            <w:r>
              <w:t>ZS</w:t>
            </w:r>
          </w:p>
        </w:tc>
        <w:tc>
          <w:tcPr>
            <w:tcW w:w="2552" w:type="dxa"/>
            <w:gridSpan w:val="3"/>
            <w:tcBorders>
              <w:left w:val="single" w:sz="6" w:space="0" w:color="000000"/>
            </w:tcBorders>
          </w:tcPr>
          <w:p w14:paraId="5F5A8FD2" w14:textId="1C42C627" w:rsidR="00E71F40" w:rsidRPr="00EC01BE" w:rsidRDefault="00E71F40" w:rsidP="00461E1E">
            <w:pPr>
              <w:jc w:val="both"/>
            </w:pPr>
            <w:r w:rsidRPr="00482FE7">
              <w:t>přednášející</w:t>
            </w:r>
          </w:p>
        </w:tc>
      </w:tr>
      <w:tr w:rsidR="00E71F40" w14:paraId="42D0B8D8" w14:textId="77777777" w:rsidTr="004F208B">
        <w:trPr>
          <w:trHeight w:val="182"/>
        </w:trPr>
        <w:tc>
          <w:tcPr>
            <w:tcW w:w="2791" w:type="dxa"/>
            <w:tcBorders>
              <w:left w:val="single" w:sz="6" w:space="0" w:color="000000"/>
            </w:tcBorders>
          </w:tcPr>
          <w:p w14:paraId="35BA9207" w14:textId="1A0D6D7D" w:rsidR="00E71F40" w:rsidRPr="00EC01BE" w:rsidRDefault="00E71F40" w:rsidP="00461E1E">
            <w:pPr>
              <w:jc w:val="both"/>
            </w:pPr>
            <w:r w:rsidRPr="00482FE7">
              <w:t>Technical Communication and Presentation Skills 1</w:t>
            </w:r>
          </w:p>
        </w:tc>
        <w:tc>
          <w:tcPr>
            <w:tcW w:w="3681" w:type="dxa"/>
            <w:gridSpan w:val="4"/>
            <w:tcBorders>
              <w:left w:val="single" w:sz="6" w:space="0" w:color="000000"/>
            </w:tcBorders>
          </w:tcPr>
          <w:p w14:paraId="5180D6E8" w14:textId="706AC940" w:rsidR="00E71F40" w:rsidRPr="00EC01BE" w:rsidRDefault="00E71F40" w:rsidP="00461E1E">
            <w:pPr>
              <w:jc w:val="both"/>
            </w:pPr>
            <w:r w:rsidRPr="00482FE7">
              <w:t>Procesní inženýrství</w:t>
            </w:r>
          </w:p>
        </w:tc>
        <w:tc>
          <w:tcPr>
            <w:tcW w:w="1167" w:type="dxa"/>
            <w:gridSpan w:val="2"/>
            <w:tcBorders>
              <w:left w:val="single" w:sz="6" w:space="0" w:color="000000"/>
            </w:tcBorders>
          </w:tcPr>
          <w:p w14:paraId="56C15D3E" w14:textId="4A82319F" w:rsidR="00E71F40" w:rsidRPr="00EC01BE" w:rsidRDefault="00E71F40" w:rsidP="00461E1E">
            <w:pPr>
              <w:jc w:val="both"/>
            </w:pPr>
            <w:r>
              <w:t>LS</w:t>
            </w:r>
          </w:p>
        </w:tc>
        <w:tc>
          <w:tcPr>
            <w:tcW w:w="2552" w:type="dxa"/>
            <w:gridSpan w:val="3"/>
            <w:tcBorders>
              <w:left w:val="single" w:sz="6" w:space="0" w:color="000000"/>
            </w:tcBorders>
          </w:tcPr>
          <w:p w14:paraId="7CEA47C8" w14:textId="48B8870E" w:rsidR="00E71F40" w:rsidRPr="00EC01BE" w:rsidRDefault="00E71F40" w:rsidP="00461E1E">
            <w:pPr>
              <w:jc w:val="both"/>
            </w:pPr>
            <w:r w:rsidRPr="00482FE7">
              <w:t>přednášející</w:t>
            </w:r>
          </w:p>
        </w:tc>
      </w:tr>
      <w:tr w:rsidR="00E71F40" w14:paraId="513CB61B" w14:textId="77777777" w:rsidTr="004F208B">
        <w:trPr>
          <w:trHeight w:val="182"/>
        </w:trPr>
        <w:tc>
          <w:tcPr>
            <w:tcW w:w="2791" w:type="dxa"/>
            <w:tcBorders>
              <w:left w:val="single" w:sz="6" w:space="0" w:color="000000"/>
            </w:tcBorders>
          </w:tcPr>
          <w:p w14:paraId="63F60D5A" w14:textId="73AB34B5" w:rsidR="00E71F40" w:rsidRPr="00482FE7" w:rsidRDefault="00E71F40" w:rsidP="00461E1E">
            <w:pPr>
              <w:jc w:val="both"/>
            </w:pPr>
            <w:r w:rsidRPr="00482FE7">
              <w:t xml:space="preserve">Technical Communication and Presentation Skills </w:t>
            </w:r>
            <w:r>
              <w:t>2</w:t>
            </w:r>
          </w:p>
        </w:tc>
        <w:tc>
          <w:tcPr>
            <w:tcW w:w="3681" w:type="dxa"/>
            <w:gridSpan w:val="4"/>
            <w:tcBorders>
              <w:left w:val="single" w:sz="6" w:space="0" w:color="000000"/>
            </w:tcBorders>
          </w:tcPr>
          <w:p w14:paraId="716B2EED" w14:textId="4BB79EA0" w:rsidR="00E71F40" w:rsidRPr="00EC01BE" w:rsidRDefault="00E71F40" w:rsidP="00461E1E">
            <w:pPr>
              <w:jc w:val="both"/>
            </w:pPr>
            <w:r w:rsidRPr="00482FE7">
              <w:t>Procesní inženýrství</w:t>
            </w:r>
          </w:p>
        </w:tc>
        <w:tc>
          <w:tcPr>
            <w:tcW w:w="1167" w:type="dxa"/>
            <w:gridSpan w:val="2"/>
            <w:tcBorders>
              <w:left w:val="single" w:sz="6" w:space="0" w:color="000000"/>
            </w:tcBorders>
          </w:tcPr>
          <w:p w14:paraId="37F43641" w14:textId="4A6F12A3" w:rsidR="00E71F40" w:rsidRPr="00EC01BE" w:rsidRDefault="00E71F40" w:rsidP="00461E1E">
            <w:pPr>
              <w:jc w:val="both"/>
            </w:pPr>
            <w:r>
              <w:t>ZS</w:t>
            </w:r>
          </w:p>
        </w:tc>
        <w:tc>
          <w:tcPr>
            <w:tcW w:w="2552" w:type="dxa"/>
            <w:gridSpan w:val="3"/>
            <w:tcBorders>
              <w:left w:val="single" w:sz="6" w:space="0" w:color="000000"/>
            </w:tcBorders>
          </w:tcPr>
          <w:p w14:paraId="2ED234B4" w14:textId="6A220976" w:rsidR="00E71F40" w:rsidRPr="00EC01BE" w:rsidRDefault="00E71F40" w:rsidP="00461E1E">
            <w:pPr>
              <w:jc w:val="both"/>
            </w:pPr>
            <w:r w:rsidRPr="00482FE7">
              <w:t>přednášející</w:t>
            </w:r>
          </w:p>
        </w:tc>
      </w:tr>
      <w:tr w:rsidR="00E71F40" w14:paraId="2C4C3B06" w14:textId="77777777" w:rsidTr="004F208B">
        <w:trPr>
          <w:trHeight w:val="182"/>
        </w:trPr>
        <w:tc>
          <w:tcPr>
            <w:tcW w:w="2791" w:type="dxa"/>
            <w:tcBorders>
              <w:left w:val="single" w:sz="6" w:space="0" w:color="000000"/>
            </w:tcBorders>
          </w:tcPr>
          <w:p w14:paraId="2E1D35E9" w14:textId="6F109AB0" w:rsidR="00E71F40" w:rsidRPr="00482FE7" w:rsidRDefault="00E71F40" w:rsidP="00461E1E">
            <w:pPr>
              <w:jc w:val="both"/>
            </w:pPr>
            <w:r w:rsidRPr="00482FE7">
              <w:t xml:space="preserve">Technical Communication and Presentation Skills </w:t>
            </w:r>
            <w:r>
              <w:t>3</w:t>
            </w:r>
          </w:p>
        </w:tc>
        <w:tc>
          <w:tcPr>
            <w:tcW w:w="3681" w:type="dxa"/>
            <w:gridSpan w:val="4"/>
            <w:tcBorders>
              <w:left w:val="single" w:sz="6" w:space="0" w:color="000000"/>
            </w:tcBorders>
          </w:tcPr>
          <w:p w14:paraId="31A9F53A" w14:textId="5E4D3C0F" w:rsidR="00E71F40" w:rsidRPr="00EC01BE" w:rsidRDefault="00E71F40" w:rsidP="00461E1E">
            <w:pPr>
              <w:jc w:val="both"/>
            </w:pPr>
            <w:r w:rsidRPr="00482FE7">
              <w:t>Procesní inženýrství</w:t>
            </w:r>
          </w:p>
        </w:tc>
        <w:tc>
          <w:tcPr>
            <w:tcW w:w="1167" w:type="dxa"/>
            <w:gridSpan w:val="2"/>
            <w:tcBorders>
              <w:left w:val="single" w:sz="6" w:space="0" w:color="000000"/>
            </w:tcBorders>
          </w:tcPr>
          <w:p w14:paraId="603173C8" w14:textId="5DFF2AA3" w:rsidR="00E71F40" w:rsidRPr="00EC01BE" w:rsidRDefault="00E71F40" w:rsidP="00461E1E">
            <w:pPr>
              <w:jc w:val="both"/>
            </w:pPr>
            <w:r>
              <w:t>LS</w:t>
            </w:r>
          </w:p>
        </w:tc>
        <w:tc>
          <w:tcPr>
            <w:tcW w:w="2552" w:type="dxa"/>
            <w:gridSpan w:val="3"/>
            <w:tcBorders>
              <w:left w:val="single" w:sz="6" w:space="0" w:color="000000"/>
            </w:tcBorders>
          </w:tcPr>
          <w:p w14:paraId="6433A4F5" w14:textId="5C208703" w:rsidR="00E71F40" w:rsidRPr="00EC01BE" w:rsidRDefault="00E71F40" w:rsidP="00461E1E">
            <w:pPr>
              <w:jc w:val="both"/>
            </w:pPr>
            <w:r w:rsidRPr="00482FE7">
              <w:t>přednášející</w:t>
            </w:r>
          </w:p>
        </w:tc>
      </w:tr>
      <w:tr w:rsidR="00E71F40" w14:paraId="5FAC04BD" w14:textId="77777777" w:rsidTr="004F208B">
        <w:trPr>
          <w:trHeight w:val="182"/>
        </w:trPr>
        <w:tc>
          <w:tcPr>
            <w:tcW w:w="2791" w:type="dxa"/>
            <w:tcBorders>
              <w:left w:val="single" w:sz="6" w:space="0" w:color="000000"/>
            </w:tcBorders>
          </w:tcPr>
          <w:p w14:paraId="5A4B75B9" w14:textId="298D6399" w:rsidR="00E71F40" w:rsidRPr="00482FE7" w:rsidRDefault="00E71F40" w:rsidP="00461E1E">
            <w:pPr>
              <w:jc w:val="both"/>
            </w:pPr>
            <w:r>
              <w:t>Angličtina IVa</w:t>
            </w:r>
          </w:p>
        </w:tc>
        <w:tc>
          <w:tcPr>
            <w:tcW w:w="3681" w:type="dxa"/>
            <w:gridSpan w:val="4"/>
            <w:tcBorders>
              <w:left w:val="single" w:sz="6" w:space="0" w:color="000000"/>
            </w:tcBorders>
          </w:tcPr>
          <w:p w14:paraId="1BF021AF" w14:textId="1EDC3B22" w:rsidR="00E71F40" w:rsidRPr="00482FE7" w:rsidRDefault="00E71F40" w:rsidP="00461E1E">
            <w:pPr>
              <w:jc w:val="both"/>
            </w:pPr>
            <w:r w:rsidRPr="00482FE7">
              <w:t>Materiály a technologie, Technologie a hodnocení potravin</w:t>
            </w:r>
          </w:p>
        </w:tc>
        <w:tc>
          <w:tcPr>
            <w:tcW w:w="1167" w:type="dxa"/>
            <w:gridSpan w:val="2"/>
            <w:tcBorders>
              <w:left w:val="single" w:sz="6" w:space="0" w:color="000000"/>
            </w:tcBorders>
          </w:tcPr>
          <w:p w14:paraId="66490A7E" w14:textId="1C24DFF1" w:rsidR="00E71F40" w:rsidRDefault="00E71F40" w:rsidP="00461E1E">
            <w:pPr>
              <w:jc w:val="both"/>
            </w:pPr>
            <w:r>
              <w:t>ZS</w:t>
            </w:r>
          </w:p>
        </w:tc>
        <w:tc>
          <w:tcPr>
            <w:tcW w:w="2552" w:type="dxa"/>
            <w:gridSpan w:val="3"/>
            <w:tcBorders>
              <w:left w:val="single" w:sz="6" w:space="0" w:color="000000"/>
            </w:tcBorders>
          </w:tcPr>
          <w:p w14:paraId="1B246E66" w14:textId="207B4B92" w:rsidR="00E71F40" w:rsidRPr="00482FE7" w:rsidRDefault="00E71F40" w:rsidP="00461E1E">
            <w:pPr>
              <w:jc w:val="both"/>
            </w:pPr>
            <w:r>
              <w:t xml:space="preserve">garant </w:t>
            </w:r>
          </w:p>
        </w:tc>
      </w:tr>
      <w:tr w:rsidR="00E71F40" w14:paraId="4ED4C0BF" w14:textId="77777777" w:rsidTr="004F208B">
        <w:trPr>
          <w:trHeight w:val="182"/>
        </w:trPr>
        <w:tc>
          <w:tcPr>
            <w:tcW w:w="2791" w:type="dxa"/>
            <w:tcBorders>
              <w:left w:val="single" w:sz="6" w:space="0" w:color="000000"/>
            </w:tcBorders>
          </w:tcPr>
          <w:p w14:paraId="1F534F87" w14:textId="2C4F85F8" w:rsidR="00E71F40" w:rsidRPr="00482FE7" w:rsidRDefault="00E71F40" w:rsidP="00461E1E">
            <w:pPr>
              <w:jc w:val="both"/>
            </w:pPr>
            <w:r>
              <w:t>Angličtina IVb</w:t>
            </w:r>
          </w:p>
        </w:tc>
        <w:tc>
          <w:tcPr>
            <w:tcW w:w="3681" w:type="dxa"/>
            <w:gridSpan w:val="4"/>
            <w:tcBorders>
              <w:left w:val="single" w:sz="6" w:space="0" w:color="000000"/>
            </w:tcBorders>
          </w:tcPr>
          <w:p w14:paraId="5A1EBB38" w14:textId="01D55608" w:rsidR="00E71F40" w:rsidRPr="00482FE7" w:rsidRDefault="00E71F40" w:rsidP="00461E1E">
            <w:pPr>
              <w:jc w:val="both"/>
            </w:pPr>
            <w:r w:rsidRPr="00482FE7">
              <w:t>Materiály a technologie, Technologie a hodnocení potravin</w:t>
            </w:r>
          </w:p>
        </w:tc>
        <w:tc>
          <w:tcPr>
            <w:tcW w:w="1167" w:type="dxa"/>
            <w:gridSpan w:val="2"/>
            <w:tcBorders>
              <w:left w:val="single" w:sz="6" w:space="0" w:color="000000"/>
            </w:tcBorders>
          </w:tcPr>
          <w:p w14:paraId="680130A1" w14:textId="6C9CAB44" w:rsidR="00E71F40" w:rsidRDefault="00E71F40" w:rsidP="00461E1E">
            <w:pPr>
              <w:jc w:val="both"/>
            </w:pPr>
            <w:r>
              <w:t>ZS</w:t>
            </w:r>
          </w:p>
        </w:tc>
        <w:tc>
          <w:tcPr>
            <w:tcW w:w="2552" w:type="dxa"/>
            <w:gridSpan w:val="3"/>
            <w:tcBorders>
              <w:left w:val="single" w:sz="6" w:space="0" w:color="000000"/>
            </w:tcBorders>
          </w:tcPr>
          <w:p w14:paraId="10B36FCD" w14:textId="3214CBDB" w:rsidR="00E71F40" w:rsidRPr="00482FE7" w:rsidRDefault="00E71F40" w:rsidP="00461E1E">
            <w:pPr>
              <w:jc w:val="both"/>
            </w:pPr>
            <w:r>
              <w:t>garant</w:t>
            </w:r>
          </w:p>
        </w:tc>
      </w:tr>
      <w:tr w:rsidR="00E71F40" w14:paraId="3A6CC272" w14:textId="77777777" w:rsidTr="004F208B">
        <w:trPr>
          <w:trHeight w:val="182"/>
        </w:trPr>
        <w:tc>
          <w:tcPr>
            <w:tcW w:w="2791" w:type="dxa"/>
            <w:tcBorders>
              <w:left w:val="single" w:sz="6" w:space="0" w:color="000000"/>
            </w:tcBorders>
          </w:tcPr>
          <w:p w14:paraId="5DD38564" w14:textId="31607818" w:rsidR="00E71F40" w:rsidRPr="00482FE7" w:rsidRDefault="00E71F40" w:rsidP="00461E1E">
            <w:pPr>
              <w:jc w:val="both"/>
            </w:pPr>
            <w:r>
              <w:t>Angličtina</w:t>
            </w:r>
          </w:p>
        </w:tc>
        <w:tc>
          <w:tcPr>
            <w:tcW w:w="3681" w:type="dxa"/>
            <w:gridSpan w:val="4"/>
            <w:tcBorders>
              <w:left w:val="single" w:sz="6" w:space="0" w:color="000000"/>
            </w:tcBorders>
          </w:tcPr>
          <w:p w14:paraId="30C59E83" w14:textId="77777777" w:rsidR="00E71F40" w:rsidRDefault="00E71F40" w:rsidP="00461E1E">
            <w:r w:rsidRPr="00482FE7">
              <w:t>Environmentální inženství, Materiálové inženýrství, Technologie potravin.</w:t>
            </w:r>
          </w:p>
          <w:p w14:paraId="16B13CF9" w14:textId="77777777" w:rsidR="00E71F40" w:rsidRPr="00482FE7" w:rsidRDefault="00E71F40" w:rsidP="00461E1E">
            <w:pPr>
              <w:jc w:val="both"/>
            </w:pPr>
          </w:p>
        </w:tc>
        <w:tc>
          <w:tcPr>
            <w:tcW w:w="1167" w:type="dxa"/>
            <w:gridSpan w:val="2"/>
            <w:tcBorders>
              <w:left w:val="single" w:sz="6" w:space="0" w:color="000000"/>
            </w:tcBorders>
          </w:tcPr>
          <w:p w14:paraId="287CE8A9" w14:textId="5A1514FA" w:rsidR="00E71F40" w:rsidRDefault="00E71F40" w:rsidP="00461E1E">
            <w:pPr>
              <w:jc w:val="both"/>
            </w:pPr>
            <w:r>
              <w:t>LS</w:t>
            </w:r>
          </w:p>
        </w:tc>
        <w:tc>
          <w:tcPr>
            <w:tcW w:w="2552" w:type="dxa"/>
            <w:gridSpan w:val="3"/>
            <w:tcBorders>
              <w:left w:val="single" w:sz="6" w:space="0" w:color="000000"/>
            </w:tcBorders>
          </w:tcPr>
          <w:p w14:paraId="5AF66AD1" w14:textId="66E85501" w:rsidR="00E71F40" w:rsidRPr="00482FE7" w:rsidRDefault="00E71F40" w:rsidP="00461E1E">
            <w:pPr>
              <w:jc w:val="both"/>
            </w:pPr>
            <w:r w:rsidRPr="00482FE7">
              <w:t>přednášející</w:t>
            </w:r>
          </w:p>
        </w:tc>
      </w:tr>
      <w:tr w:rsidR="00E71F40" w14:paraId="3C1ACD1A" w14:textId="77777777" w:rsidTr="004F208B">
        <w:trPr>
          <w:trHeight w:val="182"/>
        </w:trPr>
        <w:tc>
          <w:tcPr>
            <w:tcW w:w="2791" w:type="dxa"/>
            <w:tcBorders>
              <w:left w:val="single" w:sz="6" w:space="0" w:color="000000"/>
            </w:tcBorders>
          </w:tcPr>
          <w:p w14:paraId="4CA92C85" w14:textId="1C2DDBB6" w:rsidR="00E71F40" w:rsidRDefault="00E71F40" w:rsidP="00461E1E">
            <w:pPr>
              <w:jc w:val="both"/>
            </w:pPr>
            <w:r w:rsidRPr="009A2F70">
              <w:t>Odborný cizí jazyk</w:t>
            </w:r>
            <w:r w:rsidR="00461E1E">
              <w:t xml:space="preserve"> –</w:t>
            </w:r>
            <w:r w:rsidRPr="009A2F70">
              <w:t xml:space="preserve"> angličtina</w:t>
            </w:r>
          </w:p>
        </w:tc>
        <w:tc>
          <w:tcPr>
            <w:tcW w:w="3681" w:type="dxa"/>
            <w:gridSpan w:val="4"/>
            <w:tcBorders>
              <w:left w:val="single" w:sz="6" w:space="0" w:color="000000"/>
            </w:tcBorders>
          </w:tcPr>
          <w:p w14:paraId="111DB71F" w14:textId="053FBAF4" w:rsidR="00E71F40" w:rsidRPr="00482FE7" w:rsidRDefault="00461E1E" w:rsidP="00461E1E">
            <w:r w:rsidRPr="009A2F70">
              <w:t>Biomateriály a kosmetika, Environmentální inženýrství</w:t>
            </w:r>
            <w:r>
              <w:t>,</w:t>
            </w:r>
            <w:r w:rsidRPr="009A2F70">
              <w:t xml:space="preserve"> Technologie potravin.</w:t>
            </w:r>
          </w:p>
        </w:tc>
        <w:tc>
          <w:tcPr>
            <w:tcW w:w="1167" w:type="dxa"/>
            <w:gridSpan w:val="2"/>
            <w:tcBorders>
              <w:left w:val="single" w:sz="6" w:space="0" w:color="000000"/>
            </w:tcBorders>
          </w:tcPr>
          <w:p w14:paraId="3C06DAB5" w14:textId="7A8E8144" w:rsidR="00E71F40" w:rsidRDefault="00461E1E" w:rsidP="00461E1E">
            <w:pPr>
              <w:jc w:val="both"/>
            </w:pPr>
            <w:r>
              <w:t>LS</w:t>
            </w:r>
          </w:p>
        </w:tc>
        <w:tc>
          <w:tcPr>
            <w:tcW w:w="2552" w:type="dxa"/>
            <w:gridSpan w:val="3"/>
            <w:tcBorders>
              <w:left w:val="single" w:sz="6" w:space="0" w:color="000000"/>
            </w:tcBorders>
          </w:tcPr>
          <w:p w14:paraId="6E011F4D" w14:textId="7A11FC2C" w:rsidR="00E71F40" w:rsidRPr="00482FE7" w:rsidRDefault="00461E1E" w:rsidP="00461E1E">
            <w:pPr>
              <w:jc w:val="both"/>
            </w:pPr>
            <w:r w:rsidRPr="00482FE7">
              <w:t>přednášející</w:t>
            </w:r>
          </w:p>
        </w:tc>
      </w:tr>
      <w:tr w:rsidR="00E71F40" w14:paraId="6CDB5411" w14:textId="77777777" w:rsidTr="004F208B">
        <w:trPr>
          <w:trHeight w:val="230"/>
        </w:trPr>
        <w:tc>
          <w:tcPr>
            <w:tcW w:w="10191" w:type="dxa"/>
            <w:gridSpan w:val="10"/>
            <w:tcBorders>
              <w:left w:val="single" w:sz="6" w:space="0" w:color="000000"/>
            </w:tcBorders>
            <w:shd w:val="clear" w:color="auto" w:fill="F7C9AC"/>
          </w:tcPr>
          <w:p w14:paraId="36A180EA" w14:textId="77777777" w:rsidR="00E71F40" w:rsidRPr="002D485A" w:rsidRDefault="00E71F40" w:rsidP="00461E1E">
            <w:pPr>
              <w:ind w:left="69"/>
              <w:rPr>
                <w:b/>
              </w:rPr>
            </w:pPr>
            <w:r w:rsidRPr="002D485A">
              <w:rPr>
                <w:b/>
              </w:rPr>
              <w:t>Údaje o vzdělání na VŠ</w:t>
            </w:r>
          </w:p>
        </w:tc>
      </w:tr>
      <w:tr w:rsidR="00E71F40" w14:paraId="4D46E7A4" w14:textId="77777777" w:rsidTr="004F208B">
        <w:trPr>
          <w:trHeight w:val="819"/>
        </w:trPr>
        <w:tc>
          <w:tcPr>
            <w:tcW w:w="10191" w:type="dxa"/>
            <w:gridSpan w:val="10"/>
            <w:tcBorders>
              <w:left w:val="single" w:sz="6" w:space="0" w:color="000000"/>
            </w:tcBorders>
          </w:tcPr>
          <w:p w14:paraId="3534FFD2" w14:textId="4A2F26C6" w:rsidR="00E71F40" w:rsidRPr="002D485A" w:rsidRDefault="00E71F40" w:rsidP="00461E1E">
            <w:pPr>
              <w:ind w:left="68"/>
            </w:pPr>
            <w:r w:rsidRPr="002D485A">
              <w:rPr>
                <w:b/>
                <w:bCs/>
              </w:rPr>
              <w:t>2019:</w:t>
            </w:r>
            <w:r w:rsidRPr="002D485A">
              <w:t xml:space="preserve"> UTB </w:t>
            </w:r>
            <w:r>
              <w:t xml:space="preserve">ve </w:t>
            </w:r>
            <w:r w:rsidRPr="002D485A">
              <w:t>Zlín</w:t>
            </w:r>
            <w:r>
              <w:t>ě</w:t>
            </w:r>
            <w:r w:rsidRPr="002D485A">
              <w:t>, FT, Chemie a technologie potravin, obor Technologie potravin</w:t>
            </w:r>
            <w:r>
              <w:t xml:space="preserve"> (</w:t>
            </w:r>
            <w:r w:rsidRPr="002D485A">
              <w:t>Ph.D.</w:t>
            </w:r>
            <w:r>
              <w:t>).</w:t>
            </w:r>
            <w:r w:rsidRPr="002D485A">
              <w:br/>
            </w:r>
            <w:r w:rsidRPr="002D485A">
              <w:rPr>
                <w:b/>
                <w:bCs/>
              </w:rPr>
              <w:t>2009:</w:t>
            </w:r>
            <w:r w:rsidRPr="002D485A">
              <w:t xml:space="preserve"> Bridge-Linguatec Inc., Colorado, USA – TEFL Online Diploma – Teaching English as a Foreign Languag</w:t>
            </w:r>
            <w:r w:rsidR="004F208B">
              <w:t>e</w:t>
            </w:r>
            <w:r>
              <w:t>.</w:t>
            </w:r>
            <w:r w:rsidRPr="002D485A">
              <w:br/>
            </w:r>
            <w:r w:rsidRPr="002D485A">
              <w:rPr>
                <w:b/>
                <w:bCs/>
              </w:rPr>
              <w:t>2007:</w:t>
            </w:r>
            <w:r w:rsidRPr="002D485A">
              <w:t xml:space="preserve"> U</w:t>
            </w:r>
            <w:r>
              <w:t xml:space="preserve">P </w:t>
            </w:r>
            <w:r w:rsidRPr="002D485A">
              <w:t>Olomouc, P</w:t>
            </w:r>
            <w:r>
              <w:t>ŘF,</w:t>
            </w:r>
            <w:r w:rsidRPr="002D485A">
              <w:t xml:space="preserve"> Učitelství</w:t>
            </w:r>
            <w:r>
              <w:t xml:space="preserve"> b</w:t>
            </w:r>
            <w:r w:rsidRPr="002D485A">
              <w:t>iologie a chemie pro střední školy</w:t>
            </w:r>
            <w:r>
              <w:t xml:space="preserve"> (Mgr.).</w:t>
            </w:r>
          </w:p>
        </w:tc>
      </w:tr>
      <w:tr w:rsidR="00E71F40" w14:paraId="64A0EC76" w14:textId="77777777" w:rsidTr="004F208B">
        <w:trPr>
          <w:trHeight w:val="272"/>
        </w:trPr>
        <w:tc>
          <w:tcPr>
            <w:tcW w:w="10191" w:type="dxa"/>
            <w:gridSpan w:val="10"/>
            <w:tcBorders>
              <w:left w:val="single" w:sz="6" w:space="0" w:color="000000"/>
            </w:tcBorders>
            <w:shd w:val="clear" w:color="auto" w:fill="F7C9AC"/>
          </w:tcPr>
          <w:p w14:paraId="34315BF1" w14:textId="77777777" w:rsidR="00E71F40" w:rsidRPr="002D485A" w:rsidRDefault="00E71F40" w:rsidP="00461E1E">
            <w:pPr>
              <w:ind w:left="69"/>
              <w:rPr>
                <w:b/>
              </w:rPr>
            </w:pPr>
            <w:r w:rsidRPr="002D485A">
              <w:rPr>
                <w:b/>
              </w:rPr>
              <w:t>Údaje o odborném působení od absolvování VŠ</w:t>
            </w:r>
          </w:p>
        </w:tc>
      </w:tr>
      <w:tr w:rsidR="00E71F40" w14:paraId="676B4738" w14:textId="77777777" w:rsidTr="004F208B">
        <w:trPr>
          <w:trHeight w:val="308"/>
        </w:trPr>
        <w:tc>
          <w:tcPr>
            <w:tcW w:w="10191" w:type="dxa"/>
            <w:gridSpan w:val="10"/>
            <w:tcBorders>
              <w:left w:val="single" w:sz="6" w:space="0" w:color="000000"/>
            </w:tcBorders>
          </w:tcPr>
          <w:p w14:paraId="0C9C68C0" w14:textId="77777777" w:rsidR="00E71F40" w:rsidRPr="002D485A" w:rsidRDefault="00E71F40" w:rsidP="00461E1E">
            <w:pPr>
              <w:ind w:left="68"/>
            </w:pPr>
            <w:r w:rsidRPr="002D485A">
              <w:rPr>
                <w:b/>
                <w:bCs/>
              </w:rPr>
              <w:t>2014 – dosud:</w:t>
            </w:r>
            <w:r w:rsidRPr="002D485A">
              <w:t xml:space="preserve"> </w:t>
            </w:r>
            <w:r>
              <w:t xml:space="preserve">lektor, </w:t>
            </w:r>
            <w:r w:rsidRPr="002D485A">
              <w:t xml:space="preserve">UTB </w:t>
            </w:r>
            <w:r>
              <w:t xml:space="preserve">ve </w:t>
            </w:r>
            <w:r w:rsidRPr="002D485A">
              <w:t>Zlín</w:t>
            </w:r>
            <w:r>
              <w:t>ě</w:t>
            </w:r>
            <w:r w:rsidRPr="002D485A">
              <w:t xml:space="preserve">, </w:t>
            </w:r>
            <w:r>
              <w:t>FHS (pp.).</w:t>
            </w:r>
          </w:p>
        </w:tc>
      </w:tr>
      <w:tr w:rsidR="00E71F40" w14:paraId="7A79ACAA" w14:textId="77777777" w:rsidTr="004F208B">
        <w:trPr>
          <w:trHeight w:val="249"/>
        </w:trPr>
        <w:tc>
          <w:tcPr>
            <w:tcW w:w="10191" w:type="dxa"/>
            <w:gridSpan w:val="10"/>
            <w:tcBorders>
              <w:left w:val="single" w:sz="6" w:space="0" w:color="000000"/>
            </w:tcBorders>
            <w:shd w:val="clear" w:color="auto" w:fill="F7C9AC"/>
          </w:tcPr>
          <w:p w14:paraId="19981566" w14:textId="77777777" w:rsidR="00E71F40" w:rsidRPr="002D485A" w:rsidRDefault="00E71F40" w:rsidP="00461E1E">
            <w:pPr>
              <w:ind w:left="69"/>
              <w:rPr>
                <w:b/>
              </w:rPr>
            </w:pPr>
            <w:r w:rsidRPr="002D485A">
              <w:rPr>
                <w:b/>
              </w:rPr>
              <w:t>Zkušenosti s vedením kvalifikačních a rigorózních prací</w:t>
            </w:r>
          </w:p>
        </w:tc>
      </w:tr>
      <w:tr w:rsidR="00E71F40" w14:paraId="7CA63291" w14:textId="77777777" w:rsidTr="004F208B">
        <w:trPr>
          <w:trHeight w:val="226"/>
        </w:trPr>
        <w:tc>
          <w:tcPr>
            <w:tcW w:w="10191" w:type="dxa"/>
            <w:gridSpan w:val="10"/>
            <w:tcBorders>
              <w:left w:val="single" w:sz="6" w:space="0" w:color="000000"/>
              <w:bottom w:val="single" w:sz="12" w:space="0" w:color="000000"/>
            </w:tcBorders>
            <w:vAlign w:val="center"/>
          </w:tcPr>
          <w:p w14:paraId="28E1E1F5" w14:textId="77777777" w:rsidR="00E71F40" w:rsidRPr="00DC1107" w:rsidRDefault="00E71F40" w:rsidP="00461E1E">
            <w:pPr>
              <w:rPr>
                <w:color w:val="FF0000"/>
              </w:rPr>
            </w:pPr>
          </w:p>
        </w:tc>
      </w:tr>
      <w:tr w:rsidR="00E71F40" w14:paraId="3A83E42D" w14:textId="77777777" w:rsidTr="004F208B">
        <w:trPr>
          <w:trHeight w:val="232"/>
        </w:trPr>
        <w:tc>
          <w:tcPr>
            <w:tcW w:w="3221" w:type="dxa"/>
            <w:gridSpan w:val="2"/>
            <w:tcBorders>
              <w:top w:val="single" w:sz="12" w:space="0" w:color="000000"/>
              <w:left w:val="single" w:sz="6" w:space="0" w:color="000000"/>
            </w:tcBorders>
            <w:shd w:val="clear" w:color="auto" w:fill="F7C9AC"/>
          </w:tcPr>
          <w:p w14:paraId="0EEED838" w14:textId="77777777" w:rsidR="00E71F40" w:rsidRPr="002D485A" w:rsidRDefault="00E71F40" w:rsidP="00461E1E">
            <w:pPr>
              <w:ind w:left="69"/>
              <w:rPr>
                <w:b/>
              </w:rPr>
            </w:pPr>
            <w:r w:rsidRPr="002D485A">
              <w:rPr>
                <w:b/>
              </w:rPr>
              <w:t>Obor habilitačního řízení</w:t>
            </w:r>
          </w:p>
        </w:tc>
        <w:tc>
          <w:tcPr>
            <w:tcW w:w="1692" w:type="dxa"/>
            <w:gridSpan w:val="2"/>
            <w:tcBorders>
              <w:top w:val="single" w:sz="12" w:space="0" w:color="000000"/>
            </w:tcBorders>
            <w:shd w:val="clear" w:color="auto" w:fill="F7C9AC"/>
          </w:tcPr>
          <w:p w14:paraId="7BE9936A" w14:textId="77777777" w:rsidR="00E71F40" w:rsidRPr="002D485A" w:rsidRDefault="00E71F40" w:rsidP="00461E1E">
            <w:pPr>
              <w:ind w:left="70"/>
              <w:rPr>
                <w:b/>
              </w:rPr>
            </w:pPr>
            <w:r w:rsidRPr="002D485A">
              <w:rPr>
                <w:b/>
              </w:rPr>
              <w:t>Rok udělení hodnosti</w:t>
            </w:r>
          </w:p>
        </w:tc>
        <w:tc>
          <w:tcPr>
            <w:tcW w:w="2704" w:type="dxa"/>
            <w:gridSpan w:val="2"/>
            <w:tcBorders>
              <w:top w:val="single" w:sz="12" w:space="0" w:color="000000"/>
              <w:right w:val="single" w:sz="12" w:space="0" w:color="000000"/>
            </w:tcBorders>
            <w:shd w:val="clear" w:color="auto" w:fill="F7C9AC"/>
          </w:tcPr>
          <w:p w14:paraId="4AC936C1" w14:textId="77777777" w:rsidR="00E71F40" w:rsidRPr="002D485A" w:rsidRDefault="00E71F40" w:rsidP="00461E1E">
            <w:pPr>
              <w:ind w:left="67"/>
              <w:rPr>
                <w:b/>
              </w:rPr>
            </w:pPr>
            <w:r w:rsidRPr="002D485A">
              <w:rPr>
                <w:b/>
              </w:rPr>
              <w:t>Řízení konáno na VŠ</w:t>
            </w:r>
          </w:p>
        </w:tc>
        <w:tc>
          <w:tcPr>
            <w:tcW w:w="2574" w:type="dxa"/>
            <w:gridSpan w:val="4"/>
            <w:tcBorders>
              <w:top w:val="single" w:sz="12" w:space="0" w:color="000000"/>
              <w:left w:val="single" w:sz="12" w:space="0" w:color="000000"/>
            </w:tcBorders>
            <w:shd w:val="clear" w:color="auto" w:fill="F7C9AC"/>
          </w:tcPr>
          <w:p w14:paraId="24465DA9" w14:textId="77777777" w:rsidR="00E71F40" w:rsidRPr="002D485A" w:rsidRDefault="00E71F40" w:rsidP="00461E1E">
            <w:pPr>
              <w:ind w:left="59"/>
              <w:rPr>
                <w:b/>
              </w:rPr>
            </w:pPr>
            <w:r w:rsidRPr="002D485A">
              <w:rPr>
                <w:b/>
              </w:rPr>
              <w:t>Ohlasy publikací</w:t>
            </w:r>
          </w:p>
        </w:tc>
      </w:tr>
      <w:tr w:rsidR="00E71F40" w14:paraId="6FFE19DB" w14:textId="77777777" w:rsidTr="004F208B">
        <w:trPr>
          <w:trHeight w:val="309"/>
        </w:trPr>
        <w:tc>
          <w:tcPr>
            <w:tcW w:w="3221" w:type="dxa"/>
            <w:gridSpan w:val="2"/>
            <w:tcBorders>
              <w:left w:val="single" w:sz="6" w:space="0" w:color="000000"/>
            </w:tcBorders>
          </w:tcPr>
          <w:p w14:paraId="70D56CA2" w14:textId="77777777" w:rsidR="00E71F40" w:rsidRPr="002D485A" w:rsidRDefault="00E71F40" w:rsidP="00461E1E">
            <w:pPr>
              <w:ind w:left="69"/>
            </w:pPr>
          </w:p>
        </w:tc>
        <w:tc>
          <w:tcPr>
            <w:tcW w:w="1692" w:type="dxa"/>
            <w:gridSpan w:val="2"/>
          </w:tcPr>
          <w:p w14:paraId="46B57E55" w14:textId="77777777" w:rsidR="00E71F40" w:rsidRPr="002D485A" w:rsidRDefault="00E71F40" w:rsidP="00461E1E">
            <w:pPr>
              <w:ind w:left="70"/>
            </w:pPr>
          </w:p>
        </w:tc>
        <w:tc>
          <w:tcPr>
            <w:tcW w:w="2704" w:type="dxa"/>
            <w:gridSpan w:val="2"/>
            <w:tcBorders>
              <w:right w:val="single" w:sz="12" w:space="0" w:color="000000"/>
            </w:tcBorders>
          </w:tcPr>
          <w:p w14:paraId="3BBC69E8" w14:textId="77777777" w:rsidR="00E71F40" w:rsidRPr="002D485A" w:rsidRDefault="00E71F40" w:rsidP="00461E1E">
            <w:pPr>
              <w:ind w:left="67"/>
            </w:pPr>
          </w:p>
        </w:tc>
        <w:tc>
          <w:tcPr>
            <w:tcW w:w="857" w:type="dxa"/>
            <w:gridSpan w:val="2"/>
            <w:tcBorders>
              <w:left w:val="single" w:sz="12" w:space="0" w:color="000000"/>
            </w:tcBorders>
            <w:shd w:val="clear" w:color="auto" w:fill="F7C9AC"/>
          </w:tcPr>
          <w:p w14:paraId="4637B9C1" w14:textId="77777777" w:rsidR="00E71F40" w:rsidRPr="006C4377" w:rsidRDefault="00E71F40" w:rsidP="00461E1E">
            <w:pPr>
              <w:ind w:left="59"/>
              <w:rPr>
                <w:b/>
                <w:sz w:val="18"/>
                <w:szCs w:val="18"/>
              </w:rPr>
            </w:pPr>
            <w:r w:rsidRPr="006C4377">
              <w:rPr>
                <w:b/>
                <w:sz w:val="18"/>
                <w:szCs w:val="18"/>
              </w:rPr>
              <w:t>WOS</w:t>
            </w:r>
          </w:p>
        </w:tc>
        <w:tc>
          <w:tcPr>
            <w:tcW w:w="845" w:type="dxa"/>
            <w:shd w:val="clear" w:color="auto" w:fill="F7C9AC"/>
          </w:tcPr>
          <w:p w14:paraId="62DDFE19" w14:textId="77777777" w:rsidR="00E71F40" w:rsidRPr="006C4377" w:rsidRDefault="00E71F40" w:rsidP="00461E1E">
            <w:pPr>
              <w:ind w:left="66"/>
              <w:rPr>
                <w:b/>
                <w:sz w:val="18"/>
                <w:szCs w:val="18"/>
              </w:rPr>
            </w:pPr>
            <w:r w:rsidRPr="006C4377">
              <w:rPr>
                <w:b/>
                <w:sz w:val="18"/>
                <w:szCs w:val="18"/>
              </w:rPr>
              <w:t>Scopus</w:t>
            </w:r>
          </w:p>
        </w:tc>
        <w:tc>
          <w:tcPr>
            <w:tcW w:w="872" w:type="dxa"/>
            <w:shd w:val="clear" w:color="auto" w:fill="F7C9AC"/>
          </w:tcPr>
          <w:p w14:paraId="7969EEE1" w14:textId="77777777" w:rsidR="00E71F40" w:rsidRPr="006C4377" w:rsidRDefault="00E71F40" w:rsidP="00461E1E">
            <w:pPr>
              <w:ind w:left="66"/>
              <w:rPr>
                <w:b/>
                <w:sz w:val="18"/>
                <w:szCs w:val="18"/>
              </w:rPr>
            </w:pPr>
            <w:r w:rsidRPr="006C4377">
              <w:rPr>
                <w:b/>
                <w:sz w:val="18"/>
                <w:szCs w:val="18"/>
              </w:rPr>
              <w:t>ostatní</w:t>
            </w:r>
          </w:p>
        </w:tc>
      </w:tr>
      <w:tr w:rsidR="00E71F40" w14:paraId="3259CB4C" w14:textId="77777777" w:rsidTr="004F208B">
        <w:trPr>
          <w:trHeight w:val="230"/>
        </w:trPr>
        <w:tc>
          <w:tcPr>
            <w:tcW w:w="3221" w:type="dxa"/>
            <w:gridSpan w:val="2"/>
            <w:tcBorders>
              <w:left w:val="single" w:sz="6" w:space="0" w:color="000000"/>
            </w:tcBorders>
            <w:shd w:val="clear" w:color="auto" w:fill="F7C9AC"/>
          </w:tcPr>
          <w:p w14:paraId="0232EAF6" w14:textId="77777777" w:rsidR="00E71F40" w:rsidRPr="002D485A" w:rsidRDefault="00E71F40" w:rsidP="00461E1E">
            <w:pPr>
              <w:ind w:left="69"/>
              <w:rPr>
                <w:b/>
              </w:rPr>
            </w:pPr>
            <w:r w:rsidRPr="002D485A">
              <w:rPr>
                <w:b/>
              </w:rPr>
              <w:lastRenderedPageBreak/>
              <w:t>Obor jmenovacího řízení</w:t>
            </w:r>
          </w:p>
        </w:tc>
        <w:tc>
          <w:tcPr>
            <w:tcW w:w="1692" w:type="dxa"/>
            <w:gridSpan w:val="2"/>
            <w:shd w:val="clear" w:color="auto" w:fill="F7C9AC"/>
          </w:tcPr>
          <w:p w14:paraId="766C9157" w14:textId="77777777" w:rsidR="00E71F40" w:rsidRPr="002D485A" w:rsidRDefault="00E71F40" w:rsidP="00461E1E">
            <w:pPr>
              <w:ind w:left="70"/>
              <w:rPr>
                <w:b/>
              </w:rPr>
            </w:pPr>
            <w:r w:rsidRPr="002D485A">
              <w:rPr>
                <w:b/>
              </w:rPr>
              <w:t>Rok udělení hodnosti</w:t>
            </w:r>
          </w:p>
        </w:tc>
        <w:tc>
          <w:tcPr>
            <w:tcW w:w="2704" w:type="dxa"/>
            <w:gridSpan w:val="2"/>
            <w:tcBorders>
              <w:right w:val="single" w:sz="12" w:space="0" w:color="000000"/>
            </w:tcBorders>
            <w:shd w:val="clear" w:color="auto" w:fill="F7C9AC"/>
          </w:tcPr>
          <w:p w14:paraId="3E10BCBB" w14:textId="77777777" w:rsidR="00E71F40" w:rsidRPr="002D485A" w:rsidRDefault="00E71F40" w:rsidP="00461E1E">
            <w:pPr>
              <w:ind w:left="67"/>
              <w:rPr>
                <w:b/>
              </w:rPr>
            </w:pPr>
            <w:r w:rsidRPr="002D485A">
              <w:rPr>
                <w:b/>
              </w:rPr>
              <w:t>Řízení konáno na VŠ</w:t>
            </w:r>
          </w:p>
        </w:tc>
        <w:tc>
          <w:tcPr>
            <w:tcW w:w="857" w:type="dxa"/>
            <w:gridSpan w:val="2"/>
            <w:tcBorders>
              <w:left w:val="single" w:sz="12" w:space="0" w:color="000000"/>
            </w:tcBorders>
          </w:tcPr>
          <w:p w14:paraId="232521BC" w14:textId="77777777" w:rsidR="00E71F40" w:rsidRPr="002D485A" w:rsidRDefault="00E71F40" w:rsidP="00461E1E">
            <w:pPr>
              <w:rPr>
                <w:b/>
              </w:rPr>
            </w:pPr>
            <w:r>
              <w:rPr>
                <w:b/>
              </w:rPr>
              <w:t xml:space="preserve"> 1028</w:t>
            </w:r>
          </w:p>
        </w:tc>
        <w:tc>
          <w:tcPr>
            <w:tcW w:w="845" w:type="dxa"/>
          </w:tcPr>
          <w:p w14:paraId="628BEDEE" w14:textId="77777777" w:rsidR="00E71F40" w:rsidRPr="002D485A" w:rsidRDefault="00E71F40" w:rsidP="00461E1E">
            <w:pPr>
              <w:ind w:left="66"/>
              <w:rPr>
                <w:b/>
              </w:rPr>
            </w:pPr>
            <w:r w:rsidRPr="002D485A">
              <w:rPr>
                <w:b/>
              </w:rPr>
              <w:t>1189</w:t>
            </w:r>
          </w:p>
        </w:tc>
        <w:tc>
          <w:tcPr>
            <w:tcW w:w="872" w:type="dxa"/>
          </w:tcPr>
          <w:p w14:paraId="2D33ABFD" w14:textId="77777777" w:rsidR="00E71F40" w:rsidRPr="002D485A" w:rsidRDefault="00E71F40" w:rsidP="00461E1E">
            <w:pPr>
              <w:ind w:left="66"/>
              <w:rPr>
                <w:b/>
              </w:rPr>
            </w:pPr>
            <w:r>
              <w:rPr>
                <w:b/>
              </w:rPr>
              <w:t>0</w:t>
            </w:r>
          </w:p>
        </w:tc>
      </w:tr>
      <w:tr w:rsidR="006C4377" w14:paraId="121EB13B" w14:textId="77777777" w:rsidTr="004F208B">
        <w:trPr>
          <w:trHeight w:val="309"/>
        </w:trPr>
        <w:tc>
          <w:tcPr>
            <w:tcW w:w="3221" w:type="dxa"/>
            <w:gridSpan w:val="2"/>
            <w:tcBorders>
              <w:left w:val="single" w:sz="6" w:space="0" w:color="000000"/>
            </w:tcBorders>
          </w:tcPr>
          <w:p w14:paraId="39D8F9E7" w14:textId="77777777" w:rsidR="006C4377" w:rsidRPr="002D485A" w:rsidRDefault="006C4377" w:rsidP="00461E1E">
            <w:pPr>
              <w:ind w:left="69"/>
            </w:pPr>
          </w:p>
        </w:tc>
        <w:tc>
          <w:tcPr>
            <w:tcW w:w="1692" w:type="dxa"/>
            <w:gridSpan w:val="2"/>
          </w:tcPr>
          <w:p w14:paraId="53F7DDD8" w14:textId="77777777" w:rsidR="006C4377" w:rsidRPr="002D485A" w:rsidRDefault="006C4377" w:rsidP="00461E1E">
            <w:pPr>
              <w:ind w:left="70"/>
            </w:pPr>
          </w:p>
        </w:tc>
        <w:tc>
          <w:tcPr>
            <w:tcW w:w="2704" w:type="dxa"/>
            <w:gridSpan w:val="2"/>
            <w:tcBorders>
              <w:right w:val="single" w:sz="12" w:space="0" w:color="000000"/>
            </w:tcBorders>
          </w:tcPr>
          <w:p w14:paraId="670699E2" w14:textId="77777777" w:rsidR="006C4377" w:rsidRPr="002D485A" w:rsidRDefault="006C4377" w:rsidP="00461E1E">
            <w:pPr>
              <w:ind w:left="67"/>
            </w:pPr>
          </w:p>
        </w:tc>
        <w:tc>
          <w:tcPr>
            <w:tcW w:w="1702" w:type="dxa"/>
            <w:gridSpan w:val="3"/>
            <w:tcBorders>
              <w:top w:val="nil"/>
              <w:left w:val="single" w:sz="12" w:space="0" w:color="000000"/>
            </w:tcBorders>
            <w:shd w:val="clear" w:color="auto" w:fill="FBD4B4" w:themeFill="accent6" w:themeFillTint="66"/>
          </w:tcPr>
          <w:p w14:paraId="5690130A" w14:textId="58BC511C" w:rsidR="006C4377" w:rsidRPr="002D485A" w:rsidRDefault="006C4377" w:rsidP="00461E1E">
            <w:r>
              <w:rPr>
                <w:b/>
                <w:sz w:val="18"/>
              </w:rPr>
              <w:t>H-index WoS/Scopus</w:t>
            </w:r>
          </w:p>
        </w:tc>
        <w:tc>
          <w:tcPr>
            <w:tcW w:w="872" w:type="dxa"/>
            <w:tcBorders>
              <w:top w:val="nil"/>
            </w:tcBorders>
          </w:tcPr>
          <w:p w14:paraId="70373CA6" w14:textId="1D69BA57" w:rsidR="006C4377" w:rsidRPr="002D485A" w:rsidRDefault="006C4377" w:rsidP="00461E1E">
            <w:r>
              <w:t>11</w:t>
            </w:r>
          </w:p>
        </w:tc>
      </w:tr>
      <w:tr w:rsidR="00E71F40" w14:paraId="179DC7CD" w14:textId="77777777" w:rsidTr="004F208B">
        <w:trPr>
          <w:trHeight w:val="386"/>
        </w:trPr>
        <w:tc>
          <w:tcPr>
            <w:tcW w:w="10191" w:type="dxa"/>
            <w:gridSpan w:val="10"/>
            <w:tcBorders>
              <w:left w:val="single" w:sz="6" w:space="0" w:color="000000"/>
            </w:tcBorders>
            <w:shd w:val="clear" w:color="auto" w:fill="F7C9AC"/>
          </w:tcPr>
          <w:p w14:paraId="3E81E0E7" w14:textId="77777777" w:rsidR="00E71F40" w:rsidRPr="002D485A" w:rsidRDefault="00E71F40" w:rsidP="00461E1E">
            <w:pPr>
              <w:ind w:left="69" w:right="-12"/>
              <w:rPr>
                <w:b/>
              </w:rPr>
            </w:pPr>
            <w:r w:rsidRPr="002D485A">
              <w:rPr>
                <w:b/>
              </w:rPr>
              <w:t>Přehled o nejvýznamnější publikační a další tvůrčí činnosti nebo další profesní činnosti u odborníků z praxe vztahující se k zabezpečovaným předmětům</w:t>
            </w:r>
          </w:p>
        </w:tc>
      </w:tr>
      <w:tr w:rsidR="00E71F40" w14:paraId="14AF9DCC" w14:textId="77777777" w:rsidTr="004F208B">
        <w:trPr>
          <w:trHeight w:val="2537"/>
        </w:trPr>
        <w:tc>
          <w:tcPr>
            <w:tcW w:w="10191" w:type="dxa"/>
            <w:gridSpan w:val="10"/>
            <w:tcBorders>
              <w:left w:val="single" w:sz="6" w:space="0" w:color="000000"/>
            </w:tcBorders>
          </w:tcPr>
          <w:p w14:paraId="6C35137B" w14:textId="77777777" w:rsidR="00E71F40" w:rsidRPr="009A2F70" w:rsidRDefault="00E71F40" w:rsidP="00461E1E">
            <w:pPr>
              <w:jc w:val="both"/>
              <w:rPr>
                <w:b/>
                <w:caps/>
              </w:rPr>
            </w:pPr>
            <w:r w:rsidRPr="009A2F70">
              <w:rPr>
                <w:b/>
                <w:caps/>
              </w:rPr>
              <w:t>Publikační činnost:</w:t>
            </w:r>
          </w:p>
          <w:p w14:paraId="4B394733" w14:textId="75B42AEC" w:rsidR="00E71F40" w:rsidRPr="009A2F70" w:rsidRDefault="00E71F40" w:rsidP="00630AC5">
            <w:pPr>
              <w:numPr>
                <w:ilvl w:val="0"/>
                <w:numId w:val="95"/>
              </w:numPr>
              <w:ind w:left="788" w:hanging="357"/>
              <w:jc w:val="both"/>
              <w:rPr>
                <w:bCs/>
              </w:rPr>
            </w:pPr>
            <w:r w:rsidRPr="009A2F70">
              <w:rPr>
                <w:bCs/>
              </w:rPr>
              <w:t>Jimp:</w:t>
            </w:r>
            <w:r w:rsidRPr="009A2F70">
              <w:rPr>
                <w:b/>
                <w:bCs/>
              </w:rPr>
              <w:t xml:space="preserve"> Orsavová, J.</w:t>
            </w:r>
            <w:r w:rsidRPr="009A2F70">
              <w:rPr>
                <w:bCs/>
              </w:rPr>
              <w:t xml:space="preserve"> (80</w:t>
            </w:r>
            <w:r>
              <w:rPr>
                <w:bCs/>
              </w:rPr>
              <w:t xml:space="preserve"> </w:t>
            </w:r>
            <w:r w:rsidRPr="009A2F70">
              <w:rPr>
                <w:bCs/>
              </w:rPr>
              <w:t xml:space="preserve">%), Sytařová, I.; Mlček, J.; Mišurcová, L. (2022). Phenolic compounds, vitamins C and E and antioxidant activity of edible honeysuckle berries (Lonicera caerulea l. var. kamtschatica pojark) in relation to their origin. </w:t>
            </w:r>
            <w:r w:rsidRPr="009A2F70">
              <w:rPr>
                <w:bCs/>
                <w:i/>
              </w:rPr>
              <w:t>Antioxidants</w:t>
            </w:r>
            <w:r w:rsidRPr="009A2F70">
              <w:rPr>
                <w:bCs/>
              </w:rPr>
              <w:t xml:space="preserve"> </w:t>
            </w:r>
            <w:r w:rsidRPr="009A2F70">
              <w:rPr>
                <w:bCs/>
                <w:i/>
                <w:iCs/>
              </w:rPr>
              <w:t>11</w:t>
            </w:r>
            <w:r w:rsidRPr="009A2F70">
              <w:rPr>
                <w:bCs/>
              </w:rPr>
              <w:t>(5), 889. ISSN 2076-3921.</w:t>
            </w:r>
          </w:p>
          <w:p w14:paraId="6F6D508F" w14:textId="1BDF8D48" w:rsidR="00E71F40" w:rsidRPr="009A2F70" w:rsidRDefault="00E71F40" w:rsidP="00630AC5">
            <w:pPr>
              <w:numPr>
                <w:ilvl w:val="0"/>
                <w:numId w:val="95"/>
              </w:numPr>
              <w:ind w:left="788" w:hanging="357"/>
              <w:jc w:val="both"/>
              <w:rPr>
                <w:bCs/>
              </w:rPr>
            </w:pPr>
            <w:r w:rsidRPr="009A2F70">
              <w:rPr>
                <w:bCs/>
              </w:rPr>
              <w:t>Jimp:</w:t>
            </w:r>
            <w:r w:rsidRPr="009A2F70">
              <w:rPr>
                <w:b/>
                <w:bCs/>
              </w:rPr>
              <w:t xml:space="preserve"> </w:t>
            </w:r>
            <w:r w:rsidRPr="009A2F70">
              <w:rPr>
                <w:bCs/>
              </w:rPr>
              <w:t>Mrázková, M.,</w:t>
            </w:r>
            <w:r w:rsidRPr="009A2F70">
              <w:rPr>
                <w:b/>
                <w:bCs/>
              </w:rPr>
              <w:t xml:space="preserve"> </w:t>
            </w:r>
            <w:r w:rsidRPr="009A2F70">
              <w:rPr>
                <w:bCs/>
              </w:rPr>
              <w:t xml:space="preserve">Sumczynski, D., </w:t>
            </w:r>
            <w:r w:rsidRPr="009A2F70">
              <w:rPr>
                <w:b/>
                <w:bCs/>
              </w:rPr>
              <w:t>Orsavová, J.</w:t>
            </w:r>
            <w:r w:rsidRPr="009A2F70">
              <w:rPr>
                <w:bCs/>
              </w:rPr>
              <w:t xml:space="preserve"> (10</w:t>
            </w:r>
            <w:r>
              <w:rPr>
                <w:bCs/>
              </w:rPr>
              <w:t xml:space="preserve"> </w:t>
            </w:r>
            <w:r w:rsidRPr="009A2F70">
              <w:rPr>
                <w:bCs/>
              </w:rPr>
              <w:t xml:space="preserve">%) (2021). Non-traditional muesli mixtures supplemeted by edible flowers: Analysis of nutritional composition, phenolic acids, flavonoids and anthocyanins. </w:t>
            </w:r>
            <w:r w:rsidRPr="009A2F70">
              <w:rPr>
                <w:bCs/>
                <w:i/>
              </w:rPr>
              <w:t xml:space="preserve">Plant Foods for Human Nutrition </w:t>
            </w:r>
            <w:r w:rsidRPr="009A2F70">
              <w:rPr>
                <w:bCs/>
              </w:rPr>
              <w:t>76, 371-376. ISSN 0921-9668.</w:t>
            </w:r>
          </w:p>
          <w:p w14:paraId="4FB86068" w14:textId="6A3BCC36" w:rsidR="00E71F40" w:rsidRPr="009A2F70" w:rsidRDefault="00E71F40" w:rsidP="00630AC5">
            <w:pPr>
              <w:numPr>
                <w:ilvl w:val="0"/>
                <w:numId w:val="95"/>
              </w:numPr>
              <w:ind w:left="788" w:hanging="357"/>
              <w:jc w:val="both"/>
              <w:rPr>
                <w:bCs/>
              </w:rPr>
            </w:pPr>
            <w:r w:rsidRPr="009A2F70">
              <w:rPr>
                <w:bCs/>
              </w:rPr>
              <w:t>Jimp:</w:t>
            </w:r>
            <w:r w:rsidRPr="009A2F70">
              <w:rPr>
                <w:b/>
                <w:bCs/>
              </w:rPr>
              <w:t xml:space="preserve"> Orsavová, J.</w:t>
            </w:r>
            <w:r w:rsidRPr="009A2F70">
              <w:rPr>
                <w:bCs/>
              </w:rPr>
              <w:t xml:space="preserve"> (75</w:t>
            </w:r>
            <w:r>
              <w:rPr>
                <w:bCs/>
              </w:rPr>
              <w:t xml:space="preserve"> </w:t>
            </w:r>
            <w:r w:rsidRPr="009A2F70">
              <w:rPr>
                <w:bCs/>
              </w:rPr>
              <w:t xml:space="preserve">%), Hlaváčová, I., Mlček, J., Snopek, L., Mišurcová, L. (2019). Contribution of phenolic compounds, ascorbic acid and vitamin E to antioxidant activity of currant (Ribes L.) and gooseberry (Ribes uva-crispa L.) fruits. </w:t>
            </w:r>
            <w:r w:rsidRPr="009A2F70">
              <w:rPr>
                <w:bCs/>
                <w:i/>
              </w:rPr>
              <w:t xml:space="preserve">Food Chemistry </w:t>
            </w:r>
            <w:r w:rsidRPr="009A2F70">
              <w:rPr>
                <w:bCs/>
              </w:rPr>
              <w:t>284, 323-333. ISSN 0308-8146.</w:t>
            </w:r>
          </w:p>
          <w:p w14:paraId="6F574354" w14:textId="13161148" w:rsidR="00E71F40" w:rsidRPr="009A2F70" w:rsidRDefault="00E71F40" w:rsidP="00630AC5">
            <w:pPr>
              <w:numPr>
                <w:ilvl w:val="0"/>
                <w:numId w:val="95"/>
              </w:numPr>
              <w:ind w:left="788" w:right="59" w:hanging="357"/>
              <w:jc w:val="both"/>
              <w:rPr>
                <w:bCs/>
              </w:rPr>
            </w:pPr>
            <w:r w:rsidRPr="009A2F70">
              <w:rPr>
                <w:bCs/>
              </w:rPr>
              <w:t xml:space="preserve">Jimp: Mrázek, P., Mokrejš, P., Gál, R., </w:t>
            </w:r>
            <w:r w:rsidRPr="009A2F70">
              <w:rPr>
                <w:b/>
                <w:bCs/>
              </w:rPr>
              <w:t>Orsavová, J.</w:t>
            </w:r>
            <w:r w:rsidRPr="009A2F70">
              <w:rPr>
                <w:bCs/>
              </w:rPr>
              <w:t xml:space="preserve"> (10</w:t>
            </w:r>
            <w:r>
              <w:rPr>
                <w:bCs/>
              </w:rPr>
              <w:t xml:space="preserve"> </w:t>
            </w:r>
            <w:r w:rsidRPr="009A2F70">
              <w:rPr>
                <w:bCs/>
              </w:rPr>
              <w:t xml:space="preserve">%) (2019). Chicken skin gelatine as an alternative to pork and beef gelatines. </w:t>
            </w:r>
            <w:r w:rsidRPr="009A2F70">
              <w:rPr>
                <w:bCs/>
                <w:i/>
              </w:rPr>
              <w:t xml:space="preserve">Potravinarstvo Slovak Journal of Food Sciences </w:t>
            </w:r>
            <w:r w:rsidRPr="009A2F70">
              <w:rPr>
                <w:bCs/>
                <w:i/>
                <w:iCs/>
              </w:rPr>
              <w:t>13</w:t>
            </w:r>
            <w:r w:rsidRPr="009A2F70">
              <w:rPr>
                <w:bCs/>
              </w:rPr>
              <w:t>(1), 224-233. ISSN 1338-0230.</w:t>
            </w:r>
          </w:p>
          <w:p w14:paraId="01BEEDA6" w14:textId="50A1AC94" w:rsidR="00E71F40" w:rsidRPr="00D42C86" w:rsidRDefault="00E71F40" w:rsidP="00630AC5">
            <w:pPr>
              <w:numPr>
                <w:ilvl w:val="0"/>
                <w:numId w:val="95"/>
              </w:numPr>
              <w:ind w:left="788" w:hanging="357"/>
              <w:jc w:val="both"/>
              <w:rPr>
                <w:bCs/>
              </w:rPr>
            </w:pPr>
            <w:r w:rsidRPr="009A2F70">
              <w:rPr>
                <w:bCs/>
              </w:rPr>
              <w:t xml:space="preserve">Jimp: Koubová, E., Sumczynski, D., Šenkárová, L., </w:t>
            </w:r>
            <w:r w:rsidRPr="009A2F70">
              <w:rPr>
                <w:b/>
                <w:bCs/>
              </w:rPr>
              <w:t>Orsavová, J.</w:t>
            </w:r>
            <w:r w:rsidRPr="009A2F70">
              <w:rPr>
                <w:bCs/>
              </w:rPr>
              <w:t xml:space="preserve"> (10</w:t>
            </w:r>
            <w:r>
              <w:rPr>
                <w:bCs/>
              </w:rPr>
              <w:t xml:space="preserve"> </w:t>
            </w:r>
            <w:r w:rsidRPr="009A2F70">
              <w:rPr>
                <w:bCs/>
              </w:rPr>
              <w:t xml:space="preserve">%) (2018). Rice flakes produced from commercial wild rice: Chemical compositions, vitamin B compounds, mineral and trace element contents and their dietary intake evaluation. </w:t>
            </w:r>
            <w:r w:rsidRPr="009A2F70">
              <w:rPr>
                <w:bCs/>
                <w:i/>
              </w:rPr>
              <w:t xml:space="preserve">Food Chemistry </w:t>
            </w:r>
            <w:r w:rsidRPr="009A2F70">
              <w:rPr>
                <w:bCs/>
              </w:rPr>
              <w:t>264, 386-392. ISSN 0308-8146.</w:t>
            </w:r>
          </w:p>
        </w:tc>
      </w:tr>
      <w:tr w:rsidR="00E71F40" w14:paraId="70883AC6" w14:textId="77777777" w:rsidTr="004F208B">
        <w:trPr>
          <w:trHeight w:val="230"/>
        </w:trPr>
        <w:tc>
          <w:tcPr>
            <w:tcW w:w="10191" w:type="dxa"/>
            <w:gridSpan w:val="10"/>
            <w:tcBorders>
              <w:left w:val="single" w:sz="6" w:space="0" w:color="000000"/>
            </w:tcBorders>
            <w:shd w:val="clear" w:color="auto" w:fill="F7C9AC"/>
          </w:tcPr>
          <w:p w14:paraId="30456032" w14:textId="77777777" w:rsidR="00E71F40" w:rsidRPr="002D485A" w:rsidRDefault="00E71F40" w:rsidP="00461E1E">
            <w:pPr>
              <w:ind w:left="69"/>
              <w:rPr>
                <w:b/>
              </w:rPr>
            </w:pPr>
            <w:r w:rsidRPr="002D485A">
              <w:rPr>
                <w:b/>
              </w:rPr>
              <w:t>Působení v zahraničí</w:t>
            </w:r>
          </w:p>
        </w:tc>
      </w:tr>
      <w:tr w:rsidR="00E71F40" w14:paraId="000D90B1" w14:textId="77777777" w:rsidTr="004F208B">
        <w:trPr>
          <w:trHeight w:val="284"/>
        </w:trPr>
        <w:tc>
          <w:tcPr>
            <w:tcW w:w="10191" w:type="dxa"/>
            <w:gridSpan w:val="10"/>
            <w:tcBorders>
              <w:left w:val="single" w:sz="6" w:space="0" w:color="000000"/>
            </w:tcBorders>
          </w:tcPr>
          <w:p w14:paraId="3543AB40" w14:textId="41423CEA" w:rsidR="00E71F40" w:rsidRPr="002D485A" w:rsidRDefault="00E71F40" w:rsidP="00461E1E">
            <w:del w:id="182" w:author="Jan Kalenda" w:date="2023-03-15T22:07:00Z">
              <w:r w:rsidRPr="002D485A" w:rsidDel="00E25820">
                <w:delText>20</w:delText>
              </w:r>
              <w:r w:rsidDel="00E25820">
                <w:delText>16, 2017, 2018, 20</w:delText>
              </w:r>
              <w:r w:rsidRPr="002D485A" w:rsidDel="00E25820">
                <w:delText>19</w:delText>
              </w:r>
              <w:r w:rsidDel="00E25820">
                <w:delText xml:space="preserve"> -</w:delText>
              </w:r>
              <w:r w:rsidRPr="002D485A" w:rsidDel="00E25820">
                <w:delText xml:space="preserve"> University of Vaasa</w:delText>
              </w:r>
              <w:r w:rsidDel="00E25820">
                <w:delText xml:space="preserve"> (FIN)</w:delText>
              </w:r>
            </w:del>
          </w:p>
        </w:tc>
      </w:tr>
      <w:tr w:rsidR="00E71F40" w14:paraId="4F9E9DA6" w14:textId="77777777" w:rsidTr="004F208B">
        <w:trPr>
          <w:trHeight w:val="438"/>
        </w:trPr>
        <w:tc>
          <w:tcPr>
            <w:tcW w:w="2791" w:type="dxa"/>
            <w:tcBorders>
              <w:left w:val="single" w:sz="6" w:space="0" w:color="000000"/>
            </w:tcBorders>
            <w:shd w:val="clear" w:color="auto" w:fill="F7C9AC"/>
          </w:tcPr>
          <w:p w14:paraId="237492FF" w14:textId="77777777" w:rsidR="00E71F40" w:rsidRPr="00AD225C" w:rsidRDefault="00E71F40" w:rsidP="00461E1E">
            <w:pPr>
              <w:ind w:left="69"/>
              <w:rPr>
                <w:b/>
              </w:rPr>
            </w:pPr>
            <w:r w:rsidRPr="00AD225C">
              <w:rPr>
                <w:b/>
              </w:rPr>
              <w:t>Podpis</w:t>
            </w:r>
          </w:p>
        </w:tc>
        <w:tc>
          <w:tcPr>
            <w:tcW w:w="3681" w:type="dxa"/>
            <w:gridSpan w:val="4"/>
          </w:tcPr>
          <w:p w14:paraId="4A37F90F" w14:textId="77777777" w:rsidR="00E71F40" w:rsidRPr="00AD225C" w:rsidRDefault="00E71F40" w:rsidP="00461E1E">
            <w:r>
              <w:t xml:space="preserve"> Mgr. Jana Orsavová, Ph.D. v.r.</w:t>
            </w:r>
          </w:p>
        </w:tc>
        <w:tc>
          <w:tcPr>
            <w:tcW w:w="1145" w:type="dxa"/>
            <w:shd w:val="clear" w:color="auto" w:fill="F7C9AC"/>
          </w:tcPr>
          <w:p w14:paraId="605A934F" w14:textId="77777777" w:rsidR="00E71F40" w:rsidRPr="00AD225C" w:rsidRDefault="00E71F40" w:rsidP="00461E1E">
            <w:pPr>
              <w:ind w:left="69"/>
              <w:rPr>
                <w:b/>
              </w:rPr>
            </w:pPr>
            <w:r w:rsidRPr="00AD225C">
              <w:rPr>
                <w:b/>
              </w:rPr>
              <w:t>datum</w:t>
            </w:r>
          </w:p>
        </w:tc>
        <w:tc>
          <w:tcPr>
            <w:tcW w:w="2574" w:type="dxa"/>
            <w:gridSpan w:val="4"/>
          </w:tcPr>
          <w:p w14:paraId="0DD215E5" w14:textId="0DEF623C" w:rsidR="00E71F40" w:rsidRPr="00AD225C" w:rsidRDefault="00E71F40" w:rsidP="00461E1E">
            <w:r>
              <w:t xml:space="preserve"> </w:t>
            </w:r>
            <w:r w:rsidR="004F208B">
              <w:t>31. 10. 2022</w:t>
            </w:r>
          </w:p>
        </w:tc>
      </w:tr>
    </w:tbl>
    <w:p w14:paraId="1312D0A2" w14:textId="77777777" w:rsidR="00C00755" w:rsidRDefault="00C00755" w:rsidP="00C00755">
      <w:pPr>
        <w:widowControl w:val="0"/>
        <w:autoSpaceDE w:val="0"/>
        <w:autoSpaceDN w:val="0"/>
        <w:ind w:left="-709"/>
        <w:sectPr w:rsidR="00C00755" w:rsidSect="003A4718">
          <w:pgSz w:w="11906" w:h="16838"/>
          <w:pgMar w:top="1417" w:right="1417" w:bottom="1417" w:left="709" w:header="708" w:footer="708" w:gutter="0"/>
          <w:cols w:space="708"/>
          <w:docGrid w:linePitch="360"/>
        </w:sectPr>
      </w:pPr>
    </w:p>
    <w:tbl>
      <w:tblPr>
        <w:tblW w:w="9857" w:type="dxa"/>
        <w:tblInd w:w="-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6"/>
        <w:gridCol w:w="829"/>
        <w:gridCol w:w="1721"/>
        <w:gridCol w:w="524"/>
        <w:gridCol w:w="468"/>
        <w:gridCol w:w="994"/>
        <w:gridCol w:w="709"/>
        <w:gridCol w:w="77"/>
        <w:gridCol w:w="632"/>
        <w:gridCol w:w="693"/>
        <w:gridCol w:w="694"/>
      </w:tblGrid>
      <w:tr w:rsidR="00C00755" w14:paraId="04BF8A3F" w14:textId="77777777" w:rsidTr="003A4718">
        <w:tc>
          <w:tcPr>
            <w:tcW w:w="9857" w:type="dxa"/>
            <w:gridSpan w:val="11"/>
            <w:tcBorders>
              <w:bottom w:val="double" w:sz="4" w:space="0" w:color="auto"/>
            </w:tcBorders>
            <w:shd w:val="clear" w:color="auto" w:fill="BDD6EE"/>
          </w:tcPr>
          <w:p w14:paraId="53DA9CD5" w14:textId="77777777" w:rsidR="00C00755" w:rsidRDefault="00C00755" w:rsidP="003A4718">
            <w:pPr>
              <w:jc w:val="both"/>
              <w:rPr>
                <w:b/>
                <w:sz w:val="28"/>
              </w:rPr>
            </w:pPr>
            <w:r>
              <w:rPr>
                <w:b/>
                <w:sz w:val="28"/>
              </w:rPr>
              <w:lastRenderedPageBreak/>
              <w:t>C-I – Personální zabezpečení</w:t>
            </w:r>
          </w:p>
        </w:tc>
      </w:tr>
      <w:tr w:rsidR="00C00755" w14:paraId="3D16D56B" w14:textId="77777777" w:rsidTr="003A4718">
        <w:tc>
          <w:tcPr>
            <w:tcW w:w="2516" w:type="dxa"/>
            <w:tcBorders>
              <w:top w:val="double" w:sz="4" w:space="0" w:color="auto"/>
            </w:tcBorders>
            <w:shd w:val="clear" w:color="auto" w:fill="F7CAAC"/>
          </w:tcPr>
          <w:p w14:paraId="432757D2" w14:textId="77777777" w:rsidR="00C00755" w:rsidRDefault="00C00755" w:rsidP="003A4718">
            <w:pPr>
              <w:jc w:val="both"/>
              <w:rPr>
                <w:b/>
              </w:rPr>
            </w:pPr>
            <w:r>
              <w:rPr>
                <w:b/>
              </w:rPr>
              <w:t>Vysoká škola</w:t>
            </w:r>
          </w:p>
        </w:tc>
        <w:tc>
          <w:tcPr>
            <w:tcW w:w="7341" w:type="dxa"/>
            <w:gridSpan w:val="10"/>
          </w:tcPr>
          <w:p w14:paraId="5760F153" w14:textId="77777777" w:rsidR="00C00755" w:rsidRDefault="00C00755" w:rsidP="003A4718">
            <w:pPr>
              <w:jc w:val="both"/>
            </w:pPr>
            <w:r>
              <w:t>Univerzita Tomáše Bati ve Zlíně</w:t>
            </w:r>
          </w:p>
        </w:tc>
      </w:tr>
      <w:tr w:rsidR="00C00755" w14:paraId="35AD4A4E" w14:textId="77777777" w:rsidTr="003A4718">
        <w:tc>
          <w:tcPr>
            <w:tcW w:w="2516" w:type="dxa"/>
            <w:shd w:val="clear" w:color="auto" w:fill="F7CAAC"/>
          </w:tcPr>
          <w:p w14:paraId="300642AA" w14:textId="77777777" w:rsidR="00C00755" w:rsidRDefault="00C00755" w:rsidP="003A4718">
            <w:pPr>
              <w:jc w:val="both"/>
              <w:rPr>
                <w:b/>
              </w:rPr>
            </w:pPr>
            <w:r>
              <w:rPr>
                <w:b/>
              </w:rPr>
              <w:t>Součást vysoké školy</w:t>
            </w:r>
          </w:p>
        </w:tc>
        <w:tc>
          <w:tcPr>
            <w:tcW w:w="7341" w:type="dxa"/>
            <w:gridSpan w:val="10"/>
          </w:tcPr>
          <w:p w14:paraId="7B383099" w14:textId="77777777" w:rsidR="00C00755" w:rsidRDefault="00C00755" w:rsidP="003A4718">
            <w:pPr>
              <w:jc w:val="both"/>
            </w:pPr>
            <w:r>
              <w:t>Fakulta humanitních studií</w:t>
            </w:r>
          </w:p>
        </w:tc>
      </w:tr>
      <w:tr w:rsidR="00C00755" w14:paraId="21450DB3" w14:textId="77777777" w:rsidTr="003A4718">
        <w:tc>
          <w:tcPr>
            <w:tcW w:w="2516" w:type="dxa"/>
            <w:shd w:val="clear" w:color="auto" w:fill="F7CAAC"/>
          </w:tcPr>
          <w:p w14:paraId="54085B64" w14:textId="77777777" w:rsidR="00C00755" w:rsidRDefault="00C00755" w:rsidP="003A4718">
            <w:pPr>
              <w:jc w:val="both"/>
              <w:rPr>
                <w:b/>
              </w:rPr>
            </w:pPr>
            <w:r>
              <w:rPr>
                <w:b/>
              </w:rPr>
              <w:t>Název studijního programu</w:t>
            </w:r>
          </w:p>
        </w:tc>
        <w:tc>
          <w:tcPr>
            <w:tcW w:w="7341" w:type="dxa"/>
            <w:gridSpan w:val="10"/>
          </w:tcPr>
          <w:p w14:paraId="5FA6E8FD" w14:textId="77777777" w:rsidR="00C00755" w:rsidRDefault="00C00755" w:rsidP="003A4718">
            <w:pPr>
              <w:jc w:val="both"/>
            </w:pPr>
            <w:r>
              <w:t>Pedagogika</w:t>
            </w:r>
          </w:p>
        </w:tc>
      </w:tr>
      <w:tr w:rsidR="00C00755" w14:paraId="64120B5C" w14:textId="77777777" w:rsidTr="003A4718">
        <w:tc>
          <w:tcPr>
            <w:tcW w:w="2516" w:type="dxa"/>
            <w:shd w:val="clear" w:color="auto" w:fill="F7CAAC"/>
          </w:tcPr>
          <w:p w14:paraId="712B530F" w14:textId="77777777" w:rsidR="00C00755" w:rsidRDefault="00C00755" w:rsidP="003A4718">
            <w:pPr>
              <w:jc w:val="both"/>
              <w:rPr>
                <w:b/>
              </w:rPr>
            </w:pPr>
            <w:r>
              <w:rPr>
                <w:b/>
              </w:rPr>
              <w:t>Jméno a příjmení</w:t>
            </w:r>
          </w:p>
        </w:tc>
        <w:tc>
          <w:tcPr>
            <w:tcW w:w="4536" w:type="dxa"/>
            <w:gridSpan w:val="5"/>
          </w:tcPr>
          <w:p w14:paraId="261E47C8" w14:textId="77777777" w:rsidR="00C00755" w:rsidRDefault="00C00755" w:rsidP="003A4718">
            <w:pPr>
              <w:jc w:val="both"/>
            </w:pPr>
            <w:r>
              <w:t>Veronika Pečivová</w:t>
            </w:r>
          </w:p>
        </w:tc>
        <w:tc>
          <w:tcPr>
            <w:tcW w:w="709" w:type="dxa"/>
            <w:shd w:val="clear" w:color="auto" w:fill="F7CAAC"/>
          </w:tcPr>
          <w:p w14:paraId="72B49BB2" w14:textId="77777777" w:rsidR="00C00755" w:rsidRDefault="00C00755" w:rsidP="003A4718">
            <w:pPr>
              <w:jc w:val="both"/>
              <w:rPr>
                <w:b/>
              </w:rPr>
            </w:pPr>
            <w:r>
              <w:rPr>
                <w:b/>
              </w:rPr>
              <w:t>Tituly</w:t>
            </w:r>
          </w:p>
        </w:tc>
        <w:tc>
          <w:tcPr>
            <w:tcW w:w="2096" w:type="dxa"/>
            <w:gridSpan w:val="4"/>
          </w:tcPr>
          <w:p w14:paraId="15C5E5EA" w14:textId="77777777" w:rsidR="00C00755" w:rsidRDefault="00C00755" w:rsidP="003A4718">
            <w:pPr>
              <w:jc w:val="both"/>
            </w:pPr>
            <w:r>
              <w:t>Mgr., Ph.D.</w:t>
            </w:r>
          </w:p>
        </w:tc>
      </w:tr>
      <w:tr w:rsidR="00C00755" w14:paraId="60AE0D0A" w14:textId="77777777" w:rsidTr="003A4718">
        <w:tc>
          <w:tcPr>
            <w:tcW w:w="2516" w:type="dxa"/>
            <w:shd w:val="clear" w:color="auto" w:fill="F7CAAC"/>
          </w:tcPr>
          <w:p w14:paraId="234AC1F5" w14:textId="77777777" w:rsidR="00C00755" w:rsidRDefault="00C00755" w:rsidP="003A4718">
            <w:pPr>
              <w:jc w:val="both"/>
              <w:rPr>
                <w:b/>
              </w:rPr>
            </w:pPr>
            <w:r>
              <w:rPr>
                <w:b/>
              </w:rPr>
              <w:t>Rok narození</w:t>
            </w:r>
          </w:p>
        </w:tc>
        <w:tc>
          <w:tcPr>
            <w:tcW w:w="829" w:type="dxa"/>
          </w:tcPr>
          <w:p w14:paraId="05FF9F50" w14:textId="77777777" w:rsidR="00C00755" w:rsidRDefault="00C00755" w:rsidP="003A4718">
            <w:pPr>
              <w:jc w:val="both"/>
            </w:pPr>
            <w:r>
              <w:t>1979</w:t>
            </w:r>
          </w:p>
        </w:tc>
        <w:tc>
          <w:tcPr>
            <w:tcW w:w="1721" w:type="dxa"/>
            <w:shd w:val="clear" w:color="auto" w:fill="F7CAAC"/>
          </w:tcPr>
          <w:p w14:paraId="3A8F623B" w14:textId="77777777" w:rsidR="00C00755" w:rsidRDefault="00C00755" w:rsidP="003A4718">
            <w:pPr>
              <w:jc w:val="both"/>
              <w:rPr>
                <w:b/>
              </w:rPr>
            </w:pPr>
            <w:r>
              <w:rPr>
                <w:b/>
              </w:rPr>
              <w:t>typ vztahu k VŠ</w:t>
            </w:r>
          </w:p>
        </w:tc>
        <w:tc>
          <w:tcPr>
            <w:tcW w:w="992" w:type="dxa"/>
            <w:gridSpan w:val="2"/>
          </w:tcPr>
          <w:p w14:paraId="29B844AE" w14:textId="77777777" w:rsidR="00C00755" w:rsidRDefault="00C00755" w:rsidP="003A4718">
            <w:pPr>
              <w:jc w:val="both"/>
            </w:pPr>
            <w:r>
              <w:t>pp.</w:t>
            </w:r>
          </w:p>
        </w:tc>
        <w:tc>
          <w:tcPr>
            <w:tcW w:w="994" w:type="dxa"/>
            <w:shd w:val="clear" w:color="auto" w:fill="F7CAAC"/>
          </w:tcPr>
          <w:p w14:paraId="1D2F997C" w14:textId="77777777" w:rsidR="00C00755" w:rsidRDefault="00C00755" w:rsidP="003A4718">
            <w:pPr>
              <w:jc w:val="both"/>
              <w:rPr>
                <w:b/>
              </w:rPr>
            </w:pPr>
            <w:r>
              <w:rPr>
                <w:b/>
              </w:rPr>
              <w:t>rozsah</w:t>
            </w:r>
          </w:p>
        </w:tc>
        <w:tc>
          <w:tcPr>
            <w:tcW w:w="709" w:type="dxa"/>
          </w:tcPr>
          <w:p w14:paraId="461FEE75" w14:textId="77777777" w:rsidR="00C00755" w:rsidRDefault="00C00755" w:rsidP="003A4718">
            <w:pPr>
              <w:jc w:val="both"/>
            </w:pPr>
            <w:r>
              <w:t>40</w:t>
            </w:r>
          </w:p>
        </w:tc>
        <w:tc>
          <w:tcPr>
            <w:tcW w:w="709" w:type="dxa"/>
            <w:gridSpan w:val="2"/>
            <w:shd w:val="clear" w:color="auto" w:fill="F7CAAC"/>
          </w:tcPr>
          <w:p w14:paraId="520BD220" w14:textId="77777777" w:rsidR="00C00755" w:rsidRDefault="00C00755" w:rsidP="003A4718">
            <w:pPr>
              <w:jc w:val="both"/>
              <w:rPr>
                <w:b/>
              </w:rPr>
            </w:pPr>
            <w:r>
              <w:rPr>
                <w:b/>
              </w:rPr>
              <w:t>do kdy</w:t>
            </w:r>
          </w:p>
        </w:tc>
        <w:tc>
          <w:tcPr>
            <w:tcW w:w="1387" w:type="dxa"/>
            <w:gridSpan w:val="2"/>
          </w:tcPr>
          <w:p w14:paraId="2A88E460" w14:textId="77777777" w:rsidR="00C00755" w:rsidRDefault="00C00755" w:rsidP="003A4718">
            <w:pPr>
              <w:jc w:val="both"/>
            </w:pPr>
            <w:r>
              <w:t>N</w:t>
            </w:r>
          </w:p>
        </w:tc>
      </w:tr>
      <w:tr w:rsidR="00C00755" w14:paraId="286F9FD7" w14:textId="77777777" w:rsidTr="003A4718">
        <w:tc>
          <w:tcPr>
            <w:tcW w:w="5066" w:type="dxa"/>
            <w:gridSpan w:val="3"/>
            <w:shd w:val="clear" w:color="auto" w:fill="F7CAAC"/>
          </w:tcPr>
          <w:p w14:paraId="1037347E" w14:textId="77777777" w:rsidR="00C00755" w:rsidRDefault="00C00755" w:rsidP="003A4718">
            <w:pPr>
              <w:jc w:val="both"/>
              <w:rPr>
                <w:b/>
              </w:rPr>
            </w:pPr>
            <w:r>
              <w:rPr>
                <w:b/>
              </w:rPr>
              <w:t>Typ vztahu na součásti VŠ, která uskutečňuje st. program</w:t>
            </w:r>
          </w:p>
        </w:tc>
        <w:tc>
          <w:tcPr>
            <w:tcW w:w="992" w:type="dxa"/>
            <w:gridSpan w:val="2"/>
          </w:tcPr>
          <w:p w14:paraId="30E582EB" w14:textId="77777777" w:rsidR="00C00755" w:rsidRDefault="00C00755" w:rsidP="003A4718">
            <w:pPr>
              <w:jc w:val="both"/>
            </w:pPr>
            <w:r>
              <w:t>pp.</w:t>
            </w:r>
          </w:p>
        </w:tc>
        <w:tc>
          <w:tcPr>
            <w:tcW w:w="994" w:type="dxa"/>
            <w:shd w:val="clear" w:color="auto" w:fill="F7CAAC"/>
          </w:tcPr>
          <w:p w14:paraId="6FDC2D3C" w14:textId="77777777" w:rsidR="00C00755" w:rsidRDefault="00C00755" w:rsidP="003A4718">
            <w:pPr>
              <w:jc w:val="both"/>
              <w:rPr>
                <w:b/>
              </w:rPr>
            </w:pPr>
            <w:r>
              <w:rPr>
                <w:b/>
              </w:rPr>
              <w:t>rozsah</w:t>
            </w:r>
          </w:p>
        </w:tc>
        <w:tc>
          <w:tcPr>
            <w:tcW w:w="709" w:type="dxa"/>
          </w:tcPr>
          <w:p w14:paraId="6CC05C04" w14:textId="77777777" w:rsidR="00C00755" w:rsidRDefault="00C00755" w:rsidP="003A4718">
            <w:pPr>
              <w:jc w:val="both"/>
            </w:pPr>
            <w:r>
              <w:t>40</w:t>
            </w:r>
          </w:p>
        </w:tc>
        <w:tc>
          <w:tcPr>
            <w:tcW w:w="709" w:type="dxa"/>
            <w:gridSpan w:val="2"/>
            <w:shd w:val="clear" w:color="auto" w:fill="F7CAAC"/>
          </w:tcPr>
          <w:p w14:paraId="2A970429" w14:textId="77777777" w:rsidR="00C00755" w:rsidRDefault="00C00755" w:rsidP="003A4718">
            <w:pPr>
              <w:jc w:val="both"/>
              <w:rPr>
                <w:b/>
              </w:rPr>
            </w:pPr>
            <w:r>
              <w:rPr>
                <w:b/>
              </w:rPr>
              <w:t>do kdy</w:t>
            </w:r>
          </w:p>
        </w:tc>
        <w:tc>
          <w:tcPr>
            <w:tcW w:w="1387" w:type="dxa"/>
            <w:gridSpan w:val="2"/>
          </w:tcPr>
          <w:p w14:paraId="7E87525C" w14:textId="77777777" w:rsidR="00C00755" w:rsidRDefault="00C00755" w:rsidP="003A4718">
            <w:pPr>
              <w:jc w:val="both"/>
            </w:pPr>
            <w:r>
              <w:t>N</w:t>
            </w:r>
          </w:p>
        </w:tc>
      </w:tr>
      <w:tr w:rsidR="00C00755" w14:paraId="0AD2F5F4" w14:textId="77777777" w:rsidTr="003A4718">
        <w:tc>
          <w:tcPr>
            <w:tcW w:w="6058" w:type="dxa"/>
            <w:gridSpan w:val="5"/>
            <w:shd w:val="clear" w:color="auto" w:fill="F7CAAC"/>
          </w:tcPr>
          <w:p w14:paraId="5D53BDDD" w14:textId="77777777" w:rsidR="00C00755" w:rsidRDefault="00C00755" w:rsidP="003A4718">
            <w:pPr>
              <w:jc w:val="both"/>
            </w:pPr>
            <w:r>
              <w:rPr>
                <w:b/>
              </w:rPr>
              <w:t>Další současná působení jako akademický pracovník na jiných VŠ</w:t>
            </w:r>
          </w:p>
        </w:tc>
        <w:tc>
          <w:tcPr>
            <w:tcW w:w="1703" w:type="dxa"/>
            <w:gridSpan w:val="2"/>
            <w:shd w:val="clear" w:color="auto" w:fill="F7CAAC"/>
          </w:tcPr>
          <w:p w14:paraId="70A7C16A" w14:textId="77777777" w:rsidR="00C00755" w:rsidRDefault="00C00755" w:rsidP="003A4718">
            <w:pPr>
              <w:jc w:val="both"/>
              <w:rPr>
                <w:b/>
              </w:rPr>
            </w:pPr>
            <w:r>
              <w:rPr>
                <w:b/>
              </w:rPr>
              <w:t>typ prac. vztahu</w:t>
            </w:r>
          </w:p>
        </w:tc>
        <w:tc>
          <w:tcPr>
            <w:tcW w:w="2096" w:type="dxa"/>
            <w:gridSpan w:val="4"/>
            <w:shd w:val="clear" w:color="auto" w:fill="F7CAAC"/>
          </w:tcPr>
          <w:p w14:paraId="6EB4028E" w14:textId="77777777" w:rsidR="00C00755" w:rsidRDefault="00C00755" w:rsidP="003A4718">
            <w:pPr>
              <w:jc w:val="both"/>
              <w:rPr>
                <w:b/>
              </w:rPr>
            </w:pPr>
            <w:r>
              <w:rPr>
                <w:b/>
              </w:rPr>
              <w:t>rozsah</w:t>
            </w:r>
          </w:p>
        </w:tc>
      </w:tr>
      <w:tr w:rsidR="00C00755" w14:paraId="56986E83" w14:textId="77777777" w:rsidTr="003A4718">
        <w:tc>
          <w:tcPr>
            <w:tcW w:w="6058" w:type="dxa"/>
            <w:gridSpan w:val="5"/>
          </w:tcPr>
          <w:p w14:paraId="5A324890" w14:textId="77777777" w:rsidR="00C00755" w:rsidRDefault="00C00755" w:rsidP="003A4718">
            <w:pPr>
              <w:jc w:val="both"/>
            </w:pPr>
            <w:r>
              <w:t>nemá</w:t>
            </w:r>
          </w:p>
        </w:tc>
        <w:tc>
          <w:tcPr>
            <w:tcW w:w="1703" w:type="dxa"/>
            <w:gridSpan w:val="2"/>
          </w:tcPr>
          <w:p w14:paraId="56169B9F" w14:textId="77777777" w:rsidR="00C00755" w:rsidRDefault="00C00755" w:rsidP="003A4718">
            <w:pPr>
              <w:jc w:val="both"/>
            </w:pPr>
          </w:p>
        </w:tc>
        <w:tc>
          <w:tcPr>
            <w:tcW w:w="2096" w:type="dxa"/>
            <w:gridSpan w:val="4"/>
          </w:tcPr>
          <w:p w14:paraId="3C5CFE66" w14:textId="77777777" w:rsidR="00C00755" w:rsidRDefault="00C00755" w:rsidP="003A4718">
            <w:pPr>
              <w:jc w:val="both"/>
            </w:pPr>
          </w:p>
        </w:tc>
      </w:tr>
      <w:tr w:rsidR="00C00755" w14:paraId="636BFF79" w14:textId="77777777" w:rsidTr="003A4718">
        <w:tc>
          <w:tcPr>
            <w:tcW w:w="9857" w:type="dxa"/>
            <w:gridSpan w:val="11"/>
            <w:shd w:val="clear" w:color="auto" w:fill="F7CAAC"/>
          </w:tcPr>
          <w:p w14:paraId="30D4812A" w14:textId="77777777" w:rsidR="00C00755" w:rsidRDefault="00C00755" w:rsidP="003A4718">
            <w:pPr>
              <w:jc w:val="both"/>
            </w:pPr>
            <w:r>
              <w:rPr>
                <w:b/>
              </w:rPr>
              <w:t>Předměty příslušného studijního programu a způsob zapojení do jejich výuky, příp. další zapojení do uskutečňování studijního programu</w:t>
            </w:r>
          </w:p>
        </w:tc>
      </w:tr>
      <w:tr w:rsidR="00C00755" w14:paraId="523A475B" w14:textId="77777777" w:rsidTr="00BC3647">
        <w:trPr>
          <w:trHeight w:val="612"/>
        </w:trPr>
        <w:tc>
          <w:tcPr>
            <w:tcW w:w="9857" w:type="dxa"/>
            <w:gridSpan w:val="11"/>
            <w:tcBorders>
              <w:top w:val="nil"/>
            </w:tcBorders>
          </w:tcPr>
          <w:p w14:paraId="4134AF48" w14:textId="77777777" w:rsidR="00C00755" w:rsidRDefault="00C00755" w:rsidP="003A4718">
            <w:pPr>
              <w:jc w:val="both"/>
            </w:pPr>
            <w:r w:rsidRPr="001B6CD6">
              <w:t xml:space="preserve">V rámci studijního programu Pedagogika: </w:t>
            </w:r>
          </w:p>
          <w:p w14:paraId="1C18D6FE" w14:textId="149D3B36" w:rsidR="00C00755" w:rsidRPr="00EC01BE" w:rsidRDefault="00C00755" w:rsidP="00630AC5">
            <w:pPr>
              <w:pStyle w:val="Odstavecseseznamem"/>
              <w:numPr>
                <w:ilvl w:val="0"/>
                <w:numId w:val="94"/>
              </w:numPr>
              <w:spacing w:after="160"/>
              <w:jc w:val="both"/>
            </w:pPr>
            <w:r w:rsidRPr="00EC01BE">
              <w:t>je zapojena do výuky předmětu Akademické dovednosti v angličtině I. (</w:t>
            </w:r>
            <w:r w:rsidR="003026CA">
              <w:t>vyučující</w:t>
            </w:r>
            <w:r w:rsidRPr="00EC01BE">
              <w:t xml:space="preserve"> 50 %),</w:t>
            </w:r>
          </w:p>
          <w:p w14:paraId="19E71C6D" w14:textId="0104B165" w:rsidR="00C00755" w:rsidRPr="00B92D14" w:rsidRDefault="00C00755" w:rsidP="00630AC5">
            <w:pPr>
              <w:pStyle w:val="Odstavecseseznamem"/>
              <w:numPr>
                <w:ilvl w:val="0"/>
                <w:numId w:val="94"/>
              </w:numPr>
              <w:spacing w:after="160"/>
              <w:jc w:val="both"/>
            </w:pPr>
            <w:r w:rsidRPr="00EC01BE">
              <w:t>je zapojena do výuky předmětu Akademické dovednosti v angličtině II. (</w:t>
            </w:r>
            <w:r w:rsidR="003026CA">
              <w:t>vyučující</w:t>
            </w:r>
            <w:r w:rsidRPr="00EC01BE">
              <w:t xml:space="preserve"> 50 %)</w:t>
            </w:r>
            <w:r w:rsidR="003026CA">
              <w:t>.</w:t>
            </w:r>
          </w:p>
        </w:tc>
      </w:tr>
      <w:tr w:rsidR="00C00755" w14:paraId="72012D1C" w14:textId="77777777" w:rsidTr="003A4718">
        <w:tc>
          <w:tcPr>
            <w:tcW w:w="9857" w:type="dxa"/>
            <w:gridSpan w:val="11"/>
            <w:shd w:val="clear" w:color="auto" w:fill="F7CAAC"/>
          </w:tcPr>
          <w:p w14:paraId="20D04C05" w14:textId="77777777" w:rsidR="00C00755" w:rsidRDefault="00C00755" w:rsidP="003A4718">
            <w:pPr>
              <w:jc w:val="both"/>
            </w:pPr>
            <w:r>
              <w:rPr>
                <w:b/>
              </w:rPr>
              <w:t xml:space="preserve">Údaje o vzdělání na VŠ </w:t>
            </w:r>
          </w:p>
        </w:tc>
      </w:tr>
      <w:tr w:rsidR="00C00755" w14:paraId="239AD0C5" w14:textId="77777777" w:rsidTr="00BC3647">
        <w:trPr>
          <w:trHeight w:val="500"/>
        </w:trPr>
        <w:tc>
          <w:tcPr>
            <w:tcW w:w="9857" w:type="dxa"/>
            <w:gridSpan w:val="11"/>
          </w:tcPr>
          <w:p w14:paraId="322C8E73" w14:textId="77777777" w:rsidR="00C00755" w:rsidRPr="0021152C" w:rsidRDefault="00C00755" w:rsidP="003A4718">
            <w:pPr>
              <w:ind w:left="1240" w:hanging="1240"/>
              <w:jc w:val="both"/>
              <w:rPr>
                <w:bCs/>
              </w:rPr>
            </w:pPr>
            <w:r w:rsidRPr="0066073E">
              <w:rPr>
                <w:b/>
              </w:rPr>
              <w:t>2022:</w:t>
            </w:r>
            <w:r w:rsidRPr="0021152C">
              <w:rPr>
                <w:bCs/>
              </w:rPr>
              <w:t xml:space="preserve"> </w:t>
            </w:r>
            <w:r>
              <w:rPr>
                <w:bCs/>
              </w:rPr>
              <w:t xml:space="preserve">Pedagogika, </w:t>
            </w:r>
            <w:r w:rsidRPr="0021152C">
              <w:rPr>
                <w:bCs/>
              </w:rPr>
              <w:t>U</w:t>
            </w:r>
            <w:r>
              <w:rPr>
                <w:bCs/>
              </w:rPr>
              <w:t xml:space="preserve">TB </w:t>
            </w:r>
            <w:r w:rsidRPr="0021152C">
              <w:rPr>
                <w:bCs/>
              </w:rPr>
              <w:t>ve Zlíně, F</w:t>
            </w:r>
            <w:r>
              <w:rPr>
                <w:bCs/>
              </w:rPr>
              <w:t>HS</w:t>
            </w:r>
            <w:r w:rsidRPr="0021152C">
              <w:rPr>
                <w:bCs/>
              </w:rPr>
              <w:t xml:space="preserve"> (Ph.D.)</w:t>
            </w:r>
            <w:r>
              <w:rPr>
                <w:bCs/>
              </w:rPr>
              <w:t>.</w:t>
            </w:r>
          </w:p>
          <w:p w14:paraId="72618E3E" w14:textId="77777777" w:rsidR="00C00755" w:rsidRPr="002F0C43" w:rsidRDefault="00C00755" w:rsidP="003A4718">
            <w:pPr>
              <w:ind w:left="1240" w:hanging="1240"/>
              <w:jc w:val="both"/>
            </w:pPr>
            <w:r w:rsidRPr="0066073E">
              <w:rPr>
                <w:b/>
              </w:rPr>
              <w:t>2005:</w:t>
            </w:r>
            <w:r>
              <w:rPr>
                <w:bCs/>
              </w:rPr>
              <w:t xml:space="preserve"> </w:t>
            </w:r>
            <w:r w:rsidRPr="0021152C">
              <w:rPr>
                <w:bCs/>
              </w:rPr>
              <w:t>Anglický jazyk a literatura, Španělský jazyk a</w:t>
            </w:r>
            <w:r>
              <w:rPr>
                <w:bCs/>
              </w:rPr>
              <w:t xml:space="preserve"> </w:t>
            </w:r>
            <w:r w:rsidRPr="0021152C">
              <w:rPr>
                <w:bCs/>
              </w:rPr>
              <w:t>literatura</w:t>
            </w:r>
            <w:r>
              <w:rPr>
                <w:bCs/>
              </w:rPr>
              <w:t xml:space="preserve">, MUNI, FF </w:t>
            </w:r>
            <w:r w:rsidRPr="0021152C">
              <w:rPr>
                <w:bCs/>
              </w:rPr>
              <w:t>(Mgr.)</w:t>
            </w:r>
            <w:r>
              <w:rPr>
                <w:bCs/>
              </w:rPr>
              <w:t>.</w:t>
            </w:r>
          </w:p>
        </w:tc>
      </w:tr>
      <w:tr w:rsidR="00C00755" w14:paraId="2E8DF5F2" w14:textId="77777777" w:rsidTr="003A4718">
        <w:tc>
          <w:tcPr>
            <w:tcW w:w="9857" w:type="dxa"/>
            <w:gridSpan w:val="11"/>
            <w:shd w:val="clear" w:color="auto" w:fill="F7CAAC"/>
          </w:tcPr>
          <w:p w14:paraId="0547CCF1" w14:textId="77777777" w:rsidR="00C00755" w:rsidRDefault="00C00755" w:rsidP="003A4718">
            <w:pPr>
              <w:jc w:val="both"/>
              <w:rPr>
                <w:b/>
              </w:rPr>
            </w:pPr>
            <w:r>
              <w:rPr>
                <w:b/>
              </w:rPr>
              <w:t>Údaje o odborném působení od absolvování VŠ</w:t>
            </w:r>
          </w:p>
        </w:tc>
      </w:tr>
      <w:tr w:rsidR="00C00755" w14:paraId="69360B5B" w14:textId="77777777" w:rsidTr="003A4718">
        <w:trPr>
          <w:trHeight w:val="320"/>
        </w:trPr>
        <w:tc>
          <w:tcPr>
            <w:tcW w:w="9857" w:type="dxa"/>
            <w:gridSpan w:val="11"/>
          </w:tcPr>
          <w:p w14:paraId="172107D4" w14:textId="77777777" w:rsidR="00C00755" w:rsidRDefault="00C00755" w:rsidP="003A4718">
            <w:pPr>
              <w:jc w:val="both"/>
            </w:pPr>
            <w:r w:rsidRPr="0066073E">
              <w:rPr>
                <w:b/>
              </w:rPr>
              <w:t xml:space="preserve">2016 </w:t>
            </w:r>
            <w:r>
              <w:rPr>
                <w:b/>
              </w:rPr>
              <w:t>-</w:t>
            </w:r>
            <w:r w:rsidRPr="0066073E">
              <w:rPr>
                <w:b/>
              </w:rPr>
              <w:t xml:space="preserve"> dosud:</w:t>
            </w:r>
            <w:r>
              <w:rPr>
                <w:b/>
              </w:rPr>
              <w:t xml:space="preserve"> </w:t>
            </w:r>
            <w:r>
              <w:t>akademický pracovní, UTB ve Zlíně, FHS (pp.).</w:t>
            </w:r>
          </w:p>
        </w:tc>
      </w:tr>
      <w:tr w:rsidR="00C00755" w14:paraId="1DB4BF53" w14:textId="77777777" w:rsidTr="003A4718">
        <w:trPr>
          <w:trHeight w:val="250"/>
        </w:trPr>
        <w:tc>
          <w:tcPr>
            <w:tcW w:w="9857" w:type="dxa"/>
            <w:gridSpan w:val="11"/>
            <w:shd w:val="clear" w:color="auto" w:fill="F7CAAC"/>
          </w:tcPr>
          <w:p w14:paraId="595E9CDD" w14:textId="77777777" w:rsidR="00C00755" w:rsidRDefault="00C00755" w:rsidP="003A4718">
            <w:pPr>
              <w:jc w:val="both"/>
            </w:pPr>
            <w:r>
              <w:rPr>
                <w:b/>
              </w:rPr>
              <w:t>Zkušenosti s vedením kvalifikačních a rigorózních prací</w:t>
            </w:r>
          </w:p>
        </w:tc>
      </w:tr>
      <w:tr w:rsidR="00C00755" w14:paraId="778D304E" w14:textId="77777777" w:rsidTr="003A4718">
        <w:trPr>
          <w:trHeight w:val="272"/>
        </w:trPr>
        <w:tc>
          <w:tcPr>
            <w:tcW w:w="9857" w:type="dxa"/>
            <w:gridSpan w:val="11"/>
          </w:tcPr>
          <w:p w14:paraId="3A1CA25A" w14:textId="77777777" w:rsidR="00C00755" w:rsidRPr="00DC1107" w:rsidRDefault="00C00755" w:rsidP="003A4718">
            <w:pPr>
              <w:jc w:val="both"/>
            </w:pPr>
            <w:r w:rsidRPr="00DC1107">
              <w:t>Počet vedených a obhájených bakalářských prací = 3.</w:t>
            </w:r>
          </w:p>
        </w:tc>
      </w:tr>
      <w:tr w:rsidR="00C00755" w14:paraId="19347137" w14:textId="77777777" w:rsidTr="003A4718">
        <w:trPr>
          <w:cantSplit/>
        </w:trPr>
        <w:tc>
          <w:tcPr>
            <w:tcW w:w="3345" w:type="dxa"/>
            <w:gridSpan w:val="2"/>
            <w:tcBorders>
              <w:top w:val="single" w:sz="12" w:space="0" w:color="auto"/>
            </w:tcBorders>
            <w:shd w:val="clear" w:color="auto" w:fill="F7CAAC"/>
          </w:tcPr>
          <w:p w14:paraId="7E8329D3" w14:textId="77777777" w:rsidR="00C00755" w:rsidRPr="00DC1107" w:rsidRDefault="00C00755" w:rsidP="003A4718">
            <w:pPr>
              <w:jc w:val="both"/>
            </w:pPr>
            <w:r w:rsidRPr="00DC1107">
              <w:rPr>
                <w:b/>
              </w:rPr>
              <w:t xml:space="preserve">Obor habilitačního řízení </w:t>
            </w:r>
          </w:p>
        </w:tc>
        <w:tc>
          <w:tcPr>
            <w:tcW w:w="2245" w:type="dxa"/>
            <w:gridSpan w:val="2"/>
            <w:tcBorders>
              <w:top w:val="single" w:sz="12" w:space="0" w:color="auto"/>
            </w:tcBorders>
            <w:shd w:val="clear" w:color="auto" w:fill="F7CAAC"/>
          </w:tcPr>
          <w:p w14:paraId="08E88FD9" w14:textId="77777777" w:rsidR="00C00755" w:rsidRDefault="00C00755" w:rsidP="003A4718">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5CE3259D" w14:textId="77777777" w:rsidR="00C00755" w:rsidRDefault="00C00755" w:rsidP="003A4718">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1126D134" w14:textId="77777777" w:rsidR="00C00755" w:rsidRDefault="00C00755" w:rsidP="003A4718">
            <w:pPr>
              <w:jc w:val="both"/>
              <w:rPr>
                <w:b/>
              </w:rPr>
            </w:pPr>
            <w:r>
              <w:rPr>
                <w:b/>
              </w:rPr>
              <w:t>Ohlasy publikací</w:t>
            </w:r>
          </w:p>
        </w:tc>
      </w:tr>
      <w:tr w:rsidR="00C00755" w14:paraId="3425AE1F" w14:textId="77777777" w:rsidTr="003A4718">
        <w:trPr>
          <w:cantSplit/>
        </w:trPr>
        <w:tc>
          <w:tcPr>
            <w:tcW w:w="3345" w:type="dxa"/>
            <w:gridSpan w:val="2"/>
          </w:tcPr>
          <w:p w14:paraId="0BE7FCBD" w14:textId="77777777" w:rsidR="00C00755" w:rsidRDefault="00C00755" w:rsidP="003A4718">
            <w:pPr>
              <w:jc w:val="both"/>
            </w:pPr>
          </w:p>
        </w:tc>
        <w:tc>
          <w:tcPr>
            <w:tcW w:w="2245" w:type="dxa"/>
            <w:gridSpan w:val="2"/>
          </w:tcPr>
          <w:p w14:paraId="5DD78326" w14:textId="77777777" w:rsidR="00C00755" w:rsidRDefault="00C00755" w:rsidP="003A4718">
            <w:pPr>
              <w:jc w:val="both"/>
            </w:pPr>
          </w:p>
        </w:tc>
        <w:tc>
          <w:tcPr>
            <w:tcW w:w="2248" w:type="dxa"/>
            <w:gridSpan w:val="4"/>
            <w:tcBorders>
              <w:right w:val="single" w:sz="12" w:space="0" w:color="auto"/>
            </w:tcBorders>
          </w:tcPr>
          <w:p w14:paraId="2FCF3441" w14:textId="77777777" w:rsidR="00C00755" w:rsidRDefault="00C00755" w:rsidP="003A4718">
            <w:pPr>
              <w:jc w:val="both"/>
            </w:pPr>
          </w:p>
        </w:tc>
        <w:tc>
          <w:tcPr>
            <w:tcW w:w="632" w:type="dxa"/>
            <w:tcBorders>
              <w:left w:val="single" w:sz="12" w:space="0" w:color="auto"/>
            </w:tcBorders>
            <w:shd w:val="clear" w:color="auto" w:fill="F7CAAC"/>
          </w:tcPr>
          <w:p w14:paraId="3B146739" w14:textId="77777777" w:rsidR="00C00755" w:rsidRDefault="00C00755" w:rsidP="003A4718">
            <w:pPr>
              <w:jc w:val="both"/>
            </w:pPr>
            <w:r>
              <w:rPr>
                <w:b/>
              </w:rPr>
              <w:t>WOS</w:t>
            </w:r>
          </w:p>
        </w:tc>
        <w:tc>
          <w:tcPr>
            <w:tcW w:w="693" w:type="dxa"/>
            <w:shd w:val="clear" w:color="auto" w:fill="F7CAAC"/>
          </w:tcPr>
          <w:p w14:paraId="18C8C5BC" w14:textId="77777777" w:rsidR="00C00755" w:rsidRDefault="00C00755" w:rsidP="003A4718">
            <w:pPr>
              <w:jc w:val="both"/>
              <w:rPr>
                <w:sz w:val="18"/>
              </w:rPr>
            </w:pPr>
            <w:r>
              <w:rPr>
                <w:b/>
                <w:sz w:val="18"/>
              </w:rPr>
              <w:t>Scopus</w:t>
            </w:r>
          </w:p>
        </w:tc>
        <w:tc>
          <w:tcPr>
            <w:tcW w:w="694" w:type="dxa"/>
            <w:shd w:val="clear" w:color="auto" w:fill="F7CAAC"/>
          </w:tcPr>
          <w:p w14:paraId="69567079" w14:textId="77777777" w:rsidR="00C00755" w:rsidRDefault="00C00755" w:rsidP="003A4718">
            <w:pPr>
              <w:jc w:val="both"/>
            </w:pPr>
            <w:r>
              <w:rPr>
                <w:b/>
                <w:sz w:val="18"/>
              </w:rPr>
              <w:t>ostatní</w:t>
            </w:r>
          </w:p>
        </w:tc>
      </w:tr>
      <w:tr w:rsidR="00C00755" w14:paraId="69F129C1" w14:textId="77777777" w:rsidTr="003A4718">
        <w:trPr>
          <w:cantSplit/>
          <w:trHeight w:val="70"/>
        </w:trPr>
        <w:tc>
          <w:tcPr>
            <w:tcW w:w="3345" w:type="dxa"/>
            <w:gridSpan w:val="2"/>
            <w:shd w:val="clear" w:color="auto" w:fill="F7CAAC"/>
          </w:tcPr>
          <w:p w14:paraId="24959EC6" w14:textId="77777777" w:rsidR="00C00755" w:rsidRDefault="00C00755" w:rsidP="003A4718">
            <w:pPr>
              <w:jc w:val="both"/>
            </w:pPr>
            <w:r>
              <w:rPr>
                <w:b/>
              </w:rPr>
              <w:t>Obor jmenovacího řízení</w:t>
            </w:r>
          </w:p>
        </w:tc>
        <w:tc>
          <w:tcPr>
            <w:tcW w:w="2245" w:type="dxa"/>
            <w:gridSpan w:val="2"/>
            <w:shd w:val="clear" w:color="auto" w:fill="F7CAAC"/>
          </w:tcPr>
          <w:p w14:paraId="1AF8DEA9" w14:textId="77777777" w:rsidR="00C00755" w:rsidRDefault="00C00755" w:rsidP="003A4718">
            <w:pPr>
              <w:jc w:val="both"/>
            </w:pPr>
            <w:r>
              <w:rPr>
                <w:b/>
              </w:rPr>
              <w:t>Rok udělení hodnosti</w:t>
            </w:r>
          </w:p>
        </w:tc>
        <w:tc>
          <w:tcPr>
            <w:tcW w:w="2248" w:type="dxa"/>
            <w:gridSpan w:val="4"/>
            <w:tcBorders>
              <w:right w:val="single" w:sz="12" w:space="0" w:color="auto"/>
            </w:tcBorders>
            <w:shd w:val="clear" w:color="auto" w:fill="F7CAAC"/>
          </w:tcPr>
          <w:p w14:paraId="5882ACDE" w14:textId="77777777" w:rsidR="00C00755" w:rsidRDefault="00C00755" w:rsidP="003A4718">
            <w:pPr>
              <w:jc w:val="both"/>
            </w:pPr>
            <w:r>
              <w:rPr>
                <w:b/>
              </w:rPr>
              <w:t>Řízení konáno na VŠ</w:t>
            </w:r>
          </w:p>
        </w:tc>
        <w:tc>
          <w:tcPr>
            <w:tcW w:w="632" w:type="dxa"/>
            <w:tcBorders>
              <w:left w:val="single" w:sz="12" w:space="0" w:color="auto"/>
            </w:tcBorders>
          </w:tcPr>
          <w:p w14:paraId="282EB8AF" w14:textId="77777777" w:rsidR="00C00755" w:rsidRDefault="00C00755" w:rsidP="003A4718">
            <w:pPr>
              <w:jc w:val="both"/>
              <w:rPr>
                <w:b/>
              </w:rPr>
            </w:pPr>
            <w:r>
              <w:rPr>
                <w:b/>
              </w:rPr>
              <w:t>0</w:t>
            </w:r>
          </w:p>
        </w:tc>
        <w:tc>
          <w:tcPr>
            <w:tcW w:w="693" w:type="dxa"/>
          </w:tcPr>
          <w:p w14:paraId="236FEAF7" w14:textId="77777777" w:rsidR="00C00755" w:rsidRDefault="00C00755" w:rsidP="003A4718">
            <w:pPr>
              <w:jc w:val="both"/>
              <w:rPr>
                <w:b/>
              </w:rPr>
            </w:pPr>
            <w:r>
              <w:rPr>
                <w:b/>
              </w:rPr>
              <w:t>0</w:t>
            </w:r>
          </w:p>
        </w:tc>
        <w:tc>
          <w:tcPr>
            <w:tcW w:w="694" w:type="dxa"/>
          </w:tcPr>
          <w:p w14:paraId="1795D3F5" w14:textId="77777777" w:rsidR="00C00755" w:rsidRDefault="00C00755" w:rsidP="003A4718">
            <w:pPr>
              <w:jc w:val="both"/>
              <w:rPr>
                <w:b/>
              </w:rPr>
            </w:pPr>
            <w:r>
              <w:rPr>
                <w:b/>
              </w:rPr>
              <w:t>0</w:t>
            </w:r>
          </w:p>
        </w:tc>
      </w:tr>
      <w:tr w:rsidR="006C4377" w14:paraId="7EAC5ABB" w14:textId="77777777" w:rsidTr="006C4377">
        <w:trPr>
          <w:trHeight w:val="205"/>
        </w:trPr>
        <w:tc>
          <w:tcPr>
            <w:tcW w:w="3345" w:type="dxa"/>
            <w:gridSpan w:val="2"/>
          </w:tcPr>
          <w:p w14:paraId="63DBC374" w14:textId="77777777" w:rsidR="006C4377" w:rsidRDefault="006C4377" w:rsidP="003A4718">
            <w:pPr>
              <w:jc w:val="both"/>
            </w:pPr>
          </w:p>
        </w:tc>
        <w:tc>
          <w:tcPr>
            <w:tcW w:w="2245" w:type="dxa"/>
            <w:gridSpan w:val="2"/>
          </w:tcPr>
          <w:p w14:paraId="00E61A07" w14:textId="77777777" w:rsidR="006C4377" w:rsidRDefault="006C4377" w:rsidP="003A4718">
            <w:pPr>
              <w:jc w:val="both"/>
            </w:pPr>
          </w:p>
        </w:tc>
        <w:tc>
          <w:tcPr>
            <w:tcW w:w="2248" w:type="dxa"/>
            <w:gridSpan w:val="4"/>
            <w:tcBorders>
              <w:right w:val="single" w:sz="12" w:space="0" w:color="auto"/>
            </w:tcBorders>
          </w:tcPr>
          <w:p w14:paraId="16812CB4" w14:textId="77777777" w:rsidR="006C4377" w:rsidRDefault="006C4377" w:rsidP="003A4718">
            <w:pPr>
              <w:jc w:val="both"/>
            </w:pPr>
          </w:p>
        </w:tc>
        <w:tc>
          <w:tcPr>
            <w:tcW w:w="1325" w:type="dxa"/>
            <w:gridSpan w:val="2"/>
            <w:tcBorders>
              <w:left w:val="single" w:sz="12" w:space="0" w:color="auto"/>
            </w:tcBorders>
            <w:shd w:val="clear" w:color="auto" w:fill="FBD4B4" w:themeFill="accent6" w:themeFillTint="66"/>
            <w:vAlign w:val="center"/>
          </w:tcPr>
          <w:p w14:paraId="38663111" w14:textId="1AB347BF" w:rsidR="006C4377" w:rsidRDefault="006C4377" w:rsidP="003A4718">
            <w:pPr>
              <w:rPr>
                <w:b/>
              </w:rPr>
            </w:pPr>
            <w:r>
              <w:rPr>
                <w:b/>
                <w:sz w:val="18"/>
              </w:rPr>
              <w:t>H-index WoS/Scopus</w:t>
            </w:r>
          </w:p>
        </w:tc>
        <w:tc>
          <w:tcPr>
            <w:tcW w:w="694" w:type="dxa"/>
            <w:vAlign w:val="center"/>
          </w:tcPr>
          <w:p w14:paraId="43751B7D" w14:textId="6AD437B6" w:rsidR="006C4377" w:rsidRDefault="006C4377" w:rsidP="003A4718">
            <w:pPr>
              <w:rPr>
                <w:b/>
              </w:rPr>
            </w:pPr>
            <w:r>
              <w:rPr>
                <w:b/>
              </w:rPr>
              <w:t>0</w:t>
            </w:r>
          </w:p>
        </w:tc>
      </w:tr>
      <w:tr w:rsidR="00C00755" w14:paraId="6803FB15" w14:textId="77777777" w:rsidTr="003A4718">
        <w:tc>
          <w:tcPr>
            <w:tcW w:w="9857" w:type="dxa"/>
            <w:gridSpan w:val="11"/>
            <w:shd w:val="clear" w:color="auto" w:fill="F7CAAC"/>
          </w:tcPr>
          <w:p w14:paraId="3521AD59" w14:textId="77777777" w:rsidR="00C00755" w:rsidRDefault="00C00755" w:rsidP="003A4718">
            <w:pPr>
              <w:jc w:val="both"/>
              <w:rPr>
                <w:b/>
              </w:rPr>
            </w:pPr>
            <w:r>
              <w:rPr>
                <w:b/>
              </w:rPr>
              <w:t xml:space="preserve">Přehled o nejvýznamnější publikační a další tvůrčí činnosti nebo další profesní činnosti u odborníků z praxe vztahující se k zabezpečovaným předmětům </w:t>
            </w:r>
          </w:p>
        </w:tc>
      </w:tr>
      <w:tr w:rsidR="00C00755" w14:paraId="4AEA0A38" w14:textId="77777777" w:rsidTr="003A4718">
        <w:trPr>
          <w:trHeight w:val="1170"/>
        </w:trPr>
        <w:tc>
          <w:tcPr>
            <w:tcW w:w="9857" w:type="dxa"/>
            <w:gridSpan w:val="11"/>
          </w:tcPr>
          <w:p w14:paraId="33E378FA" w14:textId="77777777" w:rsidR="00C00755" w:rsidRPr="001B6CD6" w:rsidRDefault="00C00755" w:rsidP="00BC3647">
            <w:pPr>
              <w:jc w:val="both"/>
              <w:rPr>
                <w:b/>
                <w:caps/>
              </w:rPr>
            </w:pPr>
            <w:r w:rsidRPr="001B6CD6">
              <w:rPr>
                <w:b/>
                <w:caps/>
              </w:rPr>
              <w:t>Publikační činnost:</w:t>
            </w:r>
          </w:p>
          <w:p w14:paraId="38A4E36A" w14:textId="3BF067ED" w:rsidR="00C00755" w:rsidRPr="0066073E" w:rsidRDefault="00C00755" w:rsidP="00630AC5">
            <w:pPr>
              <w:numPr>
                <w:ilvl w:val="0"/>
                <w:numId w:val="85"/>
              </w:numPr>
            </w:pPr>
            <w:r>
              <w:t xml:space="preserve">JSC: </w:t>
            </w:r>
            <w:r w:rsidRPr="0066073E">
              <w:t xml:space="preserve">Pečivová, V. (2019). </w:t>
            </w:r>
            <w:hyperlink r:id="rId26" w:history="1">
              <w:r w:rsidRPr="0066073E">
                <w:t>Subjective Responsibility of Spanish University Teachers: A qualitative pilot study</w:t>
              </w:r>
            </w:hyperlink>
            <w:r w:rsidRPr="0066073E">
              <w:t xml:space="preserve">. </w:t>
            </w:r>
            <w:r w:rsidRPr="0066073E">
              <w:rPr>
                <w:i/>
                <w:iCs/>
              </w:rPr>
              <w:t>Pedagogika 69</w:t>
            </w:r>
            <w:r w:rsidRPr="0066073E">
              <w:t xml:space="preserve">(4). Praha: PedF UK, 489–501. </w:t>
            </w:r>
          </w:p>
          <w:p w14:paraId="28B5361F" w14:textId="10CFD5AD" w:rsidR="00C00755" w:rsidRPr="00DC1107" w:rsidRDefault="00C00755" w:rsidP="00630AC5">
            <w:pPr>
              <w:numPr>
                <w:ilvl w:val="0"/>
                <w:numId w:val="85"/>
              </w:numPr>
            </w:pPr>
            <w:r>
              <w:t xml:space="preserve">Jost: </w:t>
            </w:r>
            <w:r w:rsidRPr="0066073E">
              <w:t>Pečivová, V. (2018). Subjektivní odpovědnost studenta učitelství za žákovské výsledky: pilotní studie.</w:t>
            </w:r>
            <w:r>
              <w:t xml:space="preserve"> </w:t>
            </w:r>
            <w:r w:rsidRPr="0066073E">
              <w:rPr>
                <w:i/>
                <w:iCs/>
              </w:rPr>
              <w:t>E-</w:t>
            </w:r>
            <w:r>
              <w:rPr>
                <w:i/>
                <w:iCs/>
              </w:rPr>
              <w:t> </w:t>
            </w:r>
            <w:r w:rsidRPr="0066073E">
              <w:rPr>
                <w:i/>
                <w:iCs/>
              </w:rPr>
              <w:t>Pedagogium</w:t>
            </w:r>
            <w:r w:rsidRPr="0066073E">
              <w:t>, </w:t>
            </w:r>
            <w:r w:rsidRPr="0066073E">
              <w:rPr>
                <w:i/>
                <w:iCs/>
              </w:rPr>
              <w:t>18</w:t>
            </w:r>
            <w:r w:rsidRPr="0066073E">
              <w:t xml:space="preserve">(4), 27-40. </w:t>
            </w:r>
            <w:hyperlink r:id="rId27" w:history="1">
              <w:r w:rsidRPr="0066073E">
                <w:rPr>
                  <w:shd w:val="clear" w:color="auto" w:fill="FFFFFF"/>
                </w:rPr>
                <w:t>https://doi.org/</w:t>
              </w:r>
              <w:r w:rsidRPr="0066073E">
                <w:t>10.5507/epd.2018.043</w:t>
              </w:r>
            </w:hyperlink>
            <w:r>
              <w:t>.</w:t>
            </w:r>
          </w:p>
        </w:tc>
      </w:tr>
      <w:tr w:rsidR="00C00755" w14:paraId="2A375BD8" w14:textId="77777777" w:rsidTr="003A4718">
        <w:trPr>
          <w:trHeight w:val="218"/>
        </w:trPr>
        <w:tc>
          <w:tcPr>
            <w:tcW w:w="9857" w:type="dxa"/>
            <w:gridSpan w:val="11"/>
            <w:shd w:val="clear" w:color="auto" w:fill="F7CAAC"/>
          </w:tcPr>
          <w:p w14:paraId="0F96E0B6" w14:textId="77777777" w:rsidR="00C00755" w:rsidRDefault="00C00755" w:rsidP="003A4718">
            <w:pPr>
              <w:rPr>
                <w:b/>
              </w:rPr>
            </w:pPr>
            <w:r>
              <w:rPr>
                <w:b/>
              </w:rPr>
              <w:t>Působení v zahraničí</w:t>
            </w:r>
          </w:p>
        </w:tc>
      </w:tr>
      <w:tr w:rsidR="00C00755" w14:paraId="151785F1" w14:textId="77777777" w:rsidTr="003A4718">
        <w:trPr>
          <w:trHeight w:val="380"/>
        </w:trPr>
        <w:tc>
          <w:tcPr>
            <w:tcW w:w="9857" w:type="dxa"/>
            <w:gridSpan w:val="11"/>
          </w:tcPr>
          <w:p w14:paraId="28CB2A03" w14:textId="11ED722C" w:rsidR="00C00755" w:rsidRPr="0066073E" w:rsidRDefault="00C00755" w:rsidP="003A4718">
            <w:del w:id="183" w:author="Jan Kalenda" w:date="2023-03-15T22:07:00Z">
              <w:r w:rsidDel="00E25820">
                <w:delText xml:space="preserve">2017, 2018, </w:delText>
              </w:r>
            </w:del>
            <w:r w:rsidRPr="00054F50">
              <w:t>2019</w:t>
            </w:r>
            <w:r>
              <w:t xml:space="preserve"> –</w:t>
            </w:r>
            <w:r w:rsidRPr="00054F50">
              <w:t xml:space="preserve"> Universidad de Málag</w:t>
            </w:r>
            <w:r>
              <w:t>a (ESP)</w:t>
            </w:r>
            <w:ins w:id="184" w:author="Jan Kalenda" w:date="2023-03-15T22:07:00Z">
              <w:r w:rsidR="00E25820">
                <w:t>, 1 měsíc</w:t>
              </w:r>
            </w:ins>
          </w:p>
        </w:tc>
      </w:tr>
      <w:tr w:rsidR="00C00755" w14:paraId="54F6B291" w14:textId="77777777" w:rsidTr="003A4718">
        <w:trPr>
          <w:cantSplit/>
          <w:trHeight w:val="394"/>
        </w:trPr>
        <w:tc>
          <w:tcPr>
            <w:tcW w:w="2516" w:type="dxa"/>
            <w:shd w:val="clear" w:color="auto" w:fill="F7CAAC"/>
          </w:tcPr>
          <w:p w14:paraId="427A21A7" w14:textId="77777777" w:rsidR="00C00755" w:rsidRDefault="00C00755" w:rsidP="003A4718">
            <w:pPr>
              <w:jc w:val="both"/>
              <w:rPr>
                <w:b/>
              </w:rPr>
            </w:pPr>
            <w:r>
              <w:rPr>
                <w:b/>
              </w:rPr>
              <w:t xml:space="preserve">Podpis </w:t>
            </w:r>
          </w:p>
        </w:tc>
        <w:tc>
          <w:tcPr>
            <w:tcW w:w="4536" w:type="dxa"/>
            <w:gridSpan w:val="5"/>
          </w:tcPr>
          <w:p w14:paraId="6269D8DC" w14:textId="77777777" w:rsidR="00C00755" w:rsidRDefault="00C00755" w:rsidP="003A4718">
            <w:pPr>
              <w:jc w:val="both"/>
            </w:pPr>
            <w:r>
              <w:t>Mgr. Veronika Pečivová, Ph.D. v.r.</w:t>
            </w:r>
          </w:p>
        </w:tc>
        <w:tc>
          <w:tcPr>
            <w:tcW w:w="786" w:type="dxa"/>
            <w:gridSpan w:val="2"/>
            <w:shd w:val="clear" w:color="auto" w:fill="F7CAAC"/>
          </w:tcPr>
          <w:p w14:paraId="11B15DEB" w14:textId="77777777" w:rsidR="00C00755" w:rsidRDefault="00C00755" w:rsidP="003A4718">
            <w:pPr>
              <w:jc w:val="both"/>
            </w:pPr>
            <w:r>
              <w:rPr>
                <w:b/>
              </w:rPr>
              <w:t>datum</w:t>
            </w:r>
          </w:p>
        </w:tc>
        <w:tc>
          <w:tcPr>
            <w:tcW w:w="2019" w:type="dxa"/>
            <w:gridSpan w:val="3"/>
          </w:tcPr>
          <w:p w14:paraId="5C6CCCB9" w14:textId="33984548" w:rsidR="00C00755" w:rsidRDefault="004F208B" w:rsidP="003A4718">
            <w:pPr>
              <w:jc w:val="both"/>
            </w:pPr>
            <w:r>
              <w:t>31. 10. 2022</w:t>
            </w:r>
          </w:p>
        </w:tc>
      </w:tr>
    </w:tbl>
    <w:p w14:paraId="172D4AF5" w14:textId="77777777" w:rsidR="00C00755" w:rsidRDefault="00C00755" w:rsidP="00C00755">
      <w:pPr>
        <w:sectPr w:rsidR="00C00755">
          <w:pgSz w:w="11906" w:h="16838"/>
          <w:pgMar w:top="1417" w:right="1417" w:bottom="1417" w:left="1417" w:header="708" w:footer="708" w:gutter="0"/>
          <w:cols w:space="708"/>
          <w:docGrid w:linePitch="360"/>
        </w:sectPr>
      </w:pPr>
    </w:p>
    <w:tbl>
      <w:tblPr>
        <w:tblpPr w:leftFromText="141" w:rightFromText="141" w:vertAnchor="page" w:horzAnchor="margin" w:tblpXSpec="center" w:tblpY="877"/>
        <w:tblW w:w="98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92"/>
        <w:gridCol w:w="1529"/>
        <w:gridCol w:w="524"/>
        <w:gridCol w:w="468"/>
        <w:gridCol w:w="172"/>
        <w:gridCol w:w="822"/>
        <w:gridCol w:w="340"/>
        <w:gridCol w:w="369"/>
        <w:gridCol w:w="77"/>
        <w:gridCol w:w="632"/>
        <w:gridCol w:w="693"/>
        <w:gridCol w:w="694"/>
      </w:tblGrid>
      <w:tr w:rsidR="00C00755" w14:paraId="29A6C05E" w14:textId="77777777" w:rsidTr="003A4718">
        <w:tc>
          <w:tcPr>
            <w:tcW w:w="9859" w:type="dxa"/>
            <w:gridSpan w:val="14"/>
            <w:tcBorders>
              <w:bottom w:val="double" w:sz="4" w:space="0" w:color="auto"/>
            </w:tcBorders>
            <w:shd w:val="clear" w:color="auto" w:fill="BDD6EE"/>
          </w:tcPr>
          <w:p w14:paraId="3FA14A28" w14:textId="77777777" w:rsidR="00C00755" w:rsidRPr="00E37788" w:rsidRDefault="00C00755" w:rsidP="003A4718">
            <w:pPr>
              <w:jc w:val="both"/>
              <w:rPr>
                <w:b/>
                <w:sz w:val="28"/>
              </w:rPr>
            </w:pPr>
            <w:r w:rsidRPr="00E37788">
              <w:rPr>
                <w:b/>
                <w:sz w:val="28"/>
              </w:rPr>
              <w:lastRenderedPageBreak/>
              <w:t>C-I – Personální zabezpečení</w:t>
            </w:r>
          </w:p>
        </w:tc>
      </w:tr>
      <w:tr w:rsidR="00C00755" w14:paraId="002F27C2" w14:textId="77777777" w:rsidTr="003A4718">
        <w:tc>
          <w:tcPr>
            <w:tcW w:w="2518" w:type="dxa"/>
            <w:tcBorders>
              <w:top w:val="double" w:sz="4" w:space="0" w:color="auto"/>
            </w:tcBorders>
            <w:shd w:val="clear" w:color="auto" w:fill="F7CAAC"/>
          </w:tcPr>
          <w:p w14:paraId="7D2E95D6" w14:textId="77777777" w:rsidR="00C00755" w:rsidRPr="00E37788" w:rsidRDefault="00C00755" w:rsidP="003A4718">
            <w:pPr>
              <w:jc w:val="both"/>
              <w:rPr>
                <w:b/>
              </w:rPr>
            </w:pPr>
            <w:r w:rsidRPr="00E37788">
              <w:rPr>
                <w:b/>
              </w:rPr>
              <w:t>Vysoká škola</w:t>
            </w:r>
          </w:p>
        </w:tc>
        <w:tc>
          <w:tcPr>
            <w:tcW w:w="7341" w:type="dxa"/>
            <w:gridSpan w:val="13"/>
          </w:tcPr>
          <w:p w14:paraId="7F371BB7" w14:textId="77777777" w:rsidR="00C00755" w:rsidRPr="00E37788" w:rsidRDefault="00C00755" w:rsidP="003A4718">
            <w:pPr>
              <w:jc w:val="both"/>
            </w:pPr>
            <w:r w:rsidRPr="00E37788">
              <w:t>Univerzita Tomáše Bati ve Zlíně</w:t>
            </w:r>
          </w:p>
        </w:tc>
      </w:tr>
      <w:tr w:rsidR="00C00755" w14:paraId="23F2405C" w14:textId="77777777" w:rsidTr="003A4718">
        <w:tc>
          <w:tcPr>
            <w:tcW w:w="2518" w:type="dxa"/>
            <w:shd w:val="clear" w:color="auto" w:fill="F7CAAC"/>
          </w:tcPr>
          <w:p w14:paraId="2C14DCB9" w14:textId="77777777" w:rsidR="00C00755" w:rsidRPr="00E37788" w:rsidRDefault="00C00755" w:rsidP="003A4718">
            <w:pPr>
              <w:jc w:val="both"/>
              <w:rPr>
                <w:b/>
              </w:rPr>
            </w:pPr>
            <w:r w:rsidRPr="00E37788">
              <w:rPr>
                <w:b/>
              </w:rPr>
              <w:t>Součást vysoké školy</w:t>
            </w:r>
          </w:p>
        </w:tc>
        <w:tc>
          <w:tcPr>
            <w:tcW w:w="7341" w:type="dxa"/>
            <w:gridSpan w:val="13"/>
          </w:tcPr>
          <w:p w14:paraId="3764753C" w14:textId="77777777" w:rsidR="00C00755" w:rsidRPr="00E37788" w:rsidRDefault="00C00755" w:rsidP="003A4718">
            <w:pPr>
              <w:jc w:val="both"/>
            </w:pPr>
            <w:r w:rsidRPr="00E37788">
              <w:t>Fakulta humanitních studií</w:t>
            </w:r>
          </w:p>
        </w:tc>
      </w:tr>
      <w:tr w:rsidR="00C00755" w14:paraId="64EBCD16" w14:textId="77777777" w:rsidTr="003A4718">
        <w:tc>
          <w:tcPr>
            <w:tcW w:w="2518" w:type="dxa"/>
            <w:shd w:val="clear" w:color="auto" w:fill="F7CAAC"/>
          </w:tcPr>
          <w:p w14:paraId="1F9BE0CA" w14:textId="77777777" w:rsidR="00C00755" w:rsidRPr="00E37788" w:rsidRDefault="00C00755" w:rsidP="003A4718">
            <w:pPr>
              <w:jc w:val="both"/>
              <w:rPr>
                <w:b/>
              </w:rPr>
            </w:pPr>
            <w:r w:rsidRPr="00E37788">
              <w:rPr>
                <w:b/>
              </w:rPr>
              <w:t>Název studijního programu</w:t>
            </w:r>
          </w:p>
        </w:tc>
        <w:tc>
          <w:tcPr>
            <w:tcW w:w="7341" w:type="dxa"/>
            <w:gridSpan w:val="13"/>
          </w:tcPr>
          <w:p w14:paraId="3A0B7748" w14:textId="77777777" w:rsidR="00C00755" w:rsidRPr="00E37788" w:rsidRDefault="00C00755" w:rsidP="003A4718">
            <w:pPr>
              <w:jc w:val="both"/>
            </w:pPr>
            <w:r>
              <w:t>Pedagogika</w:t>
            </w:r>
          </w:p>
        </w:tc>
      </w:tr>
      <w:tr w:rsidR="00C00755" w14:paraId="3C563471" w14:textId="77777777" w:rsidTr="003A4718">
        <w:tc>
          <w:tcPr>
            <w:tcW w:w="2518" w:type="dxa"/>
            <w:shd w:val="clear" w:color="auto" w:fill="F7CAAC"/>
          </w:tcPr>
          <w:p w14:paraId="4527AD38" w14:textId="77777777" w:rsidR="00C00755" w:rsidRPr="00E37788" w:rsidRDefault="00C00755" w:rsidP="003A4718">
            <w:pPr>
              <w:jc w:val="both"/>
              <w:rPr>
                <w:b/>
              </w:rPr>
            </w:pPr>
            <w:r w:rsidRPr="00E37788">
              <w:rPr>
                <w:b/>
              </w:rPr>
              <w:t>Jméno a příjmení</w:t>
            </w:r>
          </w:p>
        </w:tc>
        <w:tc>
          <w:tcPr>
            <w:tcW w:w="4536" w:type="dxa"/>
            <w:gridSpan w:val="7"/>
          </w:tcPr>
          <w:p w14:paraId="1E2D0A39" w14:textId="77777777" w:rsidR="00C00755" w:rsidRPr="00E37788" w:rsidRDefault="00C00755" w:rsidP="003A4718">
            <w:pPr>
              <w:jc w:val="both"/>
            </w:pPr>
            <w:r>
              <w:t>Radim Šíp</w:t>
            </w:r>
          </w:p>
        </w:tc>
        <w:tc>
          <w:tcPr>
            <w:tcW w:w="709" w:type="dxa"/>
            <w:gridSpan w:val="2"/>
            <w:shd w:val="clear" w:color="auto" w:fill="F7CAAC"/>
          </w:tcPr>
          <w:p w14:paraId="40EDEE1F" w14:textId="77777777" w:rsidR="00C00755" w:rsidRPr="00E37788" w:rsidRDefault="00C00755" w:rsidP="003A4718">
            <w:pPr>
              <w:jc w:val="both"/>
              <w:rPr>
                <w:b/>
              </w:rPr>
            </w:pPr>
            <w:r w:rsidRPr="00E37788">
              <w:rPr>
                <w:b/>
              </w:rPr>
              <w:t>Tituly</w:t>
            </w:r>
          </w:p>
        </w:tc>
        <w:tc>
          <w:tcPr>
            <w:tcW w:w="2096" w:type="dxa"/>
            <w:gridSpan w:val="4"/>
          </w:tcPr>
          <w:p w14:paraId="02D4E4B2" w14:textId="77777777" w:rsidR="00C00755" w:rsidRPr="00763F91" w:rsidRDefault="00C00755" w:rsidP="003A4718">
            <w:pPr>
              <w:jc w:val="both"/>
            </w:pPr>
            <w:r>
              <w:rPr>
                <w:szCs w:val="23"/>
              </w:rPr>
              <w:t xml:space="preserve">doc. </w:t>
            </w:r>
            <w:r w:rsidRPr="00763F91">
              <w:rPr>
                <w:szCs w:val="23"/>
              </w:rPr>
              <w:t>Mgr., Ph.D.</w:t>
            </w:r>
          </w:p>
        </w:tc>
      </w:tr>
      <w:tr w:rsidR="00C00755" w14:paraId="42F2BB8C" w14:textId="77777777" w:rsidTr="003A4718">
        <w:tc>
          <w:tcPr>
            <w:tcW w:w="2518" w:type="dxa"/>
            <w:shd w:val="clear" w:color="auto" w:fill="F7CAAC"/>
          </w:tcPr>
          <w:p w14:paraId="52269A3C" w14:textId="77777777" w:rsidR="00C00755" w:rsidRPr="00E37788" w:rsidRDefault="00C00755" w:rsidP="003A4718">
            <w:pPr>
              <w:jc w:val="both"/>
              <w:rPr>
                <w:b/>
              </w:rPr>
            </w:pPr>
            <w:r w:rsidRPr="00E37788">
              <w:rPr>
                <w:b/>
              </w:rPr>
              <w:t>Rok narození</w:t>
            </w:r>
          </w:p>
        </w:tc>
        <w:tc>
          <w:tcPr>
            <w:tcW w:w="829" w:type="dxa"/>
          </w:tcPr>
          <w:p w14:paraId="2DF7CFB5" w14:textId="77777777" w:rsidR="00C00755" w:rsidRPr="00E37788" w:rsidRDefault="00C00755" w:rsidP="003A4718">
            <w:pPr>
              <w:jc w:val="both"/>
            </w:pPr>
            <w:r>
              <w:t>1975</w:t>
            </w:r>
          </w:p>
        </w:tc>
        <w:tc>
          <w:tcPr>
            <w:tcW w:w="1721" w:type="dxa"/>
            <w:gridSpan w:val="2"/>
            <w:shd w:val="clear" w:color="auto" w:fill="F7CAAC"/>
          </w:tcPr>
          <w:p w14:paraId="16E8196A" w14:textId="77777777" w:rsidR="00C00755" w:rsidRPr="00E37788" w:rsidRDefault="00C00755" w:rsidP="003A4718">
            <w:pPr>
              <w:jc w:val="both"/>
              <w:rPr>
                <w:b/>
              </w:rPr>
            </w:pPr>
            <w:r w:rsidRPr="00E37788">
              <w:rPr>
                <w:b/>
              </w:rPr>
              <w:t>typ vztahu k VŠ</w:t>
            </w:r>
          </w:p>
        </w:tc>
        <w:tc>
          <w:tcPr>
            <w:tcW w:w="992" w:type="dxa"/>
            <w:gridSpan w:val="2"/>
          </w:tcPr>
          <w:p w14:paraId="6123B5FF" w14:textId="77777777" w:rsidR="00C00755" w:rsidRPr="00E37788" w:rsidRDefault="00C00755" w:rsidP="003A4718">
            <w:pPr>
              <w:tabs>
                <w:tab w:val="left" w:pos="735"/>
              </w:tabs>
            </w:pPr>
            <w:r>
              <w:t>smlouva</w:t>
            </w:r>
          </w:p>
        </w:tc>
        <w:tc>
          <w:tcPr>
            <w:tcW w:w="994" w:type="dxa"/>
            <w:gridSpan w:val="2"/>
            <w:shd w:val="clear" w:color="auto" w:fill="F7CAAC"/>
          </w:tcPr>
          <w:p w14:paraId="3209E436" w14:textId="77777777" w:rsidR="00C00755" w:rsidRPr="00E37788" w:rsidRDefault="00C00755" w:rsidP="003A4718">
            <w:pPr>
              <w:jc w:val="both"/>
              <w:rPr>
                <w:b/>
              </w:rPr>
            </w:pPr>
            <w:r>
              <w:rPr>
                <w:b/>
              </w:rPr>
              <w:t>rozsah</w:t>
            </w:r>
          </w:p>
        </w:tc>
        <w:tc>
          <w:tcPr>
            <w:tcW w:w="709" w:type="dxa"/>
            <w:gridSpan w:val="2"/>
          </w:tcPr>
          <w:p w14:paraId="4084A6A9" w14:textId="77777777" w:rsidR="00C00755" w:rsidRPr="00E37788" w:rsidRDefault="00C00755" w:rsidP="003A4718">
            <w:pPr>
              <w:jc w:val="both"/>
            </w:pPr>
            <w:r>
              <w:t>1.0</w:t>
            </w:r>
          </w:p>
        </w:tc>
        <w:tc>
          <w:tcPr>
            <w:tcW w:w="709" w:type="dxa"/>
            <w:gridSpan w:val="2"/>
            <w:shd w:val="clear" w:color="auto" w:fill="F7CAAC"/>
          </w:tcPr>
          <w:p w14:paraId="3BFA8054" w14:textId="77777777" w:rsidR="00C00755" w:rsidRPr="00E37788" w:rsidRDefault="00C00755" w:rsidP="003A4718">
            <w:pPr>
              <w:jc w:val="both"/>
              <w:rPr>
                <w:b/>
              </w:rPr>
            </w:pPr>
            <w:r>
              <w:rPr>
                <w:b/>
              </w:rPr>
              <w:t>do kdy</w:t>
            </w:r>
          </w:p>
        </w:tc>
        <w:tc>
          <w:tcPr>
            <w:tcW w:w="1387" w:type="dxa"/>
            <w:gridSpan w:val="2"/>
            <w:vMerge w:val="restart"/>
          </w:tcPr>
          <w:p w14:paraId="1419F5AD" w14:textId="7C44A8A3" w:rsidR="00C00755" w:rsidRPr="00E37788" w:rsidRDefault="00C00755" w:rsidP="003A4718">
            <w:r>
              <w:t>30.</w:t>
            </w:r>
            <w:r w:rsidR="007209B2">
              <w:t xml:space="preserve"> </w:t>
            </w:r>
            <w:r>
              <w:t>9.</w:t>
            </w:r>
            <w:r w:rsidR="007209B2">
              <w:t xml:space="preserve"> </w:t>
            </w:r>
            <w:r>
              <w:t>2024 (předpokládá se prodloužení)</w:t>
            </w:r>
          </w:p>
        </w:tc>
      </w:tr>
      <w:tr w:rsidR="00C00755" w14:paraId="522F48AB" w14:textId="77777777" w:rsidTr="003A4718">
        <w:tc>
          <w:tcPr>
            <w:tcW w:w="5068" w:type="dxa"/>
            <w:gridSpan w:val="4"/>
            <w:shd w:val="clear" w:color="auto" w:fill="F7CAAC"/>
          </w:tcPr>
          <w:p w14:paraId="7511D18F" w14:textId="77777777" w:rsidR="00C00755" w:rsidRPr="00E37788" w:rsidRDefault="00C00755" w:rsidP="003A4718">
            <w:pPr>
              <w:jc w:val="both"/>
              <w:rPr>
                <w:b/>
              </w:rPr>
            </w:pPr>
            <w:r w:rsidRPr="00E37788">
              <w:rPr>
                <w:b/>
              </w:rPr>
              <w:t>Typ vztahu na součásti VŠ, která uskutečňuje st. program</w:t>
            </w:r>
          </w:p>
        </w:tc>
        <w:tc>
          <w:tcPr>
            <w:tcW w:w="992" w:type="dxa"/>
            <w:gridSpan w:val="2"/>
          </w:tcPr>
          <w:p w14:paraId="47A143C6" w14:textId="77777777" w:rsidR="00C00755" w:rsidRPr="00E37788" w:rsidRDefault="00C00755" w:rsidP="003A4718">
            <w:pPr>
              <w:jc w:val="both"/>
            </w:pPr>
            <w:r>
              <w:t>smlouva</w:t>
            </w:r>
          </w:p>
        </w:tc>
        <w:tc>
          <w:tcPr>
            <w:tcW w:w="994" w:type="dxa"/>
            <w:gridSpan w:val="2"/>
            <w:shd w:val="clear" w:color="auto" w:fill="F7CAAC"/>
          </w:tcPr>
          <w:p w14:paraId="10B1E145" w14:textId="77777777" w:rsidR="00C00755" w:rsidRPr="00E37788" w:rsidRDefault="00C00755" w:rsidP="003A4718">
            <w:pPr>
              <w:jc w:val="both"/>
              <w:rPr>
                <w:b/>
              </w:rPr>
            </w:pPr>
            <w:r>
              <w:rPr>
                <w:b/>
              </w:rPr>
              <w:t>rozsah</w:t>
            </w:r>
          </w:p>
        </w:tc>
        <w:tc>
          <w:tcPr>
            <w:tcW w:w="709" w:type="dxa"/>
            <w:gridSpan w:val="2"/>
          </w:tcPr>
          <w:p w14:paraId="131BBB7B" w14:textId="77777777" w:rsidR="00C00755" w:rsidRPr="00E37788" w:rsidRDefault="00C00755" w:rsidP="003A4718">
            <w:pPr>
              <w:jc w:val="both"/>
            </w:pPr>
            <w:r>
              <w:t>1.0</w:t>
            </w:r>
          </w:p>
        </w:tc>
        <w:tc>
          <w:tcPr>
            <w:tcW w:w="709" w:type="dxa"/>
            <w:gridSpan w:val="2"/>
            <w:shd w:val="clear" w:color="auto" w:fill="F7CAAC"/>
          </w:tcPr>
          <w:p w14:paraId="29F425FE" w14:textId="77777777" w:rsidR="00C00755" w:rsidRPr="00E37788" w:rsidRDefault="00C00755" w:rsidP="003A4718">
            <w:pPr>
              <w:jc w:val="both"/>
              <w:rPr>
                <w:b/>
              </w:rPr>
            </w:pPr>
            <w:r>
              <w:rPr>
                <w:b/>
              </w:rPr>
              <w:t>do kdy</w:t>
            </w:r>
          </w:p>
        </w:tc>
        <w:tc>
          <w:tcPr>
            <w:tcW w:w="1387" w:type="dxa"/>
            <w:gridSpan w:val="2"/>
            <w:vMerge/>
          </w:tcPr>
          <w:p w14:paraId="16623F9E" w14:textId="77777777" w:rsidR="00C00755" w:rsidRPr="00E37788" w:rsidRDefault="00C00755" w:rsidP="003A4718">
            <w:pPr>
              <w:jc w:val="both"/>
            </w:pPr>
          </w:p>
        </w:tc>
      </w:tr>
      <w:tr w:rsidR="00C00755" w14:paraId="5172900F" w14:textId="77777777" w:rsidTr="003A4718">
        <w:tc>
          <w:tcPr>
            <w:tcW w:w="6060" w:type="dxa"/>
            <w:gridSpan w:val="6"/>
            <w:shd w:val="clear" w:color="auto" w:fill="F7CAAC"/>
          </w:tcPr>
          <w:p w14:paraId="7B03B1C4" w14:textId="77777777" w:rsidR="00C00755" w:rsidRPr="00E37788" w:rsidRDefault="00C00755" w:rsidP="003A4718">
            <w:pPr>
              <w:jc w:val="both"/>
            </w:pPr>
            <w:r w:rsidRPr="00E37788">
              <w:rPr>
                <w:b/>
              </w:rPr>
              <w:t>Další současná působení jako akademický pracovník na jiných VŠ</w:t>
            </w:r>
          </w:p>
        </w:tc>
        <w:tc>
          <w:tcPr>
            <w:tcW w:w="1703" w:type="dxa"/>
            <w:gridSpan w:val="4"/>
            <w:shd w:val="clear" w:color="auto" w:fill="F7CAAC"/>
          </w:tcPr>
          <w:p w14:paraId="57C7B0C0" w14:textId="77777777" w:rsidR="00C00755" w:rsidRPr="00E37788" w:rsidRDefault="00C00755" w:rsidP="003A4718">
            <w:pPr>
              <w:jc w:val="both"/>
              <w:rPr>
                <w:b/>
              </w:rPr>
            </w:pPr>
            <w:r w:rsidRPr="00E37788">
              <w:rPr>
                <w:b/>
              </w:rPr>
              <w:t>typ prac. vztahu</w:t>
            </w:r>
          </w:p>
        </w:tc>
        <w:tc>
          <w:tcPr>
            <w:tcW w:w="2096" w:type="dxa"/>
            <w:gridSpan w:val="4"/>
            <w:shd w:val="clear" w:color="auto" w:fill="F7CAAC"/>
          </w:tcPr>
          <w:p w14:paraId="22D49C07" w14:textId="77777777" w:rsidR="00C00755" w:rsidRPr="00E37788" w:rsidRDefault="00C00755" w:rsidP="003A4718">
            <w:pPr>
              <w:jc w:val="both"/>
              <w:rPr>
                <w:b/>
              </w:rPr>
            </w:pPr>
            <w:r w:rsidRPr="00E37788">
              <w:rPr>
                <w:b/>
              </w:rPr>
              <w:t>rozsah</w:t>
            </w:r>
          </w:p>
        </w:tc>
      </w:tr>
      <w:tr w:rsidR="00C00755" w14:paraId="17892A45" w14:textId="77777777" w:rsidTr="003A4718">
        <w:tc>
          <w:tcPr>
            <w:tcW w:w="6060" w:type="dxa"/>
            <w:gridSpan w:val="6"/>
          </w:tcPr>
          <w:p w14:paraId="330D6F49" w14:textId="77777777" w:rsidR="00C00755" w:rsidRPr="00E37788" w:rsidRDefault="00C00755" w:rsidP="003A4718">
            <w:pPr>
              <w:jc w:val="both"/>
            </w:pPr>
            <w:r>
              <w:t>nemá</w:t>
            </w:r>
          </w:p>
        </w:tc>
        <w:tc>
          <w:tcPr>
            <w:tcW w:w="1703" w:type="dxa"/>
            <w:gridSpan w:val="4"/>
          </w:tcPr>
          <w:p w14:paraId="25730336" w14:textId="77777777" w:rsidR="00C00755" w:rsidRPr="00E37788" w:rsidRDefault="00C00755" w:rsidP="003A4718">
            <w:pPr>
              <w:jc w:val="both"/>
            </w:pPr>
          </w:p>
        </w:tc>
        <w:tc>
          <w:tcPr>
            <w:tcW w:w="2096" w:type="dxa"/>
            <w:gridSpan w:val="4"/>
          </w:tcPr>
          <w:p w14:paraId="484EF13A" w14:textId="77777777" w:rsidR="00C00755" w:rsidRPr="00E37788" w:rsidRDefault="00C00755" w:rsidP="003A4718">
            <w:pPr>
              <w:jc w:val="both"/>
            </w:pPr>
          </w:p>
        </w:tc>
      </w:tr>
      <w:tr w:rsidR="00C00755" w14:paraId="7459AF06" w14:textId="77777777" w:rsidTr="003A4718">
        <w:tc>
          <w:tcPr>
            <w:tcW w:w="9859" w:type="dxa"/>
            <w:gridSpan w:val="14"/>
            <w:shd w:val="clear" w:color="auto" w:fill="F7CAAC"/>
          </w:tcPr>
          <w:p w14:paraId="042757A3" w14:textId="77777777" w:rsidR="00C00755" w:rsidRPr="00E37788" w:rsidRDefault="00C00755" w:rsidP="003A4718">
            <w:pPr>
              <w:jc w:val="both"/>
            </w:pPr>
            <w:r w:rsidRPr="00E37788">
              <w:rPr>
                <w:b/>
              </w:rPr>
              <w:t>Předměty příslušného studijního programu a způsob zapojení do jejich výuky, příp. další zapojení do uskutečňování studijního programu</w:t>
            </w:r>
          </w:p>
        </w:tc>
      </w:tr>
      <w:tr w:rsidR="00C00755" w14:paraId="3DC15D16" w14:textId="77777777" w:rsidTr="003A4718">
        <w:trPr>
          <w:trHeight w:val="330"/>
        </w:trPr>
        <w:tc>
          <w:tcPr>
            <w:tcW w:w="9859" w:type="dxa"/>
            <w:gridSpan w:val="14"/>
            <w:tcBorders>
              <w:top w:val="nil"/>
            </w:tcBorders>
          </w:tcPr>
          <w:p w14:paraId="2F9C7CD4" w14:textId="77777777" w:rsidR="00C00755" w:rsidRPr="00D16F12" w:rsidRDefault="00C00755" w:rsidP="003A4718">
            <w:pPr>
              <w:jc w:val="both"/>
            </w:pPr>
            <w:r w:rsidRPr="00D16F12">
              <w:t xml:space="preserve">V rámci studijního programu Pedagogika: </w:t>
            </w:r>
          </w:p>
          <w:p w14:paraId="216DB067" w14:textId="471A1628" w:rsidR="00C00755" w:rsidRPr="00D16F12" w:rsidRDefault="00C00755" w:rsidP="00630AC5">
            <w:pPr>
              <w:pStyle w:val="Odstavecseseznamem"/>
              <w:numPr>
                <w:ilvl w:val="0"/>
                <w:numId w:val="89"/>
              </w:numPr>
              <w:jc w:val="both"/>
            </w:pPr>
            <w:r w:rsidRPr="00D16F12">
              <w:t>garantuje předmět Doktroský seminář I. až IV</w:t>
            </w:r>
            <w:r w:rsidR="003026CA">
              <w:t>.</w:t>
            </w:r>
            <w:r w:rsidRPr="00D16F12">
              <w:t xml:space="preserve"> (</w:t>
            </w:r>
            <w:r w:rsidR="003026CA">
              <w:t>vyučující</w:t>
            </w:r>
            <w:r w:rsidR="003026CA" w:rsidRPr="00C826C4">
              <w:t xml:space="preserve"> </w:t>
            </w:r>
            <w:r w:rsidRPr="009C234F">
              <w:t>70</w:t>
            </w:r>
            <w:r w:rsidR="003026CA">
              <w:t xml:space="preserve"> </w:t>
            </w:r>
            <w:r w:rsidRPr="00D16F12">
              <w:t>%),</w:t>
            </w:r>
          </w:p>
          <w:p w14:paraId="08151BAA" w14:textId="17A42FCB" w:rsidR="00C00755" w:rsidRDefault="00C00755" w:rsidP="00630AC5">
            <w:pPr>
              <w:pStyle w:val="Odstavecseseznamem"/>
              <w:numPr>
                <w:ilvl w:val="0"/>
                <w:numId w:val="89"/>
              </w:numPr>
              <w:jc w:val="both"/>
              <w:rPr>
                <w:ins w:id="185" w:author="Jan Kalenda" w:date="2023-03-22T17:16:00Z"/>
              </w:rPr>
            </w:pPr>
            <w:r w:rsidRPr="00D16F12">
              <w:t>garantuje předmět Pedagogická věda v transdisciplinároních souvislostech (</w:t>
            </w:r>
            <w:r w:rsidR="003026CA">
              <w:t>vyučující</w:t>
            </w:r>
            <w:r w:rsidR="003026CA" w:rsidRPr="00C826C4">
              <w:t xml:space="preserve"> </w:t>
            </w:r>
            <w:r w:rsidRPr="009C234F">
              <w:t>70</w:t>
            </w:r>
            <w:r w:rsidR="003026CA">
              <w:t xml:space="preserve"> </w:t>
            </w:r>
            <w:r w:rsidRPr="00D16F12">
              <w:t>%),</w:t>
            </w:r>
          </w:p>
          <w:p w14:paraId="10CA4389" w14:textId="52B3B28C" w:rsidR="002C5DD6" w:rsidRPr="00D16F12" w:rsidRDefault="002C5DD6" w:rsidP="00630AC5">
            <w:pPr>
              <w:pStyle w:val="Odstavecseseznamem"/>
              <w:numPr>
                <w:ilvl w:val="0"/>
                <w:numId w:val="89"/>
              </w:numPr>
              <w:jc w:val="both"/>
            </w:pPr>
            <w:ins w:id="186" w:author="Jan Kalenda" w:date="2023-03-22T17:16:00Z">
              <w:r>
                <w:t>garantuje předmět Sociální pedagogika (</w:t>
              </w:r>
            </w:ins>
            <w:ins w:id="187" w:author="Jan Kalenda" w:date="2023-03-22T17:17:00Z">
              <w:r>
                <w:t>vyučující 100 %),</w:t>
              </w:r>
            </w:ins>
          </w:p>
          <w:p w14:paraId="2CD2FDBC" w14:textId="0D312F00" w:rsidR="00C00755" w:rsidRPr="00D16F12" w:rsidRDefault="00C00755" w:rsidP="00630AC5">
            <w:pPr>
              <w:pStyle w:val="Odstavecseseznamem"/>
              <w:numPr>
                <w:ilvl w:val="0"/>
                <w:numId w:val="89"/>
              </w:numPr>
              <w:jc w:val="both"/>
            </w:pPr>
            <w:r w:rsidRPr="00D16F12">
              <w:t>vyučuje v předmětu Metodologick</w:t>
            </w:r>
            <w:r w:rsidR="003026CA">
              <w:t>é aspekty výzkumu instituce š</w:t>
            </w:r>
            <w:r w:rsidRPr="00D16F12">
              <w:t>koly (</w:t>
            </w:r>
            <w:r w:rsidR="003026CA">
              <w:t>vyučující</w:t>
            </w:r>
            <w:r w:rsidR="003026CA" w:rsidRPr="00C826C4">
              <w:t xml:space="preserve"> </w:t>
            </w:r>
            <w:r w:rsidRPr="00D16F12">
              <w:t>30 %),</w:t>
            </w:r>
          </w:p>
          <w:p w14:paraId="355CD8E2" w14:textId="77777777" w:rsidR="00C00755" w:rsidRPr="00D16F12" w:rsidRDefault="00C00755" w:rsidP="00630AC5">
            <w:pPr>
              <w:pStyle w:val="Odstavecseseznamem"/>
              <w:numPr>
                <w:ilvl w:val="0"/>
                <w:numId w:val="89"/>
              </w:numPr>
              <w:jc w:val="both"/>
            </w:pPr>
            <w:r w:rsidRPr="00D16F12">
              <w:t>působí jako školitel,</w:t>
            </w:r>
          </w:p>
          <w:p w14:paraId="72298432" w14:textId="2F961041" w:rsidR="00C00755" w:rsidRPr="009C234F" w:rsidRDefault="00C00755" w:rsidP="00630AC5">
            <w:pPr>
              <w:pStyle w:val="Odstavecseseznamem"/>
              <w:numPr>
                <w:ilvl w:val="0"/>
                <w:numId w:val="89"/>
              </w:numPr>
              <w:jc w:val="both"/>
            </w:pPr>
            <w:r w:rsidRPr="00D16F12">
              <w:t>je členem oborové rady.</w:t>
            </w:r>
          </w:p>
        </w:tc>
      </w:tr>
      <w:tr w:rsidR="00461E1E" w14:paraId="4F3048F9" w14:textId="77777777" w:rsidTr="00461E1E">
        <w:trPr>
          <w:trHeight w:val="330"/>
        </w:trPr>
        <w:tc>
          <w:tcPr>
            <w:tcW w:w="9859" w:type="dxa"/>
            <w:gridSpan w:val="14"/>
            <w:tcBorders>
              <w:top w:val="nil"/>
            </w:tcBorders>
            <w:shd w:val="clear" w:color="auto" w:fill="FBD4B4" w:themeFill="accent6" w:themeFillTint="66"/>
          </w:tcPr>
          <w:p w14:paraId="5C9159D6" w14:textId="07951DF0" w:rsidR="00461E1E" w:rsidRPr="00D16F12" w:rsidRDefault="00461E1E" w:rsidP="00461E1E">
            <w:pPr>
              <w:jc w:val="both"/>
            </w:pPr>
            <w:r>
              <w:rPr>
                <w:b/>
              </w:rPr>
              <w:t>Zapojení do výuky v dalších studijních programech na téže vysoké škole (pouze u garantů ZT a PZ předmětů)</w:t>
            </w:r>
          </w:p>
        </w:tc>
      </w:tr>
      <w:tr w:rsidR="00461E1E" w14:paraId="7B72B431" w14:textId="77777777" w:rsidTr="00461E1E">
        <w:trPr>
          <w:trHeight w:val="124"/>
        </w:trPr>
        <w:tc>
          <w:tcPr>
            <w:tcW w:w="3539" w:type="dxa"/>
            <w:gridSpan w:val="3"/>
            <w:tcBorders>
              <w:top w:val="nil"/>
            </w:tcBorders>
          </w:tcPr>
          <w:p w14:paraId="22A083FE" w14:textId="7EAA468B" w:rsidR="00461E1E" w:rsidRPr="00D16F12" w:rsidRDefault="00461E1E" w:rsidP="00461E1E">
            <w:pPr>
              <w:jc w:val="both"/>
            </w:pPr>
            <w:r w:rsidRPr="00DB5CF8">
              <w:t>Název studijního předmětu</w:t>
            </w:r>
          </w:p>
        </w:tc>
        <w:tc>
          <w:tcPr>
            <w:tcW w:w="2693" w:type="dxa"/>
            <w:gridSpan w:val="4"/>
            <w:tcBorders>
              <w:top w:val="nil"/>
            </w:tcBorders>
          </w:tcPr>
          <w:p w14:paraId="02F45F79" w14:textId="656131D6" w:rsidR="00461E1E" w:rsidRPr="00D16F12" w:rsidRDefault="00461E1E" w:rsidP="00461E1E">
            <w:pPr>
              <w:jc w:val="both"/>
            </w:pPr>
            <w:r w:rsidRPr="00DB5CF8">
              <w:t>Název studijního programu</w:t>
            </w:r>
          </w:p>
        </w:tc>
        <w:tc>
          <w:tcPr>
            <w:tcW w:w="1162" w:type="dxa"/>
            <w:gridSpan w:val="2"/>
            <w:tcBorders>
              <w:top w:val="nil"/>
            </w:tcBorders>
          </w:tcPr>
          <w:p w14:paraId="73FF6145" w14:textId="5CC1DBF2" w:rsidR="00461E1E" w:rsidRPr="00D16F12" w:rsidRDefault="00461E1E" w:rsidP="00461E1E">
            <w:pPr>
              <w:jc w:val="both"/>
            </w:pPr>
            <w:r w:rsidRPr="00DB5CF8">
              <w:t xml:space="preserve">sem. </w:t>
            </w:r>
          </w:p>
        </w:tc>
        <w:tc>
          <w:tcPr>
            <w:tcW w:w="2465" w:type="dxa"/>
            <w:gridSpan w:val="5"/>
            <w:tcBorders>
              <w:top w:val="nil"/>
            </w:tcBorders>
          </w:tcPr>
          <w:p w14:paraId="7F4B0102" w14:textId="141FC0C3" w:rsidR="00461E1E" w:rsidRPr="00D16F12" w:rsidRDefault="00461E1E" w:rsidP="00461E1E">
            <w:pPr>
              <w:jc w:val="both"/>
            </w:pPr>
            <w:r w:rsidRPr="00DB5CF8">
              <w:t>Role ve výuce daného předmětu</w:t>
            </w:r>
          </w:p>
        </w:tc>
      </w:tr>
      <w:tr w:rsidR="00461E1E" w14:paraId="22ADCD6A" w14:textId="77777777" w:rsidTr="00461E1E">
        <w:trPr>
          <w:trHeight w:val="122"/>
        </w:trPr>
        <w:tc>
          <w:tcPr>
            <w:tcW w:w="3539" w:type="dxa"/>
            <w:gridSpan w:val="3"/>
            <w:tcBorders>
              <w:top w:val="nil"/>
            </w:tcBorders>
          </w:tcPr>
          <w:p w14:paraId="13CE387E" w14:textId="70818E60" w:rsidR="00461E1E" w:rsidRPr="00D16F12" w:rsidRDefault="00461E1E" w:rsidP="00461E1E">
            <w:pPr>
              <w:jc w:val="both"/>
            </w:pPr>
            <w:r w:rsidRPr="00D16F12">
              <w:t>Filozofie výchovy</w:t>
            </w:r>
          </w:p>
        </w:tc>
        <w:tc>
          <w:tcPr>
            <w:tcW w:w="2693" w:type="dxa"/>
            <w:gridSpan w:val="4"/>
            <w:tcBorders>
              <w:top w:val="nil"/>
            </w:tcBorders>
          </w:tcPr>
          <w:p w14:paraId="695A0141" w14:textId="5554A510" w:rsidR="00461E1E" w:rsidRPr="00D16F12" w:rsidRDefault="00461E1E" w:rsidP="00461E1E">
            <w:pPr>
              <w:jc w:val="both"/>
            </w:pPr>
            <w:r w:rsidRPr="00D16F12">
              <w:t>Pedagogika</w:t>
            </w:r>
          </w:p>
        </w:tc>
        <w:tc>
          <w:tcPr>
            <w:tcW w:w="1162" w:type="dxa"/>
            <w:gridSpan w:val="2"/>
            <w:tcBorders>
              <w:top w:val="nil"/>
            </w:tcBorders>
          </w:tcPr>
          <w:p w14:paraId="3CEEFF64" w14:textId="5F92FFF0" w:rsidR="00461E1E" w:rsidRPr="00D16F12" w:rsidRDefault="00461E1E" w:rsidP="00461E1E">
            <w:pPr>
              <w:jc w:val="both"/>
            </w:pPr>
            <w:r>
              <w:t>ZS</w:t>
            </w:r>
          </w:p>
        </w:tc>
        <w:tc>
          <w:tcPr>
            <w:tcW w:w="2465" w:type="dxa"/>
            <w:gridSpan w:val="5"/>
            <w:tcBorders>
              <w:top w:val="nil"/>
            </w:tcBorders>
          </w:tcPr>
          <w:p w14:paraId="211E4E47" w14:textId="1F042B02" w:rsidR="00461E1E" w:rsidRPr="00D16F12" w:rsidRDefault="00461E1E" w:rsidP="00461E1E">
            <w:pPr>
              <w:jc w:val="both"/>
            </w:pPr>
            <w:r>
              <w:t>přednášející</w:t>
            </w:r>
          </w:p>
        </w:tc>
      </w:tr>
      <w:tr w:rsidR="00461E1E" w14:paraId="3497FC25" w14:textId="77777777" w:rsidTr="00461E1E">
        <w:trPr>
          <w:trHeight w:val="122"/>
        </w:trPr>
        <w:tc>
          <w:tcPr>
            <w:tcW w:w="3539" w:type="dxa"/>
            <w:gridSpan w:val="3"/>
            <w:tcBorders>
              <w:top w:val="nil"/>
            </w:tcBorders>
          </w:tcPr>
          <w:p w14:paraId="6AEC0720" w14:textId="3727DAFC" w:rsidR="00461E1E" w:rsidRPr="00D16F12" w:rsidRDefault="00461E1E" w:rsidP="00461E1E">
            <w:pPr>
              <w:jc w:val="both"/>
            </w:pPr>
            <w:r w:rsidRPr="009C234F">
              <w:t>Moderní pedagogika</w:t>
            </w:r>
          </w:p>
        </w:tc>
        <w:tc>
          <w:tcPr>
            <w:tcW w:w="2693" w:type="dxa"/>
            <w:gridSpan w:val="4"/>
            <w:tcBorders>
              <w:top w:val="nil"/>
            </w:tcBorders>
          </w:tcPr>
          <w:p w14:paraId="7BDA41C5" w14:textId="2B4D4675" w:rsidR="00461E1E" w:rsidRPr="00D16F12" w:rsidRDefault="00461E1E" w:rsidP="00461E1E">
            <w:pPr>
              <w:jc w:val="both"/>
            </w:pPr>
            <w:r w:rsidRPr="00D16F12">
              <w:t>Pedagogika</w:t>
            </w:r>
          </w:p>
        </w:tc>
        <w:tc>
          <w:tcPr>
            <w:tcW w:w="1162" w:type="dxa"/>
            <w:gridSpan w:val="2"/>
            <w:tcBorders>
              <w:top w:val="nil"/>
            </w:tcBorders>
          </w:tcPr>
          <w:p w14:paraId="7F1A192D" w14:textId="0EBEC839" w:rsidR="00461E1E" w:rsidRPr="00D16F12" w:rsidRDefault="00461E1E" w:rsidP="00461E1E">
            <w:pPr>
              <w:jc w:val="both"/>
            </w:pPr>
            <w:r>
              <w:t>LS</w:t>
            </w:r>
          </w:p>
        </w:tc>
        <w:tc>
          <w:tcPr>
            <w:tcW w:w="2465" w:type="dxa"/>
            <w:gridSpan w:val="5"/>
            <w:tcBorders>
              <w:top w:val="nil"/>
            </w:tcBorders>
          </w:tcPr>
          <w:p w14:paraId="00AE2A43" w14:textId="7DF2AB7D" w:rsidR="00461E1E" w:rsidRPr="00D16F12" w:rsidRDefault="00461E1E" w:rsidP="00461E1E">
            <w:pPr>
              <w:jc w:val="both"/>
            </w:pPr>
            <w:r>
              <w:t xml:space="preserve">přednášející </w:t>
            </w:r>
          </w:p>
        </w:tc>
      </w:tr>
      <w:tr w:rsidR="00461E1E" w14:paraId="782E2599" w14:textId="77777777" w:rsidTr="003A4718">
        <w:tc>
          <w:tcPr>
            <w:tcW w:w="9859" w:type="dxa"/>
            <w:gridSpan w:val="14"/>
            <w:shd w:val="clear" w:color="auto" w:fill="F7CAAC"/>
          </w:tcPr>
          <w:p w14:paraId="3E1CF6A0" w14:textId="77777777" w:rsidR="00461E1E" w:rsidRPr="00E37788" w:rsidRDefault="00461E1E" w:rsidP="00461E1E">
            <w:pPr>
              <w:jc w:val="both"/>
            </w:pPr>
            <w:r w:rsidRPr="00E37788">
              <w:rPr>
                <w:b/>
              </w:rPr>
              <w:t xml:space="preserve">Údaje o vzdělání na VŠ </w:t>
            </w:r>
          </w:p>
        </w:tc>
      </w:tr>
      <w:tr w:rsidR="00461E1E" w14:paraId="5F21145B" w14:textId="77777777" w:rsidTr="003A4718">
        <w:trPr>
          <w:trHeight w:val="307"/>
        </w:trPr>
        <w:tc>
          <w:tcPr>
            <w:tcW w:w="9859" w:type="dxa"/>
            <w:gridSpan w:val="14"/>
          </w:tcPr>
          <w:p w14:paraId="1D6557BE" w14:textId="77777777" w:rsidR="00461E1E" w:rsidRPr="00D00D3D" w:rsidRDefault="00461E1E" w:rsidP="00461E1E">
            <w:pPr>
              <w:tabs>
                <w:tab w:val="left" w:pos="1215"/>
              </w:tabs>
            </w:pPr>
            <w:r w:rsidRPr="004304A7">
              <w:rPr>
                <w:b/>
                <w:bCs/>
              </w:rPr>
              <w:t>201</w:t>
            </w:r>
            <w:r>
              <w:rPr>
                <w:b/>
                <w:bCs/>
              </w:rPr>
              <w:t>5</w:t>
            </w:r>
            <w:r w:rsidRPr="00B57A82">
              <w:rPr>
                <w:b/>
                <w:bCs/>
              </w:rPr>
              <w:t>:</w:t>
            </w:r>
            <w:r w:rsidRPr="00D00D3D">
              <w:t xml:space="preserve"> </w:t>
            </w:r>
            <w:r>
              <w:t>P</w:t>
            </w:r>
            <w:r w:rsidRPr="00D00D3D">
              <w:t>edagogika,</w:t>
            </w:r>
            <w:r>
              <w:t xml:space="preserve"> MUNI, PedF (doc.).</w:t>
            </w:r>
            <w:r w:rsidRPr="00D00D3D">
              <w:t xml:space="preserve"> </w:t>
            </w:r>
          </w:p>
          <w:p w14:paraId="53E3E2EC" w14:textId="77777777" w:rsidR="00461E1E" w:rsidRPr="00DC1107" w:rsidRDefault="00461E1E" w:rsidP="00461E1E">
            <w:pPr>
              <w:tabs>
                <w:tab w:val="left" w:pos="1215"/>
              </w:tabs>
            </w:pPr>
            <w:r w:rsidRPr="004304A7">
              <w:rPr>
                <w:b/>
                <w:bCs/>
              </w:rPr>
              <w:t>2006</w:t>
            </w:r>
            <w:r w:rsidRPr="00B57A82">
              <w:rPr>
                <w:b/>
                <w:bCs/>
              </w:rPr>
              <w:t xml:space="preserve">: </w:t>
            </w:r>
            <w:r w:rsidRPr="00DC1107">
              <w:rPr>
                <w:bCs/>
              </w:rPr>
              <w:t>Filozofie, MUNI FF (Ph.D.).</w:t>
            </w:r>
          </w:p>
          <w:p w14:paraId="68855BD6" w14:textId="77777777" w:rsidR="00461E1E" w:rsidRPr="00A06015" w:rsidRDefault="00461E1E" w:rsidP="00461E1E">
            <w:pPr>
              <w:tabs>
                <w:tab w:val="left" w:pos="1215"/>
              </w:tabs>
            </w:pPr>
            <w:r w:rsidRPr="004304A7">
              <w:rPr>
                <w:b/>
                <w:bCs/>
              </w:rPr>
              <w:t>1998:</w:t>
            </w:r>
            <w:r w:rsidRPr="00D00D3D">
              <w:t xml:space="preserve"> </w:t>
            </w:r>
            <w:r>
              <w:t>Zákaldy společenských věd, MUNI  PedF (Mgr.).</w:t>
            </w:r>
          </w:p>
        </w:tc>
      </w:tr>
      <w:tr w:rsidR="00461E1E" w14:paraId="6C82973F" w14:textId="77777777" w:rsidTr="003A4718">
        <w:tc>
          <w:tcPr>
            <w:tcW w:w="9859" w:type="dxa"/>
            <w:gridSpan w:val="14"/>
            <w:shd w:val="clear" w:color="auto" w:fill="F7CAAC"/>
          </w:tcPr>
          <w:p w14:paraId="1316CB51" w14:textId="77777777" w:rsidR="00461E1E" w:rsidRPr="00E37788" w:rsidRDefault="00461E1E" w:rsidP="00461E1E">
            <w:pPr>
              <w:jc w:val="both"/>
              <w:rPr>
                <w:b/>
              </w:rPr>
            </w:pPr>
            <w:r w:rsidRPr="00E37788">
              <w:rPr>
                <w:b/>
              </w:rPr>
              <w:t>Údaje o odborném působení od absolvování VŠ</w:t>
            </w:r>
          </w:p>
        </w:tc>
      </w:tr>
      <w:tr w:rsidR="00461E1E" w14:paraId="4682EAF9" w14:textId="77777777" w:rsidTr="003A4718">
        <w:trPr>
          <w:trHeight w:val="284"/>
        </w:trPr>
        <w:tc>
          <w:tcPr>
            <w:tcW w:w="9859" w:type="dxa"/>
            <w:gridSpan w:val="14"/>
          </w:tcPr>
          <w:p w14:paraId="68F14E43" w14:textId="77777777" w:rsidR="00461E1E" w:rsidRDefault="00461E1E" w:rsidP="00461E1E">
            <w:pPr>
              <w:jc w:val="both"/>
            </w:pPr>
            <w:r w:rsidRPr="004304A7">
              <w:rPr>
                <w:b/>
                <w:bCs/>
              </w:rPr>
              <w:t>2019</w:t>
            </w:r>
            <w:r>
              <w:rPr>
                <w:b/>
                <w:bCs/>
              </w:rPr>
              <w:t xml:space="preserve"> </w:t>
            </w:r>
            <w:r w:rsidRPr="00DC1107">
              <w:rPr>
                <w:bCs/>
              </w:rPr>
              <w:t>– dosud:</w:t>
            </w:r>
            <w:r w:rsidRPr="00D00D3D">
              <w:t xml:space="preserve"> docent,</w:t>
            </w:r>
            <w:r>
              <w:t xml:space="preserve"> </w:t>
            </w:r>
            <w:r w:rsidRPr="00D00D3D">
              <w:t>FHS</w:t>
            </w:r>
            <w:r>
              <w:t xml:space="preserve">, UTB ve Zlíně </w:t>
            </w:r>
          </w:p>
          <w:p w14:paraId="0C543C48" w14:textId="3D72C633" w:rsidR="00461E1E" w:rsidRPr="00D00D3D" w:rsidRDefault="00461E1E" w:rsidP="00461E1E">
            <w:pPr>
              <w:jc w:val="both"/>
            </w:pPr>
            <w:r w:rsidRPr="004304A7">
              <w:rPr>
                <w:b/>
                <w:bCs/>
              </w:rPr>
              <w:t>2015</w:t>
            </w:r>
            <w:r>
              <w:rPr>
                <w:b/>
                <w:bCs/>
              </w:rPr>
              <w:t xml:space="preserve"> – </w:t>
            </w:r>
            <w:r w:rsidRPr="004304A7">
              <w:rPr>
                <w:b/>
                <w:bCs/>
              </w:rPr>
              <w:t>2021</w:t>
            </w:r>
            <w:r>
              <w:rPr>
                <w:b/>
                <w:bCs/>
              </w:rPr>
              <w:t>:</w:t>
            </w:r>
            <w:r w:rsidRPr="00D00D3D">
              <w:t xml:space="preserve"> docent, Kated</w:t>
            </w:r>
            <w:r>
              <w:t>ra sociální pedagogiky, PedF MU</w:t>
            </w:r>
          </w:p>
          <w:p w14:paraId="169944C4" w14:textId="5B973CD7" w:rsidR="00461E1E" w:rsidRPr="00D00D3D" w:rsidRDefault="00461E1E" w:rsidP="00461E1E">
            <w:pPr>
              <w:jc w:val="both"/>
            </w:pPr>
            <w:r w:rsidRPr="004304A7">
              <w:rPr>
                <w:b/>
                <w:bCs/>
              </w:rPr>
              <w:t xml:space="preserve">2009 </w:t>
            </w:r>
            <w:r>
              <w:rPr>
                <w:b/>
                <w:bCs/>
              </w:rPr>
              <w:t>–</w:t>
            </w:r>
            <w:r w:rsidRPr="004304A7">
              <w:rPr>
                <w:b/>
                <w:bCs/>
              </w:rPr>
              <w:t xml:space="preserve"> 2014:</w:t>
            </w:r>
            <w:r w:rsidRPr="00D00D3D">
              <w:t xml:space="preserve"> odborný asistent, Katedra so</w:t>
            </w:r>
            <w:r>
              <w:t>ciální pedagogiky, PedF MU</w:t>
            </w:r>
          </w:p>
          <w:p w14:paraId="10EFC5EF" w14:textId="2E66A63C" w:rsidR="00461E1E" w:rsidRPr="00D00D3D" w:rsidRDefault="00461E1E" w:rsidP="00461E1E">
            <w:pPr>
              <w:jc w:val="both"/>
            </w:pPr>
            <w:r w:rsidRPr="004304A7">
              <w:rPr>
                <w:b/>
                <w:bCs/>
              </w:rPr>
              <w:t xml:space="preserve">2008 </w:t>
            </w:r>
            <w:r>
              <w:rPr>
                <w:b/>
                <w:bCs/>
              </w:rPr>
              <w:t>–</w:t>
            </w:r>
            <w:r w:rsidRPr="004304A7">
              <w:rPr>
                <w:b/>
                <w:bCs/>
              </w:rPr>
              <w:t xml:space="preserve"> 2009:</w:t>
            </w:r>
            <w:r w:rsidRPr="00D00D3D">
              <w:t xml:space="preserve"> odborný asistent, Kat</w:t>
            </w:r>
            <w:r>
              <w:t>edra pedagogiky sportu, FSpS MU</w:t>
            </w:r>
          </w:p>
          <w:p w14:paraId="5989142D" w14:textId="1A922E84" w:rsidR="00461E1E" w:rsidRPr="00D00D3D" w:rsidRDefault="00461E1E" w:rsidP="00461E1E">
            <w:pPr>
              <w:jc w:val="both"/>
            </w:pPr>
            <w:r w:rsidRPr="004304A7">
              <w:rPr>
                <w:b/>
                <w:bCs/>
              </w:rPr>
              <w:t xml:space="preserve">2006 </w:t>
            </w:r>
            <w:r>
              <w:rPr>
                <w:b/>
                <w:bCs/>
              </w:rPr>
              <w:t>–</w:t>
            </w:r>
            <w:r w:rsidRPr="004304A7">
              <w:rPr>
                <w:b/>
                <w:bCs/>
              </w:rPr>
              <w:t xml:space="preserve"> 2008:</w:t>
            </w:r>
            <w:r w:rsidRPr="00D00D3D">
              <w:t xml:space="preserve"> odborný asistent, Kat</w:t>
            </w:r>
            <w:r>
              <w:t>edra společenských věd, FSpS MU</w:t>
            </w:r>
          </w:p>
          <w:p w14:paraId="7AD7DE95" w14:textId="7D864C54" w:rsidR="00461E1E" w:rsidRPr="00A06015" w:rsidRDefault="00461E1E" w:rsidP="00461E1E">
            <w:pPr>
              <w:jc w:val="both"/>
            </w:pPr>
            <w:r w:rsidRPr="004304A7">
              <w:rPr>
                <w:b/>
                <w:bCs/>
              </w:rPr>
              <w:t xml:space="preserve">2004 </w:t>
            </w:r>
            <w:r>
              <w:rPr>
                <w:b/>
                <w:bCs/>
              </w:rPr>
              <w:t>–</w:t>
            </w:r>
            <w:r w:rsidRPr="004304A7">
              <w:rPr>
                <w:b/>
                <w:bCs/>
              </w:rPr>
              <w:t xml:space="preserve"> 2006:</w:t>
            </w:r>
            <w:r w:rsidRPr="00D00D3D">
              <w:t xml:space="preserve"> asistent, Ka</w:t>
            </w:r>
            <w:r>
              <w:t>tedra společenských věd FSpS MU</w:t>
            </w:r>
          </w:p>
        </w:tc>
      </w:tr>
      <w:tr w:rsidR="00461E1E" w14:paraId="0589CEC5" w14:textId="77777777" w:rsidTr="003A4718">
        <w:trPr>
          <w:trHeight w:val="250"/>
        </w:trPr>
        <w:tc>
          <w:tcPr>
            <w:tcW w:w="9859" w:type="dxa"/>
            <w:gridSpan w:val="14"/>
            <w:shd w:val="clear" w:color="auto" w:fill="F7CAAC"/>
          </w:tcPr>
          <w:p w14:paraId="277D1B37" w14:textId="77777777" w:rsidR="00461E1E" w:rsidRPr="00E37788" w:rsidRDefault="00461E1E" w:rsidP="00461E1E">
            <w:pPr>
              <w:jc w:val="both"/>
            </w:pPr>
            <w:r w:rsidRPr="00E37788">
              <w:rPr>
                <w:b/>
              </w:rPr>
              <w:t>Zkušenosti s vedením kvalifikačních a rigorózních prací</w:t>
            </w:r>
          </w:p>
        </w:tc>
      </w:tr>
      <w:tr w:rsidR="00461E1E" w14:paraId="22983C9E" w14:textId="77777777" w:rsidTr="003A4718">
        <w:trPr>
          <w:trHeight w:val="337"/>
        </w:trPr>
        <w:tc>
          <w:tcPr>
            <w:tcW w:w="9859" w:type="dxa"/>
            <w:gridSpan w:val="14"/>
          </w:tcPr>
          <w:p w14:paraId="12CE217A" w14:textId="73A69872" w:rsidR="00461E1E" w:rsidRDefault="00461E1E" w:rsidP="00461E1E">
            <w:r w:rsidRPr="00584479">
              <w:t>Počet vedených a o</w:t>
            </w:r>
            <w:r>
              <w:t>bhájených bakalářských prací = 38</w:t>
            </w:r>
            <w:r w:rsidRPr="00584479">
              <w:t xml:space="preserve">. Počet vedených a </w:t>
            </w:r>
            <w:r>
              <w:t>obhájených diplomových prací = 54</w:t>
            </w:r>
            <w:r w:rsidRPr="00584479">
              <w:t>.</w:t>
            </w:r>
          </w:p>
          <w:p w14:paraId="08E70ADC" w14:textId="77777777" w:rsidR="00461E1E" w:rsidRPr="00E37788" w:rsidRDefault="00461E1E" w:rsidP="00461E1E">
            <w:pPr>
              <w:jc w:val="both"/>
            </w:pPr>
            <w:r w:rsidRPr="00584479">
              <w:t xml:space="preserve">Počet vedených a </w:t>
            </w:r>
            <w:r>
              <w:t>obhájených disertačních prací = 7</w:t>
            </w:r>
            <w:r w:rsidRPr="00584479">
              <w:t>.</w:t>
            </w:r>
          </w:p>
        </w:tc>
      </w:tr>
      <w:tr w:rsidR="00461E1E" w14:paraId="650BF964" w14:textId="77777777" w:rsidTr="003A4718">
        <w:trPr>
          <w:cantSplit/>
        </w:trPr>
        <w:tc>
          <w:tcPr>
            <w:tcW w:w="3347" w:type="dxa"/>
            <w:gridSpan w:val="2"/>
            <w:tcBorders>
              <w:top w:val="single" w:sz="12" w:space="0" w:color="auto"/>
            </w:tcBorders>
            <w:shd w:val="clear" w:color="auto" w:fill="F7CAAC"/>
          </w:tcPr>
          <w:p w14:paraId="455A30B2" w14:textId="77777777" w:rsidR="00461E1E" w:rsidRPr="00E37788" w:rsidRDefault="00461E1E" w:rsidP="00461E1E">
            <w:pPr>
              <w:jc w:val="both"/>
            </w:pPr>
            <w:r w:rsidRPr="00E37788">
              <w:rPr>
                <w:b/>
              </w:rPr>
              <w:t xml:space="preserve">Obor habilitačního řízení </w:t>
            </w:r>
          </w:p>
        </w:tc>
        <w:tc>
          <w:tcPr>
            <w:tcW w:w="2245" w:type="dxa"/>
            <w:gridSpan w:val="3"/>
            <w:tcBorders>
              <w:top w:val="single" w:sz="12" w:space="0" w:color="auto"/>
            </w:tcBorders>
            <w:shd w:val="clear" w:color="auto" w:fill="F7CAAC"/>
          </w:tcPr>
          <w:p w14:paraId="300AF874" w14:textId="77777777" w:rsidR="00461E1E" w:rsidRPr="00E37788" w:rsidRDefault="00461E1E" w:rsidP="00461E1E">
            <w:pPr>
              <w:jc w:val="both"/>
            </w:pPr>
            <w:r w:rsidRPr="00E37788">
              <w:rPr>
                <w:b/>
              </w:rPr>
              <w:t>Rok udělení hodnosti</w:t>
            </w:r>
          </w:p>
        </w:tc>
        <w:tc>
          <w:tcPr>
            <w:tcW w:w="2248" w:type="dxa"/>
            <w:gridSpan w:val="6"/>
            <w:tcBorders>
              <w:top w:val="single" w:sz="12" w:space="0" w:color="auto"/>
              <w:right w:val="single" w:sz="12" w:space="0" w:color="auto"/>
            </w:tcBorders>
            <w:shd w:val="clear" w:color="auto" w:fill="F7CAAC"/>
          </w:tcPr>
          <w:p w14:paraId="2FEA412D" w14:textId="77777777" w:rsidR="00461E1E" w:rsidRPr="00E37788" w:rsidRDefault="00461E1E" w:rsidP="00461E1E">
            <w:pPr>
              <w:jc w:val="both"/>
            </w:pPr>
            <w:r w:rsidRPr="00E37788">
              <w:rPr>
                <w:b/>
              </w:rPr>
              <w:t>Řízení konáno na VŠ</w:t>
            </w:r>
          </w:p>
        </w:tc>
        <w:tc>
          <w:tcPr>
            <w:tcW w:w="2019" w:type="dxa"/>
            <w:gridSpan w:val="3"/>
            <w:tcBorders>
              <w:top w:val="single" w:sz="12" w:space="0" w:color="auto"/>
              <w:left w:val="single" w:sz="12" w:space="0" w:color="auto"/>
            </w:tcBorders>
            <w:shd w:val="clear" w:color="auto" w:fill="F7CAAC"/>
          </w:tcPr>
          <w:p w14:paraId="48D31651" w14:textId="77777777" w:rsidR="00461E1E" w:rsidRPr="00E37788" w:rsidRDefault="00461E1E" w:rsidP="00461E1E">
            <w:pPr>
              <w:jc w:val="both"/>
              <w:rPr>
                <w:b/>
              </w:rPr>
            </w:pPr>
            <w:r w:rsidRPr="00E37788">
              <w:rPr>
                <w:b/>
              </w:rPr>
              <w:t>Ohlasy publikací</w:t>
            </w:r>
          </w:p>
        </w:tc>
      </w:tr>
      <w:tr w:rsidR="00461E1E" w14:paraId="07EDE2E9" w14:textId="77777777" w:rsidTr="003A4718">
        <w:trPr>
          <w:cantSplit/>
        </w:trPr>
        <w:tc>
          <w:tcPr>
            <w:tcW w:w="3347" w:type="dxa"/>
            <w:gridSpan w:val="2"/>
          </w:tcPr>
          <w:p w14:paraId="176B549C" w14:textId="77777777" w:rsidR="00461E1E" w:rsidRPr="00E37788" w:rsidRDefault="00461E1E" w:rsidP="00461E1E">
            <w:pPr>
              <w:jc w:val="both"/>
            </w:pPr>
            <w:r>
              <w:t>Pedagogika</w:t>
            </w:r>
          </w:p>
        </w:tc>
        <w:tc>
          <w:tcPr>
            <w:tcW w:w="2245" w:type="dxa"/>
            <w:gridSpan w:val="3"/>
          </w:tcPr>
          <w:p w14:paraId="0B99B200" w14:textId="77777777" w:rsidR="00461E1E" w:rsidRPr="00E37788" w:rsidRDefault="00461E1E" w:rsidP="00461E1E">
            <w:pPr>
              <w:jc w:val="both"/>
            </w:pPr>
            <w:r>
              <w:t>2015</w:t>
            </w:r>
          </w:p>
        </w:tc>
        <w:tc>
          <w:tcPr>
            <w:tcW w:w="2248" w:type="dxa"/>
            <w:gridSpan w:val="6"/>
            <w:tcBorders>
              <w:right w:val="single" w:sz="12" w:space="0" w:color="auto"/>
            </w:tcBorders>
          </w:tcPr>
          <w:p w14:paraId="224E6EDC" w14:textId="77777777" w:rsidR="00461E1E" w:rsidRPr="00E37788" w:rsidRDefault="00461E1E" w:rsidP="00461E1E">
            <w:pPr>
              <w:jc w:val="both"/>
            </w:pPr>
            <w:r>
              <w:t>MUNI</w:t>
            </w:r>
          </w:p>
        </w:tc>
        <w:tc>
          <w:tcPr>
            <w:tcW w:w="632" w:type="dxa"/>
            <w:tcBorders>
              <w:left w:val="single" w:sz="12" w:space="0" w:color="auto"/>
            </w:tcBorders>
            <w:shd w:val="clear" w:color="auto" w:fill="F7CAAC"/>
          </w:tcPr>
          <w:p w14:paraId="35FFC4FD" w14:textId="77777777" w:rsidR="00461E1E" w:rsidRPr="00E37788" w:rsidRDefault="00461E1E" w:rsidP="00461E1E">
            <w:pPr>
              <w:jc w:val="both"/>
            </w:pPr>
            <w:r w:rsidRPr="00E37788">
              <w:rPr>
                <w:b/>
              </w:rPr>
              <w:t>WOS</w:t>
            </w:r>
          </w:p>
        </w:tc>
        <w:tc>
          <w:tcPr>
            <w:tcW w:w="693" w:type="dxa"/>
            <w:shd w:val="clear" w:color="auto" w:fill="F7CAAC"/>
          </w:tcPr>
          <w:p w14:paraId="3034FA4C" w14:textId="77777777" w:rsidR="00461E1E" w:rsidRPr="00E37788" w:rsidRDefault="00461E1E" w:rsidP="00461E1E">
            <w:pPr>
              <w:jc w:val="both"/>
              <w:rPr>
                <w:sz w:val="18"/>
              </w:rPr>
            </w:pPr>
            <w:r w:rsidRPr="00E37788">
              <w:rPr>
                <w:b/>
                <w:sz w:val="18"/>
              </w:rPr>
              <w:t>Scopus</w:t>
            </w:r>
          </w:p>
        </w:tc>
        <w:tc>
          <w:tcPr>
            <w:tcW w:w="694" w:type="dxa"/>
            <w:shd w:val="clear" w:color="auto" w:fill="F7CAAC"/>
          </w:tcPr>
          <w:p w14:paraId="7B730E05" w14:textId="77777777" w:rsidR="00461E1E" w:rsidRPr="00E37788" w:rsidRDefault="00461E1E" w:rsidP="00461E1E">
            <w:pPr>
              <w:jc w:val="both"/>
            </w:pPr>
            <w:r w:rsidRPr="00E37788">
              <w:rPr>
                <w:b/>
                <w:sz w:val="18"/>
              </w:rPr>
              <w:t>ostatní</w:t>
            </w:r>
          </w:p>
        </w:tc>
      </w:tr>
      <w:tr w:rsidR="00461E1E" w14:paraId="1E9E159E" w14:textId="77777777" w:rsidTr="003A4718">
        <w:trPr>
          <w:cantSplit/>
          <w:trHeight w:val="70"/>
        </w:trPr>
        <w:tc>
          <w:tcPr>
            <w:tcW w:w="3347" w:type="dxa"/>
            <w:gridSpan w:val="2"/>
            <w:shd w:val="clear" w:color="auto" w:fill="F7CAAC"/>
          </w:tcPr>
          <w:p w14:paraId="4C26B952" w14:textId="77777777" w:rsidR="00461E1E" w:rsidRPr="00E37788" w:rsidRDefault="00461E1E" w:rsidP="00461E1E">
            <w:pPr>
              <w:jc w:val="both"/>
            </w:pPr>
            <w:r w:rsidRPr="00E37788">
              <w:rPr>
                <w:b/>
              </w:rPr>
              <w:t>Obor jmenovacího řízení</w:t>
            </w:r>
          </w:p>
        </w:tc>
        <w:tc>
          <w:tcPr>
            <w:tcW w:w="2245" w:type="dxa"/>
            <w:gridSpan w:val="3"/>
            <w:shd w:val="clear" w:color="auto" w:fill="F7CAAC"/>
          </w:tcPr>
          <w:p w14:paraId="04A04CDE" w14:textId="77777777" w:rsidR="00461E1E" w:rsidRPr="00E37788" w:rsidRDefault="00461E1E" w:rsidP="00461E1E">
            <w:pPr>
              <w:jc w:val="both"/>
            </w:pPr>
            <w:r w:rsidRPr="00E37788">
              <w:rPr>
                <w:b/>
              </w:rPr>
              <w:t>Rok udělení hodnosti</w:t>
            </w:r>
          </w:p>
        </w:tc>
        <w:tc>
          <w:tcPr>
            <w:tcW w:w="2248" w:type="dxa"/>
            <w:gridSpan w:val="6"/>
            <w:tcBorders>
              <w:right w:val="single" w:sz="12" w:space="0" w:color="auto"/>
            </w:tcBorders>
            <w:shd w:val="clear" w:color="auto" w:fill="F7CAAC"/>
          </w:tcPr>
          <w:p w14:paraId="14B19E78" w14:textId="77777777" w:rsidR="00461E1E" w:rsidRPr="00E37788" w:rsidRDefault="00461E1E" w:rsidP="00461E1E">
            <w:pPr>
              <w:jc w:val="both"/>
            </w:pPr>
            <w:r w:rsidRPr="00E37788">
              <w:rPr>
                <w:b/>
              </w:rPr>
              <w:t>Řízení konáno na VŠ</w:t>
            </w:r>
          </w:p>
        </w:tc>
        <w:tc>
          <w:tcPr>
            <w:tcW w:w="632" w:type="dxa"/>
            <w:tcBorders>
              <w:left w:val="single" w:sz="12" w:space="0" w:color="auto"/>
            </w:tcBorders>
            <w:shd w:val="clear" w:color="auto" w:fill="auto"/>
          </w:tcPr>
          <w:p w14:paraId="7D190F72" w14:textId="77777777" w:rsidR="00461E1E" w:rsidRPr="004117AA" w:rsidRDefault="00461E1E" w:rsidP="00461E1E">
            <w:pPr>
              <w:jc w:val="both"/>
            </w:pPr>
            <w:r>
              <w:t>7</w:t>
            </w:r>
          </w:p>
        </w:tc>
        <w:tc>
          <w:tcPr>
            <w:tcW w:w="693" w:type="dxa"/>
            <w:shd w:val="clear" w:color="auto" w:fill="auto"/>
          </w:tcPr>
          <w:p w14:paraId="45728EE9" w14:textId="77777777" w:rsidR="00461E1E" w:rsidRPr="004117AA" w:rsidRDefault="00461E1E" w:rsidP="00461E1E">
            <w:pPr>
              <w:jc w:val="both"/>
            </w:pPr>
            <w:r>
              <w:t>16</w:t>
            </w:r>
          </w:p>
        </w:tc>
        <w:tc>
          <w:tcPr>
            <w:tcW w:w="694" w:type="dxa"/>
            <w:shd w:val="clear" w:color="auto" w:fill="auto"/>
          </w:tcPr>
          <w:p w14:paraId="56E15C48" w14:textId="77777777" w:rsidR="00461E1E" w:rsidRPr="004117AA" w:rsidRDefault="00461E1E" w:rsidP="00461E1E">
            <w:pPr>
              <w:jc w:val="both"/>
            </w:pPr>
            <w:r>
              <w:t>78</w:t>
            </w:r>
          </w:p>
        </w:tc>
      </w:tr>
      <w:tr w:rsidR="006C4377" w14:paraId="77EED78E" w14:textId="77777777" w:rsidTr="006C4377">
        <w:trPr>
          <w:trHeight w:val="205"/>
        </w:trPr>
        <w:tc>
          <w:tcPr>
            <w:tcW w:w="3347" w:type="dxa"/>
            <w:gridSpan w:val="2"/>
          </w:tcPr>
          <w:p w14:paraId="31B0119C" w14:textId="77777777" w:rsidR="006C4377" w:rsidRPr="00E37788" w:rsidRDefault="006C4377" w:rsidP="00461E1E">
            <w:pPr>
              <w:jc w:val="both"/>
            </w:pPr>
          </w:p>
        </w:tc>
        <w:tc>
          <w:tcPr>
            <w:tcW w:w="2245" w:type="dxa"/>
            <w:gridSpan w:val="3"/>
          </w:tcPr>
          <w:p w14:paraId="4AA064E3" w14:textId="77777777" w:rsidR="006C4377" w:rsidRPr="00E37788" w:rsidRDefault="006C4377" w:rsidP="00461E1E">
            <w:pPr>
              <w:jc w:val="both"/>
            </w:pPr>
          </w:p>
        </w:tc>
        <w:tc>
          <w:tcPr>
            <w:tcW w:w="2248" w:type="dxa"/>
            <w:gridSpan w:val="6"/>
            <w:tcBorders>
              <w:right w:val="single" w:sz="12" w:space="0" w:color="auto"/>
            </w:tcBorders>
          </w:tcPr>
          <w:p w14:paraId="064B42CB" w14:textId="77777777" w:rsidR="006C4377" w:rsidRPr="00E37788" w:rsidRDefault="006C4377" w:rsidP="00461E1E">
            <w:pPr>
              <w:jc w:val="both"/>
            </w:pPr>
          </w:p>
        </w:tc>
        <w:tc>
          <w:tcPr>
            <w:tcW w:w="1325" w:type="dxa"/>
            <w:gridSpan w:val="2"/>
            <w:tcBorders>
              <w:left w:val="single" w:sz="12" w:space="0" w:color="auto"/>
            </w:tcBorders>
            <w:shd w:val="clear" w:color="auto" w:fill="FBD4B4" w:themeFill="accent6" w:themeFillTint="66"/>
            <w:vAlign w:val="center"/>
          </w:tcPr>
          <w:p w14:paraId="1DB7A210" w14:textId="57637BE6" w:rsidR="006C4377" w:rsidRPr="00E37788" w:rsidRDefault="006C4377" w:rsidP="00461E1E">
            <w:pPr>
              <w:rPr>
                <w:b/>
              </w:rPr>
            </w:pPr>
            <w:r>
              <w:rPr>
                <w:b/>
                <w:sz w:val="18"/>
              </w:rPr>
              <w:t>H-index WoS/Scopus</w:t>
            </w:r>
          </w:p>
        </w:tc>
        <w:tc>
          <w:tcPr>
            <w:tcW w:w="694" w:type="dxa"/>
            <w:shd w:val="clear" w:color="auto" w:fill="auto"/>
            <w:vAlign w:val="center"/>
          </w:tcPr>
          <w:p w14:paraId="28D113BC" w14:textId="1E951813" w:rsidR="006C4377" w:rsidRPr="00E37788" w:rsidRDefault="006C4377" w:rsidP="00461E1E">
            <w:pPr>
              <w:rPr>
                <w:b/>
              </w:rPr>
            </w:pPr>
            <w:r>
              <w:rPr>
                <w:b/>
              </w:rPr>
              <w:t>2</w:t>
            </w:r>
          </w:p>
        </w:tc>
      </w:tr>
      <w:tr w:rsidR="00461E1E" w14:paraId="726573FE" w14:textId="77777777" w:rsidTr="003A4718">
        <w:tc>
          <w:tcPr>
            <w:tcW w:w="9859" w:type="dxa"/>
            <w:gridSpan w:val="14"/>
            <w:shd w:val="clear" w:color="auto" w:fill="F7CAAC"/>
          </w:tcPr>
          <w:p w14:paraId="20D04EA3" w14:textId="77777777" w:rsidR="00461E1E" w:rsidRPr="00E37788" w:rsidRDefault="00461E1E" w:rsidP="00461E1E">
            <w:pPr>
              <w:jc w:val="both"/>
              <w:rPr>
                <w:b/>
              </w:rPr>
            </w:pPr>
            <w:r w:rsidRPr="00E37788">
              <w:rPr>
                <w:b/>
              </w:rPr>
              <w:t xml:space="preserve">Přehled o nejvýznamnější publikační a další tvůrčí činnosti nebo další profesní činnosti u odborníků z praxe vztahující se k zabezpečovaným předmětům </w:t>
            </w:r>
          </w:p>
        </w:tc>
      </w:tr>
      <w:tr w:rsidR="00461E1E" w14:paraId="1CB282C3" w14:textId="77777777" w:rsidTr="00461E1E">
        <w:trPr>
          <w:trHeight w:val="561"/>
        </w:trPr>
        <w:tc>
          <w:tcPr>
            <w:tcW w:w="9859" w:type="dxa"/>
            <w:gridSpan w:val="14"/>
          </w:tcPr>
          <w:p w14:paraId="7F16022F" w14:textId="77777777" w:rsidR="007B0ED2" w:rsidRDefault="00461E1E" w:rsidP="007B0ED2">
            <w:pPr>
              <w:jc w:val="both"/>
              <w:rPr>
                <w:b/>
                <w:caps/>
              </w:rPr>
            </w:pPr>
            <w:r w:rsidRPr="001B6CD6">
              <w:rPr>
                <w:b/>
                <w:caps/>
              </w:rPr>
              <w:t>Publikační činnost:</w:t>
            </w:r>
          </w:p>
          <w:p w14:paraId="5DBF4791" w14:textId="1C0DD077" w:rsidR="007B0ED2" w:rsidRPr="007B0ED2" w:rsidRDefault="00461E1E" w:rsidP="00630AC5">
            <w:pPr>
              <w:pStyle w:val="Odstavecseseznamem"/>
              <w:numPr>
                <w:ilvl w:val="0"/>
                <w:numId w:val="131"/>
              </w:numPr>
              <w:jc w:val="both"/>
              <w:rPr>
                <w:b/>
                <w:caps/>
              </w:rPr>
            </w:pPr>
            <w:r>
              <w:t xml:space="preserve">B: </w:t>
            </w:r>
            <w:r w:rsidRPr="007B0ED2">
              <w:rPr>
                <w:b/>
              </w:rPr>
              <w:t>Šíp, R</w:t>
            </w:r>
            <w:r>
              <w:t>.</w:t>
            </w:r>
            <w:r w:rsidRPr="004304A7">
              <w:t xml:space="preserve"> et. al. (2022). </w:t>
            </w:r>
            <w:r w:rsidRPr="007B0ED2">
              <w:rPr>
                <w:i/>
              </w:rPr>
              <w:t>Na cestě k inkluzivní škole: Interakce a norma.</w:t>
            </w:r>
            <w:r w:rsidRPr="004304A7">
              <w:t xml:space="preserve"> Brno: M</w:t>
            </w:r>
            <w:r w:rsidR="004F208B">
              <w:t>asarykova univerzita</w:t>
            </w:r>
            <w:r w:rsidRPr="004304A7">
              <w:t>.</w:t>
            </w:r>
          </w:p>
          <w:p w14:paraId="0C79F6B4" w14:textId="15FE7445" w:rsidR="00461E1E" w:rsidRPr="007B0ED2" w:rsidRDefault="00461E1E" w:rsidP="00630AC5">
            <w:pPr>
              <w:pStyle w:val="Odstavecseseznamem"/>
              <w:numPr>
                <w:ilvl w:val="0"/>
                <w:numId w:val="131"/>
              </w:numPr>
              <w:jc w:val="both"/>
            </w:pPr>
            <w:r w:rsidRPr="00661A53">
              <w:t>Jimp:</w:t>
            </w:r>
            <w:r w:rsidRPr="007B0ED2">
              <w:rPr>
                <w:b/>
              </w:rPr>
              <w:t xml:space="preserve"> </w:t>
            </w:r>
            <w:r w:rsidRPr="001960B4">
              <w:t>Denglerová, D.,</w:t>
            </w:r>
            <w:r w:rsidRPr="007B0ED2">
              <w:rPr>
                <w:b/>
              </w:rPr>
              <w:t xml:space="preserve"> </w:t>
            </w:r>
            <w:r w:rsidRPr="00661A53">
              <w:t xml:space="preserve">Kalenda, J., Sedláková, M., &amp; </w:t>
            </w:r>
            <w:r w:rsidRPr="007B0ED2">
              <w:rPr>
                <w:b/>
              </w:rPr>
              <w:t>Šíp, R.</w:t>
            </w:r>
            <w:r>
              <w:t xml:space="preserve"> (15 %)</w:t>
            </w:r>
            <w:r w:rsidRPr="00661A53">
              <w:t xml:space="preserve"> (2022). Dancing between Money and Ideas: Inclusion in Primary Education in the Czech Republic from 2005 to 2020. </w:t>
            </w:r>
            <w:r w:rsidRPr="007B0ED2">
              <w:rPr>
                <w:i/>
                <w:iCs/>
              </w:rPr>
              <w:t xml:space="preserve">International Journal of Inclusive Education. </w:t>
            </w:r>
            <w:r w:rsidRPr="00661A53">
              <w:t>DOI: 10.1080/13603116.2022.2134475</w:t>
            </w:r>
          </w:p>
          <w:p w14:paraId="3DFA0AA5" w14:textId="77777777" w:rsidR="00461E1E" w:rsidRPr="004304A7" w:rsidRDefault="00461E1E" w:rsidP="00630AC5">
            <w:pPr>
              <w:pStyle w:val="Odstavecseseznamem"/>
              <w:numPr>
                <w:ilvl w:val="0"/>
                <w:numId w:val="131"/>
              </w:numPr>
              <w:contextualSpacing w:val="0"/>
              <w:jc w:val="both"/>
            </w:pPr>
            <w:r>
              <w:t xml:space="preserve">JSC: </w:t>
            </w:r>
            <w:r w:rsidRPr="001960B4">
              <w:rPr>
                <w:b/>
              </w:rPr>
              <w:t>Šíp, R.</w:t>
            </w:r>
            <w:r>
              <w:t xml:space="preserve"> (2021) </w:t>
            </w:r>
            <w:r w:rsidRPr="004304A7">
              <w:t>On education: John Ryder’s Relentless Mirror. </w:t>
            </w:r>
            <w:r w:rsidRPr="004304A7">
              <w:rPr>
                <w:i/>
              </w:rPr>
              <w:t>Pragmatism Today</w:t>
            </w:r>
            <w:r w:rsidRPr="004304A7">
              <w:t> </w:t>
            </w:r>
            <w:r w:rsidRPr="00B57A82">
              <w:rPr>
                <w:i/>
                <w:iCs/>
              </w:rPr>
              <w:t>12</w:t>
            </w:r>
            <w:r>
              <w:t>(</w:t>
            </w:r>
            <w:r w:rsidRPr="004304A7">
              <w:t>2</w:t>
            </w:r>
            <w:r>
              <w:t>)</w:t>
            </w:r>
            <w:r w:rsidRPr="004304A7">
              <w:t>, 205-211.</w:t>
            </w:r>
          </w:p>
          <w:p w14:paraId="3C77265D" w14:textId="679B6EAB" w:rsidR="00461E1E" w:rsidRPr="004304A7" w:rsidRDefault="00461E1E" w:rsidP="00630AC5">
            <w:pPr>
              <w:pStyle w:val="Odstavecseseznamem"/>
              <w:numPr>
                <w:ilvl w:val="0"/>
                <w:numId w:val="131"/>
              </w:numPr>
              <w:contextualSpacing w:val="0"/>
              <w:jc w:val="both"/>
            </w:pPr>
            <w:r>
              <w:t xml:space="preserve">C: </w:t>
            </w:r>
            <w:r w:rsidRPr="001960B4">
              <w:rPr>
                <w:b/>
              </w:rPr>
              <w:t>Šíp, R</w:t>
            </w:r>
            <w:r w:rsidRPr="004304A7">
              <w:t>.</w:t>
            </w:r>
            <w:r>
              <w:t xml:space="preserve"> (2020).</w:t>
            </w:r>
            <w:r w:rsidRPr="004304A7">
              <w:t xml:space="preserve"> Why We Should move from Rorty to "Rortwey". In Auxier Randal, Kramer Eli, and Skowroňski Krzysztof Piotr. </w:t>
            </w:r>
            <w:r w:rsidRPr="004304A7">
              <w:rPr>
                <w:i/>
              </w:rPr>
              <w:t>Rorty and Beyond</w:t>
            </w:r>
            <w:r w:rsidRPr="004304A7">
              <w:t xml:space="preserve">. Lanham, Boulder, New York, London: Lexington Books,181-195. </w:t>
            </w:r>
          </w:p>
          <w:p w14:paraId="38367851" w14:textId="22CDFB05" w:rsidR="00461E1E" w:rsidRPr="00CB539C" w:rsidRDefault="00461E1E" w:rsidP="00630AC5">
            <w:pPr>
              <w:pStyle w:val="Odstavecseseznamem"/>
              <w:numPr>
                <w:ilvl w:val="0"/>
                <w:numId w:val="131"/>
              </w:numPr>
              <w:contextualSpacing w:val="0"/>
              <w:jc w:val="both"/>
            </w:pPr>
            <w:r>
              <w:t xml:space="preserve">B: </w:t>
            </w:r>
            <w:r w:rsidRPr="001960B4">
              <w:rPr>
                <w:b/>
              </w:rPr>
              <w:t>Šíp, R</w:t>
            </w:r>
            <w:r w:rsidRPr="004304A7">
              <w:t xml:space="preserve">. </w:t>
            </w:r>
            <w:r>
              <w:t xml:space="preserve">(2019). </w:t>
            </w:r>
            <w:r w:rsidRPr="004304A7">
              <w:rPr>
                <w:i/>
              </w:rPr>
              <w:t>Proč školství a jeho aktéři selhávají: Kognitivní krajiny a nacionalismus.</w:t>
            </w:r>
            <w:r>
              <w:t xml:space="preserve"> </w:t>
            </w:r>
            <w:r w:rsidRPr="004304A7">
              <w:t>Brno: Masarykova univerzita. ISBN 978-80-210-9377-5. doi:10.5817/CZ.MUNI.M210-9378-2019</w:t>
            </w:r>
            <w:r>
              <w:t>.</w:t>
            </w:r>
          </w:p>
        </w:tc>
      </w:tr>
      <w:tr w:rsidR="00461E1E" w14:paraId="020AC846" w14:textId="77777777" w:rsidTr="003A4718">
        <w:trPr>
          <w:trHeight w:val="218"/>
        </w:trPr>
        <w:tc>
          <w:tcPr>
            <w:tcW w:w="9859" w:type="dxa"/>
            <w:gridSpan w:val="14"/>
            <w:shd w:val="clear" w:color="auto" w:fill="F7CAAC"/>
          </w:tcPr>
          <w:p w14:paraId="074F2352" w14:textId="77777777" w:rsidR="00461E1E" w:rsidRPr="00E37788" w:rsidRDefault="00461E1E" w:rsidP="00461E1E">
            <w:pPr>
              <w:rPr>
                <w:b/>
              </w:rPr>
            </w:pPr>
            <w:r w:rsidRPr="00E37788">
              <w:rPr>
                <w:b/>
              </w:rPr>
              <w:t>Působení v zahraničí</w:t>
            </w:r>
          </w:p>
        </w:tc>
      </w:tr>
      <w:tr w:rsidR="00461E1E" w14:paraId="114ECDE8" w14:textId="77777777" w:rsidTr="003A4718">
        <w:trPr>
          <w:trHeight w:val="557"/>
        </w:trPr>
        <w:tc>
          <w:tcPr>
            <w:tcW w:w="9859" w:type="dxa"/>
            <w:gridSpan w:val="14"/>
          </w:tcPr>
          <w:p w14:paraId="72B1E3D8" w14:textId="3C58520F" w:rsidR="00461E1E" w:rsidRPr="00DC2116" w:rsidRDefault="00461E1E" w:rsidP="00461E1E">
            <w:pPr>
              <w:jc w:val="both"/>
            </w:pPr>
            <w:r w:rsidRPr="00DC2116">
              <w:lastRenderedPageBreak/>
              <w:t>2012</w:t>
            </w:r>
            <w:r>
              <w:t xml:space="preserve"> -</w:t>
            </w:r>
            <w:r w:rsidRPr="00DC2116">
              <w:t xml:space="preserve"> Southern Illinois University</w:t>
            </w:r>
            <w:r>
              <w:t>,</w:t>
            </w:r>
            <w:r w:rsidRPr="00DC2116">
              <w:t xml:space="preserve"> The Center for Dewey Studies </w:t>
            </w:r>
            <w:r>
              <w:t>(</w:t>
            </w:r>
            <w:r w:rsidRPr="00DC2116">
              <w:t>USA</w:t>
            </w:r>
            <w:r>
              <w:t>), Fulbright Scholarship</w:t>
            </w:r>
            <w:ins w:id="188" w:author="Jan Kalenda" w:date="2023-03-15T22:08:00Z">
              <w:r w:rsidR="00E25820">
                <w:t>, 3 měsíce</w:t>
              </w:r>
            </w:ins>
          </w:p>
          <w:p w14:paraId="2D7EBB13" w14:textId="03A6836A" w:rsidR="00461E1E" w:rsidDel="00E25820" w:rsidRDefault="00461E1E" w:rsidP="00461E1E">
            <w:pPr>
              <w:jc w:val="both"/>
              <w:rPr>
                <w:del w:id="189" w:author="Jan Kalenda" w:date="2023-03-15T22:08:00Z"/>
              </w:rPr>
            </w:pPr>
            <w:del w:id="190" w:author="Jan Kalenda" w:date="2023-03-15T22:08:00Z">
              <w:r w:rsidDel="00E25820">
                <w:delText>2011 -</w:delText>
              </w:r>
              <w:r w:rsidRPr="00DC2116" w:rsidDel="00E25820">
                <w:delText xml:space="preserve"> UK </w:delText>
              </w:r>
              <w:r w:rsidDel="00E25820">
                <w:delText>Bratislava (SK)</w:delText>
              </w:r>
            </w:del>
          </w:p>
          <w:p w14:paraId="71DB9E24" w14:textId="2E291E5C" w:rsidR="00461E1E" w:rsidRPr="00B22AE0" w:rsidRDefault="00461E1E" w:rsidP="00461E1E">
            <w:pPr>
              <w:jc w:val="both"/>
            </w:pPr>
            <w:del w:id="191" w:author="Jan Kalenda" w:date="2023-03-15T22:08:00Z">
              <w:r w:rsidRPr="00DC2116" w:rsidDel="00E25820">
                <w:delText>2007</w:delText>
              </w:r>
              <w:r w:rsidDel="00E25820">
                <w:delText xml:space="preserve"> -</w:delText>
              </w:r>
              <w:r w:rsidRPr="00DC2116" w:rsidDel="00E25820">
                <w:delText xml:space="preserve"> NTNU Trondheim</w:delText>
              </w:r>
              <w:r w:rsidDel="00E25820">
                <w:delText xml:space="preserve">, </w:delText>
              </w:r>
              <w:r w:rsidRPr="00DC2116" w:rsidDel="00E25820">
                <w:delText>Department of Human Movement Science</w:delText>
              </w:r>
              <w:r w:rsidDel="00E25820">
                <w:delText xml:space="preserve"> (NOR)</w:delText>
              </w:r>
            </w:del>
          </w:p>
        </w:tc>
      </w:tr>
      <w:tr w:rsidR="00461E1E" w14:paraId="26C3DB20" w14:textId="77777777" w:rsidTr="003A4718">
        <w:trPr>
          <w:cantSplit/>
          <w:trHeight w:val="476"/>
        </w:trPr>
        <w:tc>
          <w:tcPr>
            <w:tcW w:w="2518" w:type="dxa"/>
            <w:shd w:val="clear" w:color="auto" w:fill="F7CAAC"/>
          </w:tcPr>
          <w:p w14:paraId="173DF674" w14:textId="77777777" w:rsidR="00461E1E" w:rsidRPr="00E37788" w:rsidRDefault="00461E1E" w:rsidP="00461E1E">
            <w:pPr>
              <w:jc w:val="both"/>
              <w:rPr>
                <w:b/>
              </w:rPr>
            </w:pPr>
            <w:r w:rsidRPr="00E37788">
              <w:rPr>
                <w:b/>
              </w:rPr>
              <w:t xml:space="preserve">Podpis </w:t>
            </w:r>
          </w:p>
        </w:tc>
        <w:tc>
          <w:tcPr>
            <w:tcW w:w="4536" w:type="dxa"/>
            <w:gridSpan w:val="7"/>
          </w:tcPr>
          <w:p w14:paraId="3F248A52" w14:textId="77777777" w:rsidR="00461E1E" w:rsidRPr="00E37788" w:rsidRDefault="00461E1E" w:rsidP="00461E1E">
            <w:pPr>
              <w:jc w:val="both"/>
            </w:pPr>
            <w:r>
              <w:t>doc. Mgr. Radim Šíp, Ph.D. v.r.</w:t>
            </w:r>
          </w:p>
        </w:tc>
        <w:tc>
          <w:tcPr>
            <w:tcW w:w="786" w:type="dxa"/>
            <w:gridSpan w:val="3"/>
            <w:shd w:val="clear" w:color="auto" w:fill="F7CAAC"/>
          </w:tcPr>
          <w:p w14:paraId="77DB3EE2" w14:textId="77777777" w:rsidR="00461E1E" w:rsidRPr="00E37788" w:rsidRDefault="00461E1E" w:rsidP="00461E1E">
            <w:pPr>
              <w:jc w:val="both"/>
            </w:pPr>
            <w:r w:rsidRPr="00E37788">
              <w:rPr>
                <w:b/>
              </w:rPr>
              <w:t>datum</w:t>
            </w:r>
          </w:p>
        </w:tc>
        <w:tc>
          <w:tcPr>
            <w:tcW w:w="2019" w:type="dxa"/>
            <w:gridSpan w:val="3"/>
          </w:tcPr>
          <w:p w14:paraId="31084ECD" w14:textId="027EF5D0" w:rsidR="00461E1E" w:rsidRPr="00E37788" w:rsidRDefault="004F208B" w:rsidP="00461E1E">
            <w:pPr>
              <w:jc w:val="both"/>
            </w:pPr>
            <w:r>
              <w:t>31. 10. 2022</w:t>
            </w:r>
          </w:p>
        </w:tc>
      </w:tr>
    </w:tbl>
    <w:p w14:paraId="42BA2D7F" w14:textId="77777777" w:rsidR="00C00755" w:rsidRPr="00873661" w:rsidRDefault="00C00755" w:rsidP="00C00755">
      <w:pPr>
        <w:sectPr w:rsidR="00C00755" w:rsidRPr="00873661">
          <w:pgSz w:w="11906" w:h="16838"/>
          <w:pgMar w:top="1417" w:right="1417" w:bottom="1417" w:left="1417" w:header="708" w:footer="708" w:gutter="0"/>
          <w:cols w:space="708"/>
          <w:docGrid w:linePitch="360"/>
        </w:sectPr>
      </w:pPr>
    </w:p>
    <w:tbl>
      <w:tblPr>
        <w:tblpPr w:leftFromText="141" w:rightFromText="141" w:vertAnchor="page" w:horzAnchor="margin" w:tblpXSpec="center" w:tblpY="877"/>
        <w:tblW w:w="98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C00755" w:rsidRPr="00873661" w14:paraId="1AF8217A" w14:textId="77777777" w:rsidTr="003A4718">
        <w:tc>
          <w:tcPr>
            <w:tcW w:w="9859" w:type="dxa"/>
            <w:gridSpan w:val="11"/>
            <w:tcBorders>
              <w:bottom w:val="double" w:sz="4" w:space="0" w:color="auto"/>
            </w:tcBorders>
            <w:shd w:val="clear" w:color="auto" w:fill="BDD6EE"/>
          </w:tcPr>
          <w:p w14:paraId="7B7036ED" w14:textId="77777777" w:rsidR="00C00755" w:rsidRPr="00873661" w:rsidRDefault="00C00755" w:rsidP="003A4718">
            <w:pPr>
              <w:jc w:val="both"/>
              <w:rPr>
                <w:b/>
                <w:sz w:val="28"/>
              </w:rPr>
            </w:pPr>
            <w:r w:rsidRPr="00873661">
              <w:rPr>
                <w:b/>
                <w:sz w:val="28"/>
              </w:rPr>
              <w:lastRenderedPageBreak/>
              <w:t>C-I – Personální zabezpečení</w:t>
            </w:r>
          </w:p>
        </w:tc>
      </w:tr>
      <w:tr w:rsidR="00C00755" w:rsidRPr="00873661" w14:paraId="75019CDF" w14:textId="77777777" w:rsidTr="003A4718">
        <w:tc>
          <w:tcPr>
            <w:tcW w:w="2518" w:type="dxa"/>
            <w:tcBorders>
              <w:top w:val="double" w:sz="4" w:space="0" w:color="auto"/>
            </w:tcBorders>
            <w:shd w:val="clear" w:color="auto" w:fill="F7CAAC"/>
          </w:tcPr>
          <w:p w14:paraId="3C291711" w14:textId="77777777" w:rsidR="00C00755" w:rsidRPr="00873661" w:rsidRDefault="00C00755" w:rsidP="003A4718">
            <w:pPr>
              <w:jc w:val="both"/>
              <w:rPr>
                <w:b/>
              </w:rPr>
            </w:pPr>
            <w:r w:rsidRPr="00873661">
              <w:rPr>
                <w:b/>
              </w:rPr>
              <w:t>Vysoká škola</w:t>
            </w:r>
          </w:p>
        </w:tc>
        <w:tc>
          <w:tcPr>
            <w:tcW w:w="7341" w:type="dxa"/>
            <w:gridSpan w:val="10"/>
          </w:tcPr>
          <w:p w14:paraId="0F66C789" w14:textId="77777777" w:rsidR="00C00755" w:rsidRPr="00873661" w:rsidRDefault="00C00755" w:rsidP="003A4718">
            <w:pPr>
              <w:jc w:val="both"/>
            </w:pPr>
            <w:r w:rsidRPr="00873661">
              <w:t>Univerzita Tomáše Bati ve Zlíně</w:t>
            </w:r>
          </w:p>
        </w:tc>
      </w:tr>
      <w:tr w:rsidR="00C00755" w:rsidRPr="00873661" w14:paraId="4E09B011" w14:textId="77777777" w:rsidTr="003A4718">
        <w:tc>
          <w:tcPr>
            <w:tcW w:w="2518" w:type="dxa"/>
            <w:shd w:val="clear" w:color="auto" w:fill="F7CAAC"/>
          </w:tcPr>
          <w:p w14:paraId="59EC0980" w14:textId="77777777" w:rsidR="00C00755" w:rsidRPr="00873661" w:rsidRDefault="00C00755" w:rsidP="003A4718">
            <w:pPr>
              <w:jc w:val="both"/>
              <w:rPr>
                <w:b/>
              </w:rPr>
            </w:pPr>
            <w:r w:rsidRPr="00873661">
              <w:rPr>
                <w:b/>
              </w:rPr>
              <w:t>Součást vysoké školy</w:t>
            </w:r>
          </w:p>
        </w:tc>
        <w:tc>
          <w:tcPr>
            <w:tcW w:w="7341" w:type="dxa"/>
            <w:gridSpan w:val="10"/>
          </w:tcPr>
          <w:p w14:paraId="4F356251" w14:textId="77777777" w:rsidR="00C00755" w:rsidRPr="00873661" w:rsidRDefault="00C00755" w:rsidP="003A4718">
            <w:pPr>
              <w:jc w:val="both"/>
            </w:pPr>
            <w:r w:rsidRPr="00873661">
              <w:t>Fakulta humanitních studií</w:t>
            </w:r>
          </w:p>
        </w:tc>
      </w:tr>
      <w:tr w:rsidR="00C00755" w:rsidRPr="00873661" w14:paraId="7B42030A" w14:textId="77777777" w:rsidTr="003A4718">
        <w:tc>
          <w:tcPr>
            <w:tcW w:w="2518" w:type="dxa"/>
            <w:shd w:val="clear" w:color="auto" w:fill="F7CAAC"/>
          </w:tcPr>
          <w:p w14:paraId="64B45291" w14:textId="77777777" w:rsidR="00C00755" w:rsidRPr="00873661" w:rsidRDefault="00C00755" w:rsidP="003A4718">
            <w:pPr>
              <w:jc w:val="both"/>
              <w:rPr>
                <w:b/>
              </w:rPr>
            </w:pPr>
            <w:r w:rsidRPr="00873661">
              <w:rPr>
                <w:b/>
              </w:rPr>
              <w:t>Název studijního programu</w:t>
            </w:r>
          </w:p>
        </w:tc>
        <w:tc>
          <w:tcPr>
            <w:tcW w:w="7341" w:type="dxa"/>
            <w:gridSpan w:val="10"/>
          </w:tcPr>
          <w:p w14:paraId="74D06F12" w14:textId="77777777" w:rsidR="00C00755" w:rsidRPr="00873661" w:rsidRDefault="00C00755" w:rsidP="003A4718">
            <w:pPr>
              <w:jc w:val="both"/>
            </w:pPr>
            <w:r w:rsidRPr="00873661">
              <w:t>Pedagogika</w:t>
            </w:r>
          </w:p>
        </w:tc>
      </w:tr>
      <w:tr w:rsidR="00C00755" w:rsidRPr="00873661" w14:paraId="76628CEA" w14:textId="77777777" w:rsidTr="003A4718">
        <w:tc>
          <w:tcPr>
            <w:tcW w:w="2518" w:type="dxa"/>
            <w:shd w:val="clear" w:color="auto" w:fill="F7CAAC"/>
          </w:tcPr>
          <w:p w14:paraId="2E7BA06D" w14:textId="77777777" w:rsidR="00C00755" w:rsidRPr="00873661" w:rsidRDefault="00C00755" w:rsidP="003A4718">
            <w:pPr>
              <w:jc w:val="both"/>
              <w:rPr>
                <w:b/>
              </w:rPr>
            </w:pPr>
            <w:r w:rsidRPr="00873661">
              <w:rPr>
                <w:b/>
              </w:rPr>
              <w:t>Jméno a příjmení</w:t>
            </w:r>
          </w:p>
        </w:tc>
        <w:tc>
          <w:tcPr>
            <w:tcW w:w="4536" w:type="dxa"/>
            <w:gridSpan w:val="5"/>
          </w:tcPr>
          <w:p w14:paraId="57C650EF" w14:textId="77777777" w:rsidR="00C00755" w:rsidRPr="00873661" w:rsidRDefault="00C00755" w:rsidP="003A4718">
            <w:pPr>
              <w:jc w:val="both"/>
            </w:pPr>
            <w:r w:rsidRPr="00873661">
              <w:t>Jitka Vaculíková</w:t>
            </w:r>
          </w:p>
        </w:tc>
        <w:tc>
          <w:tcPr>
            <w:tcW w:w="709" w:type="dxa"/>
            <w:shd w:val="clear" w:color="auto" w:fill="F7CAAC"/>
          </w:tcPr>
          <w:p w14:paraId="6E1BCAC5" w14:textId="77777777" w:rsidR="00C00755" w:rsidRPr="00873661" w:rsidRDefault="00C00755" w:rsidP="003A4718">
            <w:pPr>
              <w:jc w:val="both"/>
              <w:rPr>
                <w:b/>
              </w:rPr>
            </w:pPr>
            <w:r w:rsidRPr="00873661">
              <w:rPr>
                <w:b/>
              </w:rPr>
              <w:t>Tituly</w:t>
            </w:r>
          </w:p>
        </w:tc>
        <w:tc>
          <w:tcPr>
            <w:tcW w:w="2096" w:type="dxa"/>
            <w:gridSpan w:val="4"/>
          </w:tcPr>
          <w:p w14:paraId="3B3EE1A0" w14:textId="77777777" w:rsidR="00C00755" w:rsidRPr="00873661" w:rsidRDefault="00C00755" w:rsidP="003A4718">
            <w:pPr>
              <w:jc w:val="both"/>
            </w:pPr>
            <w:r w:rsidRPr="00873661">
              <w:t>Mgr., Ph.D.</w:t>
            </w:r>
          </w:p>
        </w:tc>
      </w:tr>
      <w:tr w:rsidR="00C00755" w:rsidRPr="00873661" w14:paraId="64D76359" w14:textId="77777777" w:rsidTr="003A4718">
        <w:tc>
          <w:tcPr>
            <w:tcW w:w="2518" w:type="dxa"/>
            <w:shd w:val="clear" w:color="auto" w:fill="F7CAAC"/>
          </w:tcPr>
          <w:p w14:paraId="3DC4EC63" w14:textId="77777777" w:rsidR="00C00755" w:rsidRPr="00873661" w:rsidRDefault="00C00755" w:rsidP="003A4718">
            <w:pPr>
              <w:jc w:val="both"/>
              <w:rPr>
                <w:b/>
              </w:rPr>
            </w:pPr>
            <w:r w:rsidRPr="00873661">
              <w:rPr>
                <w:b/>
              </w:rPr>
              <w:t>Rok narození</w:t>
            </w:r>
          </w:p>
        </w:tc>
        <w:tc>
          <w:tcPr>
            <w:tcW w:w="829" w:type="dxa"/>
          </w:tcPr>
          <w:p w14:paraId="46AD63B6" w14:textId="77777777" w:rsidR="00C00755" w:rsidRPr="00873661" w:rsidRDefault="00C00755" w:rsidP="003A4718">
            <w:pPr>
              <w:jc w:val="both"/>
            </w:pPr>
            <w:r w:rsidRPr="00873661">
              <w:t>1983</w:t>
            </w:r>
          </w:p>
        </w:tc>
        <w:tc>
          <w:tcPr>
            <w:tcW w:w="1721" w:type="dxa"/>
            <w:shd w:val="clear" w:color="auto" w:fill="F7CAAC"/>
          </w:tcPr>
          <w:p w14:paraId="04D71D7B" w14:textId="77777777" w:rsidR="00C00755" w:rsidRPr="00873661" w:rsidRDefault="00C00755" w:rsidP="003A4718">
            <w:pPr>
              <w:jc w:val="both"/>
              <w:rPr>
                <w:b/>
              </w:rPr>
            </w:pPr>
            <w:r w:rsidRPr="00873661">
              <w:rPr>
                <w:b/>
              </w:rPr>
              <w:t>typ vztahu k VŠ</w:t>
            </w:r>
          </w:p>
        </w:tc>
        <w:tc>
          <w:tcPr>
            <w:tcW w:w="992" w:type="dxa"/>
            <w:gridSpan w:val="2"/>
          </w:tcPr>
          <w:p w14:paraId="4B929B6D" w14:textId="77777777" w:rsidR="00C00755" w:rsidRPr="00873661" w:rsidRDefault="00C00755" w:rsidP="003A4718">
            <w:pPr>
              <w:tabs>
                <w:tab w:val="left" w:pos="735"/>
              </w:tabs>
            </w:pPr>
            <w:r w:rsidRPr="00873661">
              <w:t>pp.</w:t>
            </w:r>
          </w:p>
        </w:tc>
        <w:tc>
          <w:tcPr>
            <w:tcW w:w="994" w:type="dxa"/>
            <w:shd w:val="clear" w:color="auto" w:fill="F7CAAC"/>
          </w:tcPr>
          <w:p w14:paraId="526170B9" w14:textId="77777777" w:rsidR="00C00755" w:rsidRPr="00873661" w:rsidRDefault="00C00755" w:rsidP="003A4718">
            <w:pPr>
              <w:jc w:val="both"/>
              <w:rPr>
                <w:b/>
              </w:rPr>
            </w:pPr>
            <w:r w:rsidRPr="00873661">
              <w:rPr>
                <w:b/>
              </w:rPr>
              <w:t>rozsah</w:t>
            </w:r>
          </w:p>
        </w:tc>
        <w:tc>
          <w:tcPr>
            <w:tcW w:w="709" w:type="dxa"/>
          </w:tcPr>
          <w:p w14:paraId="7F2E5806" w14:textId="77777777" w:rsidR="00C00755" w:rsidRPr="00873661" w:rsidRDefault="00C00755" w:rsidP="003A4718">
            <w:pPr>
              <w:jc w:val="both"/>
            </w:pPr>
            <w:r w:rsidRPr="00873661">
              <w:t>40</w:t>
            </w:r>
          </w:p>
        </w:tc>
        <w:tc>
          <w:tcPr>
            <w:tcW w:w="709" w:type="dxa"/>
            <w:gridSpan w:val="2"/>
            <w:shd w:val="clear" w:color="auto" w:fill="F7CAAC"/>
          </w:tcPr>
          <w:p w14:paraId="2FF3D0D2" w14:textId="77777777" w:rsidR="00C00755" w:rsidRPr="00873661" w:rsidRDefault="00C00755" w:rsidP="003A4718">
            <w:pPr>
              <w:jc w:val="both"/>
              <w:rPr>
                <w:b/>
              </w:rPr>
            </w:pPr>
            <w:r w:rsidRPr="00873661">
              <w:rPr>
                <w:b/>
              </w:rPr>
              <w:t>do kdy</w:t>
            </w:r>
          </w:p>
        </w:tc>
        <w:tc>
          <w:tcPr>
            <w:tcW w:w="1387" w:type="dxa"/>
            <w:gridSpan w:val="2"/>
          </w:tcPr>
          <w:p w14:paraId="379EDED5" w14:textId="77777777" w:rsidR="00C00755" w:rsidRPr="00873661" w:rsidRDefault="00C00755" w:rsidP="003A4718">
            <w:pPr>
              <w:jc w:val="both"/>
            </w:pPr>
            <w:r w:rsidRPr="00873661">
              <w:t>N</w:t>
            </w:r>
          </w:p>
        </w:tc>
      </w:tr>
      <w:tr w:rsidR="00C00755" w:rsidRPr="00873661" w14:paraId="64445412" w14:textId="77777777" w:rsidTr="003A4718">
        <w:tc>
          <w:tcPr>
            <w:tcW w:w="5068" w:type="dxa"/>
            <w:gridSpan w:val="3"/>
            <w:shd w:val="clear" w:color="auto" w:fill="F7CAAC"/>
          </w:tcPr>
          <w:p w14:paraId="360B4299" w14:textId="77777777" w:rsidR="00C00755" w:rsidRPr="00873661" w:rsidRDefault="00C00755" w:rsidP="003A4718">
            <w:pPr>
              <w:jc w:val="both"/>
              <w:rPr>
                <w:b/>
              </w:rPr>
            </w:pPr>
            <w:r w:rsidRPr="00873661">
              <w:rPr>
                <w:b/>
              </w:rPr>
              <w:t>Typ vztahu na součásti VŠ, která uskutečňuje st. program</w:t>
            </w:r>
          </w:p>
        </w:tc>
        <w:tc>
          <w:tcPr>
            <w:tcW w:w="992" w:type="dxa"/>
            <w:gridSpan w:val="2"/>
          </w:tcPr>
          <w:p w14:paraId="6906A552" w14:textId="77777777" w:rsidR="00C00755" w:rsidRPr="00873661" w:rsidRDefault="00C00755" w:rsidP="003A4718">
            <w:pPr>
              <w:jc w:val="both"/>
            </w:pPr>
            <w:r w:rsidRPr="00873661">
              <w:t>pp.</w:t>
            </w:r>
          </w:p>
        </w:tc>
        <w:tc>
          <w:tcPr>
            <w:tcW w:w="994" w:type="dxa"/>
            <w:shd w:val="clear" w:color="auto" w:fill="F7CAAC"/>
          </w:tcPr>
          <w:p w14:paraId="3F012E67" w14:textId="77777777" w:rsidR="00C00755" w:rsidRPr="00873661" w:rsidRDefault="00C00755" w:rsidP="003A4718">
            <w:pPr>
              <w:jc w:val="both"/>
              <w:rPr>
                <w:b/>
              </w:rPr>
            </w:pPr>
            <w:r w:rsidRPr="00873661">
              <w:rPr>
                <w:b/>
              </w:rPr>
              <w:t>rozsah</w:t>
            </w:r>
          </w:p>
        </w:tc>
        <w:tc>
          <w:tcPr>
            <w:tcW w:w="709" w:type="dxa"/>
          </w:tcPr>
          <w:p w14:paraId="2B5E09AC" w14:textId="77777777" w:rsidR="00C00755" w:rsidRPr="00873661" w:rsidRDefault="00C00755" w:rsidP="003A4718">
            <w:pPr>
              <w:jc w:val="both"/>
            </w:pPr>
            <w:r w:rsidRPr="00873661">
              <w:t>40</w:t>
            </w:r>
          </w:p>
        </w:tc>
        <w:tc>
          <w:tcPr>
            <w:tcW w:w="709" w:type="dxa"/>
            <w:gridSpan w:val="2"/>
            <w:shd w:val="clear" w:color="auto" w:fill="F7CAAC"/>
          </w:tcPr>
          <w:p w14:paraId="51A5E6AC" w14:textId="77777777" w:rsidR="00C00755" w:rsidRPr="00873661" w:rsidRDefault="00C00755" w:rsidP="003A4718">
            <w:pPr>
              <w:jc w:val="both"/>
              <w:rPr>
                <w:b/>
              </w:rPr>
            </w:pPr>
            <w:r w:rsidRPr="00873661">
              <w:rPr>
                <w:b/>
              </w:rPr>
              <w:t>do kdy</w:t>
            </w:r>
          </w:p>
        </w:tc>
        <w:tc>
          <w:tcPr>
            <w:tcW w:w="1387" w:type="dxa"/>
            <w:gridSpan w:val="2"/>
          </w:tcPr>
          <w:p w14:paraId="648F307F" w14:textId="77777777" w:rsidR="00C00755" w:rsidRPr="00873661" w:rsidRDefault="00C00755" w:rsidP="003A4718">
            <w:pPr>
              <w:jc w:val="both"/>
            </w:pPr>
            <w:r w:rsidRPr="00873661">
              <w:t>N</w:t>
            </w:r>
          </w:p>
        </w:tc>
      </w:tr>
      <w:tr w:rsidR="00C00755" w:rsidRPr="00873661" w14:paraId="5EEE6021" w14:textId="77777777" w:rsidTr="003A4718">
        <w:tc>
          <w:tcPr>
            <w:tcW w:w="6060" w:type="dxa"/>
            <w:gridSpan w:val="5"/>
            <w:shd w:val="clear" w:color="auto" w:fill="F7CAAC"/>
          </w:tcPr>
          <w:p w14:paraId="2C5A31DF" w14:textId="77777777" w:rsidR="00C00755" w:rsidRPr="00873661" w:rsidRDefault="00C00755" w:rsidP="003A4718">
            <w:pPr>
              <w:jc w:val="both"/>
            </w:pPr>
            <w:r w:rsidRPr="00873661">
              <w:rPr>
                <w:b/>
              </w:rPr>
              <w:t>Další současná působení jako akademický pracovník na jiných VŠ</w:t>
            </w:r>
          </w:p>
        </w:tc>
        <w:tc>
          <w:tcPr>
            <w:tcW w:w="1703" w:type="dxa"/>
            <w:gridSpan w:val="2"/>
            <w:shd w:val="clear" w:color="auto" w:fill="F7CAAC"/>
          </w:tcPr>
          <w:p w14:paraId="1B38111B" w14:textId="77777777" w:rsidR="00C00755" w:rsidRPr="00873661" w:rsidRDefault="00C00755" w:rsidP="003A4718">
            <w:pPr>
              <w:jc w:val="both"/>
              <w:rPr>
                <w:b/>
              </w:rPr>
            </w:pPr>
            <w:r w:rsidRPr="00873661">
              <w:rPr>
                <w:b/>
              </w:rPr>
              <w:t>typ prac. vztahu</w:t>
            </w:r>
          </w:p>
        </w:tc>
        <w:tc>
          <w:tcPr>
            <w:tcW w:w="2096" w:type="dxa"/>
            <w:gridSpan w:val="4"/>
            <w:shd w:val="clear" w:color="auto" w:fill="F7CAAC"/>
          </w:tcPr>
          <w:p w14:paraId="50F4EB29" w14:textId="77777777" w:rsidR="00C00755" w:rsidRPr="00873661" w:rsidRDefault="00C00755" w:rsidP="003A4718">
            <w:pPr>
              <w:jc w:val="both"/>
              <w:rPr>
                <w:b/>
              </w:rPr>
            </w:pPr>
            <w:r w:rsidRPr="00873661">
              <w:rPr>
                <w:b/>
              </w:rPr>
              <w:t>rozsah</w:t>
            </w:r>
          </w:p>
        </w:tc>
      </w:tr>
      <w:tr w:rsidR="00C00755" w:rsidRPr="00873661" w14:paraId="124344DD" w14:textId="77777777" w:rsidTr="003A4718">
        <w:tc>
          <w:tcPr>
            <w:tcW w:w="6060" w:type="dxa"/>
            <w:gridSpan w:val="5"/>
          </w:tcPr>
          <w:p w14:paraId="79EAC2D4" w14:textId="77777777" w:rsidR="00C00755" w:rsidRPr="00873661" w:rsidRDefault="00C00755" w:rsidP="003A4718">
            <w:pPr>
              <w:jc w:val="both"/>
            </w:pPr>
            <w:r w:rsidRPr="00873661">
              <w:t>nemá</w:t>
            </w:r>
          </w:p>
        </w:tc>
        <w:tc>
          <w:tcPr>
            <w:tcW w:w="1703" w:type="dxa"/>
            <w:gridSpan w:val="2"/>
          </w:tcPr>
          <w:p w14:paraId="3E412DFC" w14:textId="77777777" w:rsidR="00C00755" w:rsidRPr="00873661" w:rsidRDefault="00C00755" w:rsidP="003A4718">
            <w:pPr>
              <w:jc w:val="both"/>
            </w:pPr>
          </w:p>
        </w:tc>
        <w:tc>
          <w:tcPr>
            <w:tcW w:w="2096" w:type="dxa"/>
            <w:gridSpan w:val="4"/>
          </w:tcPr>
          <w:p w14:paraId="658DF6D5" w14:textId="77777777" w:rsidR="00C00755" w:rsidRPr="00873661" w:rsidRDefault="00C00755" w:rsidP="003A4718">
            <w:pPr>
              <w:jc w:val="both"/>
            </w:pPr>
          </w:p>
        </w:tc>
      </w:tr>
      <w:tr w:rsidR="00C00755" w:rsidRPr="00873661" w14:paraId="05D344C1" w14:textId="77777777" w:rsidTr="003A4718">
        <w:tc>
          <w:tcPr>
            <w:tcW w:w="9859" w:type="dxa"/>
            <w:gridSpan w:val="11"/>
            <w:shd w:val="clear" w:color="auto" w:fill="F7CAAC"/>
          </w:tcPr>
          <w:p w14:paraId="39B592F3" w14:textId="77777777" w:rsidR="00C00755" w:rsidRPr="00873661" w:rsidRDefault="00C00755" w:rsidP="003A4718">
            <w:pPr>
              <w:jc w:val="both"/>
            </w:pPr>
            <w:r w:rsidRPr="00873661">
              <w:rPr>
                <w:b/>
              </w:rPr>
              <w:t>Předměty příslušného studijního programu a způsob zapojení do jejich výuky, příp. další zapojení do uskutečňování studijního programu</w:t>
            </w:r>
          </w:p>
        </w:tc>
      </w:tr>
      <w:tr w:rsidR="00C00755" w:rsidRPr="00873661" w14:paraId="36CC08D7" w14:textId="77777777" w:rsidTr="003A4718">
        <w:trPr>
          <w:trHeight w:val="330"/>
        </w:trPr>
        <w:tc>
          <w:tcPr>
            <w:tcW w:w="9859" w:type="dxa"/>
            <w:gridSpan w:val="11"/>
            <w:tcBorders>
              <w:top w:val="nil"/>
            </w:tcBorders>
          </w:tcPr>
          <w:p w14:paraId="150156BD" w14:textId="77777777" w:rsidR="00C00755" w:rsidRPr="00873661" w:rsidRDefault="00C00755" w:rsidP="003A4718">
            <w:pPr>
              <w:jc w:val="both"/>
            </w:pPr>
            <w:r w:rsidRPr="00873661">
              <w:t xml:space="preserve">V rámci studijního programu Pedagogika: </w:t>
            </w:r>
          </w:p>
          <w:p w14:paraId="6F695418" w14:textId="69251B47" w:rsidR="00C00755" w:rsidRPr="00873661" w:rsidRDefault="00C00755" w:rsidP="00630AC5">
            <w:pPr>
              <w:pStyle w:val="Odstavecseseznamem"/>
              <w:numPr>
                <w:ilvl w:val="0"/>
                <w:numId w:val="89"/>
              </w:numPr>
              <w:contextualSpacing w:val="0"/>
              <w:jc w:val="both"/>
            </w:pPr>
            <w:r w:rsidRPr="00873661">
              <w:t xml:space="preserve">vyučuje v předmětu </w:t>
            </w:r>
            <w:r w:rsidR="003026CA">
              <w:t xml:space="preserve">Kvantitativní metodologie </w:t>
            </w:r>
            <w:r w:rsidRPr="00873661">
              <w:t>(</w:t>
            </w:r>
            <w:r w:rsidR="003026CA">
              <w:t>vyučující</w:t>
            </w:r>
            <w:r w:rsidR="003026CA" w:rsidRPr="00C826C4">
              <w:t xml:space="preserve"> </w:t>
            </w:r>
            <w:r w:rsidRPr="00873661">
              <w:t>10 %),</w:t>
            </w:r>
          </w:p>
        </w:tc>
      </w:tr>
      <w:tr w:rsidR="00C00755" w:rsidRPr="00873661" w14:paraId="4BD18358" w14:textId="77777777" w:rsidTr="003A4718">
        <w:tc>
          <w:tcPr>
            <w:tcW w:w="9859" w:type="dxa"/>
            <w:gridSpan w:val="11"/>
            <w:shd w:val="clear" w:color="auto" w:fill="F7CAAC"/>
          </w:tcPr>
          <w:p w14:paraId="4C7BFE24" w14:textId="77777777" w:rsidR="00C00755" w:rsidRPr="00873661" w:rsidRDefault="00C00755" w:rsidP="003A4718">
            <w:pPr>
              <w:jc w:val="both"/>
            </w:pPr>
            <w:r w:rsidRPr="00873661">
              <w:rPr>
                <w:b/>
              </w:rPr>
              <w:t xml:space="preserve">Údaje o vzdělání na VŠ </w:t>
            </w:r>
          </w:p>
        </w:tc>
      </w:tr>
      <w:tr w:rsidR="00C00755" w:rsidRPr="00873661" w14:paraId="4D8AD7EE" w14:textId="77777777" w:rsidTr="003A4718">
        <w:trPr>
          <w:trHeight w:val="307"/>
        </w:trPr>
        <w:tc>
          <w:tcPr>
            <w:tcW w:w="9859" w:type="dxa"/>
            <w:gridSpan w:val="11"/>
          </w:tcPr>
          <w:p w14:paraId="3FA89FC2" w14:textId="77777777" w:rsidR="00C00755" w:rsidRPr="00873661" w:rsidRDefault="00C00755" w:rsidP="003A4718">
            <w:pPr>
              <w:tabs>
                <w:tab w:val="left" w:pos="1343"/>
              </w:tabs>
            </w:pPr>
            <w:r w:rsidRPr="00873661">
              <w:rPr>
                <w:b/>
                <w:bCs/>
              </w:rPr>
              <w:t>2015</w:t>
            </w:r>
            <w:r w:rsidRPr="00873661">
              <w:t>: Pedagogika, MUNI, PedF (Ph.D.)</w:t>
            </w:r>
          </w:p>
          <w:p w14:paraId="4305B8AF" w14:textId="77777777" w:rsidR="00C00755" w:rsidRPr="00873661" w:rsidRDefault="00C00755" w:rsidP="003A4718">
            <w:pPr>
              <w:tabs>
                <w:tab w:val="left" w:pos="1343"/>
              </w:tabs>
              <w:rPr>
                <w:b/>
                <w:bCs/>
              </w:rPr>
            </w:pPr>
            <w:r w:rsidRPr="00873661">
              <w:rPr>
                <w:b/>
                <w:bCs/>
              </w:rPr>
              <w:t>2010</w:t>
            </w:r>
            <w:r w:rsidRPr="00873661">
              <w:t>: Sociální pedagogika, UTB ve Zlíně, FHS (Mgr.)</w:t>
            </w:r>
          </w:p>
        </w:tc>
      </w:tr>
      <w:tr w:rsidR="00C00755" w:rsidRPr="00873661" w14:paraId="7E471986" w14:textId="77777777" w:rsidTr="003A4718">
        <w:tc>
          <w:tcPr>
            <w:tcW w:w="9859" w:type="dxa"/>
            <w:gridSpan w:val="11"/>
            <w:shd w:val="clear" w:color="auto" w:fill="F7CAAC"/>
          </w:tcPr>
          <w:p w14:paraId="628AB4CD" w14:textId="77777777" w:rsidR="00C00755" w:rsidRPr="00873661" w:rsidRDefault="00C00755" w:rsidP="003A4718">
            <w:pPr>
              <w:jc w:val="both"/>
              <w:rPr>
                <w:b/>
              </w:rPr>
            </w:pPr>
            <w:r w:rsidRPr="00873661">
              <w:rPr>
                <w:b/>
              </w:rPr>
              <w:t>Údaje o odborném působení od absolvování VŠ</w:t>
            </w:r>
          </w:p>
        </w:tc>
      </w:tr>
      <w:tr w:rsidR="00C00755" w:rsidRPr="00873661" w14:paraId="2A5B6A4D" w14:textId="77777777" w:rsidTr="003A4718">
        <w:trPr>
          <w:trHeight w:val="284"/>
        </w:trPr>
        <w:tc>
          <w:tcPr>
            <w:tcW w:w="9859" w:type="dxa"/>
            <w:gridSpan w:val="11"/>
          </w:tcPr>
          <w:p w14:paraId="08AB2FF4" w14:textId="77777777" w:rsidR="00C00755" w:rsidRPr="00873661" w:rsidRDefault="00C00755" w:rsidP="003A4718">
            <w:pPr>
              <w:tabs>
                <w:tab w:val="left" w:pos="1343"/>
              </w:tabs>
              <w:jc w:val="both"/>
            </w:pPr>
            <w:r w:rsidRPr="00873661">
              <w:rPr>
                <w:b/>
                <w:bCs/>
              </w:rPr>
              <w:t xml:space="preserve">2013 - dosud: </w:t>
            </w:r>
            <w:r w:rsidRPr="00873661">
              <w:rPr>
                <w:bCs/>
              </w:rPr>
              <w:t>odborný asistent,</w:t>
            </w:r>
            <w:r w:rsidRPr="00873661">
              <w:rPr>
                <w:b/>
                <w:bCs/>
              </w:rPr>
              <w:t xml:space="preserve"> </w:t>
            </w:r>
            <w:r w:rsidRPr="00873661">
              <w:t>UTB ve Zlíně, FHS</w:t>
            </w:r>
          </w:p>
        </w:tc>
      </w:tr>
      <w:tr w:rsidR="00C00755" w:rsidRPr="00873661" w14:paraId="62A8FD70" w14:textId="77777777" w:rsidTr="003A4718">
        <w:trPr>
          <w:trHeight w:val="250"/>
        </w:trPr>
        <w:tc>
          <w:tcPr>
            <w:tcW w:w="9859" w:type="dxa"/>
            <w:gridSpan w:val="11"/>
            <w:shd w:val="clear" w:color="auto" w:fill="F7CAAC"/>
          </w:tcPr>
          <w:p w14:paraId="1009CA77" w14:textId="77777777" w:rsidR="00C00755" w:rsidRPr="00873661" w:rsidRDefault="00C00755" w:rsidP="003A4718">
            <w:pPr>
              <w:jc w:val="both"/>
            </w:pPr>
            <w:r w:rsidRPr="00873661">
              <w:rPr>
                <w:b/>
              </w:rPr>
              <w:t>Zkušenosti s vedením kvalifikačních a rigorózních prací</w:t>
            </w:r>
          </w:p>
        </w:tc>
      </w:tr>
      <w:tr w:rsidR="00C00755" w:rsidRPr="00873661" w14:paraId="588ADEA7" w14:textId="77777777" w:rsidTr="003A4718">
        <w:trPr>
          <w:trHeight w:val="337"/>
        </w:trPr>
        <w:tc>
          <w:tcPr>
            <w:tcW w:w="9859" w:type="dxa"/>
            <w:gridSpan w:val="11"/>
          </w:tcPr>
          <w:p w14:paraId="080F9319" w14:textId="77777777" w:rsidR="00C00755" w:rsidRPr="00873661" w:rsidRDefault="00C00755" w:rsidP="003A4718">
            <w:pPr>
              <w:jc w:val="both"/>
            </w:pPr>
            <w:r w:rsidRPr="00873661">
              <w:t>Počet vedených a obhájených bakalářských prací = 16. Počet vedených a obhájených diplomových prací = 2.</w:t>
            </w:r>
          </w:p>
        </w:tc>
      </w:tr>
      <w:tr w:rsidR="00C00755" w:rsidRPr="00873661" w14:paraId="3708281B" w14:textId="77777777" w:rsidTr="003A4718">
        <w:trPr>
          <w:cantSplit/>
        </w:trPr>
        <w:tc>
          <w:tcPr>
            <w:tcW w:w="3347" w:type="dxa"/>
            <w:gridSpan w:val="2"/>
            <w:tcBorders>
              <w:top w:val="single" w:sz="12" w:space="0" w:color="auto"/>
            </w:tcBorders>
            <w:shd w:val="clear" w:color="auto" w:fill="F7CAAC"/>
          </w:tcPr>
          <w:p w14:paraId="628C8BD3" w14:textId="77777777" w:rsidR="00C00755" w:rsidRPr="00873661" w:rsidRDefault="00C00755" w:rsidP="003A4718">
            <w:pPr>
              <w:jc w:val="both"/>
            </w:pPr>
            <w:r w:rsidRPr="00873661">
              <w:rPr>
                <w:b/>
              </w:rPr>
              <w:t xml:space="preserve">Obor habilitačního řízení </w:t>
            </w:r>
          </w:p>
        </w:tc>
        <w:tc>
          <w:tcPr>
            <w:tcW w:w="2245" w:type="dxa"/>
            <w:gridSpan w:val="2"/>
            <w:tcBorders>
              <w:top w:val="single" w:sz="12" w:space="0" w:color="auto"/>
            </w:tcBorders>
            <w:shd w:val="clear" w:color="auto" w:fill="F7CAAC"/>
          </w:tcPr>
          <w:p w14:paraId="44DD11B7" w14:textId="77777777" w:rsidR="00C00755" w:rsidRPr="00873661" w:rsidRDefault="00C00755" w:rsidP="003A4718">
            <w:pPr>
              <w:jc w:val="both"/>
            </w:pPr>
            <w:r w:rsidRPr="00873661">
              <w:rPr>
                <w:b/>
              </w:rPr>
              <w:t>Rok udělení hodnosti</w:t>
            </w:r>
          </w:p>
        </w:tc>
        <w:tc>
          <w:tcPr>
            <w:tcW w:w="2248" w:type="dxa"/>
            <w:gridSpan w:val="4"/>
            <w:tcBorders>
              <w:top w:val="single" w:sz="12" w:space="0" w:color="auto"/>
              <w:right w:val="single" w:sz="12" w:space="0" w:color="auto"/>
            </w:tcBorders>
            <w:shd w:val="clear" w:color="auto" w:fill="F7CAAC"/>
          </w:tcPr>
          <w:p w14:paraId="6FFD812E" w14:textId="77777777" w:rsidR="00C00755" w:rsidRPr="00873661" w:rsidRDefault="00C00755" w:rsidP="003A4718">
            <w:pPr>
              <w:jc w:val="both"/>
            </w:pPr>
            <w:r w:rsidRPr="00873661">
              <w:rPr>
                <w:b/>
              </w:rPr>
              <w:t>Řízení konáno na VŠ</w:t>
            </w:r>
          </w:p>
        </w:tc>
        <w:tc>
          <w:tcPr>
            <w:tcW w:w="2019" w:type="dxa"/>
            <w:gridSpan w:val="3"/>
            <w:tcBorders>
              <w:top w:val="single" w:sz="12" w:space="0" w:color="auto"/>
              <w:left w:val="single" w:sz="12" w:space="0" w:color="auto"/>
            </w:tcBorders>
            <w:shd w:val="clear" w:color="auto" w:fill="F7CAAC"/>
          </w:tcPr>
          <w:p w14:paraId="6B51AA89" w14:textId="77777777" w:rsidR="00C00755" w:rsidRPr="00873661" w:rsidRDefault="00C00755" w:rsidP="003A4718">
            <w:pPr>
              <w:jc w:val="both"/>
              <w:rPr>
                <w:b/>
              </w:rPr>
            </w:pPr>
            <w:r w:rsidRPr="00873661">
              <w:rPr>
                <w:b/>
              </w:rPr>
              <w:t>Ohlasy publikací</w:t>
            </w:r>
          </w:p>
        </w:tc>
      </w:tr>
      <w:tr w:rsidR="00C00755" w:rsidRPr="00873661" w14:paraId="3D5984BE" w14:textId="77777777" w:rsidTr="003A4718">
        <w:trPr>
          <w:cantSplit/>
        </w:trPr>
        <w:tc>
          <w:tcPr>
            <w:tcW w:w="3347" w:type="dxa"/>
            <w:gridSpan w:val="2"/>
          </w:tcPr>
          <w:p w14:paraId="4EF761A9" w14:textId="77777777" w:rsidR="00C00755" w:rsidRPr="00873661" w:rsidRDefault="00C00755" w:rsidP="003A4718">
            <w:pPr>
              <w:jc w:val="both"/>
            </w:pPr>
          </w:p>
        </w:tc>
        <w:tc>
          <w:tcPr>
            <w:tcW w:w="2245" w:type="dxa"/>
            <w:gridSpan w:val="2"/>
          </w:tcPr>
          <w:p w14:paraId="036A5FAC" w14:textId="77777777" w:rsidR="00C00755" w:rsidRPr="00873661" w:rsidRDefault="00C00755" w:rsidP="003A4718">
            <w:pPr>
              <w:jc w:val="both"/>
            </w:pPr>
          </w:p>
        </w:tc>
        <w:tc>
          <w:tcPr>
            <w:tcW w:w="2248" w:type="dxa"/>
            <w:gridSpan w:val="4"/>
            <w:tcBorders>
              <w:right w:val="single" w:sz="12" w:space="0" w:color="auto"/>
            </w:tcBorders>
          </w:tcPr>
          <w:p w14:paraId="22E503B5" w14:textId="77777777" w:rsidR="00C00755" w:rsidRPr="00873661" w:rsidRDefault="00C00755" w:rsidP="003A4718">
            <w:pPr>
              <w:jc w:val="both"/>
            </w:pPr>
          </w:p>
        </w:tc>
        <w:tc>
          <w:tcPr>
            <w:tcW w:w="632" w:type="dxa"/>
            <w:tcBorders>
              <w:left w:val="single" w:sz="12" w:space="0" w:color="auto"/>
            </w:tcBorders>
            <w:shd w:val="clear" w:color="auto" w:fill="F7CAAC"/>
          </w:tcPr>
          <w:p w14:paraId="46CBEF66" w14:textId="77777777" w:rsidR="00C00755" w:rsidRPr="00873661" w:rsidRDefault="00C00755" w:rsidP="003A4718">
            <w:pPr>
              <w:jc w:val="both"/>
            </w:pPr>
            <w:r w:rsidRPr="00873661">
              <w:rPr>
                <w:b/>
              </w:rPr>
              <w:t>WOS</w:t>
            </w:r>
          </w:p>
        </w:tc>
        <w:tc>
          <w:tcPr>
            <w:tcW w:w="693" w:type="dxa"/>
            <w:shd w:val="clear" w:color="auto" w:fill="F7CAAC"/>
          </w:tcPr>
          <w:p w14:paraId="18AC022F" w14:textId="77777777" w:rsidR="00C00755" w:rsidRPr="00873661" w:rsidRDefault="00C00755" w:rsidP="003A4718">
            <w:pPr>
              <w:jc w:val="both"/>
              <w:rPr>
                <w:sz w:val="18"/>
              </w:rPr>
            </w:pPr>
            <w:r w:rsidRPr="00873661">
              <w:rPr>
                <w:b/>
                <w:sz w:val="18"/>
              </w:rPr>
              <w:t>Scopus</w:t>
            </w:r>
          </w:p>
        </w:tc>
        <w:tc>
          <w:tcPr>
            <w:tcW w:w="694" w:type="dxa"/>
            <w:shd w:val="clear" w:color="auto" w:fill="F7CAAC"/>
          </w:tcPr>
          <w:p w14:paraId="19DC8EA8" w14:textId="77777777" w:rsidR="00C00755" w:rsidRPr="00873661" w:rsidRDefault="00C00755" w:rsidP="003A4718">
            <w:pPr>
              <w:jc w:val="both"/>
            </w:pPr>
            <w:r w:rsidRPr="00873661">
              <w:rPr>
                <w:b/>
                <w:sz w:val="18"/>
              </w:rPr>
              <w:t>ostatní</w:t>
            </w:r>
          </w:p>
        </w:tc>
      </w:tr>
      <w:tr w:rsidR="00C00755" w:rsidRPr="00873661" w14:paraId="467B5B76" w14:textId="77777777" w:rsidTr="003A4718">
        <w:trPr>
          <w:cantSplit/>
          <w:trHeight w:val="70"/>
        </w:trPr>
        <w:tc>
          <w:tcPr>
            <w:tcW w:w="3347" w:type="dxa"/>
            <w:gridSpan w:val="2"/>
            <w:shd w:val="clear" w:color="auto" w:fill="F7CAAC"/>
          </w:tcPr>
          <w:p w14:paraId="2E465254" w14:textId="77777777" w:rsidR="00C00755" w:rsidRPr="00873661" w:rsidRDefault="00C00755" w:rsidP="003A4718">
            <w:pPr>
              <w:jc w:val="both"/>
            </w:pPr>
            <w:r w:rsidRPr="00873661">
              <w:rPr>
                <w:b/>
              </w:rPr>
              <w:t>Obor jmenovacího řízení</w:t>
            </w:r>
          </w:p>
        </w:tc>
        <w:tc>
          <w:tcPr>
            <w:tcW w:w="2245" w:type="dxa"/>
            <w:gridSpan w:val="2"/>
            <w:shd w:val="clear" w:color="auto" w:fill="F7CAAC"/>
          </w:tcPr>
          <w:p w14:paraId="5AD12A2B" w14:textId="77777777" w:rsidR="00C00755" w:rsidRPr="00873661" w:rsidRDefault="00C00755" w:rsidP="003A4718">
            <w:pPr>
              <w:jc w:val="both"/>
            </w:pPr>
            <w:r w:rsidRPr="00873661">
              <w:rPr>
                <w:b/>
              </w:rPr>
              <w:t>Rok udělení hodnosti</w:t>
            </w:r>
          </w:p>
        </w:tc>
        <w:tc>
          <w:tcPr>
            <w:tcW w:w="2248" w:type="dxa"/>
            <w:gridSpan w:val="4"/>
            <w:tcBorders>
              <w:right w:val="single" w:sz="12" w:space="0" w:color="auto"/>
            </w:tcBorders>
            <w:shd w:val="clear" w:color="auto" w:fill="F7CAAC"/>
          </w:tcPr>
          <w:p w14:paraId="254BA2AB" w14:textId="77777777" w:rsidR="00C00755" w:rsidRPr="00873661" w:rsidRDefault="00C00755" w:rsidP="003A4718">
            <w:pPr>
              <w:jc w:val="both"/>
            </w:pPr>
            <w:r w:rsidRPr="00873661">
              <w:rPr>
                <w:b/>
              </w:rPr>
              <w:t>Řízení konáno na VŠ</w:t>
            </w:r>
          </w:p>
        </w:tc>
        <w:tc>
          <w:tcPr>
            <w:tcW w:w="632" w:type="dxa"/>
            <w:tcBorders>
              <w:left w:val="single" w:sz="12" w:space="0" w:color="auto"/>
            </w:tcBorders>
            <w:shd w:val="clear" w:color="auto" w:fill="auto"/>
          </w:tcPr>
          <w:p w14:paraId="61AC34F0" w14:textId="77777777" w:rsidR="00C00755" w:rsidRPr="00873661" w:rsidRDefault="00C00755" w:rsidP="003A4718">
            <w:pPr>
              <w:jc w:val="both"/>
            </w:pPr>
            <w:r w:rsidRPr="00873661">
              <w:t>17</w:t>
            </w:r>
          </w:p>
        </w:tc>
        <w:tc>
          <w:tcPr>
            <w:tcW w:w="693" w:type="dxa"/>
            <w:shd w:val="clear" w:color="auto" w:fill="auto"/>
          </w:tcPr>
          <w:p w14:paraId="2677CB95" w14:textId="77777777" w:rsidR="00C00755" w:rsidRPr="00873661" w:rsidRDefault="00C00755" w:rsidP="003A4718">
            <w:pPr>
              <w:jc w:val="both"/>
            </w:pPr>
            <w:r w:rsidRPr="00873661">
              <w:t>35</w:t>
            </w:r>
          </w:p>
        </w:tc>
        <w:tc>
          <w:tcPr>
            <w:tcW w:w="694" w:type="dxa"/>
            <w:shd w:val="clear" w:color="auto" w:fill="auto"/>
          </w:tcPr>
          <w:p w14:paraId="5CC9D849" w14:textId="77777777" w:rsidR="00C00755" w:rsidRPr="00873661" w:rsidRDefault="00C00755" w:rsidP="003A4718">
            <w:pPr>
              <w:jc w:val="both"/>
            </w:pPr>
            <w:r w:rsidRPr="00873661">
              <w:t>163</w:t>
            </w:r>
          </w:p>
        </w:tc>
      </w:tr>
      <w:tr w:rsidR="006C4377" w:rsidRPr="00873661" w14:paraId="4F0A4C31" w14:textId="77777777" w:rsidTr="006C4377">
        <w:trPr>
          <w:trHeight w:val="205"/>
        </w:trPr>
        <w:tc>
          <w:tcPr>
            <w:tcW w:w="3347" w:type="dxa"/>
            <w:gridSpan w:val="2"/>
          </w:tcPr>
          <w:p w14:paraId="057089C6" w14:textId="77777777" w:rsidR="006C4377" w:rsidRPr="00873661" w:rsidRDefault="006C4377" w:rsidP="003A4718">
            <w:pPr>
              <w:jc w:val="both"/>
            </w:pPr>
          </w:p>
        </w:tc>
        <w:tc>
          <w:tcPr>
            <w:tcW w:w="2245" w:type="dxa"/>
            <w:gridSpan w:val="2"/>
          </w:tcPr>
          <w:p w14:paraId="4962247B" w14:textId="77777777" w:rsidR="006C4377" w:rsidRPr="00873661" w:rsidRDefault="006C4377" w:rsidP="003A4718">
            <w:pPr>
              <w:jc w:val="both"/>
            </w:pPr>
          </w:p>
        </w:tc>
        <w:tc>
          <w:tcPr>
            <w:tcW w:w="2248" w:type="dxa"/>
            <w:gridSpan w:val="4"/>
            <w:tcBorders>
              <w:right w:val="single" w:sz="12" w:space="0" w:color="auto"/>
            </w:tcBorders>
          </w:tcPr>
          <w:p w14:paraId="551E5B53" w14:textId="77777777" w:rsidR="006C4377" w:rsidRPr="00873661" w:rsidRDefault="006C4377" w:rsidP="003A4718">
            <w:pPr>
              <w:jc w:val="both"/>
            </w:pPr>
          </w:p>
        </w:tc>
        <w:tc>
          <w:tcPr>
            <w:tcW w:w="1325" w:type="dxa"/>
            <w:gridSpan w:val="2"/>
            <w:tcBorders>
              <w:left w:val="single" w:sz="12" w:space="0" w:color="auto"/>
            </w:tcBorders>
            <w:shd w:val="clear" w:color="auto" w:fill="FBD4B4" w:themeFill="accent6" w:themeFillTint="66"/>
            <w:vAlign w:val="center"/>
          </w:tcPr>
          <w:p w14:paraId="568D81D5" w14:textId="471E3497" w:rsidR="006C4377" w:rsidRPr="00873661" w:rsidRDefault="006C4377" w:rsidP="003A4718">
            <w:pPr>
              <w:rPr>
                <w:b/>
              </w:rPr>
            </w:pPr>
            <w:r>
              <w:rPr>
                <w:b/>
                <w:sz w:val="18"/>
              </w:rPr>
              <w:t>H-index WoS/Scopus</w:t>
            </w:r>
          </w:p>
        </w:tc>
        <w:tc>
          <w:tcPr>
            <w:tcW w:w="694" w:type="dxa"/>
            <w:shd w:val="clear" w:color="auto" w:fill="auto"/>
            <w:vAlign w:val="center"/>
          </w:tcPr>
          <w:p w14:paraId="0DBAB6FA" w14:textId="6CD460B7" w:rsidR="006C4377" w:rsidRPr="00873661" w:rsidRDefault="006C4377" w:rsidP="003A4718">
            <w:pPr>
              <w:rPr>
                <w:b/>
              </w:rPr>
            </w:pPr>
            <w:r>
              <w:rPr>
                <w:b/>
              </w:rPr>
              <w:t>3</w:t>
            </w:r>
          </w:p>
        </w:tc>
      </w:tr>
      <w:tr w:rsidR="00C00755" w:rsidRPr="00873661" w14:paraId="4F48EEDC" w14:textId="77777777" w:rsidTr="003A4718">
        <w:tc>
          <w:tcPr>
            <w:tcW w:w="9859" w:type="dxa"/>
            <w:gridSpan w:val="11"/>
            <w:shd w:val="clear" w:color="auto" w:fill="F7CAAC"/>
          </w:tcPr>
          <w:p w14:paraId="5919D68E" w14:textId="77777777" w:rsidR="00C00755" w:rsidRPr="00873661" w:rsidRDefault="00C00755" w:rsidP="003A4718">
            <w:pPr>
              <w:jc w:val="both"/>
              <w:rPr>
                <w:b/>
              </w:rPr>
            </w:pPr>
            <w:r w:rsidRPr="00873661">
              <w:rPr>
                <w:b/>
              </w:rPr>
              <w:t xml:space="preserve">Přehled o nejvýznamnější publikační a další tvůrčí činnosti nebo další profesní činnosti u odborníků z praxe vztahující se k zabezpečovaným předmětům </w:t>
            </w:r>
          </w:p>
        </w:tc>
      </w:tr>
      <w:tr w:rsidR="00C00755" w:rsidRPr="00873661" w14:paraId="561C1833" w14:textId="77777777" w:rsidTr="003A4718">
        <w:trPr>
          <w:trHeight w:val="1123"/>
        </w:trPr>
        <w:tc>
          <w:tcPr>
            <w:tcW w:w="9859" w:type="dxa"/>
            <w:gridSpan w:val="11"/>
            <w:shd w:val="clear" w:color="auto" w:fill="FAFAFA"/>
          </w:tcPr>
          <w:p w14:paraId="72FBA7EE" w14:textId="77777777" w:rsidR="00C00755" w:rsidRPr="00873661" w:rsidRDefault="00C00755" w:rsidP="003A4718">
            <w:pPr>
              <w:jc w:val="both"/>
              <w:rPr>
                <w:b/>
                <w:caps/>
              </w:rPr>
            </w:pPr>
            <w:r w:rsidRPr="00873661">
              <w:rPr>
                <w:b/>
                <w:caps/>
              </w:rPr>
              <w:t>Publikační činnost:</w:t>
            </w:r>
          </w:p>
          <w:p w14:paraId="3B664A80" w14:textId="77777777" w:rsidR="00C00755" w:rsidRPr="00873661" w:rsidRDefault="00C00755" w:rsidP="00630AC5">
            <w:pPr>
              <w:numPr>
                <w:ilvl w:val="0"/>
                <w:numId w:val="96"/>
              </w:numPr>
              <w:jc w:val="both"/>
            </w:pPr>
            <w:r w:rsidRPr="00873661">
              <w:t xml:space="preserve">Jimp: </w:t>
            </w:r>
            <w:r w:rsidRPr="00873661">
              <w:rPr>
                <w:b/>
              </w:rPr>
              <w:t>Vaculíková, J.,</w:t>
            </w:r>
            <w:r w:rsidRPr="00873661">
              <w:t xml:space="preserve"> (33 %) Kalenda, J., &amp; Kočvarová, I. (2021). Hidden gender differences in formal and non-formal adult education. </w:t>
            </w:r>
            <w:r w:rsidRPr="00873661">
              <w:rPr>
                <w:i/>
              </w:rPr>
              <w:t>Studies in Continuing Education, 43</w:t>
            </w:r>
            <w:r w:rsidRPr="00873661">
              <w:t>(1), 33–47.</w:t>
            </w:r>
          </w:p>
          <w:p w14:paraId="5E44DFD9" w14:textId="77777777" w:rsidR="00C00755" w:rsidRPr="00873661" w:rsidRDefault="00C00755" w:rsidP="00630AC5">
            <w:pPr>
              <w:numPr>
                <w:ilvl w:val="0"/>
                <w:numId w:val="96"/>
              </w:numPr>
              <w:jc w:val="both"/>
            </w:pPr>
            <w:r w:rsidRPr="00873661">
              <w:t xml:space="preserve">Jimp: </w:t>
            </w:r>
            <w:r w:rsidRPr="00873661">
              <w:rPr>
                <w:b/>
              </w:rPr>
              <w:t>Vaculíková, J.,</w:t>
            </w:r>
            <w:r w:rsidRPr="00873661">
              <w:t xml:space="preserve"> (50 %) &amp; Hanková, M. (2021). Risk factors affecting mental health during the early stages of the COVID-19 pandemic in high-risk 50+ population in the Czech Republic. </w:t>
            </w:r>
            <w:r w:rsidRPr="00873661">
              <w:rPr>
                <w:i/>
              </w:rPr>
              <w:t>J Gerontol Soc Work, 65</w:t>
            </w:r>
            <w:r w:rsidRPr="00873661">
              <w:t xml:space="preserve">(2), 143–167. </w:t>
            </w:r>
          </w:p>
          <w:p w14:paraId="134C6F63" w14:textId="77777777" w:rsidR="00C00755" w:rsidRPr="00873661" w:rsidRDefault="00C00755" w:rsidP="00630AC5">
            <w:pPr>
              <w:numPr>
                <w:ilvl w:val="0"/>
                <w:numId w:val="96"/>
              </w:numPr>
              <w:jc w:val="both"/>
            </w:pPr>
            <w:r w:rsidRPr="00873661">
              <w:t xml:space="preserve">Jimp: </w:t>
            </w:r>
            <w:r w:rsidRPr="00873661">
              <w:rPr>
                <w:b/>
              </w:rPr>
              <w:t>Vaculíková, J.</w:t>
            </w:r>
            <w:r w:rsidRPr="00873661">
              <w:t xml:space="preserve"> (2021). Coping strategies and academic motivation: The mediating effect of achievement emotions, </w:t>
            </w:r>
            <w:r w:rsidRPr="00873661">
              <w:rPr>
                <w:i/>
              </w:rPr>
              <w:t>International Journal of Psychology and Psychological Therapy. 21</w:t>
            </w:r>
            <w:r w:rsidRPr="00873661">
              <w:t>(3), 363–378.</w:t>
            </w:r>
          </w:p>
          <w:p w14:paraId="7659DD7D" w14:textId="74154572" w:rsidR="00C00755" w:rsidRPr="00873661" w:rsidRDefault="00C00755" w:rsidP="00630AC5">
            <w:pPr>
              <w:numPr>
                <w:ilvl w:val="0"/>
                <w:numId w:val="96"/>
              </w:numPr>
              <w:jc w:val="both"/>
            </w:pPr>
            <w:r w:rsidRPr="00873661">
              <w:rPr>
                <w:szCs w:val="24"/>
              </w:rPr>
              <w:t xml:space="preserve">JSC: Gavora, P., </w:t>
            </w:r>
            <w:r w:rsidRPr="00873661">
              <w:rPr>
                <w:b/>
                <w:szCs w:val="24"/>
              </w:rPr>
              <w:t>Vaculíková, J.,</w:t>
            </w:r>
            <w:r w:rsidRPr="00873661">
              <w:rPr>
                <w:szCs w:val="24"/>
              </w:rPr>
              <w:t xml:space="preserve"> (20</w:t>
            </w:r>
            <w:r w:rsidR="003026CA">
              <w:rPr>
                <w:szCs w:val="24"/>
              </w:rPr>
              <w:t xml:space="preserve"> </w:t>
            </w:r>
            <w:r w:rsidRPr="00873661">
              <w:rPr>
                <w:szCs w:val="24"/>
              </w:rPr>
              <w:t xml:space="preserve">%) Kalenda, J., Kálmán, O., Gombos, P., Świgost, M., &amp; Bontová, A. (2019). Comparing metacognitive reading strategies among university students from Poland, Hungary, Slovakia and the Czech Republic. </w:t>
            </w:r>
            <w:r w:rsidRPr="00873661">
              <w:rPr>
                <w:i/>
                <w:szCs w:val="24"/>
              </w:rPr>
              <w:t>Journal of Further and Higher Education, 44</w:t>
            </w:r>
            <w:r w:rsidRPr="00873661">
              <w:rPr>
                <w:szCs w:val="24"/>
              </w:rPr>
              <w:t>(7), 896</w:t>
            </w:r>
            <w:r w:rsidRPr="00873661">
              <w:t>–</w:t>
            </w:r>
            <w:r w:rsidRPr="00873661">
              <w:rPr>
                <w:szCs w:val="24"/>
              </w:rPr>
              <w:t>910.</w:t>
            </w:r>
          </w:p>
          <w:p w14:paraId="22D164FE" w14:textId="08BE0A1E" w:rsidR="00C00755" w:rsidRPr="00CB539C" w:rsidRDefault="00C00755" w:rsidP="00630AC5">
            <w:pPr>
              <w:numPr>
                <w:ilvl w:val="0"/>
                <w:numId w:val="96"/>
              </w:numPr>
              <w:jc w:val="both"/>
            </w:pPr>
            <w:r w:rsidRPr="00873661">
              <w:t xml:space="preserve">JSC: </w:t>
            </w:r>
            <w:r w:rsidRPr="00873661">
              <w:rPr>
                <w:b/>
              </w:rPr>
              <w:t>Vaculíková, J.</w:t>
            </w:r>
            <w:r w:rsidRPr="00873661">
              <w:t xml:space="preserve"> (2019). Mediation pattern of proactive coping and social support on well-being and depression. </w:t>
            </w:r>
            <w:r w:rsidRPr="00873661">
              <w:rPr>
                <w:i/>
              </w:rPr>
              <w:t>International Journal of Psychology and Psychological Therapy. 19</w:t>
            </w:r>
            <w:r w:rsidRPr="00873661">
              <w:t>(1), 39–54.</w:t>
            </w:r>
          </w:p>
        </w:tc>
      </w:tr>
      <w:tr w:rsidR="00C00755" w:rsidRPr="00873661" w14:paraId="3D526DF8" w14:textId="77777777" w:rsidTr="003A4718">
        <w:trPr>
          <w:trHeight w:val="77"/>
        </w:trPr>
        <w:tc>
          <w:tcPr>
            <w:tcW w:w="9859" w:type="dxa"/>
            <w:gridSpan w:val="11"/>
            <w:shd w:val="clear" w:color="auto" w:fill="F7CAAC"/>
          </w:tcPr>
          <w:p w14:paraId="0ED931A6" w14:textId="77777777" w:rsidR="00C00755" w:rsidRPr="00873661" w:rsidRDefault="00C00755" w:rsidP="003A4718">
            <w:pPr>
              <w:rPr>
                <w:b/>
              </w:rPr>
            </w:pPr>
            <w:r w:rsidRPr="00873661">
              <w:rPr>
                <w:b/>
              </w:rPr>
              <w:t>Působení v zahraničí</w:t>
            </w:r>
          </w:p>
        </w:tc>
      </w:tr>
      <w:tr w:rsidR="00C00755" w:rsidRPr="00873661" w14:paraId="5DAD16F6" w14:textId="77777777" w:rsidTr="003A4718">
        <w:trPr>
          <w:trHeight w:val="1157"/>
        </w:trPr>
        <w:tc>
          <w:tcPr>
            <w:tcW w:w="9859" w:type="dxa"/>
            <w:gridSpan w:val="11"/>
          </w:tcPr>
          <w:p w14:paraId="1E519392" w14:textId="246F7B34" w:rsidR="00C00755" w:rsidRPr="00873661" w:rsidDel="00E25820" w:rsidRDefault="00C00755" w:rsidP="003A4718">
            <w:pPr>
              <w:rPr>
                <w:del w:id="192" w:author="Jan Kalenda" w:date="2023-03-15T22:08:00Z"/>
              </w:rPr>
            </w:pPr>
            <w:del w:id="193" w:author="Jan Kalenda" w:date="2023-03-15T22:08:00Z">
              <w:r w:rsidRPr="00873661" w:rsidDel="00E25820">
                <w:delText>2017 - University of Melbourne, Western Sydney University University of Sydney (AUS)</w:delText>
              </w:r>
            </w:del>
          </w:p>
          <w:p w14:paraId="3A96FEAA" w14:textId="0C028A34" w:rsidR="00C00755" w:rsidRPr="00873661" w:rsidRDefault="00C00755" w:rsidP="003A4718">
            <w:r w:rsidRPr="00873661">
              <w:t>2017 - Universitat de les Illes Balears, Palma de Mallorca (ESP)</w:t>
            </w:r>
            <w:ins w:id="194" w:author="Jan Kalenda" w:date="2023-03-15T22:08:00Z">
              <w:r w:rsidR="00E25820">
                <w:t>, 1 měsíc</w:t>
              </w:r>
            </w:ins>
            <w:del w:id="195" w:author="Jan Kalenda" w:date="2023-03-15T22:08:00Z">
              <w:r w:rsidRPr="00873661" w:rsidDel="00E25820">
                <w:delText xml:space="preserve"> </w:delText>
              </w:r>
            </w:del>
          </w:p>
          <w:p w14:paraId="4DB48331" w14:textId="7A7E836A" w:rsidR="00C00755" w:rsidRPr="00873661" w:rsidDel="00E25820" w:rsidRDefault="00C00755" w:rsidP="003A4718">
            <w:pPr>
              <w:rPr>
                <w:del w:id="196" w:author="Jan Kalenda" w:date="2023-03-15T22:08:00Z"/>
              </w:rPr>
            </w:pPr>
            <w:del w:id="197" w:author="Jan Kalenda" w:date="2023-03-15T22:08:00Z">
              <w:r w:rsidRPr="00873661" w:rsidDel="00E25820">
                <w:delText>2014 - University of British Columbia, Vancouver (CAN) Konzultační pobyt výzkumné aktivity s odborníky</w:delText>
              </w:r>
            </w:del>
          </w:p>
          <w:p w14:paraId="2119DAED" w14:textId="253153BE" w:rsidR="00C00755" w:rsidRPr="00873661" w:rsidRDefault="00C00755" w:rsidP="003A4718">
            <w:del w:id="198" w:author="Jan Kalenda" w:date="2023-03-15T22:08:00Z">
              <w:r w:rsidRPr="00873661" w:rsidDel="00E25820">
                <w:delText>2014 - Point Loma Nazarene University, San Diego</w:delText>
              </w:r>
              <w:r w:rsidR="00BC3647" w:rsidDel="00E25820">
                <w:delText xml:space="preserve">; </w:delText>
              </w:r>
              <w:r w:rsidRPr="00873661" w:rsidDel="00E25820">
                <w:delText>University of California, San Francisco</w:delText>
              </w:r>
              <w:r w:rsidR="00BC3647" w:rsidDel="00E25820">
                <w:delText>;</w:delText>
              </w:r>
              <w:r w:rsidRPr="00873661" w:rsidDel="00E25820">
                <w:delText xml:space="preserve"> Stanford University (USA</w:delText>
              </w:r>
            </w:del>
            <w:r w:rsidRPr="00873661">
              <w:t xml:space="preserve">) </w:t>
            </w:r>
          </w:p>
          <w:p w14:paraId="77F06DB1" w14:textId="77777777" w:rsidR="00C00755" w:rsidRPr="00873661" w:rsidRDefault="00C00755" w:rsidP="003A4718">
            <w:r w:rsidRPr="00873661">
              <w:t>2011 - 2012: Bali, Indonesia: Darmasiswa Scholarship (roční studijní stipendium)</w:t>
            </w:r>
          </w:p>
        </w:tc>
      </w:tr>
      <w:tr w:rsidR="00C00755" w:rsidRPr="00873661" w14:paraId="2D89E777" w14:textId="77777777" w:rsidTr="003A4718">
        <w:trPr>
          <w:cantSplit/>
          <w:trHeight w:val="77"/>
        </w:trPr>
        <w:tc>
          <w:tcPr>
            <w:tcW w:w="2518" w:type="dxa"/>
            <w:shd w:val="clear" w:color="auto" w:fill="F7CAAC"/>
          </w:tcPr>
          <w:p w14:paraId="5456B85A" w14:textId="77777777" w:rsidR="00C00755" w:rsidRPr="00873661" w:rsidRDefault="00C00755" w:rsidP="003A4718">
            <w:pPr>
              <w:jc w:val="both"/>
              <w:rPr>
                <w:b/>
              </w:rPr>
            </w:pPr>
            <w:r w:rsidRPr="00873661">
              <w:rPr>
                <w:b/>
              </w:rPr>
              <w:t xml:space="preserve">Podpis </w:t>
            </w:r>
          </w:p>
        </w:tc>
        <w:tc>
          <w:tcPr>
            <w:tcW w:w="4536" w:type="dxa"/>
            <w:gridSpan w:val="5"/>
          </w:tcPr>
          <w:p w14:paraId="1DEB3E7F" w14:textId="77777777" w:rsidR="00C00755" w:rsidRPr="00873661" w:rsidRDefault="00C00755" w:rsidP="003A4718">
            <w:pPr>
              <w:jc w:val="both"/>
            </w:pPr>
            <w:r w:rsidRPr="00873661">
              <w:t>Mgr. Jitka Vaculíková, Ph.D. v.r.</w:t>
            </w:r>
          </w:p>
        </w:tc>
        <w:tc>
          <w:tcPr>
            <w:tcW w:w="786" w:type="dxa"/>
            <w:gridSpan w:val="2"/>
            <w:shd w:val="clear" w:color="auto" w:fill="F7CAAC"/>
          </w:tcPr>
          <w:p w14:paraId="64C953E5" w14:textId="77777777" w:rsidR="00C00755" w:rsidRPr="00873661" w:rsidRDefault="00C00755" w:rsidP="003A4718">
            <w:pPr>
              <w:jc w:val="both"/>
            </w:pPr>
            <w:r w:rsidRPr="00873661">
              <w:rPr>
                <w:b/>
              </w:rPr>
              <w:t>datum</w:t>
            </w:r>
          </w:p>
        </w:tc>
        <w:tc>
          <w:tcPr>
            <w:tcW w:w="2019" w:type="dxa"/>
            <w:gridSpan w:val="3"/>
          </w:tcPr>
          <w:p w14:paraId="1AA45627" w14:textId="50F195CC" w:rsidR="00C00755" w:rsidRPr="00873661" w:rsidRDefault="004F208B" w:rsidP="003A4718">
            <w:pPr>
              <w:jc w:val="both"/>
            </w:pPr>
            <w:r>
              <w:t>31. 10. 2022</w:t>
            </w:r>
          </w:p>
        </w:tc>
      </w:tr>
    </w:tbl>
    <w:p w14:paraId="1E819D25" w14:textId="77777777" w:rsidR="00C00755" w:rsidRPr="00873661" w:rsidRDefault="00C00755" w:rsidP="00C00755"/>
    <w:bookmarkEnd w:id="68"/>
    <w:p w14:paraId="6D7650E8" w14:textId="77777777" w:rsidR="00C00755" w:rsidRDefault="00C00755" w:rsidP="00C00755">
      <w:r>
        <w:br w:type="page"/>
      </w:r>
    </w:p>
    <w:tbl>
      <w:tblPr>
        <w:tblW w:w="990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233"/>
        <w:gridCol w:w="5880"/>
        <w:gridCol w:w="851"/>
        <w:gridCol w:w="936"/>
      </w:tblGrid>
      <w:tr w:rsidR="00C00755" w:rsidRPr="00F96339" w14:paraId="0B22266B" w14:textId="77777777" w:rsidTr="003A4718">
        <w:tc>
          <w:tcPr>
            <w:tcW w:w="9900" w:type="dxa"/>
            <w:gridSpan w:val="4"/>
            <w:tcBorders>
              <w:bottom w:val="double" w:sz="4" w:space="0" w:color="auto"/>
            </w:tcBorders>
            <w:shd w:val="clear" w:color="auto" w:fill="BDD6EE"/>
          </w:tcPr>
          <w:p w14:paraId="6F0AC485" w14:textId="77777777" w:rsidR="00C00755" w:rsidRPr="00F96339" w:rsidRDefault="00C00755" w:rsidP="003A4718">
            <w:pPr>
              <w:jc w:val="both"/>
              <w:rPr>
                <w:b/>
                <w:sz w:val="28"/>
              </w:rPr>
            </w:pPr>
            <w:r w:rsidRPr="00F96339">
              <w:rPr>
                <w:b/>
                <w:sz w:val="28"/>
              </w:rPr>
              <w:lastRenderedPageBreak/>
              <w:t>C-II – Související tvůrčí, resp. vědecká a umělecká činnost</w:t>
            </w:r>
          </w:p>
        </w:tc>
      </w:tr>
      <w:tr w:rsidR="00C00755" w:rsidRPr="00F96339" w14:paraId="07A93A7D" w14:textId="77777777" w:rsidTr="003A4718">
        <w:trPr>
          <w:trHeight w:val="318"/>
        </w:trPr>
        <w:tc>
          <w:tcPr>
            <w:tcW w:w="9900" w:type="dxa"/>
            <w:gridSpan w:val="4"/>
            <w:shd w:val="clear" w:color="auto" w:fill="F7CAAC"/>
          </w:tcPr>
          <w:p w14:paraId="38289357" w14:textId="77777777" w:rsidR="00C00755" w:rsidRPr="00F96339" w:rsidRDefault="00C00755" w:rsidP="003A4718">
            <w:pPr>
              <w:rPr>
                <w:b/>
              </w:rPr>
            </w:pPr>
            <w:r w:rsidRPr="00F96339">
              <w:rPr>
                <w:b/>
              </w:rPr>
              <w:t xml:space="preserve">Přehled řešených grantů a projektů u akademicky zaměřeného bakalářského studijního programu a u magisterského a doktorského studijního programu  </w:t>
            </w:r>
          </w:p>
        </w:tc>
      </w:tr>
      <w:tr w:rsidR="00C00755" w:rsidRPr="00F96339" w14:paraId="533F08E9" w14:textId="77777777" w:rsidTr="003A4718">
        <w:trPr>
          <w:cantSplit/>
        </w:trPr>
        <w:tc>
          <w:tcPr>
            <w:tcW w:w="2233" w:type="dxa"/>
            <w:shd w:val="clear" w:color="auto" w:fill="F7CAAC"/>
          </w:tcPr>
          <w:p w14:paraId="023584A3" w14:textId="77777777" w:rsidR="00C00755" w:rsidRPr="00F96339" w:rsidRDefault="00C00755" w:rsidP="003A4718">
            <w:pPr>
              <w:jc w:val="both"/>
              <w:rPr>
                <w:b/>
              </w:rPr>
            </w:pPr>
            <w:bookmarkStart w:id="199" w:name="_Hlk118197842"/>
            <w:r w:rsidRPr="00F96339">
              <w:rPr>
                <w:b/>
              </w:rPr>
              <w:t>Řešitel/spoluřešitel</w:t>
            </w:r>
          </w:p>
        </w:tc>
        <w:tc>
          <w:tcPr>
            <w:tcW w:w="5880" w:type="dxa"/>
            <w:shd w:val="clear" w:color="auto" w:fill="F7CAAC"/>
          </w:tcPr>
          <w:p w14:paraId="5A2E0FAB" w14:textId="77777777" w:rsidR="00C00755" w:rsidRPr="00F96339" w:rsidRDefault="00C00755" w:rsidP="003A4718">
            <w:pPr>
              <w:jc w:val="both"/>
              <w:rPr>
                <w:b/>
              </w:rPr>
            </w:pPr>
            <w:r w:rsidRPr="00F96339">
              <w:rPr>
                <w:b/>
              </w:rPr>
              <w:t>Názvy grantů a projektů získaných pro vědeckou, výzkumnou, uměleckou a další tvůrčí činnost v příslušné oblasti vzdělávání</w:t>
            </w:r>
          </w:p>
        </w:tc>
        <w:tc>
          <w:tcPr>
            <w:tcW w:w="851" w:type="dxa"/>
            <w:shd w:val="clear" w:color="auto" w:fill="F7CAAC"/>
          </w:tcPr>
          <w:p w14:paraId="341C04A4" w14:textId="77777777" w:rsidR="00C00755" w:rsidRPr="00F96339" w:rsidRDefault="00C00755" w:rsidP="003A4718">
            <w:pPr>
              <w:jc w:val="center"/>
              <w:rPr>
                <w:b/>
                <w:sz w:val="24"/>
              </w:rPr>
            </w:pPr>
            <w:r w:rsidRPr="00F96339">
              <w:rPr>
                <w:b/>
              </w:rPr>
              <w:t>Zdroj</w:t>
            </w:r>
          </w:p>
        </w:tc>
        <w:tc>
          <w:tcPr>
            <w:tcW w:w="936" w:type="dxa"/>
            <w:shd w:val="clear" w:color="auto" w:fill="F7CAAC"/>
          </w:tcPr>
          <w:p w14:paraId="31EAD92D" w14:textId="77777777" w:rsidR="00C00755" w:rsidRPr="00F96339" w:rsidRDefault="00C00755" w:rsidP="003A4718">
            <w:pPr>
              <w:jc w:val="center"/>
              <w:rPr>
                <w:b/>
                <w:sz w:val="24"/>
              </w:rPr>
            </w:pPr>
            <w:r w:rsidRPr="00F96339">
              <w:rPr>
                <w:b/>
              </w:rPr>
              <w:t>Období</w:t>
            </w:r>
          </w:p>
          <w:p w14:paraId="199A65C5" w14:textId="77777777" w:rsidR="00C00755" w:rsidRPr="00F96339" w:rsidRDefault="00C00755" w:rsidP="003A4718">
            <w:pPr>
              <w:jc w:val="center"/>
              <w:rPr>
                <w:b/>
                <w:sz w:val="24"/>
              </w:rPr>
            </w:pPr>
          </w:p>
        </w:tc>
      </w:tr>
      <w:tr w:rsidR="00C00755" w:rsidRPr="00F96339" w14:paraId="5C3D12F4" w14:textId="77777777" w:rsidTr="003A4718">
        <w:tc>
          <w:tcPr>
            <w:tcW w:w="2233" w:type="dxa"/>
          </w:tcPr>
          <w:p w14:paraId="3445C463" w14:textId="77777777" w:rsidR="00C00755" w:rsidRPr="00F96339" w:rsidRDefault="00C00755" w:rsidP="003A4718">
            <w:bookmarkStart w:id="200" w:name="_Hlk118191347"/>
            <w:r w:rsidRPr="00F96339">
              <w:t>Kalenda, J. / Kočvarová, I.; Vaculíková, J.</w:t>
            </w:r>
            <w:bookmarkEnd w:id="200"/>
          </w:p>
        </w:tc>
        <w:tc>
          <w:tcPr>
            <w:tcW w:w="5880" w:type="dxa"/>
          </w:tcPr>
          <w:p w14:paraId="738BD976" w14:textId="77777777" w:rsidR="00C00755" w:rsidRPr="00F96339" w:rsidRDefault="00C00755" w:rsidP="003A4718">
            <w:bookmarkStart w:id="201" w:name="_Hlk118191356"/>
            <w:r w:rsidRPr="00F96339">
              <w:t>Development of new andragogical diagnostic approaches and inverventions of the adult docility phenomenon (2020-1-SK01-KA204-078313)</w:t>
            </w:r>
            <w:bookmarkEnd w:id="201"/>
          </w:p>
        </w:tc>
        <w:tc>
          <w:tcPr>
            <w:tcW w:w="851" w:type="dxa"/>
          </w:tcPr>
          <w:p w14:paraId="5722795B" w14:textId="77777777" w:rsidR="00C00755" w:rsidRPr="00F96339" w:rsidRDefault="00C00755" w:rsidP="003A4718">
            <w:r w:rsidRPr="00F96339">
              <w:t>A/</w:t>
            </w:r>
          </w:p>
          <w:p w14:paraId="60966AB4" w14:textId="77777777" w:rsidR="00C00755" w:rsidRPr="00F96339" w:rsidRDefault="00C00755" w:rsidP="003A4718">
            <w:r w:rsidRPr="00F96339">
              <w:t>EC</w:t>
            </w:r>
          </w:p>
        </w:tc>
        <w:tc>
          <w:tcPr>
            <w:tcW w:w="936" w:type="dxa"/>
          </w:tcPr>
          <w:p w14:paraId="058862A5" w14:textId="77777777" w:rsidR="00C00755" w:rsidRPr="00F96339" w:rsidRDefault="00C00755" w:rsidP="003A4718">
            <w:r w:rsidRPr="00F96339">
              <w:t>2020-2023</w:t>
            </w:r>
          </w:p>
        </w:tc>
      </w:tr>
      <w:tr w:rsidR="00C00755" w:rsidRPr="00F96339" w14:paraId="6CE52959" w14:textId="77777777" w:rsidTr="003A4718">
        <w:tc>
          <w:tcPr>
            <w:tcW w:w="2233" w:type="dxa"/>
          </w:tcPr>
          <w:p w14:paraId="2E0D11A1" w14:textId="77777777" w:rsidR="00C00755" w:rsidRPr="00F96339" w:rsidRDefault="00C00755" w:rsidP="003A4718">
            <w:bookmarkStart w:id="202" w:name="_Hlk118191383"/>
            <w:r w:rsidRPr="00F96339">
              <w:t>Klimecká, E. / Venterová, L., Staňková, I., Dostál, P., Havigerová, J. M.</w:t>
            </w:r>
            <w:bookmarkEnd w:id="202"/>
          </w:p>
        </w:tc>
        <w:tc>
          <w:tcPr>
            <w:tcW w:w="5880" w:type="dxa"/>
          </w:tcPr>
          <w:p w14:paraId="466A120C" w14:textId="77777777" w:rsidR="00C00755" w:rsidRPr="00F96339" w:rsidRDefault="00C00755" w:rsidP="003A4718">
            <w:bookmarkStart w:id="203" w:name="_Hlk118191392"/>
            <w:r w:rsidRPr="00F96339">
              <w:t>Nálepkování intelektově nadaných dětí ve školním prostředí (TL03000191)</w:t>
            </w:r>
            <w:bookmarkEnd w:id="203"/>
          </w:p>
        </w:tc>
        <w:tc>
          <w:tcPr>
            <w:tcW w:w="851" w:type="dxa"/>
          </w:tcPr>
          <w:p w14:paraId="6E4337EA" w14:textId="77777777" w:rsidR="00C00755" w:rsidRPr="00F96339" w:rsidRDefault="00C00755" w:rsidP="003A4718">
            <w:r w:rsidRPr="00F96339">
              <w:t>B/</w:t>
            </w:r>
          </w:p>
          <w:p w14:paraId="23C4F8E1" w14:textId="77777777" w:rsidR="00C00755" w:rsidRPr="00F96339" w:rsidRDefault="00C00755" w:rsidP="003A4718">
            <w:r w:rsidRPr="00F96339">
              <w:t>TA ČR</w:t>
            </w:r>
          </w:p>
        </w:tc>
        <w:tc>
          <w:tcPr>
            <w:tcW w:w="936" w:type="dxa"/>
          </w:tcPr>
          <w:p w14:paraId="568CA6BB" w14:textId="77777777" w:rsidR="00C00755" w:rsidRPr="00F96339" w:rsidRDefault="00C00755" w:rsidP="003A4718">
            <w:r w:rsidRPr="00F96339">
              <w:t>2020-2023</w:t>
            </w:r>
          </w:p>
        </w:tc>
      </w:tr>
      <w:tr w:rsidR="00C00755" w:rsidRPr="00F96339" w14:paraId="3C1BEED7" w14:textId="77777777" w:rsidTr="003A4718">
        <w:tc>
          <w:tcPr>
            <w:tcW w:w="2233" w:type="dxa"/>
          </w:tcPr>
          <w:p w14:paraId="2E703E3C" w14:textId="77777777" w:rsidR="00C00755" w:rsidRPr="00F96339" w:rsidRDefault="00C00755" w:rsidP="003A4718">
            <w:bookmarkStart w:id="204" w:name="_Hlk118191408"/>
            <w:r w:rsidRPr="00F96339">
              <w:t>Kalenda, J. / Karger, T.; Kalenda, S.; Vaculíková, J.; Kočvarová, I.</w:t>
            </w:r>
            <w:bookmarkEnd w:id="204"/>
          </w:p>
        </w:tc>
        <w:tc>
          <w:tcPr>
            <w:tcW w:w="5880" w:type="dxa"/>
          </w:tcPr>
          <w:p w14:paraId="231043DD" w14:textId="77777777" w:rsidR="00C00755" w:rsidRPr="00F96339" w:rsidRDefault="00C00755" w:rsidP="003A4718">
            <w:bookmarkStart w:id="205" w:name="_Hlk118191418"/>
            <w:r w:rsidRPr="00F96339">
              <w:t>Bílá místa neformálního vzdělávání dospělých v České republice: Neúčastníci a jejich sociální světy (</w:t>
            </w:r>
            <w:r>
              <w:t xml:space="preserve">GA </w:t>
            </w:r>
            <w:r w:rsidRPr="00F96339">
              <w:t>19-00987S)</w:t>
            </w:r>
            <w:bookmarkEnd w:id="205"/>
          </w:p>
        </w:tc>
        <w:tc>
          <w:tcPr>
            <w:tcW w:w="851" w:type="dxa"/>
          </w:tcPr>
          <w:p w14:paraId="42083460" w14:textId="77777777" w:rsidR="00C00755" w:rsidRPr="00F96339" w:rsidRDefault="00C00755" w:rsidP="003A4718">
            <w:bookmarkStart w:id="206" w:name="_Hlk118191433"/>
            <w:r w:rsidRPr="00F96339">
              <w:t>B/</w:t>
            </w:r>
          </w:p>
          <w:p w14:paraId="4FCE1E77" w14:textId="77777777" w:rsidR="00C00755" w:rsidRPr="00F96339" w:rsidRDefault="00C00755" w:rsidP="003A4718">
            <w:r w:rsidRPr="00F96339">
              <w:t>GA ČR</w:t>
            </w:r>
            <w:bookmarkEnd w:id="206"/>
          </w:p>
        </w:tc>
        <w:tc>
          <w:tcPr>
            <w:tcW w:w="936" w:type="dxa"/>
          </w:tcPr>
          <w:p w14:paraId="3173A209" w14:textId="77777777" w:rsidR="00C00755" w:rsidRPr="00F96339" w:rsidRDefault="00C00755" w:rsidP="003A4718">
            <w:r w:rsidRPr="00F96339">
              <w:t>2019-2021</w:t>
            </w:r>
          </w:p>
        </w:tc>
      </w:tr>
      <w:tr w:rsidR="00C00755" w:rsidRPr="00F96339" w14:paraId="3803D195" w14:textId="77777777" w:rsidTr="003A4718">
        <w:tc>
          <w:tcPr>
            <w:tcW w:w="2233" w:type="dxa"/>
          </w:tcPr>
          <w:p w14:paraId="16A67118" w14:textId="77777777" w:rsidR="00C00755" w:rsidRPr="00F96339" w:rsidRDefault="00C00755" w:rsidP="003A4718">
            <w:bookmarkStart w:id="207" w:name="_Hlk118191457"/>
            <w:r w:rsidRPr="00F96339">
              <w:t>Hrbáčková, K. / Hladík, J. a kol.</w:t>
            </w:r>
            <w:bookmarkEnd w:id="207"/>
          </w:p>
        </w:tc>
        <w:tc>
          <w:tcPr>
            <w:tcW w:w="5880" w:type="dxa"/>
          </w:tcPr>
          <w:p w14:paraId="0A4D6809" w14:textId="77777777" w:rsidR="00C00755" w:rsidRPr="00F96339" w:rsidRDefault="00C00755" w:rsidP="003A4718">
            <w:bookmarkStart w:id="208" w:name="_Hlk118191466"/>
            <w:r w:rsidRPr="00F96339">
              <w:t>Dynamika autoregulace u sociálně vyloučených žáků (</w:t>
            </w:r>
            <w:r>
              <w:t xml:space="preserve">GA </w:t>
            </w:r>
            <w:r w:rsidRPr="00F96339">
              <w:t>17-04816S)</w:t>
            </w:r>
            <w:bookmarkEnd w:id="208"/>
          </w:p>
        </w:tc>
        <w:tc>
          <w:tcPr>
            <w:tcW w:w="851" w:type="dxa"/>
          </w:tcPr>
          <w:p w14:paraId="569CCB3A" w14:textId="77777777" w:rsidR="00C00755" w:rsidRPr="00F96339" w:rsidRDefault="00C00755" w:rsidP="003A4718">
            <w:r w:rsidRPr="00F96339">
              <w:t>B/</w:t>
            </w:r>
          </w:p>
          <w:p w14:paraId="582D657B" w14:textId="77777777" w:rsidR="00C00755" w:rsidRPr="00F96339" w:rsidRDefault="00C00755" w:rsidP="003A4718">
            <w:r w:rsidRPr="00F96339">
              <w:t>GA ČR</w:t>
            </w:r>
          </w:p>
        </w:tc>
        <w:tc>
          <w:tcPr>
            <w:tcW w:w="936" w:type="dxa"/>
          </w:tcPr>
          <w:p w14:paraId="609B11B9" w14:textId="77777777" w:rsidR="00C00755" w:rsidRPr="00F96339" w:rsidRDefault="00C00755" w:rsidP="003A4718">
            <w:r w:rsidRPr="00F96339">
              <w:t>2017-2021</w:t>
            </w:r>
          </w:p>
        </w:tc>
      </w:tr>
      <w:tr w:rsidR="00C00755" w:rsidRPr="00F96339" w14:paraId="076E2D90" w14:textId="77777777" w:rsidTr="003A4718">
        <w:tc>
          <w:tcPr>
            <w:tcW w:w="2233" w:type="dxa"/>
          </w:tcPr>
          <w:p w14:paraId="058BFFC6" w14:textId="77777777" w:rsidR="00C00755" w:rsidRPr="00F96339" w:rsidRDefault="00C00755" w:rsidP="003A4718">
            <w:bookmarkStart w:id="209" w:name="_Hlk118191493"/>
            <w:r w:rsidRPr="00F96339">
              <w:t>Majerčíková, J. / Navrátilová, H., Trávníčková, P., Wiegerová, A., Gavora, P., Kolek J.</w:t>
            </w:r>
            <w:bookmarkEnd w:id="209"/>
          </w:p>
        </w:tc>
        <w:tc>
          <w:tcPr>
            <w:tcW w:w="5880" w:type="dxa"/>
          </w:tcPr>
          <w:p w14:paraId="66DFFCB5" w14:textId="77777777" w:rsidR="00C00755" w:rsidRPr="00F96339" w:rsidRDefault="00C00755" w:rsidP="003A4718">
            <w:bookmarkStart w:id="210" w:name="_Hlk118191501"/>
            <w:r w:rsidRPr="00F96339">
              <w:t>Koncepce vzdělávání pro generaci Alfa s využitím badatelských principů učení se v mateřské škole (</w:t>
            </w:r>
            <w:r>
              <w:t xml:space="preserve">GA </w:t>
            </w:r>
            <w:r w:rsidRPr="00F96339">
              <w:t>TL02000331)</w:t>
            </w:r>
            <w:bookmarkEnd w:id="210"/>
          </w:p>
        </w:tc>
        <w:tc>
          <w:tcPr>
            <w:tcW w:w="851" w:type="dxa"/>
          </w:tcPr>
          <w:p w14:paraId="39EEAB48" w14:textId="77777777" w:rsidR="00C00755" w:rsidRPr="00F96339" w:rsidRDefault="00C00755" w:rsidP="003A4718">
            <w:r w:rsidRPr="00F96339">
              <w:t>B/</w:t>
            </w:r>
          </w:p>
          <w:p w14:paraId="142DC8D8" w14:textId="77777777" w:rsidR="00C00755" w:rsidRPr="00F96339" w:rsidRDefault="00C00755" w:rsidP="003A4718">
            <w:r w:rsidRPr="00F96339">
              <w:t>TA ČR</w:t>
            </w:r>
          </w:p>
        </w:tc>
        <w:tc>
          <w:tcPr>
            <w:tcW w:w="936" w:type="dxa"/>
          </w:tcPr>
          <w:p w14:paraId="3B7EB839" w14:textId="77777777" w:rsidR="00C00755" w:rsidRPr="00F96339" w:rsidRDefault="00C00755" w:rsidP="003A4718">
            <w:r w:rsidRPr="00F96339">
              <w:t>2019-2020</w:t>
            </w:r>
          </w:p>
        </w:tc>
      </w:tr>
      <w:tr w:rsidR="00C00755" w:rsidRPr="00F96339" w14:paraId="535172E5" w14:textId="77777777" w:rsidTr="003A4718">
        <w:tc>
          <w:tcPr>
            <w:tcW w:w="2233" w:type="dxa"/>
          </w:tcPr>
          <w:p w14:paraId="28D6B266" w14:textId="77777777" w:rsidR="00C00755" w:rsidRPr="00F96339" w:rsidRDefault="00C00755" w:rsidP="003A4718">
            <w:r w:rsidRPr="00F96339">
              <w:t>Wiegerová, A. / Majerčíková, J., Gavora, P., Lukášová, H., Pacholík, V., Navrátilová, H., et al.</w:t>
            </w:r>
          </w:p>
        </w:tc>
        <w:tc>
          <w:tcPr>
            <w:tcW w:w="5880" w:type="dxa"/>
          </w:tcPr>
          <w:p w14:paraId="4F86B8AA" w14:textId="77777777" w:rsidR="00C00755" w:rsidRPr="00F96339" w:rsidRDefault="00C00755" w:rsidP="003A4718">
            <w:r w:rsidRPr="00F96339">
              <w:t>Předcházení šoku z reality u budoucích učitelů mateřských a základních škol v období profesního startu</w:t>
            </w:r>
          </w:p>
        </w:tc>
        <w:tc>
          <w:tcPr>
            <w:tcW w:w="851" w:type="dxa"/>
          </w:tcPr>
          <w:p w14:paraId="7E6721C7" w14:textId="77777777" w:rsidR="00C00755" w:rsidRPr="00F96339" w:rsidRDefault="00C00755" w:rsidP="003A4718">
            <w:r w:rsidRPr="00F96339">
              <w:t>C/</w:t>
            </w:r>
          </w:p>
          <w:p w14:paraId="5587CF32" w14:textId="77777777" w:rsidR="00C00755" w:rsidRPr="00F96339" w:rsidRDefault="00C00755" w:rsidP="003A4718">
            <w:r w:rsidRPr="00F96339">
              <w:t>MŠMT</w:t>
            </w:r>
          </w:p>
        </w:tc>
        <w:tc>
          <w:tcPr>
            <w:tcW w:w="936" w:type="dxa"/>
          </w:tcPr>
          <w:p w14:paraId="56248D66" w14:textId="77777777" w:rsidR="00C00755" w:rsidRPr="00F96339" w:rsidRDefault="00C00755" w:rsidP="003A4718">
            <w:r w:rsidRPr="00F96339">
              <w:t>2017-2020</w:t>
            </w:r>
          </w:p>
        </w:tc>
      </w:tr>
      <w:tr w:rsidR="00C00755" w:rsidRPr="00F96339" w14:paraId="3D5040C5" w14:textId="77777777" w:rsidTr="003A4718">
        <w:tc>
          <w:tcPr>
            <w:tcW w:w="2233" w:type="dxa"/>
          </w:tcPr>
          <w:p w14:paraId="76B1AA28" w14:textId="77777777" w:rsidR="00C00755" w:rsidRPr="00F96339" w:rsidRDefault="00C00755" w:rsidP="003A4718">
            <w:bookmarkStart w:id="211" w:name="_Hlk118191522"/>
            <w:r w:rsidRPr="00F96339">
              <w:t>Hrbáčková, K. / Chráska, M., Kaňková, M., Martincová, J., Suchánková, E., Včelařová, H., Zgarbová, P.</w:t>
            </w:r>
            <w:bookmarkEnd w:id="211"/>
          </w:p>
        </w:tc>
        <w:tc>
          <w:tcPr>
            <w:tcW w:w="5880" w:type="dxa"/>
          </w:tcPr>
          <w:p w14:paraId="18D9C11C" w14:textId="77777777" w:rsidR="00C00755" w:rsidRPr="00F96339" w:rsidRDefault="00C00755" w:rsidP="003A4718">
            <w:bookmarkStart w:id="212" w:name="_Hlk118191534"/>
            <w:r w:rsidRPr="00F96339">
              <w:t>Metakognice u dětí předškolního věku (</w:t>
            </w:r>
            <w:r>
              <w:t xml:space="preserve">GA </w:t>
            </w:r>
            <w:r w:rsidRPr="00F96339">
              <w:t>14-12113S)</w:t>
            </w:r>
            <w:bookmarkEnd w:id="212"/>
          </w:p>
        </w:tc>
        <w:tc>
          <w:tcPr>
            <w:tcW w:w="851" w:type="dxa"/>
          </w:tcPr>
          <w:p w14:paraId="74D21D52" w14:textId="77777777" w:rsidR="00C00755" w:rsidRPr="00F96339" w:rsidRDefault="00C00755" w:rsidP="003A4718">
            <w:r w:rsidRPr="00F96339">
              <w:t>B/</w:t>
            </w:r>
          </w:p>
          <w:p w14:paraId="3BBBBDF0" w14:textId="77777777" w:rsidR="00C00755" w:rsidRPr="00F96339" w:rsidRDefault="00C00755" w:rsidP="003A4718">
            <w:r w:rsidRPr="00F96339">
              <w:t>GA ČR</w:t>
            </w:r>
          </w:p>
        </w:tc>
        <w:tc>
          <w:tcPr>
            <w:tcW w:w="936" w:type="dxa"/>
          </w:tcPr>
          <w:p w14:paraId="2C727070" w14:textId="77777777" w:rsidR="00C00755" w:rsidRPr="00F96339" w:rsidRDefault="00C00755" w:rsidP="003A4718">
            <w:r w:rsidRPr="00F96339">
              <w:t>2014-2016</w:t>
            </w:r>
          </w:p>
        </w:tc>
      </w:tr>
      <w:tr w:rsidR="00C00755" w:rsidRPr="00F96339" w14:paraId="6DA5E2D2" w14:textId="77777777" w:rsidTr="003A4718">
        <w:tc>
          <w:tcPr>
            <w:tcW w:w="2233" w:type="dxa"/>
          </w:tcPr>
          <w:p w14:paraId="4AD1955D" w14:textId="77777777" w:rsidR="00C00755" w:rsidRPr="00F96339" w:rsidRDefault="00C00755" w:rsidP="003A4718">
            <w:bookmarkStart w:id="213" w:name="_Hlk118191565"/>
            <w:r w:rsidRPr="00F96339">
              <w:t>Kalenda, S.</w:t>
            </w:r>
            <w:bookmarkEnd w:id="213"/>
          </w:p>
        </w:tc>
        <w:tc>
          <w:tcPr>
            <w:tcW w:w="5880" w:type="dxa"/>
          </w:tcPr>
          <w:p w14:paraId="655BFBC8" w14:textId="77777777" w:rsidR="00C00755" w:rsidRPr="00F96339" w:rsidRDefault="00C00755" w:rsidP="003A4718">
            <w:bookmarkStart w:id="214" w:name="_Hlk118191557"/>
            <w:r w:rsidRPr="00F96339">
              <w:t>Porozumění procesu autoregulace u dětí a mládeže v institucionální péči (GA13-04121S)</w:t>
            </w:r>
            <w:bookmarkEnd w:id="214"/>
          </w:p>
        </w:tc>
        <w:tc>
          <w:tcPr>
            <w:tcW w:w="851" w:type="dxa"/>
          </w:tcPr>
          <w:p w14:paraId="14D7102F" w14:textId="77777777" w:rsidR="00C00755" w:rsidRPr="00F96339" w:rsidRDefault="00C00755" w:rsidP="003A4718">
            <w:r w:rsidRPr="00F96339">
              <w:t>B/</w:t>
            </w:r>
          </w:p>
          <w:p w14:paraId="19949D77" w14:textId="77777777" w:rsidR="00C00755" w:rsidRPr="00F96339" w:rsidRDefault="00C00755" w:rsidP="003A4718">
            <w:r w:rsidRPr="00F96339">
              <w:t>GA ČR</w:t>
            </w:r>
          </w:p>
        </w:tc>
        <w:tc>
          <w:tcPr>
            <w:tcW w:w="936" w:type="dxa"/>
          </w:tcPr>
          <w:p w14:paraId="75698F28" w14:textId="77777777" w:rsidR="00C00755" w:rsidRPr="00F96339" w:rsidRDefault="00C00755" w:rsidP="003A4718">
            <w:r w:rsidRPr="00F96339">
              <w:t>2013-2015</w:t>
            </w:r>
          </w:p>
        </w:tc>
      </w:tr>
      <w:tr w:rsidR="00C00755" w:rsidRPr="00F96339" w14:paraId="759BDC3C" w14:textId="77777777" w:rsidTr="003A4718">
        <w:tc>
          <w:tcPr>
            <w:tcW w:w="2233" w:type="dxa"/>
          </w:tcPr>
          <w:p w14:paraId="0FFB84B5" w14:textId="77777777" w:rsidR="00C00755" w:rsidRPr="00F96339" w:rsidRDefault="00C00755" w:rsidP="003A4718">
            <w:r w:rsidRPr="00F96339">
              <w:t>Hladík, J.</w:t>
            </w:r>
          </w:p>
        </w:tc>
        <w:tc>
          <w:tcPr>
            <w:tcW w:w="5880" w:type="dxa"/>
          </w:tcPr>
          <w:p w14:paraId="3F1ED551" w14:textId="77777777" w:rsidR="00C00755" w:rsidRPr="00F96339" w:rsidRDefault="00C00755" w:rsidP="003A4718">
            <w:pPr>
              <w:rPr>
                <w:highlight w:val="yellow"/>
              </w:rPr>
            </w:pPr>
            <w:bookmarkStart w:id="215" w:name="_Hlk118191614"/>
            <w:r w:rsidRPr="00F96339">
              <w:t>Determinanty rozvoje multikulturní kompetence studentů pomáhajících profesí (GPP407/12/P196)</w:t>
            </w:r>
            <w:bookmarkEnd w:id="215"/>
          </w:p>
        </w:tc>
        <w:tc>
          <w:tcPr>
            <w:tcW w:w="851" w:type="dxa"/>
          </w:tcPr>
          <w:p w14:paraId="1CEA5BCB" w14:textId="77777777" w:rsidR="00C00755" w:rsidRPr="00F96339" w:rsidRDefault="00C00755" w:rsidP="003A4718">
            <w:r w:rsidRPr="00F96339">
              <w:t>B/</w:t>
            </w:r>
          </w:p>
          <w:p w14:paraId="65D04CA4" w14:textId="77777777" w:rsidR="00C00755" w:rsidRPr="00F96339" w:rsidRDefault="00C00755" w:rsidP="003A4718">
            <w:r w:rsidRPr="00F96339">
              <w:t>GA ČR</w:t>
            </w:r>
          </w:p>
        </w:tc>
        <w:tc>
          <w:tcPr>
            <w:tcW w:w="936" w:type="dxa"/>
          </w:tcPr>
          <w:p w14:paraId="03191DE0" w14:textId="77777777" w:rsidR="00C00755" w:rsidRPr="00F96339" w:rsidRDefault="00C00755" w:rsidP="003A4718">
            <w:r w:rsidRPr="00F96339">
              <w:t>2012-2014</w:t>
            </w:r>
          </w:p>
        </w:tc>
      </w:tr>
      <w:bookmarkEnd w:id="199"/>
      <w:tr w:rsidR="00C00755" w:rsidRPr="00F96339" w14:paraId="4098A120" w14:textId="77777777" w:rsidTr="003A4718">
        <w:trPr>
          <w:trHeight w:val="318"/>
        </w:trPr>
        <w:tc>
          <w:tcPr>
            <w:tcW w:w="9900" w:type="dxa"/>
            <w:gridSpan w:val="4"/>
            <w:shd w:val="clear" w:color="auto" w:fill="F7CAAC"/>
          </w:tcPr>
          <w:p w14:paraId="775CDD09" w14:textId="77777777" w:rsidR="00C00755" w:rsidRPr="00F96339" w:rsidRDefault="00C00755" w:rsidP="003A4718">
            <w:pPr>
              <w:rPr>
                <w:b/>
              </w:rPr>
            </w:pPr>
          </w:p>
        </w:tc>
      </w:tr>
      <w:tr w:rsidR="00C00755" w:rsidRPr="00F96339" w14:paraId="35ECCE0B" w14:textId="77777777" w:rsidTr="003A4718">
        <w:trPr>
          <w:cantSplit/>
          <w:trHeight w:val="283"/>
        </w:trPr>
        <w:tc>
          <w:tcPr>
            <w:tcW w:w="2233" w:type="dxa"/>
            <w:shd w:val="clear" w:color="auto" w:fill="F7CAAC"/>
          </w:tcPr>
          <w:p w14:paraId="3A6A1008" w14:textId="77777777" w:rsidR="00C00755" w:rsidRPr="00F96339" w:rsidRDefault="00C00755" w:rsidP="003A4718">
            <w:pPr>
              <w:jc w:val="both"/>
              <w:rPr>
                <w:b/>
              </w:rPr>
            </w:pPr>
            <w:r w:rsidRPr="00F96339">
              <w:rPr>
                <w:b/>
              </w:rPr>
              <w:t>Pracoviště praxe</w:t>
            </w:r>
          </w:p>
        </w:tc>
        <w:tc>
          <w:tcPr>
            <w:tcW w:w="5880" w:type="dxa"/>
            <w:shd w:val="clear" w:color="auto" w:fill="F7CAAC"/>
          </w:tcPr>
          <w:p w14:paraId="11F5E0B8" w14:textId="77777777" w:rsidR="00C00755" w:rsidRPr="00F96339" w:rsidRDefault="00C00755" w:rsidP="003A4718">
            <w:pPr>
              <w:jc w:val="both"/>
              <w:rPr>
                <w:b/>
              </w:rPr>
            </w:pPr>
            <w:r w:rsidRPr="00F96339">
              <w:rPr>
                <w:b/>
              </w:rPr>
              <w:t xml:space="preserve">Název či popis projektu uskutečňovaného ve spolupráci s praxí </w:t>
            </w:r>
          </w:p>
        </w:tc>
        <w:tc>
          <w:tcPr>
            <w:tcW w:w="1787" w:type="dxa"/>
            <w:gridSpan w:val="2"/>
            <w:shd w:val="clear" w:color="auto" w:fill="F7CAAC"/>
          </w:tcPr>
          <w:p w14:paraId="20BAB635" w14:textId="77777777" w:rsidR="00C00755" w:rsidRPr="00F96339" w:rsidRDefault="00C00755" w:rsidP="003A4718">
            <w:pPr>
              <w:jc w:val="center"/>
              <w:rPr>
                <w:b/>
                <w:sz w:val="24"/>
              </w:rPr>
            </w:pPr>
            <w:r w:rsidRPr="00F96339">
              <w:rPr>
                <w:b/>
              </w:rPr>
              <w:t>Období</w:t>
            </w:r>
          </w:p>
        </w:tc>
      </w:tr>
      <w:tr w:rsidR="00C00755" w:rsidRPr="00F96339" w14:paraId="0EB78F2A" w14:textId="77777777" w:rsidTr="003A4718">
        <w:tc>
          <w:tcPr>
            <w:tcW w:w="2233" w:type="dxa"/>
          </w:tcPr>
          <w:p w14:paraId="58A95E13" w14:textId="77777777" w:rsidR="00C00755" w:rsidRPr="00F96339" w:rsidRDefault="00C00755" w:rsidP="003A4718"/>
        </w:tc>
        <w:tc>
          <w:tcPr>
            <w:tcW w:w="5880" w:type="dxa"/>
          </w:tcPr>
          <w:p w14:paraId="748AF62F" w14:textId="77777777" w:rsidR="00C00755" w:rsidRPr="00F96339" w:rsidRDefault="00C00755" w:rsidP="003A4718"/>
        </w:tc>
        <w:tc>
          <w:tcPr>
            <w:tcW w:w="1787" w:type="dxa"/>
            <w:gridSpan w:val="2"/>
          </w:tcPr>
          <w:p w14:paraId="12136FE0" w14:textId="77777777" w:rsidR="00C00755" w:rsidRPr="00F96339" w:rsidRDefault="00C00755" w:rsidP="003A4718"/>
        </w:tc>
      </w:tr>
      <w:tr w:rsidR="00C00755" w:rsidRPr="00F96339" w14:paraId="59AE66DF" w14:textId="77777777" w:rsidTr="003A4718">
        <w:tc>
          <w:tcPr>
            <w:tcW w:w="2233" w:type="dxa"/>
          </w:tcPr>
          <w:p w14:paraId="32FBE6DF" w14:textId="77777777" w:rsidR="00C00755" w:rsidRPr="00F96339" w:rsidRDefault="00C00755" w:rsidP="003A4718"/>
        </w:tc>
        <w:tc>
          <w:tcPr>
            <w:tcW w:w="5880" w:type="dxa"/>
          </w:tcPr>
          <w:p w14:paraId="04D4BDBA" w14:textId="77777777" w:rsidR="00C00755" w:rsidRPr="00F96339" w:rsidRDefault="00C00755" w:rsidP="003A4718"/>
        </w:tc>
        <w:tc>
          <w:tcPr>
            <w:tcW w:w="1787" w:type="dxa"/>
            <w:gridSpan w:val="2"/>
          </w:tcPr>
          <w:p w14:paraId="707F2B56" w14:textId="77777777" w:rsidR="00C00755" w:rsidRPr="00F96339" w:rsidRDefault="00C00755" w:rsidP="003A4718"/>
        </w:tc>
      </w:tr>
      <w:tr w:rsidR="00C00755" w:rsidRPr="00F96339" w14:paraId="419F642E" w14:textId="77777777" w:rsidTr="003A4718">
        <w:tc>
          <w:tcPr>
            <w:tcW w:w="2233" w:type="dxa"/>
          </w:tcPr>
          <w:p w14:paraId="12AD50C1" w14:textId="77777777" w:rsidR="00C00755" w:rsidRPr="00F96339" w:rsidRDefault="00C00755" w:rsidP="003A4718"/>
        </w:tc>
        <w:tc>
          <w:tcPr>
            <w:tcW w:w="5880" w:type="dxa"/>
          </w:tcPr>
          <w:p w14:paraId="1DFFCA7E" w14:textId="77777777" w:rsidR="00C00755" w:rsidRPr="00F96339" w:rsidRDefault="00C00755" w:rsidP="003A4718"/>
        </w:tc>
        <w:tc>
          <w:tcPr>
            <w:tcW w:w="1787" w:type="dxa"/>
            <w:gridSpan w:val="2"/>
          </w:tcPr>
          <w:p w14:paraId="7907F719" w14:textId="77777777" w:rsidR="00C00755" w:rsidRPr="00F96339" w:rsidRDefault="00C00755" w:rsidP="003A4718"/>
        </w:tc>
      </w:tr>
      <w:tr w:rsidR="00C00755" w:rsidRPr="00F96339" w14:paraId="2FA66F72" w14:textId="77777777" w:rsidTr="003A4718">
        <w:tc>
          <w:tcPr>
            <w:tcW w:w="9900" w:type="dxa"/>
            <w:gridSpan w:val="4"/>
            <w:shd w:val="clear" w:color="auto" w:fill="F7CAAC"/>
          </w:tcPr>
          <w:p w14:paraId="1AD31A58" w14:textId="77777777" w:rsidR="00C00755" w:rsidRPr="00F96339" w:rsidRDefault="00C00755" w:rsidP="003A4718">
            <w:pPr>
              <w:rPr>
                <w:sz w:val="24"/>
              </w:rPr>
            </w:pPr>
            <w:r w:rsidRPr="00F96339">
              <w:rPr>
                <w:b/>
              </w:rPr>
              <w:t>Odborné aktivity vztahující se k tvůrčí, resp. vědecké a umělecké činnosti vysoké školy, která souvisí se studijním programem</w:t>
            </w:r>
          </w:p>
        </w:tc>
      </w:tr>
      <w:tr w:rsidR="00C00755" w:rsidRPr="00F96339" w14:paraId="1C204758" w14:textId="77777777" w:rsidTr="003A4718">
        <w:trPr>
          <w:trHeight w:val="2422"/>
        </w:trPr>
        <w:tc>
          <w:tcPr>
            <w:tcW w:w="9900" w:type="dxa"/>
            <w:gridSpan w:val="4"/>
            <w:shd w:val="clear" w:color="auto" w:fill="FFFFFF"/>
          </w:tcPr>
          <w:p w14:paraId="1F0E3B36" w14:textId="77777777" w:rsidR="00C00755" w:rsidRPr="00F96339" w:rsidRDefault="00C00755" w:rsidP="003A4718">
            <w:pPr>
              <w:pStyle w:val="Default"/>
              <w:rPr>
                <w:b/>
                <w:bCs/>
                <w:color w:val="auto"/>
                <w:sz w:val="20"/>
                <w:szCs w:val="20"/>
              </w:rPr>
            </w:pPr>
            <w:r w:rsidRPr="00F96339">
              <w:rPr>
                <w:b/>
                <w:bCs/>
                <w:color w:val="auto"/>
                <w:sz w:val="20"/>
                <w:szCs w:val="20"/>
              </w:rPr>
              <w:t>V rámci o</w:t>
            </w:r>
            <w:r w:rsidRPr="00F96339">
              <w:rPr>
                <w:b/>
                <w:color w:val="auto"/>
                <w:sz w:val="20"/>
                <w:szCs w:val="20"/>
              </w:rPr>
              <w:t xml:space="preserve">dborných aktivit vztahujících se k tvůrčí, resp. vědecké a umělecké činnosti vysoké školy, která souvisí se studijním programem Pedagogika, </w:t>
            </w:r>
            <w:r w:rsidRPr="00F96339">
              <w:rPr>
                <w:b/>
                <w:bCs/>
                <w:color w:val="auto"/>
                <w:sz w:val="20"/>
                <w:szCs w:val="20"/>
              </w:rPr>
              <w:t>FHS UTB ve Zlíně uskutečňuje nebo spoluuskutečňuje tyto vědecké konkonference:</w:t>
            </w:r>
          </w:p>
          <w:p w14:paraId="00025572" w14:textId="77777777" w:rsidR="00C00755" w:rsidRPr="00F96339" w:rsidRDefault="00C00755" w:rsidP="00630AC5">
            <w:pPr>
              <w:pStyle w:val="Default"/>
              <w:numPr>
                <w:ilvl w:val="0"/>
                <w:numId w:val="110"/>
              </w:numPr>
              <w:jc w:val="both"/>
              <w:rPr>
                <w:bCs/>
                <w:color w:val="auto"/>
                <w:sz w:val="20"/>
                <w:szCs w:val="20"/>
              </w:rPr>
            </w:pPr>
            <w:bookmarkStart w:id="216" w:name="_Hlk118198072"/>
            <w:r w:rsidRPr="00F96339">
              <w:rPr>
                <w:bCs/>
                <w:color w:val="auto"/>
                <w:sz w:val="20"/>
                <w:szCs w:val="20"/>
              </w:rPr>
              <w:t>11. – 12. 4. 2019 konference ČPDS: Vysokoškolský učitel - vzdělávání, praktiky, pozice</w:t>
            </w:r>
            <w:r>
              <w:rPr>
                <w:bCs/>
                <w:color w:val="auto"/>
                <w:sz w:val="20"/>
                <w:szCs w:val="20"/>
              </w:rPr>
              <w:t>.</w:t>
            </w:r>
          </w:p>
          <w:p w14:paraId="7494AD2F" w14:textId="77777777" w:rsidR="00C00755" w:rsidRPr="00F96339" w:rsidRDefault="00C00755" w:rsidP="00630AC5">
            <w:pPr>
              <w:pStyle w:val="Default"/>
              <w:numPr>
                <w:ilvl w:val="0"/>
                <w:numId w:val="110"/>
              </w:numPr>
              <w:jc w:val="both"/>
              <w:rPr>
                <w:bCs/>
                <w:color w:val="auto"/>
                <w:sz w:val="20"/>
                <w:szCs w:val="20"/>
              </w:rPr>
            </w:pPr>
            <w:r w:rsidRPr="00F96339">
              <w:rPr>
                <w:bCs/>
                <w:color w:val="auto"/>
                <w:sz w:val="20"/>
                <w:szCs w:val="20"/>
              </w:rPr>
              <w:t>28. 11. 2019 Studentská vědecká konference Interní grantové agentury FHS UTB ve Zlíně</w:t>
            </w:r>
            <w:r>
              <w:rPr>
                <w:bCs/>
                <w:color w:val="auto"/>
                <w:sz w:val="20"/>
                <w:szCs w:val="20"/>
              </w:rPr>
              <w:t>.</w:t>
            </w:r>
          </w:p>
          <w:p w14:paraId="06C4DBD1" w14:textId="77777777" w:rsidR="00C00755" w:rsidRPr="00F96339" w:rsidRDefault="00C00755" w:rsidP="00630AC5">
            <w:pPr>
              <w:pStyle w:val="Default"/>
              <w:numPr>
                <w:ilvl w:val="0"/>
                <w:numId w:val="110"/>
              </w:numPr>
              <w:jc w:val="both"/>
              <w:rPr>
                <w:bCs/>
                <w:color w:val="auto"/>
                <w:sz w:val="20"/>
                <w:szCs w:val="20"/>
              </w:rPr>
            </w:pPr>
            <w:r w:rsidRPr="00F96339">
              <w:rPr>
                <w:bCs/>
                <w:color w:val="auto"/>
                <w:sz w:val="20"/>
                <w:szCs w:val="20"/>
              </w:rPr>
              <w:t>12. – 14. 9. 2018 konference ČAPV: Transdisciplinarita v pedagogických vědách</w:t>
            </w:r>
            <w:r>
              <w:rPr>
                <w:bCs/>
                <w:color w:val="auto"/>
                <w:sz w:val="20"/>
                <w:szCs w:val="20"/>
              </w:rPr>
              <w:t>.</w:t>
            </w:r>
          </w:p>
          <w:p w14:paraId="49318604" w14:textId="77777777" w:rsidR="00C00755" w:rsidRPr="00F96339" w:rsidRDefault="00C00755" w:rsidP="00630AC5">
            <w:pPr>
              <w:pStyle w:val="Default"/>
              <w:numPr>
                <w:ilvl w:val="0"/>
                <w:numId w:val="110"/>
              </w:numPr>
              <w:jc w:val="both"/>
              <w:rPr>
                <w:bCs/>
                <w:color w:val="auto"/>
                <w:sz w:val="20"/>
                <w:szCs w:val="20"/>
              </w:rPr>
            </w:pPr>
            <w:r w:rsidRPr="00F96339">
              <w:rPr>
                <w:bCs/>
                <w:color w:val="auto"/>
                <w:sz w:val="20"/>
                <w:szCs w:val="20"/>
              </w:rPr>
              <w:t>25. 10. 2017 Fórum mladých výzkumníků V. (Studentská vědecká konference)</w:t>
            </w:r>
            <w:r>
              <w:rPr>
                <w:bCs/>
                <w:color w:val="auto"/>
                <w:sz w:val="20"/>
                <w:szCs w:val="20"/>
              </w:rPr>
              <w:t>.</w:t>
            </w:r>
          </w:p>
          <w:p w14:paraId="0BEF1DED" w14:textId="77777777" w:rsidR="00C00755" w:rsidRPr="00F96339" w:rsidRDefault="00C00755" w:rsidP="00630AC5">
            <w:pPr>
              <w:pStyle w:val="Default"/>
              <w:numPr>
                <w:ilvl w:val="0"/>
                <w:numId w:val="110"/>
              </w:numPr>
              <w:jc w:val="both"/>
              <w:rPr>
                <w:bCs/>
                <w:color w:val="auto"/>
                <w:sz w:val="20"/>
                <w:szCs w:val="20"/>
              </w:rPr>
            </w:pPr>
            <w:r w:rsidRPr="00F96339">
              <w:rPr>
                <w:bCs/>
                <w:color w:val="auto"/>
                <w:sz w:val="20"/>
                <w:szCs w:val="20"/>
              </w:rPr>
              <w:t>19. 10. 2016 Fórum mladých výzkumníků IV. (Studentská vědecká konference)</w:t>
            </w:r>
            <w:r>
              <w:rPr>
                <w:bCs/>
                <w:color w:val="auto"/>
                <w:sz w:val="20"/>
                <w:szCs w:val="20"/>
              </w:rPr>
              <w:t>.</w:t>
            </w:r>
          </w:p>
          <w:p w14:paraId="6F5BB1BC" w14:textId="77777777" w:rsidR="00C00755" w:rsidRPr="00F96339" w:rsidRDefault="00C00755" w:rsidP="00630AC5">
            <w:pPr>
              <w:pStyle w:val="Default"/>
              <w:numPr>
                <w:ilvl w:val="0"/>
                <w:numId w:val="110"/>
              </w:numPr>
              <w:jc w:val="both"/>
              <w:rPr>
                <w:bCs/>
                <w:color w:val="auto"/>
                <w:sz w:val="20"/>
                <w:szCs w:val="20"/>
              </w:rPr>
            </w:pPr>
            <w:r w:rsidRPr="00F96339">
              <w:rPr>
                <w:bCs/>
                <w:color w:val="auto"/>
                <w:sz w:val="20"/>
                <w:szCs w:val="20"/>
              </w:rPr>
              <w:t>26. - 27. 3. 2015 Nové výzvy pro předškolní pedagogiku (odborná konference s mezinárodní účastí, vystoupení ministryně školství, mládeže a tělovýchovy Kateřiny Valachové)</w:t>
            </w:r>
            <w:r>
              <w:rPr>
                <w:bCs/>
                <w:color w:val="auto"/>
                <w:sz w:val="20"/>
                <w:szCs w:val="20"/>
              </w:rPr>
              <w:t>.</w:t>
            </w:r>
          </w:p>
          <w:p w14:paraId="2BBE72AF" w14:textId="77777777" w:rsidR="00C00755" w:rsidRPr="00F96339" w:rsidRDefault="00C00755" w:rsidP="00630AC5">
            <w:pPr>
              <w:pStyle w:val="Default"/>
              <w:numPr>
                <w:ilvl w:val="0"/>
                <w:numId w:val="110"/>
              </w:numPr>
              <w:jc w:val="both"/>
              <w:rPr>
                <w:bCs/>
                <w:color w:val="auto"/>
                <w:sz w:val="20"/>
                <w:szCs w:val="20"/>
              </w:rPr>
            </w:pPr>
            <w:r w:rsidRPr="00F96339">
              <w:rPr>
                <w:bCs/>
                <w:color w:val="auto"/>
                <w:sz w:val="20"/>
                <w:szCs w:val="20"/>
              </w:rPr>
              <w:t>5. 11. 2015 Fórum mladých výzkumníků III. (Studentská vědecká konference)</w:t>
            </w:r>
            <w:r>
              <w:rPr>
                <w:bCs/>
                <w:color w:val="auto"/>
                <w:sz w:val="20"/>
                <w:szCs w:val="20"/>
              </w:rPr>
              <w:t>.</w:t>
            </w:r>
          </w:p>
          <w:p w14:paraId="444260F1" w14:textId="77777777" w:rsidR="00C00755" w:rsidRPr="00F96339" w:rsidRDefault="00C00755" w:rsidP="00630AC5">
            <w:pPr>
              <w:pStyle w:val="Default"/>
              <w:numPr>
                <w:ilvl w:val="0"/>
                <w:numId w:val="110"/>
              </w:numPr>
              <w:jc w:val="both"/>
              <w:rPr>
                <w:bCs/>
                <w:color w:val="auto"/>
                <w:sz w:val="20"/>
                <w:szCs w:val="20"/>
              </w:rPr>
            </w:pPr>
            <w:bookmarkStart w:id="217" w:name="_Hlk118198063"/>
            <w:bookmarkEnd w:id="216"/>
            <w:r w:rsidRPr="00F96339">
              <w:rPr>
                <w:bCs/>
                <w:color w:val="auto"/>
                <w:sz w:val="20"/>
                <w:szCs w:val="20"/>
              </w:rPr>
              <w:t>6. -7. 12. 2012 Mezinárodní konference Študentské fórum XIII. s názvem Metodologické otázky tvorby študentských a doktorandských výskumných projektov ve spolupráci s Občianským združením Výchova – Veda – Vzdelávanie – Výskum, Velké Bílovice</w:t>
            </w:r>
            <w:r>
              <w:rPr>
                <w:bCs/>
                <w:color w:val="auto"/>
                <w:sz w:val="20"/>
                <w:szCs w:val="20"/>
              </w:rPr>
              <w:t>.</w:t>
            </w:r>
          </w:p>
          <w:bookmarkEnd w:id="217"/>
          <w:p w14:paraId="66426A84" w14:textId="77777777" w:rsidR="0016491C" w:rsidRDefault="0016491C" w:rsidP="003A4718">
            <w:pPr>
              <w:pStyle w:val="Normlnweb"/>
              <w:spacing w:before="0" w:beforeAutospacing="0" w:after="120" w:afterAutospacing="0"/>
              <w:jc w:val="both"/>
              <w:rPr>
                <w:b/>
                <w:bCs/>
                <w:sz w:val="20"/>
                <w:szCs w:val="20"/>
              </w:rPr>
            </w:pPr>
          </w:p>
          <w:p w14:paraId="418DCE53" w14:textId="3E8743D7" w:rsidR="00C00755" w:rsidRPr="00A1340F" w:rsidRDefault="00C00755" w:rsidP="003A4718">
            <w:pPr>
              <w:pStyle w:val="Normlnweb"/>
              <w:spacing w:before="0" w:beforeAutospacing="0" w:after="120" w:afterAutospacing="0"/>
              <w:jc w:val="both"/>
              <w:rPr>
                <w:b/>
                <w:bCs/>
                <w:sz w:val="20"/>
                <w:szCs w:val="20"/>
              </w:rPr>
            </w:pPr>
            <w:r w:rsidRPr="00A1340F">
              <w:rPr>
                <w:b/>
                <w:bCs/>
                <w:sz w:val="20"/>
                <w:szCs w:val="20"/>
              </w:rPr>
              <w:lastRenderedPageBreak/>
              <w:t xml:space="preserve">Časopis sociální pedagogika </w:t>
            </w:r>
          </w:p>
          <w:p w14:paraId="783118A5" w14:textId="77777777" w:rsidR="00C00755" w:rsidRPr="00A1340F" w:rsidRDefault="00C00755" w:rsidP="003A4718">
            <w:pPr>
              <w:pStyle w:val="Normlnweb"/>
              <w:spacing w:before="0" w:beforeAutospacing="0" w:after="120" w:afterAutospacing="0"/>
              <w:jc w:val="both"/>
              <w:rPr>
                <w:sz w:val="20"/>
                <w:szCs w:val="20"/>
              </w:rPr>
            </w:pPr>
            <w:r w:rsidRPr="00F96339">
              <w:rPr>
                <w:bCs/>
                <w:sz w:val="20"/>
                <w:szCs w:val="20"/>
              </w:rPr>
              <w:t xml:space="preserve">FHS UTB ve Zlíně </w:t>
            </w:r>
            <w:bookmarkStart w:id="218" w:name="_Hlk118198121"/>
            <w:r w:rsidRPr="00F96339">
              <w:rPr>
                <w:bCs/>
                <w:sz w:val="20"/>
                <w:szCs w:val="20"/>
              </w:rPr>
              <w:t xml:space="preserve">rovněž od roku 2013 vydává </w:t>
            </w:r>
            <w:r w:rsidRPr="00F96339">
              <w:rPr>
                <w:b/>
                <w:bCs/>
                <w:sz w:val="20"/>
                <w:szCs w:val="20"/>
              </w:rPr>
              <w:t>časopis So</w:t>
            </w:r>
            <w:r>
              <w:rPr>
                <w:b/>
                <w:bCs/>
                <w:sz w:val="20"/>
                <w:szCs w:val="20"/>
              </w:rPr>
              <w:t>c</w:t>
            </w:r>
            <w:r w:rsidRPr="00F96339">
              <w:rPr>
                <w:b/>
                <w:bCs/>
                <w:sz w:val="20"/>
                <w:szCs w:val="20"/>
              </w:rPr>
              <w:t>iální pedagogika / Social Education</w:t>
            </w:r>
            <w:r w:rsidRPr="00F96339">
              <w:rPr>
                <w:bCs/>
                <w:sz w:val="20"/>
                <w:szCs w:val="20"/>
              </w:rPr>
              <w:t xml:space="preserve"> (SocEd). Jedná se o recenzovaný odborný časopis typu peer-reviewed, který je publikován za účelem podpory výměny informací mezi odborníky v oblasti sociální pedagogiky</w:t>
            </w:r>
            <w:r w:rsidRPr="00A1340F">
              <w:rPr>
                <w:bCs/>
                <w:sz w:val="20"/>
                <w:szCs w:val="20"/>
              </w:rPr>
              <w:t xml:space="preserve">.  </w:t>
            </w:r>
            <w:r w:rsidRPr="00A1340F">
              <w:rPr>
                <w:sz w:val="20"/>
                <w:szCs w:val="20"/>
              </w:rPr>
              <w:t>Časopis je platformou pro rozvoj sociální pedagogiky jako vědní disciplíny. Uveřejňuje teoretické a empirické studie o probíhajících a ukončených výzkumech, recenze knih a informace o vědeckých aktivitách z oblasti sociální pedagogiky.</w:t>
            </w:r>
          </w:p>
          <w:p w14:paraId="0E8B719F" w14:textId="77777777" w:rsidR="00C00755" w:rsidRPr="00A1340F" w:rsidRDefault="00C00755" w:rsidP="003A4718">
            <w:pPr>
              <w:spacing w:after="120"/>
              <w:jc w:val="both"/>
            </w:pPr>
            <w:r w:rsidRPr="00A1340F">
              <w:t>Časopis pojímá sociální pedagogiku v širokém rámci jako oblast zkoumající sociální aspekty výchovy a rozvoje dětí, mládeže a dospělých. Sociální pedagogika je interdisciplinární věda, která spolupracuje se širokým spektrem dalších disciplín. Pokud jde o studie, časopis je otevřen různým teoretickým koncepcím a metodologickým preferencím (kvantitativní, kvalitativní, smíšený design), pokud přinášejí nové výsledky a zajímavé pohledy.</w:t>
            </w:r>
          </w:p>
          <w:p w14:paraId="1692A805" w14:textId="77777777" w:rsidR="00C00755" w:rsidRPr="00A1340F" w:rsidRDefault="00C00755" w:rsidP="003A4718">
            <w:pPr>
              <w:spacing w:after="120"/>
              <w:jc w:val="both"/>
            </w:pPr>
            <w:r w:rsidRPr="00A1340F">
              <w:t>Časopis je umístěný na Seznamu recenzovaných neimpaktovaných periodik vydávaných v ČR a dále je zařazený v následujících databázích: ERIH PLUS, Educational Research Abstracts Online ERA (Taylor &amp; Francis), EBSCO Education Source, CEJSH, ProQuest Education Journals, ProQuest Social Science Journals, Ulrich’s Periodicals Directory, Google Scholar, SSRN, DOAJ, ROAD, SHERPA/RoMEO, EuroPub, The Keepers Registry, ResearchGate, Academia.edu, Academic Resource Index, CEEOL, OAJI, ICI Index Copernicus International a v SIS databázi. Střednědobým cílem je indexování časopisu v databázi Scopus a Thomson Reuters Emerging Sources Citation Index (ESCI). Časopis poskytuje DOI, Similarity Check a CrossMark (CrossRef) k recenzovaným textům.</w:t>
            </w:r>
          </w:p>
          <w:bookmarkEnd w:id="218"/>
          <w:p w14:paraId="134497B1" w14:textId="77777777" w:rsidR="00C00755" w:rsidRPr="00F96339" w:rsidRDefault="00C00755" w:rsidP="003A4718">
            <w:pPr>
              <w:rPr>
                <w:b/>
              </w:rPr>
            </w:pPr>
          </w:p>
          <w:p w14:paraId="497C2CE7" w14:textId="77777777" w:rsidR="00C00755" w:rsidRPr="00F96339" w:rsidRDefault="00C00755" w:rsidP="003A4718">
            <w:pPr>
              <w:rPr>
                <w:b/>
              </w:rPr>
            </w:pPr>
            <w:r w:rsidRPr="00F96339">
              <w:rPr>
                <w:b/>
              </w:rPr>
              <w:t xml:space="preserve">Pro podporu tvůrčí činnosti a rovzvoj lidských zdrojů v oblasti zajišťování doktorských studijních programů na FHS UTB ve Zlíně byly v posledních letetch uskutečněny </w:t>
            </w:r>
            <w:r>
              <w:rPr>
                <w:b/>
              </w:rPr>
              <w:t xml:space="preserve">vzdělávací workshopy, školení, stáže a výzkumné poby prostřednictvím následujících </w:t>
            </w:r>
            <w:r w:rsidRPr="00F96339">
              <w:rPr>
                <w:b/>
              </w:rPr>
              <w:t>podpůrn</w:t>
            </w:r>
            <w:r>
              <w:rPr>
                <w:b/>
              </w:rPr>
              <w:t xml:space="preserve">ých </w:t>
            </w:r>
            <w:r w:rsidRPr="00F96339">
              <w:rPr>
                <w:b/>
              </w:rPr>
              <w:t>projekt</w:t>
            </w:r>
            <w:r>
              <w:rPr>
                <w:b/>
              </w:rPr>
              <w:t>ů</w:t>
            </w:r>
            <w:r w:rsidRPr="00F96339">
              <w:rPr>
                <w:b/>
              </w:rPr>
              <w:t xml:space="preserve"> z Evropských strukturálních fondů:</w:t>
            </w:r>
          </w:p>
          <w:p w14:paraId="3BD37E53" w14:textId="77777777" w:rsidR="00C00755" w:rsidRPr="00F96339" w:rsidRDefault="00C00755" w:rsidP="00630AC5">
            <w:pPr>
              <w:pStyle w:val="Odstavecseseznamem"/>
              <w:numPr>
                <w:ilvl w:val="0"/>
                <w:numId w:val="111"/>
              </w:numPr>
            </w:pPr>
            <w:r w:rsidRPr="00F96339">
              <w:t>Juniorské granty UTB ve Zlíně (CZ.02.2.69/0.0/0.0/19_073/0016941)</w:t>
            </w:r>
            <w:r>
              <w:t>.</w:t>
            </w:r>
          </w:p>
          <w:p w14:paraId="3BA1F8EA" w14:textId="77777777" w:rsidR="00C00755" w:rsidRPr="00F96339" w:rsidRDefault="00C00755" w:rsidP="00630AC5">
            <w:pPr>
              <w:pStyle w:val="Odstavecseseznamem"/>
              <w:numPr>
                <w:ilvl w:val="0"/>
                <w:numId w:val="111"/>
              </w:numPr>
            </w:pPr>
            <w:r w:rsidRPr="00F96339">
              <w:t>Fakultní učitel jako facilitátor kvalitní přípravy budoucích učitelů mateřských škol a 1. stupně ZŠ (CZ.02.3.68/0.0/0.0/19_068/0015923)</w:t>
            </w:r>
            <w:r>
              <w:t>.</w:t>
            </w:r>
          </w:p>
          <w:p w14:paraId="4FD6FCC7" w14:textId="77777777" w:rsidR="00C00755" w:rsidRPr="00F96339" w:rsidRDefault="00C00755" w:rsidP="00630AC5">
            <w:pPr>
              <w:pStyle w:val="Odstavecseseznamem"/>
              <w:numPr>
                <w:ilvl w:val="0"/>
                <w:numId w:val="111"/>
              </w:numPr>
            </w:pPr>
            <w:r w:rsidRPr="00F96339">
              <w:t>DUO UTB: Strategický projekt UTB ve Zlíně II. (CZ.02.2.69/0.0/0.0/18_056/0012951)</w:t>
            </w:r>
            <w:r>
              <w:t>.</w:t>
            </w:r>
          </w:p>
          <w:p w14:paraId="05AC3AFC" w14:textId="77777777" w:rsidR="00C00755" w:rsidRPr="00F96339" w:rsidRDefault="00C00755" w:rsidP="00630AC5">
            <w:pPr>
              <w:pStyle w:val="Odstavecseseznamem"/>
              <w:numPr>
                <w:ilvl w:val="0"/>
                <w:numId w:val="111"/>
              </w:numPr>
            </w:pPr>
            <w:r w:rsidRPr="00F96339">
              <w:t>Institucionální kvalita a rozvoj strategie vědy na UTB ve Zlíně (CZ.02.2.69/0.0/0.0/18_054/0014623)</w:t>
            </w:r>
            <w:r>
              <w:t>.</w:t>
            </w:r>
          </w:p>
          <w:p w14:paraId="3B5F7D1C" w14:textId="77777777" w:rsidR="00C00755" w:rsidRPr="00F96339" w:rsidRDefault="00C00755" w:rsidP="00630AC5">
            <w:pPr>
              <w:pStyle w:val="Odstavecseseznamem"/>
              <w:numPr>
                <w:ilvl w:val="0"/>
                <w:numId w:val="111"/>
              </w:numPr>
            </w:pPr>
            <w:r w:rsidRPr="00F96339">
              <w:t>Rozvoj studijního prostředí na UTB ve Zlíně (CZ.02.2.67/0.0/0.0/17_044/0008536)</w:t>
            </w:r>
            <w:r>
              <w:t>.</w:t>
            </w:r>
          </w:p>
          <w:p w14:paraId="594F716A" w14:textId="77777777" w:rsidR="00C00755" w:rsidRPr="00F96339" w:rsidRDefault="00C00755" w:rsidP="00630AC5">
            <w:pPr>
              <w:pStyle w:val="Odstavecseseznamem"/>
              <w:numPr>
                <w:ilvl w:val="0"/>
                <w:numId w:val="111"/>
              </w:numPr>
            </w:pPr>
            <w:r w:rsidRPr="00F96339">
              <w:t>Strategický projekt UTB ve Zlíně (CZ.02.2.69/0.0/0.0/16_015/0002204)</w:t>
            </w:r>
            <w:r>
              <w:t>.</w:t>
            </w:r>
          </w:p>
          <w:p w14:paraId="57BECBF8" w14:textId="77777777" w:rsidR="00C00755" w:rsidRPr="00F96339" w:rsidRDefault="00C00755" w:rsidP="00630AC5">
            <w:pPr>
              <w:pStyle w:val="Odstavecseseznamem"/>
              <w:numPr>
                <w:ilvl w:val="0"/>
                <w:numId w:val="111"/>
              </w:numPr>
            </w:pPr>
            <w:r w:rsidRPr="00F96339">
              <w:t>Mezinárodní mobilita výzkumných pracovníků UTB ve Zlíně (CZ.02.2.69/0.0/0.0/16_027/0008464)</w:t>
            </w:r>
            <w:r>
              <w:t>.</w:t>
            </w:r>
          </w:p>
          <w:p w14:paraId="4DA3C87A" w14:textId="77777777" w:rsidR="00C00755" w:rsidRPr="00F96339" w:rsidRDefault="00C00755" w:rsidP="00630AC5">
            <w:pPr>
              <w:pStyle w:val="Odstavecseseznamem"/>
              <w:numPr>
                <w:ilvl w:val="0"/>
                <w:numId w:val="111"/>
              </w:numPr>
            </w:pPr>
            <w:r w:rsidRPr="00F96339">
              <w:t>Mezinárodní mobilita výzkumných pracovníků UTB ve Zlíně II (CZ.02.2.69/0.0/0.0/18_053/0017879)</w:t>
            </w:r>
            <w:r>
              <w:t>.</w:t>
            </w:r>
          </w:p>
          <w:p w14:paraId="1F4ED2EE" w14:textId="77777777" w:rsidR="00C00755" w:rsidRPr="00F96339" w:rsidRDefault="00C00755" w:rsidP="003A4718"/>
          <w:p w14:paraId="2DFEA970" w14:textId="77777777" w:rsidR="00C00755" w:rsidRPr="00F96339" w:rsidRDefault="00C00755" w:rsidP="003A4718">
            <w:pPr>
              <w:rPr>
                <w:b/>
              </w:rPr>
            </w:pPr>
            <w:r w:rsidRPr="00F96339">
              <w:rPr>
                <w:b/>
              </w:rPr>
              <w:t>Mimo to byly pro rozvoj dovedností doktorandů a začínajících výzkumníků uskutečněny následující vzdělávací a podpůrné aktvity:</w:t>
            </w:r>
          </w:p>
          <w:p w14:paraId="1DB6F146" w14:textId="77777777" w:rsidR="00C00755" w:rsidRPr="00F96339" w:rsidRDefault="00C00755" w:rsidP="00630AC5">
            <w:pPr>
              <w:pStyle w:val="Odstavecseseznamem"/>
              <w:numPr>
                <w:ilvl w:val="0"/>
                <w:numId w:val="112"/>
              </w:numPr>
            </w:pPr>
            <w:r w:rsidRPr="00F96339">
              <w:t>2020: cyklus přednášek Etika publikování</w:t>
            </w:r>
            <w:r>
              <w:t>.</w:t>
            </w:r>
          </w:p>
          <w:p w14:paraId="0E52DE21" w14:textId="77777777" w:rsidR="00C00755" w:rsidRPr="00F96339" w:rsidRDefault="00C00755" w:rsidP="00630AC5">
            <w:pPr>
              <w:pStyle w:val="Odstavecseseznamem"/>
              <w:numPr>
                <w:ilvl w:val="0"/>
                <w:numId w:val="112"/>
              </w:numPr>
            </w:pPr>
            <w:r w:rsidRPr="00F96339">
              <w:t>Pravidelné workshopy zaměřené na metodologii výzkumu (v rámci Strategického projektu UTB ve Zlíně)</w:t>
            </w:r>
            <w:r>
              <w:t>.</w:t>
            </w:r>
          </w:p>
        </w:tc>
      </w:tr>
      <w:tr w:rsidR="00C00755" w:rsidRPr="00F96339" w14:paraId="328EE852" w14:textId="77777777" w:rsidTr="003A4718">
        <w:trPr>
          <w:trHeight w:val="306"/>
        </w:trPr>
        <w:tc>
          <w:tcPr>
            <w:tcW w:w="9900" w:type="dxa"/>
            <w:gridSpan w:val="4"/>
            <w:shd w:val="clear" w:color="auto" w:fill="F7CAAC"/>
            <w:vAlign w:val="center"/>
          </w:tcPr>
          <w:p w14:paraId="1D5DCD05" w14:textId="77777777" w:rsidR="00C00755" w:rsidRPr="00F96339" w:rsidRDefault="00C00755" w:rsidP="003A4718">
            <w:pPr>
              <w:rPr>
                <w:b/>
              </w:rPr>
            </w:pPr>
            <w:r w:rsidRPr="00F96339">
              <w:rPr>
                <w:b/>
              </w:rPr>
              <w:lastRenderedPageBreak/>
              <w:t>Informace o spolupráci s praxí vztahující se ke studijnímu programu</w:t>
            </w:r>
          </w:p>
        </w:tc>
      </w:tr>
      <w:tr w:rsidR="00C00755" w:rsidRPr="00F96339" w14:paraId="7AE0868D" w14:textId="77777777" w:rsidTr="003A4718">
        <w:trPr>
          <w:trHeight w:val="1700"/>
        </w:trPr>
        <w:tc>
          <w:tcPr>
            <w:tcW w:w="9900" w:type="dxa"/>
            <w:gridSpan w:val="4"/>
            <w:shd w:val="clear" w:color="auto" w:fill="FFFFFF"/>
          </w:tcPr>
          <w:p w14:paraId="2F7371C6" w14:textId="77777777" w:rsidR="00C00755" w:rsidRPr="00F96339" w:rsidRDefault="00C00755" w:rsidP="003A4718">
            <w:pPr>
              <w:rPr>
                <w:b/>
              </w:rPr>
            </w:pPr>
          </w:p>
        </w:tc>
      </w:tr>
    </w:tbl>
    <w:p w14:paraId="1296D652" w14:textId="77777777" w:rsidR="00C00755" w:rsidRDefault="00C00755" w:rsidP="00C00755"/>
    <w:p w14:paraId="3FA8CE72" w14:textId="77777777" w:rsidR="00C00755" w:rsidRDefault="00C00755" w:rsidP="00C00755"/>
    <w:p w14:paraId="4A04D044" w14:textId="77777777" w:rsidR="00C00755" w:rsidRPr="00873661" w:rsidRDefault="00C00755" w:rsidP="00C00755">
      <w:r w:rsidRPr="00873661">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9859"/>
      </w:tblGrid>
      <w:tr w:rsidR="00C00755" w:rsidRPr="00873661" w14:paraId="3C2237D6" w14:textId="77777777" w:rsidTr="003A4718">
        <w:tc>
          <w:tcPr>
            <w:tcW w:w="9859" w:type="dxa"/>
            <w:tcBorders>
              <w:bottom w:val="double" w:sz="4" w:space="0" w:color="auto"/>
            </w:tcBorders>
            <w:shd w:val="clear" w:color="auto" w:fill="BDD6EE"/>
          </w:tcPr>
          <w:p w14:paraId="35B6AD46" w14:textId="77777777" w:rsidR="00C00755" w:rsidRPr="00873661" w:rsidRDefault="00C00755" w:rsidP="003A4718">
            <w:pPr>
              <w:jc w:val="both"/>
              <w:rPr>
                <w:b/>
                <w:sz w:val="28"/>
              </w:rPr>
            </w:pPr>
            <w:r w:rsidRPr="00873661">
              <w:lastRenderedPageBreak/>
              <w:br w:type="page"/>
            </w:r>
            <w:r w:rsidRPr="00873661">
              <w:rPr>
                <w:b/>
                <w:sz w:val="28"/>
              </w:rPr>
              <w:t>C-III – Informační zabezpečení studijního programu</w:t>
            </w:r>
          </w:p>
        </w:tc>
      </w:tr>
      <w:tr w:rsidR="00C00755" w:rsidRPr="00873661" w14:paraId="28922B02" w14:textId="77777777" w:rsidTr="003A4718">
        <w:trPr>
          <w:trHeight w:val="283"/>
        </w:trPr>
        <w:tc>
          <w:tcPr>
            <w:tcW w:w="9859" w:type="dxa"/>
            <w:tcBorders>
              <w:top w:val="single" w:sz="2" w:space="0" w:color="auto"/>
              <w:left w:val="single" w:sz="2" w:space="0" w:color="auto"/>
              <w:bottom w:val="single" w:sz="2" w:space="0" w:color="auto"/>
              <w:right w:val="single" w:sz="2" w:space="0" w:color="auto"/>
            </w:tcBorders>
            <w:shd w:val="clear" w:color="auto" w:fill="F7CAAC"/>
            <w:vAlign w:val="center"/>
          </w:tcPr>
          <w:p w14:paraId="07C4EBAE" w14:textId="77777777" w:rsidR="00C00755" w:rsidRPr="00873661" w:rsidRDefault="00C00755" w:rsidP="003A4718">
            <w:r w:rsidRPr="00873661">
              <w:rPr>
                <w:b/>
              </w:rPr>
              <w:t xml:space="preserve">Název a stručný popis studijního informačního systému </w:t>
            </w:r>
          </w:p>
        </w:tc>
      </w:tr>
      <w:tr w:rsidR="00C00755" w:rsidRPr="00873661" w14:paraId="3A3E724D" w14:textId="77777777" w:rsidTr="003A4718">
        <w:trPr>
          <w:trHeight w:val="2268"/>
        </w:trPr>
        <w:tc>
          <w:tcPr>
            <w:tcW w:w="9859" w:type="dxa"/>
            <w:tcBorders>
              <w:top w:val="single" w:sz="2" w:space="0" w:color="auto"/>
              <w:left w:val="single" w:sz="2" w:space="0" w:color="auto"/>
              <w:bottom w:val="single" w:sz="2" w:space="0" w:color="auto"/>
              <w:right w:val="single" w:sz="2" w:space="0" w:color="auto"/>
            </w:tcBorders>
          </w:tcPr>
          <w:p w14:paraId="0A88B96E" w14:textId="77777777" w:rsidR="00C00755" w:rsidRPr="00A93AB4" w:rsidRDefault="00C00755" w:rsidP="003A4718">
            <w:pPr>
              <w:tabs>
                <w:tab w:val="left" w:pos="2835"/>
              </w:tabs>
              <w:spacing w:after="120"/>
              <w:jc w:val="both"/>
            </w:pPr>
            <w:r w:rsidRPr="00A93AB4">
              <w:t>UTB ve Zlíně má vybudován funkční informační systém a komunikační prostředky, které zajišťují přístup k přesným a srozumitelným informacím o studijních programech, pravidlech studia a požadavcích spojených se studiem. UTB ve Zlíně má s ohledem na to funkční informační systém studijní agendy IS/STAG, který používá od roku 2003. Tvůrcem IS/STAG je ZČU v Plzni a v současné době systém využívá 11 VVŠ v ČR. Informační systém IS/STAG pokrývá funkce od přijímacího řízení až po vydání diplomů, eviduje studenty prezenční a kombinované formy studia, studenty celoživotního vzdělávání a účastníky U3V. Informační systém studijní agendy IS/STAG poskytuje studentům (i uchazečům o studium) přesné a srozumitelné informace o studijních programech strukturovanou formou s uvedením všech potřebných údajů včetně vzdělávacích cílů. U odpovídajících studijních plánů mají studenti k dispozici kromě popisných údajů také přehlednou vizualizaci rozdělenou na jednotlivé semestry celého studia, s barevným rozlišením povinných, povinně volitelných a výběrových předmětů a jejich stručný popis obsahující název předmětu, kreditové ohodnocení, vyučovací rozsah a zakončení předmětu. Proklikem na sylabus pak studenti získají detailní popisy jednotlivých předmětů včetně cílů (anotace), požadavků na studenta, obsahu předmětu, vyučovacích a hodnotících metod, získaných odborných znalostí a dovedností. Všichni studenti mají umožněn dálkový, časově neomezený přístup k informacím studijní agendy IS/STAG prostřednictvím portálového rozhraní.</w:t>
            </w:r>
            <w:r w:rsidRPr="00A93AB4">
              <w:rPr>
                <w:rStyle w:val="Znakapoznpodarou"/>
              </w:rPr>
              <w:footnoteReference w:id="1"/>
            </w:r>
            <w:r w:rsidRPr="00A93AB4">
              <w:t xml:space="preserve"> Kromě vlastních zařízení s využitím kvalitní a rozsáhlé bezdrátové infrastruktury vybudované ve všech univerzitních objektech, mohou studenti využívat k přístupu počítačové učebny fakult a studovny v moderní knihovně, která nabízí 250 klientských stanic s dostupností od 8 do 20 hodin v pracovních dnech, od 8 do 14 hodin v sobotu. Prostřednictvím webových stránek UTB ve Zlíně mají studenti a uchazeči o studium přístup k přesným a přesným a srozumitelným informacím o pravidlech studia a požadavcích spojených se studiem, které jsou součástí norem UTB ve Zlíně</w:t>
            </w:r>
            <w:r w:rsidRPr="00A93AB4">
              <w:rPr>
                <w:rStyle w:val="Znakapoznpodarou"/>
              </w:rPr>
              <w:footnoteReference w:id="2"/>
            </w:r>
            <w:r w:rsidRPr="00A93AB4">
              <w:t>, případně které jsou součástí norem některé z fakult UTB ve Zlíně.</w:t>
            </w:r>
            <w:r w:rsidRPr="00A93AB4">
              <w:rPr>
                <w:rStyle w:val="Znakapoznpodarou"/>
              </w:rPr>
              <w:footnoteReference w:id="3"/>
            </w:r>
            <w:r w:rsidRPr="00A93AB4">
              <w:t xml:space="preserve"> Na webových stránkách UTB jsou rovněž k dispozici veškeré relevantní informace týkající se informačních a poradenských služeb souvisejících se studiem a možností uplatnění absolventů studijních programů v praxi. Ty jsou poskytovány jak „Job centrem UTB“</w:t>
            </w:r>
            <w:r w:rsidRPr="00A93AB4">
              <w:rPr>
                <w:rStyle w:val="Znakapoznpodarou"/>
              </w:rPr>
              <w:footnoteReference w:id="4"/>
            </w:r>
            <w:r w:rsidRPr="00A93AB4">
              <w:t>, které bylo pro tuto činnost specializovaně zřízeno, tak jeho portálem s nabídkami pracovních příležitostí, stáží a brigád.</w:t>
            </w:r>
            <w:r w:rsidRPr="00A93AB4">
              <w:rPr>
                <w:rStyle w:val="Znakapoznpodarou"/>
              </w:rPr>
              <w:footnoteReference w:id="5"/>
            </w:r>
            <w:r w:rsidRPr="00A93AB4">
              <w:t xml:space="preserve"> V rámci Job centra UTB také působí Akademická poradna UTB, která má svůj vlastní informační modul.</w:t>
            </w:r>
            <w:r w:rsidRPr="00A93AB4">
              <w:rPr>
                <w:rStyle w:val="Znakapoznpodarou"/>
              </w:rPr>
              <w:footnoteReference w:id="6"/>
            </w:r>
          </w:p>
        </w:tc>
      </w:tr>
      <w:tr w:rsidR="00C00755" w:rsidRPr="00873661" w14:paraId="716A9E95" w14:textId="77777777" w:rsidTr="003A4718">
        <w:trPr>
          <w:trHeight w:val="283"/>
        </w:trPr>
        <w:tc>
          <w:tcPr>
            <w:tcW w:w="9859" w:type="dxa"/>
            <w:shd w:val="clear" w:color="auto" w:fill="F7CAAC"/>
            <w:vAlign w:val="center"/>
          </w:tcPr>
          <w:p w14:paraId="08B3B670" w14:textId="77777777" w:rsidR="00C00755" w:rsidRPr="00873661" w:rsidRDefault="00C00755" w:rsidP="003A4718">
            <w:pPr>
              <w:rPr>
                <w:b/>
              </w:rPr>
            </w:pPr>
            <w:r w:rsidRPr="00873661">
              <w:rPr>
                <w:b/>
              </w:rPr>
              <w:t>Přístup ke studijní literatuře</w:t>
            </w:r>
          </w:p>
        </w:tc>
      </w:tr>
      <w:tr w:rsidR="00C00755" w:rsidRPr="00873661" w14:paraId="20EA6A42" w14:textId="77777777" w:rsidTr="003A4718">
        <w:trPr>
          <w:trHeight w:val="416"/>
        </w:trPr>
        <w:tc>
          <w:tcPr>
            <w:tcW w:w="9859" w:type="dxa"/>
          </w:tcPr>
          <w:p w14:paraId="2252A74D" w14:textId="77777777" w:rsidR="00C00755" w:rsidRPr="002D768D" w:rsidRDefault="00C00755" w:rsidP="003A4718">
            <w:pPr>
              <w:tabs>
                <w:tab w:val="left" w:pos="2835"/>
              </w:tabs>
              <w:spacing w:after="120"/>
              <w:jc w:val="both"/>
            </w:pPr>
            <w:bookmarkStart w:id="219" w:name="_Hlk118190984"/>
            <w:r w:rsidRPr="002D768D">
              <w:t>UTB ve Zlíně disponuje moderním a rozsáhlým systémem elektronických zdrojů určených ke vzdělávací a tvůrčí činnosti, stejně jako odpovídajícími knihovními službami. Všechny služby knihoven a elektronické zdroje pro výuku jsou s přihlédnutím k typu a případnému profilu studijního programu dostatečné a dostupné studentům a akademickým pracovníkům.</w:t>
            </w:r>
          </w:p>
          <w:p w14:paraId="57E90179" w14:textId="77777777" w:rsidR="00C00755" w:rsidRPr="00873661" w:rsidRDefault="00C00755" w:rsidP="003A4718">
            <w:pPr>
              <w:pStyle w:val="Default"/>
              <w:spacing w:after="120"/>
              <w:jc w:val="both"/>
              <w:rPr>
                <w:sz w:val="20"/>
                <w:szCs w:val="20"/>
              </w:rPr>
            </w:pPr>
            <w:r w:rsidRPr="00A93AB4">
              <w:rPr>
                <w:color w:val="auto"/>
                <w:sz w:val="20"/>
                <w:szCs w:val="20"/>
              </w:rPr>
              <w:t>Informační zdroje a informační služby pro všechny studijní programy realizované na UTB ve Zlíně zabezpečuje centrálně Knihovna UTB (dále jen „knihovna“). Ta sídlí v moderních prostorách Univerzitního centra a je navštěvována studenty a pedagogy ze všech fakult, ale i čtenáři z řad odborné veřejnosti, neboť se jedná o největší univerzální odbornou knihovnu ve Zlínském kraji. Kromě centrálního pracoviště ve Zlíně, provozuje Knihovna UTB ještě i areálovou studovnu v Uherském Hradišti. K dispozici je zhruba 500 studijních míst, 230 počítačů a dostatečné množství přípojných míst pro notebooky. Knihovna je vybavena virtuální technologií WMware s klientskými stanicemi Zero Client DZ22-2. Uživatelé mohou používat při své práci 3 multifunkční tiskárny pro kopírování, tisk a skenování. K dispozici je také speciální knižní skener. Knihovna disponuje také dostatečným počtem individuálních studoven pro práci v menších týmech, studovnou pro studenty se specifickými potřebami.  ale i relaxačními prostory. Knihovna poskytuje kromě standardních výpůjčních služeb (údaje o knihovním fondu viz níže) řadu dalších odborných služeb. Jedná se například o rešeršní službu či meziknihovní výpůjční službu, kdy je možné získat pro uživatele dokumenty z jiných českých, ale i zahraničních knihoven. Další služby se zabývají oblastí informačního vzdělávání, a to jak základními kurzy pro studenty, tak odbornějšími školeními pro akademické pracovníky týkající se například podpory vědeckovýzkumné činnosti, vyhledáváním v databázích nebo publikační a citační etikou. V knihovním fondu je více než 150 000 knih, přičemž roční přírůstek každoročně přesahuje 5 000 knižních jednotek. Stále více knih je dostupných v elektronické podobě</w:t>
            </w:r>
            <w:r w:rsidRPr="00A93AB4">
              <w:rPr>
                <w:sz w:val="20"/>
                <w:szCs w:val="20"/>
              </w:rPr>
              <w:t xml:space="preserve">. Důležitá je zejména vysoká aktuálnost knihovního fondu, který je neustále doplňován. Knihovna odebírá více než 200 periodik v tištěné podobě. Mimo tištěné časopisy knihovna zpřístupňuje cca. 50 000 elektronických periodik. Vysoce transparentní je proces nákupu nových knih, </w:t>
            </w:r>
            <w:r w:rsidRPr="00A93AB4">
              <w:rPr>
                <w:color w:val="auto"/>
                <w:sz w:val="20"/>
                <w:szCs w:val="20"/>
              </w:rPr>
              <w:t>které jsou doporučovány pedagogy buď přímo ve spolupráci s pracovníky knihovny, nebo prostým vyplněním požadované studijní literatury do karet předmětů v studijním systému STAG. Studenti mohou knihovně podávat návrhy na nákup literatury, která jim ve fondu chybí, skrze online formulář v katalogu knihovny. Knihovna dále zajišťuje i přístup k bakalářským, diplomovým a disertačním pracím absolventů univerzity, a to v rámci digitální knihovny na adrese http://digilib.k.utb.cz. Práce jsou zde zpravidla dostupné volně v plném textu. Kromě toho provozuje knihovna také</w:t>
            </w:r>
            <w:r w:rsidRPr="00873661">
              <w:rPr>
                <w:color w:val="auto"/>
                <w:sz w:val="20"/>
                <w:szCs w:val="20"/>
              </w:rPr>
              <w:t xml:space="preserve"> </w:t>
            </w:r>
            <w:bookmarkStart w:id="220" w:name="_Hlk118190996"/>
            <w:bookmarkEnd w:id="219"/>
            <w:r w:rsidRPr="00873661">
              <w:rPr>
                <w:color w:val="auto"/>
                <w:sz w:val="20"/>
                <w:szCs w:val="20"/>
              </w:rPr>
              <w:lastRenderedPageBreak/>
              <w:t>repozitář publikační činnosti akademických pracovníků univerzity.</w:t>
            </w:r>
            <w:r w:rsidRPr="00873661">
              <w:rPr>
                <w:rStyle w:val="Znakapoznpodarou"/>
                <w:color w:val="auto"/>
                <w:sz w:val="20"/>
                <w:szCs w:val="20"/>
              </w:rPr>
              <w:footnoteReference w:id="7"/>
            </w:r>
            <w:r w:rsidRPr="00873661">
              <w:rPr>
                <w:color w:val="auto"/>
              </w:rPr>
              <w:t xml:space="preserve"> </w:t>
            </w:r>
            <w:r w:rsidRPr="00873661">
              <w:rPr>
                <w:color w:val="auto"/>
                <w:sz w:val="20"/>
                <w:szCs w:val="20"/>
              </w:rPr>
              <w:t>na adrese http://publikace.k.utb.cz. Knihovna také nabízí kurzy a konzultace pro studenty, zaměstnance, doktorandy a širokou veřejnost.</w:t>
            </w:r>
            <w:bookmarkEnd w:id="220"/>
          </w:p>
        </w:tc>
      </w:tr>
      <w:tr w:rsidR="00C00755" w:rsidRPr="00873661" w14:paraId="4BAD4192" w14:textId="77777777" w:rsidTr="003A4718">
        <w:trPr>
          <w:trHeight w:val="283"/>
        </w:trPr>
        <w:tc>
          <w:tcPr>
            <w:tcW w:w="9859" w:type="dxa"/>
            <w:shd w:val="clear" w:color="auto" w:fill="F7CAAC"/>
            <w:vAlign w:val="center"/>
          </w:tcPr>
          <w:p w14:paraId="5BFB1DA6" w14:textId="77777777" w:rsidR="00C00755" w:rsidRPr="00873661" w:rsidRDefault="00C00755" w:rsidP="003A4718">
            <w:r w:rsidRPr="00873661">
              <w:rPr>
                <w:b/>
              </w:rPr>
              <w:lastRenderedPageBreak/>
              <w:t>Přehled zpřístupněných databází</w:t>
            </w:r>
          </w:p>
        </w:tc>
      </w:tr>
      <w:tr w:rsidR="00C00755" w:rsidRPr="00873661" w14:paraId="7FE2BE64" w14:textId="77777777" w:rsidTr="003A4718">
        <w:trPr>
          <w:trHeight w:val="1635"/>
        </w:trPr>
        <w:tc>
          <w:tcPr>
            <w:tcW w:w="9859" w:type="dxa"/>
          </w:tcPr>
          <w:p w14:paraId="50B956D4" w14:textId="77777777" w:rsidR="00C00755" w:rsidRDefault="00C00755" w:rsidP="003A4718">
            <w:pPr>
              <w:pStyle w:val="Default"/>
              <w:jc w:val="both"/>
              <w:rPr>
                <w:color w:val="auto"/>
                <w:sz w:val="20"/>
                <w:szCs w:val="20"/>
              </w:rPr>
            </w:pPr>
            <w:bookmarkStart w:id="221" w:name="_Hlk118191007"/>
            <w:r w:rsidRPr="00873661">
              <w:rPr>
                <w:color w:val="auto"/>
                <w:sz w:val="20"/>
                <w:szCs w:val="20"/>
              </w:rPr>
              <w:t>Knihovna UTB si dlouhodobě zakládá na široké nabídce elektronických informačních zdrojů pro účely výuky, ale i podpory vědeckovýzkumného procesu. Zdroje jsou nabízeny prostřednictvím špičkových technologií, které podporují komfortní práci a vysoké využití nabízených databází. Veškeré informační zdroje jsou dostupné skrze moderní centrální portál Xerxes http://portal.k.utb.cz, který je postaven na bázi známého discovery systému Summon. Jednotlivé databáze tedy není potřeba prohledávat separátně. K dispozici je také technologie SFX, která značně ulehčuje uživatelům práci zejména při dohledávání plných textů dokumentů. Veškeré elektronické zdroje jsou přístupné 24 hodin denně a to i z počítačů mimo univerzitní síť UTB formou tzv. vzdáleného přístupu.</w:t>
            </w:r>
          </w:p>
          <w:p w14:paraId="7144E638" w14:textId="77777777" w:rsidR="00C00755" w:rsidRPr="00873661" w:rsidRDefault="00C00755" w:rsidP="003A4718">
            <w:pPr>
              <w:pStyle w:val="Default"/>
              <w:jc w:val="both"/>
              <w:rPr>
                <w:color w:val="auto"/>
                <w:sz w:val="20"/>
                <w:szCs w:val="20"/>
              </w:rPr>
            </w:pPr>
          </w:p>
          <w:p w14:paraId="7B40DF10" w14:textId="77777777" w:rsidR="00C00755" w:rsidRPr="002D768D" w:rsidRDefault="00C00755" w:rsidP="003A4718">
            <w:pPr>
              <w:jc w:val="both"/>
            </w:pPr>
            <w:r w:rsidRPr="002D768D">
              <w:t>Konkrétní dostupné databáze:</w:t>
            </w:r>
          </w:p>
          <w:p w14:paraId="02BA583C" w14:textId="77777777" w:rsidR="00C00755" w:rsidRPr="00873661" w:rsidRDefault="00C00755" w:rsidP="00630AC5">
            <w:pPr>
              <w:pStyle w:val="paragraph"/>
              <w:numPr>
                <w:ilvl w:val="0"/>
                <w:numId w:val="107"/>
              </w:numPr>
              <w:spacing w:before="0" w:beforeAutospacing="0" w:after="0" w:afterAutospacing="0"/>
              <w:ind w:left="714" w:right="624" w:hanging="357"/>
              <w:jc w:val="both"/>
              <w:textAlignment w:val="baseline"/>
              <w:rPr>
                <w:sz w:val="20"/>
                <w:szCs w:val="20"/>
              </w:rPr>
            </w:pPr>
            <w:r w:rsidRPr="00873661">
              <w:rPr>
                <w:sz w:val="20"/>
                <w:szCs w:val="20"/>
              </w:rPr>
              <w:t>Citační databáze Web of Science a Scopus</w:t>
            </w:r>
          </w:p>
          <w:p w14:paraId="41D7AD2B" w14:textId="77777777" w:rsidR="00C00755" w:rsidRPr="00873661" w:rsidRDefault="00C00755" w:rsidP="00630AC5">
            <w:pPr>
              <w:pStyle w:val="paragraph"/>
              <w:numPr>
                <w:ilvl w:val="0"/>
                <w:numId w:val="107"/>
              </w:numPr>
              <w:spacing w:before="0" w:beforeAutospacing="0" w:after="0" w:afterAutospacing="0"/>
              <w:ind w:left="714" w:right="624" w:hanging="357"/>
              <w:jc w:val="both"/>
              <w:textAlignment w:val="baseline"/>
              <w:rPr>
                <w:sz w:val="20"/>
                <w:szCs w:val="20"/>
              </w:rPr>
            </w:pPr>
            <w:r w:rsidRPr="00873661">
              <w:rPr>
                <w:sz w:val="20"/>
                <w:szCs w:val="20"/>
              </w:rPr>
              <w:t>Multioborové kolekce elektronických časopisů Elsevier ScienceDirect, Wiley Online Library, SpringerLink a další</w:t>
            </w:r>
          </w:p>
          <w:p w14:paraId="0A1B2D62" w14:textId="77777777" w:rsidR="00C00755" w:rsidRPr="00873661" w:rsidRDefault="00C00755" w:rsidP="00630AC5">
            <w:pPr>
              <w:pStyle w:val="paragraph"/>
              <w:numPr>
                <w:ilvl w:val="0"/>
                <w:numId w:val="107"/>
              </w:numPr>
              <w:spacing w:before="0" w:beforeAutospacing="0" w:after="0" w:afterAutospacing="0"/>
              <w:ind w:left="714" w:right="624" w:hanging="357"/>
              <w:jc w:val="both"/>
              <w:textAlignment w:val="baseline"/>
              <w:rPr>
                <w:sz w:val="20"/>
                <w:szCs w:val="20"/>
              </w:rPr>
            </w:pPr>
            <w:r w:rsidRPr="00873661">
              <w:rPr>
                <w:sz w:val="20"/>
                <w:szCs w:val="20"/>
              </w:rPr>
              <w:t>Multioborové plnotextové databáze Ebsco a ProQuest</w:t>
            </w:r>
          </w:p>
          <w:p w14:paraId="4FA8BC27" w14:textId="77777777" w:rsidR="00C00755" w:rsidRPr="00873661" w:rsidRDefault="00C00755" w:rsidP="00630AC5">
            <w:pPr>
              <w:pStyle w:val="paragraph"/>
              <w:numPr>
                <w:ilvl w:val="0"/>
                <w:numId w:val="107"/>
              </w:numPr>
              <w:spacing w:before="0" w:beforeAutospacing="0" w:after="0" w:afterAutospacing="0"/>
              <w:ind w:left="714" w:right="624" w:hanging="357"/>
              <w:jc w:val="both"/>
              <w:textAlignment w:val="baseline"/>
              <w:rPr>
                <w:sz w:val="20"/>
                <w:szCs w:val="20"/>
              </w:rPr>
            </w:pPr>
            <w:r w:rsidRPr="00873661">
              <w:rPr>
                <w:sz w:val="20"/>
                <w:szCs w:val="20"/>
              </w:rPr>
              <w:t xml:space="preserve">Relevantní oborové databáze </w:t>
            </w:r>
          </w:p>
          <w:p w14:paraId="1746FCD0" w14:textId="77777777" w:rsidR="00C00755" w:rsidRPr="00873661" w:rsidRDefault="00C00755" w:rsidP="00630AC5">
            <w:pPr>
              <w:pStyle w:val="paragraph"/>
              <w:numPr>
                <w:ilvl w:val="0"/>
                <w:numId w:val="107"/>
              </w:numPr>
              <w:spacing w:before="0" w:beforeAutospacing="0" w:after="0" w:afterAutospacing="0"/>
              <w:ind w:left="714" w:right="624" w:hanging="357"/>
              <w:jc w:val="both"/>
              <w:textAlignment w:val="baseline"/>
              <w:rPr>
                <w:sz w:val="20"/>
                <w:szCs w:val="20"/>
              </w:rPr>
            </w:pPr>
            <w:r w:rsidRPr="00873661">
              <w:rPr>
                <w:sz w:val="20"/>
                <w:szCs w:val="20"/>
              </w:rPr>
              <w:t>Významné české oborové zdroje jako např. digitální knihovna Bookport</w:t>
            </w:r>
          </w:p>
          <w:p w14:paraId="195D6678" w14:textId="77777777" w:rsidR="00C00755" w:rsidRDefault="00C00755" w:rsidP="003A4718">
            <w:pPr>
              <w:pStyle w:val="Default"/>
              <w:rPr>
                <w:color w:val="auto"/>
                <w:sz w:val="20"/>
                <w:szCs w:val="20"/>
              </w:rPr>
            </w:pPr>
          </w:p>
          <w:p w14:paraId="2F30D832" w14:textId="138A448A" w:rsidR="00C00755" w:rsidRPr="00873661" w:rsidRDefault="00C00755" w:rsidP="003A4718">
            <w:pPr>
              <w:pStyle w:val="Default"/>
              <w:rPr>
                <w:sz w:val="20"/>
                <w:szCs w:val="20"/>
              </w:rPr>
            </w:pPr>
            <w:r w:rsidRPr="00873661">
              <w:rPr>
                <w:color w:val="auto"/>
                <w:sz w:val="20"/>
                <w:szCs w:val="20"/>
              </w:rPr>
              <w:t>Seznam všech databází je dustupný</w:t>
            </w:r>
            <w:r w:rsidRPr="00873661">
              <w:rPr>
                <w:iCs/>
                <w:color w:val="auto"/>
                <w:sz w:val="20"/>
                <w:szCs w:val="20"/>
              </w:rPr>
              <w:t xml:space="preserve"> zde: </w:t>
            </w:r>
            <w:hyperlink r:id="rId28" w:history="1">
              <w:r w:rsidRPr="00873661">
                <w:rPr>
                  <w:rStyle w:val="Hypertextovodkaz"/>
                  <w:color w:val="auto"/>
                  <w:sz w:val="20"/>
                  <w:szCs w:val="20"/>
                </w:rPr>
                <w:t>https://vufind.katalog.k.utb.cz/Content/list-of-databases</w:t>
              </w:r>
            </w:hyperlink>
            <w:bookmarkEnd w:id="221"/>
          </w:p>
        </w:tc>
      </w:tr>
      <w:tr w:rsidR="00C00755" w:rsidRPr="00873661" w14:paraId="2D96666E" w14:textId="77777777" w:rsidTr="003A4718">
        <w:trPr>
          <w:trHeight w:val="284"/>
        </w:trPr>
        <w:tc>
          <w:tcPr>
            <w:tcW w:w="9859" w:type="dxa"/>
            <w:shd w:val="clear" w:color="auto" w:fill="F7CAAC"/>
            <w:vAlign w:val="center"/>
          </w:tcPr>
          <w:p w14:paraId="38AF066D" w14:textId="77777777" w:rsidR="00C00755" w:rsidRPr="00873661" w:rsidRDefault="00C00755" w:rsidP="003A4718">
            <w:pPr>
              <w:rPr>
                <w:b/>
              </w:rPr>
            </w:pPr>
            <w:r w:rsidRPr="00873661">
              <w:rPr>
                <w:b/>
              </w:rPr>
              <w:t>Název a stručný popis používaného antiplagiátorského systému</w:t>
            </w:r>
          </w:p>
        </w:tc>
      </w:tr>
      <w:tr w:rsidR="00C00755" w:rsidRPr="00873661" w14:paraId="02322733" w14:textId="77777777" w:rsidTr="003A4718">
        <w:trPr>
          <w:trHeight w:val="2268"/>
        </w:trPr>
        <w:tc>
          <w:tcPr>
            <w:tcW w:w="9859" w:type="dxa"/>
            <w:shd w:val="clear" w:color="auto" w:fill="FFFFFF"/>
          </w:tcPr>
          <w:p w14:paraId="7DE453D6" w14:textId="77777777" w:rsidR="00C00755" w:rsidRPr="00873661" w:rsidRDefault="00C00755" w:rsidP="003A4718">
            <w:pPr>
              <w:pStyle w:val="Default"/>
              <w:spacing w:after="120"/>
              <w:jc w:val="both"/>
              <w:rPr>
                <w:color w:val="auto"/>
                <w:sz w:val="20"/>
                <w:szCs w:val="20"/>
              </w:rPr>
            </w:pPr>
            <w:r w:rsidRPr="00873661">
              <w:rPr>
                <w:color w:val="auto"/>
                <w:sz w:val="20"/>
                <w:szCs w:val="20"/>
              </w:rPr>
              <w:t xml:space="preserve">V rámci předcházení a zamezování plagiátorství UTB ve Zlíně efektivně využívá po několik let antiplagiátoský systém Theses.cz, který je považován za jeden nejúčinnějších systémů pro odhalování plagiátů mezi závěrečnými pracemi dostupných v ČR, který je vyvíjen a provozován Masarykovou univerzitou v Brně. Tento systém slouží UTB ve Zlíně, stejně jako dalším univerzitám (nejen v ČR), jako národní registr závěrečných prací (informací o pracích – název, autor apod.) a jako úložiště prací pro vyhledávání plagiátů. Systém umožňuje vkládat práce a vyhledávat mezi nimi plagiáty. Veřejnosti jsou zpřístupňovány záznamy o práci, příp. plné texty (dle rozhodnutí školy), a vyhledávání mezi nimi. Systém nabízí další služby, funkce a aplikace a je dále rozvíjen dle potřeby uživatelů. IS/STAG, užívány UTB jako centrální informační systém o studiu a úložiště absolventských prací, je přímo napojen na tento systém pro odhalování plagiátů, uložené práce se do něj automaticky zasílají a po vyhodnocení se vrací jako výsledek zpět do IS/STAG. </w:t>
            </w:r>
          </w:p>
          <w:p w14:paraId="3B713CB1" w14:textId="77777777" w:rsidR="00C00755" w:rsidRPr="00873661" w:rsidRDefault="00C00755" w:rsidP="003A4718">
            <w:pPr>
              <w:pStyle w:val="Default"/>
              <w:spacing w:after="120"/>
              <w:jc w:val="both"/>
              <w:rPr>
                <w:sz w:val="20"/>
                <w:szCs w:val="20"/>
              </w:rPr>
            </w:pPr>
            <w:r w:rsidRPr="00873661">
              <w:rPr>
                <w:color w:val="auto"/>
                <w:sz w:val="20"/>
                <w:szCs w:val="20"/>
              </w:rPr>
              <w:t>Pro anglicky psané práce je nově k dispozici software Turnitin, který splňuje vysoké nároky pro účinnou antiplagiátorskou kontrolu. Systém je možné využívat pro samostatnou kontrolu závěrečných prací, ale zároveň je integrován i v systému Moodle, kde ho mohou uživatelé využívat např. i při psaní odborných textů či seminárních prací.</w:t>
            </w:r>
          </w:p>
        </w:tc>
      </w:tr>
    </w:tbl>
    <w:p w14:paraId="59167B49" w14:textId="77777777" w:rsidR="00C00755" w:rsidRPr="00873661" w:rsidRDefault="00C00755" w:rsidP="00C00755"/>
    <w:p w14:paraId="4E847C5C" w14:textId="77777777" w:rsidR="00C00755" w:rsidRPr="00873661" w:rsidRDefault="00C00755" w:rsidP="00C00755">
      <w:r w:rsidRPr="00873661">
        <w:br w:type="page"/>
      </w:r>
    </w:p>
    <w:tbl>
      <w:tblPr>
        <w:tblW w:w="938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167"/>
        <w:gridCol w:w="127"/>
        <w:gridCol w:w="74"/>
        <w:gridCol w:w="1274"/>
        <w:gridCol w:w="52"/>
        <w:gridCol w:w="2269"/>
        <w:gridCol w:w="78"/>
        <w:gridCol w:w="2348"/>
      </w:tblGrid>
      <w:tr w:rsidR="00C00755" w:rsidRPr="00873661" w14:paraId="5F87C608" w14:textId="77777777" w:rsidTr="003A4718">
        <w:tc>
          <w:tcPr>
            <w:tcW w:w="9389" w:type="dxa"/>
            <w:gridSpan w:val="8"/>
            <w:tcBorders>
              <w:bottom w:val="double" w:sz="4" w:space="0" w:color="auto"/>
            </w:tcBorders>
            <w:shd w:val="clear" w:color="auto" w:fill="BDD6EE"/>
          </w:tcPr>
          <w:p w14:paraId="4BA3A1EC" w14:textId="77777777" w:rsidR="00C00755" w:rsidRPr="00873661" w:rsidRDefault="00C00755" w:rsidP="003A4718">
            <w:pPr>
              <w:jc w:val="both"/>
              <w:rPr>
                <w:b/>
                <w:sz w:val="28"/>
              </w:rPr>
            </w:pPr>
            <w:r w:rsidRPr="00873661">
              <w:lastRenderedPageBreak/>
              <w:br w:type="page"/>
            </w:r>
            <w:r w:rsidRPr="00873661">
              <w:rPr>
                <w:b/>
                <w:sz w:val="28"/>
              </w:rPr>
              <w:t xml:space="preserve">C-IV – </w:t>
            </w:r>
            <w:r w:rsidRPr="00873661">
              <w:rPr>
                <w:b/>
                <w:sz w:val="26"/>
                <w:szCs w:val="26"/>
              </w:rPr>
              <w:t>Materiální zabezpečení studijního programu</w:t>
            </w:r>
          </w:p>
        </w:tc>
      </w:tr>
      <w:tr w:rsidR="00C00755" w:rsidRPr="00873661" w14:paraId="728499DD" w14:textId="77777777" w:rsidTr="003A4718">
        <w:tc>
          <w:tcPr>
            <w:tcW w:w="3167" w:type="dxa"/>
            <w:tcBorders>
              <w:top w:val="single" w:sz="2" w:space="0" w:color="auto"/>
              <w:left w:val="single" w:sz="2" w:space="0" w:color="auto"/>
              <w:bottom w:val="single" w:sz="2" w:space="0" w:color="auto"/>
              <w:right w:val="single" w:sz="2" w:space="0" w:color="auto"/>
            </w:tcBorders>
            <w:shd w:val="clear" w:color="auto" w:fill="F7CAAC"/>
          </w:tcPr>
          <w:p w14:paraId="76C4FEF0" w14:textId="77777777" w:rsidR="00C00755" w:rsidRPr="00873661" w:rsidRDefault="00C00755" w:rsidP="003A4718">
            <w:pPr>
              <w:jc w:val="both"/>
              <w:rPr>
                <w:b/>
              </w:rPr>
            </w:pPr>
            <w:r w:rsidRPr="00873661">
              <w:rPr>
                <w:b/>
              </w:rPr>
              <w:t>Místo uskutečňování studijního programu</w:t>
            </w:r>
          </w:p>
        </w:tc>
        <w:tc>
          <w:tcPr>
            <w:tcW w:w="6222" w:type="dxa"/>
            <w:gridSpan w:val="7"/>
            <w:tcBorders>
              <w:top w:val="single" w:sz="2" w:space="0" w:color="auto"/>
              <w:left w:val="single" w:sz="2" w:space="0" w:color="auto"/>
              <w:bottom w:val="single" w:sz="2" w:space="0" w:color="auto"/>
              <w:right w:val="single" w:sz="2" w:space="0" w:color="auto"/>
            </w:tcBorders>
          </w:tcPr>
          <w:p w14:paraId="7E753BD0" w14:textId="77777777" w:rsidR="00C00755" w:rsidRPr="00873661" w:rsidRDefault="00C00755" w:rsidP="003A4718">
            <w:r w:rsidRPr="00873661">
              <w:t>UTB ve Zlíně, Fakulta Humanitních studií, Štefánikova 5670</w:t>
            </w:r>
            <w:r w:rsidRPr="00873661">
              <w:br/>
              <w:t>760 01 Zlín</w:t>
            </w:r>
          </w:p>
        </w:tc>
      </w:tr>
      <w:tr w:rsidR="00C00755" w:rsidRPr="00873661" w14:paraId="4726AE06" w14:textId="77777777" w:rsidTr="003A4718">
        <w:tc>
          <w:tcPr>
            <w:tcW w:w="9389" w:type="dxa"/>
            <w:gridSpan w:val="8"/>
            <w:shd w:val="clear" w:color="auto" w:fill="F7CAAC"/>
          </w:tcPr>
          <w:p w14:paraId="640FA480" w14:textId="77777777" w:rsidR="00C00755" w:rsidRPr="00873661" w:rsidRDefault="00C00755" w:rsidP="003A4718">
            <w:pPr>
              <w:jc w:val="both"/>
              <w:rPr>
                <w:b/>
              </w:rPr>
            </w:pPr>
            <w:r w:rsidRPr="00873661">
              <w:rPr>
                <w:b/>
              </w:rPr>
              <w:t>Kapacita výukových místností pro teoretickou výuku</w:t>
            </w:r>
          </w:p>
        </w:tc>
      </w:tr>
      <w:tr w:rsidR="00C00755" w:rsidRPr="00873661" w14:paraId="5E213127" w14:textId="77777777" w:rsidTr="003A4718">
        <w:trPr>
          <w:trHeight w:val="771"/>
        </w:trPr>
        <w:tc>
          <w:tcPr>
            <w:tcW w:w="9389" w:type="dxa"/>
            <w:gridSpan w:val="8"/>
          </w:tcPr>
          <w:p w14:paraId="31EEE8C2" w14:textId="2DAA9643" w:rsidR="00C00755" w:rsidRPr="00873661" w:rsidRDefault="00C00755" w:rsidP="003A4718">
            <w:pPr>
              <w:spacing w:after="120"/>
              <w:jc w:val="both"/>
            </w:pPr>
            <w:r w:rsidRPr="00873661">
              <w:t>Výuka probíhá ve Vzdělávacím komplexu Univerzity Tomáše Bati ve Zlíně, ve kterém sídlí Fakulta humanitních studií. Vzdělávací komplex je nový, moderně vybavený objekt dokončený v roce 2017. Výuka zde probíhá od letního semestru 2017/2018. Prostory jsou určeny pro 2 080 studentů (okamžitá obsazenost). Výukové prostory obsahují posluchárny pro 240, 98, 72 a 70 osob, s celkovou kapacitou 480 studentů, 13 seminárních učeben a 1 počítačovou učebnu.</w:t>
            </w:r>
            <w:r w:rsidR="0079543D">
              <w:t xml:space="preserve"> Celková kapacita seminárdních místností činí 410 studentů.</w:t>
            </w:r>
          </w:p>
          <w:p w14:paraId="35642661" w14:textId="77777777" w:rsidR="00C00755" w:rsidRPr="00873661" w:rsidRDefault="00C00755" w:rsidP="003A4718">
            <w:pPr>
              <w:jc w:val="both"/>
            </w:pPr>
            <w:r w:rsidRPr="00873661">
              <w:t xml:space="preserve">Studenti doktorského studijního programu mají </w:t>
            </w:r>
            <w:r>
              <w:t xml:space="preserve">k dispozici </w:t>
            </w:r>
            <w:r w:rsidRPr="00873661">
              <w:t>samostatné pracovny</w:t>
            </w:r>
            <w:r>
              <w:t xml:space="preserve"> s vlastním stolem a PC</w:t>
            </w:r>
            <w:r w:rsidRPr="00873661">
              <w:t xml:space="preserve">, včetně </w:t>
            </w:r>
            <w:r>
              <w:t>v</w:t>
            </w:r>
            <w:r w:rsidRPr="00873661">
              <w:t>hodný učeben jak pro seminární, tak přednáškov</w:t>
            </w:r>
            <w:r>
              <w:t>é aktivity</w:t>
            </w:r>
            <w:r w:rsidRPr="00873661">
              <w:t>.</w:t>
            </w:r>
          </w:p>
        </w:tc>
      </w:tr>
      <w:tr w:rsidR="00C00755" w:rsidRPr="00873661" w14:paraId="1A1F576F" w14:textId="77777777" w:rsidTr="003A4718">
        <w:trPr>
          <w:trHeight w:val="202"/>
        </w:trPr>
        <w:tc>
          <w:tcPr>
            <w:tcW w:w="3368" w:type="dxa"/>
            <w:gridSpan w:val="3"/>
            <w:shd w:val="clear" w:color="auto" w:fill="F7CAAC"/>
          </w:tcPr>
          <w:p w14:paraId="3A677DCF" w14:textId="77777777" w:rsidR="00C00755" w:rsidRPr="00873661" w:rsidRDefault="00C00755" w:rsidP="003A4718">
            <w:pPr>
              <w:rPr>
                <w:b/>
              </w:rPr>
            </w:pPr>
            <w:r w:rsidRPr="00873661">
              <w:rPr>
                <w:b/>
              </w:rPr>
              <w:t>Z toho kapacita v prostorách v nájmu</w:t>
            </w:r>
          </w:p>
        </w:tc>
        <w:tc>
          <w:tcPr>
            <w:tcW w:w="1274" w:type="dxa"/>
          </w:tcPr>
          <w:p w14:paraId="2F524378" w14:textId="77777777" w:rsidR="00C00755" w:rsidRPr="00873661" w:rsidRDefault="00C00755" w:rsidP="003A4718">
            <w:r>
              <w:t>-</w:t>
            </w:r>
          </w:p>
        </w:tc>
        <w:tc>
          <w:tcPr>
            <w:tcW w:w="2321" w:type="dxa"/>
            <w:gridSpan w:val="2"/>
            <w:shd w:val="clear" w:color="auto" w:fill="F7CAAC"/>
          </w:tcPr>
          <w:p w14:paraId="01F32133" w14:textId="77777777" w:rsidR="00C00755" w:rsidRPr="00873661" w:rsidRDefault="00C00755" w:rsidP="003A4718">
            <w:pPr>
              <w:rPr>
                <w:b/>
                <w:shd w:val="clear" w:color="auto" w:fill="F7CAAC"/>
              </w:rPr>
            </w:pPr>
            <w:r w:rsidRPr="00873661">
              <w:rPr>
                <w:b/>
                <w:shd w:val="clear" w:color="auto" w:fill="F7CAAC"/>
              </w:rPr>
              <w:t>Doba platnosti nájmu</w:t>
            </w:r>
          </w:p>
        </w:tc>
        <w:tc>
          <w:tcPr>
            <w:tcW w:w="2426" w:type="dxa"/>
            <w:gridSpan w:val="2"/>
          </w:tcPr>
          <w:p w14:paraId="674D4365" w14:textId="77777777" w:rsidR="00C00755" w:rsidRPr="00873661" w:rsidRDefault="00C00755" w:rsidP="003A4718">
            <w:r>
              <w:t>-</w:t>
            </w:r>
          </w:p>
        </w:tc>
      </w:tr>
      <w:tr w:rsidR="00C00755" w:rsidRPr="00873661" w14:paraId="5D508544" w14:textId="77777777" w:rsidTr="003A4718">
        <w:trPr>
          <w:trHeight w:val="139"/>
        </w:trPr>
        <w:tc>
          <w:tcPr>
            <w:tcW w:w="9389" w:type="dxa"/>
            <w:gridSpan w:val="8"/>
            <w:shd w:val="clear" w:color="auto" w:fill="F7CAAC"/>
          </w:tcPr>
          <w:p w14:paraId="3F69EA5B" w14:textId="77777777" w:rsidR="00C00755" w:rsidRPr="00873661" w:rsidRDefault="00C00755" w:rsidP="003A4718">
            <w:r w:rsidRPr="00873661">
              <w:rPr>
                <w:b/>
              </w:rPr>
              <w:t>Kapacita a popis odborné učebny</w:t>
            </w:r>
          </w:p>
        </w:tc>
      </w:tr>
      <w:tr w:rsidR="00C00755" w:rsidRPr="00873661" w14:paraId="50B3262A" w14:textId="77777777" w:rsidTr="003A4718">
        <w:trPr>
          <w:trHeight w:val="1131"/>
        </w:trPr>
        <w:tc>
          <w:tcPr>
            <w:tcW w:w="9389" w:type="dxa"/>
            <w:gridSpan w:val="8"/>
          </w:tcPr>
          <w:p w14:paraId="7515643B" w14:textId="77777777" w:rsidR="00C00755" w:rsidRPr="00873661" w:rsidRDefault="00C00755" w:rsidP="003A4718">
            <w:pPr>
              <w:pStyle w:val="Default"/>
              <w:jc w:val="both"/>
            </w:pPr>
            <w:r w:rsidRPr="00873661">
              <w:rPr>
                <w:sz w:val="20"/>
                <w:szCs w:val="20"/>
              </w:rPr>
              <w:t>FHS disponuje zcela nově vybavenýnými dvěma počítačovými učebnami o celkové kapacitě 60 míst, vybavených moderní výpočetní a audiovizuální technikou, včetně tabulí pro popis stíratelnými fixy.  Všechny počítačové učebny jsou vybaveny programy pro výuku: IBM SPSS, AMOS statistica software, Atlast.ti (používaných k analýzám v rámci pedagogického výzkumu) a kancelářským balíkem Microsoft Office, Microsoft Navision, AutoCAD aj.</w:t>
            </w:r>
          </w:p>
        </w:tc>
      </w:tr>
      <w:tr w:rsidR="00C00755" w:rsidRPr="00873661" w14:paraId="1B29A97A" w14:textId="77777777" w:rsidTr="003A4718">
        <w:trPr>
          <w:trHeight w:val="166"/>
        </w:trPr>
        <w:tc>
          <w:tcPr>
            <w:tcW w:w="3368" w:type="dxa"/>
            <w:gridSpan w:val="3"/>
            <w:shd w:val="clear" w:color="auto" w:fill="F7CAAC"/>
          </w:tcPr>
          <w:p w14:paraId="03CC077B" w14:textId="77777777" w:rsidR="00C00755" w:rsidRPr="00873661" w:rsidRDefault="00C00755" w:rsidP="003A4718">
            <w:r w:rsidRPr="00873661">
              <w:rPr>
                <w:b/>
              </w:rPr>
              <w:t>Z toho kapacita v prostorách v nájmu</w:t>
            </w:r>
          </w:p>
        </w:tc>
        <w:tc>
          <w:tcPr>
            <w:tcW w:w="1274" w:type="dxa"/>
          </w:tcPr>
          <w:p w14:paraId="4547B494" w14:textId="77777777" w:rsidR="00C00755" w:rsidRPr="00873661" w:rsidRDefault="00C00755" w:rsidP="003A4718">
            <w:r>
              <w:t>-</w:t>
            </w:r>
          </w:p>
        </w:tc>
        <w:tc>
          <w:tcPr>
            <w:tcW w:w="2321" w:type="dxa"/>
            <w:gridSpan w:val="2"/>
            <w:shd w:val="clear" w:color="auto" w:fill="F7CAAC"/>
          </w:tcPr>
          <w:p w14:paraId="6AE762C3" w14:textId="77777777" w:rsidR="00C00755" w:rsidRPr="00873661" w:rsidRDefault="00C00755" w:rsidP="003A4718">
            <w:r w:rsidRPr="00873661">
              <w:rPr>
                <w:b/>
                <w:shd w:val="clear" w:color="auto" w:fill="F7CAAC"/>
              </w:rPr>
              <w:t>Doba platnosti nájmu</w:t>
            </w:r>
          </w:p>
        </w:tc>
        <w:tc>
          <w:tcPr>
            <w:tcW w:w="2426" w:type="dxa"/>
            <w:gridSpan w:val="2"/>
          </w:tcPr>
          <w:p w14:paraId="49C4BA3E" w14:textId="77777777" w:rsidR="00C00755" w:rsidRPr="00873661" w:rsidRDefault="00C00755" w:rsidP="003A4718">
            <w:r>
              <w:t>-</w:t>
            </w:r>
          </w:p>
        </w:tc>
      </w:tr>
      <w:tr w:rsidR="00C00755" w:rsidRPr="00873661" w14:paraId="3E4B3FB3" w14:textId="77777777" w:rsidTr="003A4718">
        <w:trPr>
          <w:trHeight w:val="135"/>
        </w:trPr>
        <w:tc>
          <w:tcPr>
            <w:tcW w:w="9389" w:type="dxa"/>
            <w:gridSpan w:val="8"/>
            <w:shd w:val="clear" w:color="auto" w:fill="F7CAAC"/>
          </w:tcPr>
          <w:p w14:paraId="285775B4" w14:textId="77777777" w:rsidR="00C00755" w:rsidRPr="00873661" w:rsidRDefault="00C00755" w:rsidP="003A4718">
            <w:r w:rsidRPr="00873661">
              <w:rPr>
                <w:b/>
              </w:rPr>
              <w:t>Kapacita a popis odborné učebny</w:t>
            </w:r>
          </w:p>
        </w:tc>
      </w:tr>
      <w:tr w:rsidR="00C00755" w:rsidRPr="00873661" w14:paraId="53D0E828" w14:textId="77777777" w:rsidTr="003A4718">
        <w:trPr>
          <w:trHeight w:val="1071"/>
        </w:trPr>
        <w:tc>
          <w:tcPr>
            <w:tcW w:w="9389" w:type="dxa"/>
            <w:gridSpan w:val="8"/>
          </w:tcPr>
          <w:p w14:paraId="67D7908A" w14:textId="77777777" w:rsidR="00C00755" w:rsidRPr="00557D7A" w:rsidRDefault="00C00755" w:rsidP="003A4718">
            <w:pPr>
              <w:jc w:val="both"/>
              <w:rPr>
                <w:highlight w:val="yellow"/>
              </w:rPr>
            </w:pPr>
            <w:r w:rsidRPr="00557D7A">
              <w:t>Studenti doktorského studijního programu Pedagogika mají rovněž k dispozici I</w:t>
            </w:r>
            <w:r w:rsidRPr="00557D7A">
              <w:rPr>
                <w:b/>
              </w:rPr>
              <w:t>nteraktivní centrum s kapacitou 30 osob, které je vybaveno ž</w:t>
            </w:r>
            <w:r w:rsidRPr="00557D7A">
              <w:t>idlemi a stoly, podlahou krytou kobercem, sedacími vaky, dataprojektorem a ozvučení. Interaktní centrum mohou využívat k realizaci svého výzkumu na půdě FHS, ať už pro realizaci skupinových rozhovorů/ohniskových skupin a nebo experimentálně orientované výuce.</w:t>
            </w:r>
          </w:p>
        </w:tc>
      </w:tr>
      <w:tr w:rsidR="00C00755" w:rsidRPr="00873661" w14:paraId="6ED53650" w14:textId="77777777" w:rsidTr="003A4718">
        <w:trPr>
          <w:trHeight w:val="135"/>
        </w:trPr>
        <w:tc>
          <w:tcPr>
            <w:tcW w:w="3294" w:type="dxa"/>
            <w:gridSpan w:val="2"/>
            <w:shd w:val="clear" w:color="auto" w:fill="F7CAAC"/>
          </w:tcPr>
          <w:p w14:paraId="10672133" w14:textId="77777777" w:rsidR="00C00755" w:rsidRPr="00873661" w:rsidRDefault="00C00755" w:rsidP="003A4718">
            <w:pPr>
              <w:rPr>
                <w:b/>
              </w:rPr>
            </w:pPr>
            <w:r w:rsidRPr="00873661">
              <w:rPr>
                <w:b/>
              </w:rPr>
              <w:t>Z toho kapacita v prostorách v nájmu</w:t>
            </w:r>
          </w:p>
        </w:tc>
        <w:tc>
          <w:tcPr>
            <w:tcW w:w="1400" w:type="dxa"/>
            <w:gridSpan w:val="3"/>
          </w:tcPr>
          <w:p w14:paraId="5F714CC2" w14:textId="77777777" w:rsidR="00C00755" w:rsidRPr="00873661" w:rsidRDefault="00C00755" w:rsidP="003A4718">
            <w:pPr>
              <w:rPr>
                <w:b/>
              </w:rPr>
            </w:pPr>
            <w:r>
              <w:rPr>
                <w:b/>
              </w:rPr>
              <w:t>-</w:t>
            </w:r>
          </w:p>
        </w:tc>
        <w:tc>
          <w:tcPr>
            <w:tcW w:w="2347" w:type="dxa"/>
            <w:gridSpan w:val="2"/>
            <w:shd w:val="clear" w:color="auto" w:fill="F7CAAC"/>
          </w:tcPr>
          <w:p w14:paraId="189AA744" w14:textId="77777777" w:rsidR="00C00755" w:rsidRPr="00873661" w:rsidRDefault="00C00755" w:rsidP="003A4718">
            <w:pPr>
              <w:rPr>
                <w:b/>
              </w:rPr>
            </w:pPr>
            <w:r w:rsidRPr="00873661">
              <w:rPr>
                <w:b/>
                <w:shd w:val="clear" w:color="auto" w:fill="F7CAAC"/>
              </w:rPr>
              <w:t>Doba platnosti nájmu</w:t>
            </w:r>
          </w:p>
        </w:tc>
        <w:tc>
          <w:tcPr>
            <w:tcW w:w="2348" w:type="dxa"/>
          </w:tcPr>
          <w:p w14:paraId="000F87B1" w14:textId="77777777" w:rsidR="00C00755" w:rsidRPr="00873661" w:rsidRDefault="00C00755" w:rsidP="003A4718">
            <w:pPr>
              <w:rPr>
                <w:b/>
              </w:rPr>
            </w:pPr>
            <w:r>
              <w:rPr>
                <w:b/>
              </w:rPr>
              <w:t>-</w:t>
            </w:r>
          </w:p>
        </w:tc>
      </w:tr>
      <w:tr w:rsidR="00C00755" w:rsidRPr="00873661" w14:paraId="5F71B0EF" w14:textId="77777777" w:rsidTr="003A4718">
        <w:trPr>
          <w:trHeight w:val="135"/>
        </w:trPr>
        <w:tc>
          <w:tcPr>
            <w:tcW w:w="9389" w:type="dxa"/>
            <w:gridSpan w:val="8"/>
            <w:shd w:val="clear" w:color="auto" w:fill="F7CAAC"/>
          </w:tcPr>
          <w:p w14:paraId="049190EE" w14:textId="77777777" w:rsidR="00C00755" w:rsidRPr="00873661" w:rsidRDefault="00C00755" w:rsidP="003A4718">
            <w:pPr>
              <w:rPr>
                <w:b/>
              </w:rPr>
            </w:pPr>
            <w:r w:rsidRPr="00873661">
              <w:rPr>
                <w:b/>
              </w:rPr>
              <w:t xml:space="preserve">Vyjádření orgánu </w:t>
            </w:r>
            <w:r w:rsidRPr="00873661">
              <w:rPr>
                <w:b/>
                <w:shd w:val="clear" w:color="auto" w:fill="F7CAAC"/>
              </w:rPr>
              <w:t>hygienické služby ze dne</w:t>
            </w:r>
          </w:p>
        </w:tc>
      </w:tr>
      <w:tr w:rsidR="00C00755" w:rsidRPr="00873661" w14:paraId="6490D9F0" w14:textId="77777777" w:rsidTr="003A4718">
        <w:trPr>
          <w:trHeight w:val="680"/>
        </w:trPr>
        <w:tc>
          <w:tcPr>
            <w:tcW w:w="9389" w:type="dxa"/>
            <w:gridSpan w:val="8"/>
          </w:tcPr>
          <w:p w14:paraId="279D9CB0" w14:textId="77777777" w:rsidR="00C00755" w:rsidRPr="00873661" w:rsidRDefault="00C00755" w:rsidP="003A4718"/>
        </w:tc>
      </w:tr>
      <w:tr w:rsidR="00C00755" w:rsidRPr="00873661" w14:paraId="08408666" w14:textId="77777777" w:rsidTr="003A4718">
        <w:trPr>
          <w:trHeight w:val="205"/>
        </w:trPr>
        <w:tc>
          <w:tcPr>
            <w:tcW w:w="9389" w:type="dxa"/>
            <w:gridSpan w:val="8"/>
            <w:shd w:val="clear" w:color="auto" w:fill="F7CAAC"/>
          </w:tcPr>
          <w:p w14:paraId="2405A966" w14:textId="77777777" w:rsidR="00C00755" w:rsidRPr="00873661" w:rsidRDefault="00C00755" w:rsidP="003A4718">
            <w:pPr>
              <w:rPr>
                <w:b/>
              </w:rPr>
            </w:pPr>
            <w:r w:rsidRPr="00873661">
              <w:rPr>
                <w:b/>
              </w:rPr>
              <w:t>Opatření a podmínky k zajištění rovného přístupu</w:t>
            </w:r>
          </w:p>
        </w:tc>
      </w:tr>
      <w:tr w:rsidR="00C00755" w:rsidRPr="00873661" w14:paraId="78BBADFB" w14:textId="77777777" w:rsidTr="003A4718">
        <w:trPr>
          <w:trHeight w:val="2411"/>
        </w:trPr>
        <w:tc>
          <w:tcPr>
            <w:tcW w:w="9389" w:type="dxa"/>
            <w:gridSpan w:val="8"/>
          </w:tcPr>
          <w:p w14:paraId="2E70B073" w14:textId="77777777" w:rsidR="00C00755" w:rsidRPr="00557D7A" w:rsidRDefault="00C00755" w:rsidP="003A4718">
            <w:pPr>
              <w:spacing w:after="120"/>
              <w:jc w:val="both"/>
            </w:pPr>
            <w:r w:rsidRPr="00557D7A">
              <w:t>Přístup do budovy a veškerých jejich částí, včetně učeben Vzdělávacího komplexu je bezbariérový (zajištěn automatickým otevíráním vstupních dveří, dvěma výtahy v každém ze dvou bloků budovy, absencí prahů a jiných terénních nerovností, šířkou dveří do místností zajišťující průjezd osob na vozíku). V podzemních garážích budovy jsou místa vyhrazená pro osoby se sníženou schopností pohybu, přístup z garáží do všech prostor je plně bezbariérový. V přízemí budovy jsou volně dostupné šatní skříňky.</w:t>
            </w:r>
          </w:p>
          <w:p w14:paraId="342E0ADD" w14:textId="30921A77" w:rsidR="00C00755" w:rsidRPr="00557D7A" w:rsidRDefault="00C00755" w:rsidP="003A4718">
            <w:pPr>
              <w:pStyle w:val="Default"/>
              <w:spacing w:after="120"/>
              <w:jc w:val="both"/>
              <w:rPr>
                <w:color w:val="auto"/>
                <w:sz w:val="20"/>
                <w:szCs w:val="20"/>
              </w:rPr>
            </w:pPr>
            <w:r w:rsidRPr="00557D7A">
              <w:rPr>
                <w:color w:val="auto"/>
                <w:sz w:val="20"/>
                <w:szCs w:val="20"/>
              </w:rPr>
              <w:t xml:space="preserve">Problematika rovného přístupu ke vzdělávání na UTB je upravena </w:t>
            </w:r>
            <w:hyperlink r:id="rId29" w:history="1">
              <w:r w:rsidRPr="00557D7A">
                <w:rPr>
                  <w:color w:val="auto"/>
                  <w:sz w:val="20"/>
                  <w:szCs w:val="20"/>
                </w:rPr>
                <w:t>Směrnice rektora č. 16/2021</w:t>
              </w:r>
            </w:hyperlink>
            <w:r w:rsidRPr="00423B9E">
              <w:rPr>
                <w:rStyle w:val="Znakapoznpodarou"/>
                <w:b/>
                <w:bCs/>
                <w:color w:val="auto"/>
                <w:sz w:val="20"/>
                <w:szCs w:val="20"/>
              </w:rPr>
              <w:footnoteReference w:id="8"/>
            </w:r>
            <w:r w:rsidRPr="00423B9E">
              <w:rPr>
                <w:color w:val="auto"/>
                <w:sz w:val="20"/>
                <w:szCs w:val="20"/>
              </w:rPr>
              <w:t> </w:t>
            </w:r>
            <w:r w:rsidRPr="00557D7A">
              <w:rPr>
                <w:bCs/>
                <w:color w:val="auto"/>
                <w:sz w:val="20"/>
                <w:szCs w:val="20"/>
              </w:rPr>
              <w:t xml:space="preserve">Podpora uchazečů a studentů se specifickými potřebami na Univerzitě Tomáše Bati ve Zlíně. </w:t>
            </w:r>
            <w:r w:rsidRPr="00557D7A">
              <w:rPr>
                <w:color w:val="auto"/>
                <w:sz w:val="20"/>
                <w:szCs w:val="20"/>
              </w:rPr>
              <w:t>Na UTB je zřízena Akademická poradna. Její služby jsou poskytovány celouniverzitně (na všech fakultách jsou zastoupeni koordinátoři a tutoři) uchazečům a studentům ve všech formách a stupních studia UTB. Služby a poradenská činnost Akademické poradny se mj. soustředí na studenty se specifickými potřebami.</w:t>
            </w:r>
          </w:p>
          <w:p w14:paraId="65638704" w14:textId="700E2124" w:rsidR="00C00755" w:rsidRPr="00557D7A" w:rsidRDefault="00C00755" w:rsidP="003A4718">
            <w:pPr>
              <w:pStyle w:val="Default"/>
              <w:spacing w:after="120"/>
              <w:jc w:val="both"/>
              <w:rPr>
                <w:color w:val="auto"/>
                <w:sz w:val="20"/>
                <w:szCs w:val="20"/>
              </w:rPr>
            </w:pPr>
            <w:r w:rsidRPr="00557D7A">
              <w:rPr>
                <w:color w:val="auto"/>
                <w:sz w:val="20"/>
                <w:szCs w:val="20"/>
              </w:rPr>
              <w:t xml:space="preserve">Problematika rovného přístupu ke vzdělávání na UTB je upravena </w:t>
            </w:r>
            <w:hyperlink r:id="rId30" w:history="1">
              <w:r w:rsidRPr="00557D7A">
                <w:rPr>
                  <w:color w:val="auto"/>
                  <w:sz w:val="20"/>
                  <w:szCs w:val="20"/>
                </w:rPr>
                <w:t>Směrnice rektora č. 16/2021</w:t>
              </w:r>
            </w:hyperlink>
            <w:r w:rsidRPr="00557D7A">
              <w:rPr>
                <w:color w:val="auto"/>
                <w:sz w:val="20"/>
                <w:szCs w:val="20"/>
              </w:rPr>
              <w:t> </w:t>
            </w:r>
            <w:r w:rsidRPr="00557D7A">
              <w:rPr>
                <w:bCs/>
                <w:color w:val="auto"/>
                <w:sz w:val="20"/>
                <w:szCs w:val="20"/>
              </w:rPr>
              <w:t xml:space="preserve">Podpora uchazečů a studentů se specifickými potřebami na Univerzitě Tomáše Bati ve Zlíně. </w:t>
            </w:r>
            <w:r w:rsidRPr="00557D7A">
              <w:rPr>
                <w:color w:val="auto"/>
                <w:sz w:val="20"/>
                <w:szCs w:val="20"/>
              </w:rPr>
              <w:t xml:space="preserve">UTB ve Zlíně zajišťuje dostupné služby, stipendia a další podpůrná opatření pro vyrovnání příležitostí studovat na vysoké škole pro studenty se specifickými potřebami. Pro uchazeče o studium a studenty se specifickými potřebami na UTB ve Zlíně je k dispozici nabídka informačních a poradenských služeb souvisejících se studiem a s možností uplatnění absolventů studijních programů v praxi. </w:t>
            </w:r>
          </w:p>
          <w:p w14:paraId="363F9047" w14:textId="77777777" w:rsidR="00C00755" w:rsidRPr="00557D7A" w:rsidRDefault="00C00755" w:rsidP="003A4718">
            <w:pPr>
              <w:pStyle w:val="Default"/>
              <w:spacing w:after="120"/>
              <w:jc w:val="both"/>
              <w:rPr>
                <w:color w:val="auto"/>
                <w:sz w:val="20"/>
                <w:szCs w:val="20"/>
              </w:rPr>
            </w:pPr>
            <w:r w:rsidRPr="00557D7A">
              <w:rPr>
                <w:color w:val="auto"/>
                <w:sz w:val="20"/>
                <w:szCs w:val="20"/>
              </w:rPr>
              <w:t>Na UTB je zřízena Akademická poradna. Její služby jsou poskytovány celouniverzitně (na všech fakultách jsou zastoupeni koordinátoři a tutoři) uchazečům a studentům ve všech formách a stupních studia UTB. Služby a poradenská činnost Akademické poradny se mj. soustředí na studenty se specifickými potřebami.</w:t>
            </w:r>
          </w:p>
          <w:p w14:paraId="3F8EB5E1" w14:textId="77777777" w:rsidR="00C00755" w:rsidRDefault="00C00755" w:rsidP="003A4718">
            <w:pPr>
              <w:spacing w:after="120"/>
              <w:jc w:val="both"/>
            </w:pPr>
            <w:r w:rsidRPr="00557D7A">
              <w:t xml:space="preserve">V první řadě se jedná o Akademickou poradna UTB ve Zlíně (dále jen APO), jejíž služby jsou poskytovány celouniverzitně (na všech fakultách jsou zastoupeni koordinátoři a tutoři) uchazečům a studentům ve všech formách </w:t>
            </w:r>
            <w:r w:rsidRPr="00557D7A">
              <w:lastRenderedPageBreak/>
              <w:t xml:space="preserve">a stupních studia UTB, studentům se specifickými potřebami (dále jen SVP), vyučujícím a zaměstnancům UTB ve Zlíně. Hlavním úkolem je zajišťovat, aby studijní programy akreditované na univerzitě byly v největší možné míře přístupné i studentům nevidomým a slabozrakým, neslyšícím a nedoslýchavým, s pohybovým handicapem, psychickými a dalšími obtížemi. Druhým pracovištěm je Psychologická poradna, která je určena všem studentům UTB. </w:t>
            </w:r>
          </w:p>
          <w:p w14:paraId="60E45A85" w14:textId="77777777" w:rsidR="00C00755" w:rsidRDefault="00C00755" w:rsidP="003A4718">
            <w:pPr>
              <w:spacing w:after="120"/>
              <w:jc w:val="both"/>
            </w:pPr>
            <w:r w:rsidRPr="00557D7A">
              <w:t xml:space="preserve">Nad rámec služeb APO je uchazečům se SVP o studium na UTB ve Zlíně poskytovány služby týkající se: předávání informací již před přihlášením na daný obor, informování o možnosti přítomnosti osobního asistenta nebo přepisovatelského servisu v průběhu přijímacího řízení, navýšení časové dotace nad stanovený limit, použití vlastního PC nebo speciálních psacích potřeb. Dále je pro ně zajištěna bezbariérovost budovy a kompenzační pomůcky (dle individuální potřeby) a asistenční služba. </w:t>
            </w:r>
          </w:p>
          <w:p w14:paraId="33717BBB" w14:textId="09B07CB4" w:rsidR="00C00755" w:rsidRDefault="00C00755" w:rsidP="003A4718">
            <w:pPr>
              <w:spacing w:after="120"/>
              <w:jc w:val="both"/>
            </w:pPr>
            <w:r w:rsidRPr="00557D7A">
              <w:t>V případě studia studentů s SVP mohou studenti využívat následujících služeb poskytovaných UTB ve Zlíně:</w:t>
            </w:r>
            <w:r>
              <w:t xml:space="preserve"> </w:t>
            </w:r>
            <w:r w:rsidRPr="00557D7A">
              <w:t>konzultace s APO, zpracování funkční diagnostiky od speciálního pedagoga, spolupráce s tutorem (příp. fakultním koordinátorem) – zohlednění a doporučení pro studium konkrétních předmětů, zprostředkování individuálního kontaktu s vyučujícími, konzultace ohledně doporučení pro studenty se SVP, komunikace se všemi zúčastněnými v průběhu celého studia. Student má dále možnost využití technických pomůcek k získávání informací – diktafon, PC (možnost zapůjčení), dotykové obrazovky, má k dispozici učební podklady v elektronické podobě, které si může vytisknout a dopisovat si do nich poznámky. Studentům se SVP je rovněž nabízena: možnost alternativního plnění aktivit spojených se studiem tam, kde je to možné vzhledem k získání dovedností a znalostí srovnatelných s intaktní populací, možnost studijní asistence při man</w:t>
            </w:r>
            <w:r w:rsidR="00036ADF">
              <w:t>astra</w:t>
            </w:r>
            <w:r w:rsidRPr="00557D7A">
              <w:t>ipulaci s přístroji, stroji, laboratorních pracích, možnost využití didaktických a kompenzačních pomůcek. V neposlední řadě je zajištěn individuální přístup jednotlivých vyučujících a upraveny podmínky při skládání zkoušek, např. delší časový limit, ústní zkoušení, asistent zapisovatel.</w:t>
            </w:r>
          </w:p>
          <w:p w14:paraId="23A47F7D" w14:textId="71024CC3" w:rsidR="00C00755" w:rsidRPr="00557D7A" w:rsidRDefault="00C00755" w:rsidP="003A4718">
            <w:pPr>
              <w:spacing w:after="120"/>
              <w:jc w:val="both"/>
            </w:pPr>
            <w:r w:rsidRPr="00557D7A">
              <w:t>V letech 2017 až 2022 proběhla realizace Strategického projektu UTB ve Zlíně (reg. č. CZ/02.2.69/0.0/0.0/16_015/0002204), jehož cílem bylo zkvalitnění studia studentů se SP prostřednictvím modifikace studijních materiálů k výuce cizích jazyků, metodik pro studenty se SP a metodiky pro intaktní studenty, osvětových a odborných workshopů, dalšího vzdělávání odborného týmu a mnoha dalších aktivit. Na tyto strategické cíle navazuje Strategický záměr vzdělávací a tvůrčí činnosti FHS UTB na období 2</w:t>
            </w:r>
            <w:r w:rsidR="00036ADF">
              <w:t>1</w:t>
            </w:r>
            <w:r w:rsidRPr="00557D7A">
              <w:t>+ formulací strategického cíle 1.1 Zkvalitňovat a rozvíjet otevřený a nediskriminační přístup ve vzdělání.</w:t>
            </w:r>
          </w:p>
        </w:tc>
      </w:tr>
    </w:tbl>
    <w:p w14:paraId="530E72A3" w14:textId="77777777" w:rsidR="00C00755" w:rsidRPr="00873661" w:rsidRDefault="00C00755" w:rsidP="00C00755"/>
    <w:p w14:paraId="6C50CC2D" w14:textId="77777777" w:rsidR="00C00755" w:rsidRPr="00873661" w:rsidRDefault="00C00755" w:rsidP="00C00755">
      <w:pPr>
        <w:jc w:val="center"/>
        <w:rPr>
          <w:b/>
          <w:bCs/>
          <w:sz w:val="52"/>
          <w:szCs w:val="52"/>
        </w:rPr>
      </w:pPr>
      <w:r w:rsidRPr="00873661">
        <w:rPr>
          <w:b/>
          <w:bCs/>
          <w:sz w:val="52"/>
          <w:szCs w:val="52"/>
        </w:rPr>
        <w:br w:type="page"/>
      </w:r>
    </w:p>
    <w:tbl>
      <w:tblPr>
        <w:tblW w:w="978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4220"/>
        <w:gridCol w:w="5560"/>
      </w:tblGrid>
      <w:tr w:rsidR="00C00755" w:rsidRPr="00873661" w14:paraId="42EAA349" w14:textId="77777777" w:rsidTr="003A4718">
        <w:tc>
          <w:tcPr>
            <w:tcW w:w="9778" w:type="dxa"/>
            <w:gridSpan w:val="2"/>
            <w:tcBorders>
              <w:bottom w:val="double" w:sz="4" w:space="0" w:color="auto"/>
            </w:tcBorders>
            <w:shd w:val="clear" w:color="auto" w:fill="BDD6EE"/>
          </w:tcPr>
          <w:p w14:paraId="72B5C8F0" w14:textId="77777777" w:rsidR="00C00755" w:rsidRPr="00873661" w:rsidRDefault="00C00755" w:rsidP="003A4718">
            <w:pPr>
              <w:jc w:val="both"/>
              <w:rPr>
                <w:b/>
                <w:sz w:val="28"/>
              </w:rPr>
            </w:pPr>
            <w:r w:rsidRPr="00873661">
              <w:rPr>
                <w:b/>
                <w:sz w:val="28"/>
              </w:rPr>
              <w:lastRenderedPageBreak/>
              <w:t>C-V – Finanční zabezpečení studijního programu</w:t>
            </w:r>
          </w:p>
        </w:tc>
      </w:tr>
      <w:tr w:rsidR="00C00755" w:rsidRPr="00873661" w14:paraId="1A7B2CFE" w14:textId="77777777" w:rsidTr="003A4718">
        <w:tc>
          <w:tcPr>
            <w:tcW w:w="4219" w:type="dxa"/>
            <w:tcBorders>
              <w:top w:val="single" w:sz="12" w:space="0" w:color="auto"/>
            </w:tcBorders>
            <w:shd w:val="clear" w:color="auto" w:fill="F7CAAC"/>
          </w:tcPr>
          <w:p w14:paraId="3E870A5A" w14:textId="77777777" w:rsidR="00C00755" w:rsidRPr="00873661" w:rsidRDefault="00C00755" w:rsidP="003A4718">
            <w:pPr>
              <w:jc w:val="both"/>
              <w:rPr>
                <w:b/>
              </w:rPr>
            </w:pPr>
            <w:r w:rsidRPr="00873661">
              <w:rPr>
                <w:b/>
              </w:rPr>
              <w:t>Vzdělávací činnost vysoké školy financovaná ze státního rozpočtu</w:t>
            </w:r>
          </w:p>
        </w:tc>
        <w:tc>
          <w:tcPr>
            <w:tcW w:w="5559" w:type="dxa"/>
            <w:tcBorders>
              <w:top w:val="single" w:sz="12" w:space="0" w:color="auto"/>
            </w:tcBorders>
            <w:shd w:val="clear" w:color="auto" w:fill="FFFFFF"/>
          </w:tcPr>
          <w:p w14:paraId="5DA4E893" w14:textId="77777777" w:rsidR="00C00755" w:rsidRPr="00873661" w:rsidRDefault="00C00755" w:rsidP="003A4718">
            <w:pPr>
              <w:jc w:val="both"/>
              <w:rPr>
                <w:bCs/>
              </w:rPr>
            </w:pPr>
            <w:r w:rsidRPr="00873661">
              <w:rPr>
                <w:bCs/>
              </w:rPr>
              <w:t>Ano</w:t>
            </w:r>
          </w:p>
        </w:tc>
      </w:tr>
      <w:tr w:rsidR="00C00755" w:rsidRPr="00873661" w14:paraId="12FD6317" w14:textId="77777777" w:rsidTr="003A4718">
        <w:tc>
          <w:tcPr>
            <w:tcW w:w="9778" w:type="dxa"/>
            <w:gridSpan w:val="2"/>
            <w:shd w:val="clear" w:color="auto" w:fill="F7CAAC"/>
          </w:tcPr>
          <w:p w14:paraId="0279BABC" w14:textId="77777777" w:rsidR="00C00755" w:rsidRPr="00873661" w:rsidRDefault="00C00755" w:rsidP="003A4718">
            <w:pPr>
              <w:jc w:val="both"/>
              <w:rPr>
                <w:b/>
              </w:rPr>
            </w:pPr>
            <w:r w:rsidRPr="00873661">
              <w:rPr>
                <w:b/>
              </w:rPr>
              <w:t>Zhodnocení předpokládaných nákladů a zdrojů na uskutečňování studijního programu</w:t>
            </w:r>
          </w:p>
        </w:tc>
      </w:tr>
      <w:tr w:rsidR="00C00755" w:rsidRPr="00873661" w14:paraId="2EA313C5" w14:textId="77777777" w:rsidTr="003A4718">
        <w:trPr>
          <w:trHeight w:val="5398"/>
        </w:trPr>
        <w:tc>
          <w:tcPr>
            <w:tcW w:w="9778" w:type="dxa"/>
            <w:gridSpan w:val="2"/>
          </w:tcPr>
          <w:p w14:paraId="1DCF23F4" w14:textId="77777777" w:rsidR="00C00755" w:rsidRPr="00873661" w:rsidRDefault="00C00755" w:rsidP="003A4718">
            <w:pPr>
              <w:jc w:val="both"/>
            </w:pPr>
          </w:p>
        </w:tc>
      </w:tr>
    </w:tbl>
    <w:p w14:paraId="413A3506" w14:textId="77777777" w:rsidR="00C00755" w:rsidRPr="00873661" w:rsidRDefault="00C00755" w:rsidP="00C00755">
      <w:pPr>
        <w:jc w:val="center"/>
        <w:rPr>
          <w:b/>
          <w:bCs/>
          <w:sz w:val="52"/>
          <w:szCs w:val="52"/>
        </w:rPr>
      </w:pPr>
    </w:p>
    <w:p w14:paraId="7110F374" w14:textId="77777777" w:rsidR="00C00755" w:rsidRPr="00873661" w:rsidRDefault="00C00755" w:rsidP="00C00755">
      <w:pPr>
        <w:jc w:val="center"/>
        <w:rPr>
          <w:b/>
          <w:bCs/>
          <w:sz w:val="52"/>
          <w:szCs w:val="52"/>
        </w:rPr>
      </w:pPr>
    </w:p>
    <w:p w14:paraId="3258A5E6" w14:textId="77777777" w:rsidR="00C00755" w:rsidRPr="00873661" w:rsidRDefault="00C00755" w:rsidP="00C00755">
      <w:pPr>
        <w:jc w:val="center"/>
        <w:rPr>
          <w:b/>
          <w:bCs/>
          <w:sz w:val="52"/>
          <w:szCs w:val="52"/>
        </w:rPr>
      </w:pPr>
    </w:p>
    <w:p w14:paraId="0DE12CAB" w14:textId="77777777" w:rsidR="00C00755" w:rsidRPr="00873661" w:rsidRDefault="00C00755" w:rsidP="00C00755">
      <w:pPr>
        <w:jc w:val="center"/>
        <w:rPr>
          <w:b/>
          <w:bCs/>
          <w:sz w:val="52"/>
          <w:szCs w:val="52"/>
        </w:rPr>
      </w:pPr>
    </w:p>
    <w:p w14:paraId="127B53DF" w14:textId="77777777" w:rsidR="00C00755" w:rsidRPr="00873661" w:rsidRDefault="00C00755" w:rsidP="00C00755">
      <w:pPr>
        <w:jc w:val="center"/>
        <w:rPr>
          <w:b/>
          <w:bCs/>
          <w:sz w:val="52"/>
          <w:szCs w:val="52"/>
        </w:rPr>
      </w:pPr>
    </w:p>
    <w:p w14:paraId="204D4AE2" w14:textId="77777777" w:rsidR="00C00755" w:rsidRPr="00873661" w:rsidRDefault="00C00755" w:rsidP="00C00755">
      <w:pPr>
        <w:jc w:val="center"/>
        <w:rPr>
          <w:b/>
          <w:bCs/>
          <w:sz w:val="52"/>
          <w:szCs w:val="52"/>
        </w:rPr>
      </w:pPr>
    </w:p>
    <w:p w14:paraId="503E94C5" w14:textId="77777777" w:rsidR="00C00755" w:rsidRPr="00873661" w:rsidRDefault="00C00755" w:rsidP="00C00755">
      <w:pPr>
        <w:jc w:val="center"/>
        <w:rPr>
          <w:b/>
          <w:bCs/>
          <w:sz w:val="52"/>
          <w:szCs w:val="52"/>
        </w:rPr>
      </w:pPr>
    </w:p>
    <w:p w14:paraId="0BDE2D26" w14:textId="77777777" w:rsidR="00C00755" w:rsidRPr="00873661" w:rsidRDefault="00C00755" w:rsidP="00C00755">
      <w:pPr>
        <w:jc w:val="center"/>
        <w:rPr>
          <w:b/>
          <w:bCs/>
          <w:sz w:val="52"/>
          <w:szCs w:val="52"/>
        </w:rPr>
      </w:pPr>
    </w:p>
    <w:p w14:paraId="6576CDA4" w14:textId="77777777" w:rsidR="00C00755" w:rsidRPr="00873661" w:rsidRDefault="00C00755" w:rsidP="00C00755">
      <w:pPr>
        <w:jc w:val="center"/>
        <w:rPr>
          <w:b/>
          <w:bCs/>
          <w:sz w:val="52"/>
          <w:szCs w:val="52"/>
        </w:rPr>
      </w:pPr>
    </w:p>
    <w:p w14:paraId="19BBE752" w14:textId="77777777" w:rsidR="00C00755" w:rsidRPr="00873661" w:rsidRDefault="00C00755" w:rsidP="00C00755">
      <w:pPr>
        <w:jc w:val="center"/>
        <w:rPr>
          <w:b/>
          <w:bCs/>
          <w:sz w:val="52"/>
          <w:szCs w:val="52"/>
        </w:rPr>
      </w:pPr>
    </w:p>
    <w:p w14:paraId="58A5E6FD" w14:textId="77777777" w:rsidR="00C00755" w:rsidRPr="00873661" w:rsidRDefault="00C00755" w:rsidP="00C00755">
      <w:pPr>
        <w:jc w:val="center"/>
        <w:rPr>
          <w:b/>
          <w:bCs/>
          <w:sz w:val="52"/>
          <w:szCs w:val="52"/>
        </w:rPr>
      </w:pPr>
    </w:p>
    <w:p w14:paraId="6F9B6C92" w14:textId="77777777" w:rsidR="00C00755" w:rsidRPr="00873661" w:rsidRDefault="00C00755" w:rsidP="00C00755">
      <w:pPr>
        <w:jc w:val="center"/>
        <w:rPr>
          <w:b/>
          <w:bCs/>
          <w:sz w:val="52"/>
          <w:szCs w:val="52"/>
        </w:rPr>
      </w:pPr>
    </w:p>
    <w:p w14:paraId="38A11620" w14:textId="77777777" w:rsidR="00C00755" w:rsidRPr="00873661" w:rsidRDefault="00C00755" w:rsidP="00C00755">
      <w:pPr>
        <w:jc w:val="center"/>
        <w:rPr>
          <w:b/>
          <w:bCs/>
          <w:sz w:val="52"/>
          <w:szCs w:val="52"/>
        </w:rPr>
      </w:pPr>
    </w:p>
    <w:p w14:paraId="16DA917C" w14:textId="77777777" w:rsidR="00C00755" w:rsidRPr="00873661" w:rsidRDefault="00C00755" w:rsidP="00C00755">
      <w:pPr>
        <w:jc w:val="center"/>
        <w:rPr>
          <w:b/>
          <w:bCs/>
          <w:sz w:val="52"/>
          <w:szCs w:val="52"/>
        </w:rPr>
      </w:pPr>
    </w:p>
    <w:p w14:paraId="5A0BFCF0" w14:textId="77777777" w:rsidR="00C00755" w:rsidRPr="00873661" w:rsidRDefault="00C00755" w:rsidP="00C00755">
      <w:pPr>
        <w:jc w:val="center"/>
        <w:rPr>
          <w:b/>
          <w:bCs/>
          <w:sz w:val="52"/>
          <w:szCs w:val="52"/>
        </w:rPr>
      </w:pPr>
    </w:p>
    <w:p w14:paraId="18F37A8D" w14:textId="77777777" w:rsidR="00C00755" w:rsidRPr="00873661" w:rsidRDefault="00C00755" w:rsidP="00C00755">
      <w:pPr>
        <w:jc w:val="center"/>
        <w:rPr>
          <w:b/>
          <w:bCs/>
          <w:sz w:val="52"/>
          <w:szCs w:val="52"/>
        </w:rPr>
      </w:pPr>
    </w:p>
    <w:p w14:paraId="4FB13443" w14:textId="77777777" w:rsidR="00C00755" w:rsidRPr="00873661" w:rsidRDefault="00C00755" w:rsidP="00C00755">
      <w:pPr>
        <w:jc w:val="center"/>
        <w:rPr>
          <w:b/>
          <w:bCs/>
          <w:sz w:val="52"/>
          <w:szCs w:val="52"/>
        </w:rPr>
      </w:pPr>
    </w:p>
    <w:p w14:paraId="5C2EBB4A" w14:textId="77777777" w:rsidR="00C00755" w:rsidRPr="00873661" w:rsidRDefault="00C00755" w:rsidP="00C00755">
      <w:pPr>
        <w:jc w:val="center"/>
        <w:rPr>
          <w:b/>
          <w:bCs/>
          <w:sz w:val="52"/>
          <w:szCs w:val="52"/>
        </w:rPr>
      </w:pPr>
    </w:p>
    <w:p w14:paraId="07D3F4A1" w14:textId="77777777" w:rsidR="00C00755" w:rsidRPr="00873661" w:rsidRDefault="00C00755" w:rsidP="00C00755">
      <w:pPr>
        <w:jc w:val="center"/>
        <w:rPr>
          <w:b/>
          <w:bCs/>
          <w:sz w:val="52"/>
          <w:szCs w:val="52"/>
        </w:rPr>
      </w:pPr>
    </w:p>
    <w:p w14:paraId="695C89CB" w14:textId="77777777" w:rsidR="00C00755" w:rsidRPr="00873661" w:rsidRDefault="00C00755" w:rsidP="00C00755">
      <w:pPr>
        <w:jc w:val="center"/>
        <w:rPr>
          <w:b/>
          <w:bCs/>
          <w:sz w:val="52"/>
          <w:szCs w:val="52"/>
        </w:rPr>
      </w:pPr>
    </w:p>
    <w:p w14:paraId="1E1F31A0" w14:textId="77777777" w:rsidR="00C00755" w:rsidRPr="00873661" w:rsidRDefault="00C00755" w:rsidP="00C00755">
      <w:pPr>
        <w:jc w:val="center"/>
        <w:rPr>
          <w:b/>
          <w:bCs/>
          <w:sz w:val="52"/>
          <w:szCs w:val="52"/>
        </w:rPr>
      </w:pPr>
    </w:p>
    <w:p w14:paraId="2DBF8AC9" w14:textId="77777777" w:rsidR="00C00755" w:rsidRPr="00873661" w:rsidRDefault="00C00755" w:rsidP="00C00755">
      <w:pPr>
        <w:jc w:val="center"/>
        <w:rPr>
          <w:b/>
          <w:bCs/>
          <w:sz w:val="52"/>
          <w:szCs w:val="52"/>
        </w:rPr>
      </w:pPr>
      <w:r w:rsidRPr="00873661">
        <w:rPr>
          <w:b/>
          <w:bCs/>
          <w:sz w:val="52"/>
          <w:szCs w:val="52"/>
        </w:rPr>
        <w:t>D-I – Záměr rozvoje</w:t>
      </w:r>
      <w:r w:rsidRPr="00873661">
        <w:rPr>
          <w:b/>
          <w:bCs/>
          <w:sz w:val="52"/>
          <w:szCs w:val="52"/>
        </w:rPr>
        <w:br/>
        <w:t xml:space="preserve"> doktorského studijního programu Pedagogika</w:t>
      </w:r>
    </w:p>
    <w:p w14:paraId="283C1BAF" w14:textId="77777777" w:rsidR="00C00755" w:rsidRPr="00873661" w:rsidRDefault="00C00755" w:rsidP="00C00755">
      <w:r w:rsidRPr="00873661">
        <w:br w:type="page"/>
      </w:r>
    </w:p>
    <w:tbl>
      <w:tblPr>
        <w:tblW w:w="928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9285"/>
      </w:tblGrid>
      <w:tr w:rsidR="00C00755" w:rsidRPr="00873661" w14:paraId="60049C67" w14:textId="77777777" w:rsidTr="003A4718">
        <w:tc>
          <w:tcPr>
            <w:tcW w:w="9285" w:type="dxa"/>
            <w:tcBorders>
              <w:bottom w:val="double" w:sz="4" w:space="0" w:color="auto"/>
            </w:tcBorders>
            <w:shd w:val="clear" w:color="auto" w:fill="BDD6EE"/>
          </w:tcPr>
          <w:p w14:paraId="24FEDA2C" w14:textId="77777777" w:rsidR="00C00755" w:rsidRPr="00873661" w:rsidRDefault="00C00755" w:rsidP="003A4718">
            <w:pPr>
              <w:jc w:val="both"/>
              <w:rPr>
                <w:b/>
                <w:sz w:val="28"/>
              </w:rPr>
            </w:pPr>
            <w:r w:rsidRPr="00873661">
              <w:rPr>
                <w:b/>
                <w:sz w:val="28"/>
              </w:rPr>
              <w:lastRenderedPageBreak/>
              <w:t xml:space="preserve">D-I – </w:t>
            </w:r>
            <w:r w:rsidRPr="00873661">
              <w:rPr>
                <w:b/>
                <w:sz w:val="26"/>
                <w:szCs w:val="26"/>
              </w:rPr>
              <w:t>Záměr rozvoje studijního programu a další údaje ke studijnímu programu</w:t>
            </w:r>
          </w:p>
        </w:tc>
      </w:tr>
      <w:tr w:rsidR="00C00755" w:rsidRPr="00873661" w14:paraId="5A9E015D" w14:textId="77777777" w:rsidTr="003A4718">
        <w:trPr>
          <w:trHeight w:val="185"/>
        </w:trPr>
        <w:tc>
          <w:tcPr>
            <w:tcW w:w="9285" w:type="dxa"/>
            <w:shd w:val="clear" w:color="auto" w:fill="F7CAAC"/>
          </w:tcPr>
          <w:p w14:paraId="2BF11421" w14:textId="77777777" w:rsidR="00C00755" w:rsidRPr="00873661" w:rsidRDefault="00C00755" w:rsidP="003A4718">
            <w:pPr>
              <w:rPr>
                <w:b/>
              </w:rPr>
            </w:pPr>
            <w:r w:rsidRPr="00873661">
              <w:rPr>
                <w:b/>
              </w:rPr>
              <w:t>Záměr rozvoje studijního programu a jeho odůvodnění</w:t>
            </w:r>
          </w:p>
        </w:tc>
      </w:tr>
      <w:tr w:rsidR="00C00755" w:rsidRPr="00873661" w14:paraId="37E8DE0D" w14:textId="77777777" w:rsidTr="003A4718">
        <w:trPr>
          <w:trHeight w:val="2835"/>
        </w:trPr>
        <w:tc>
          <w:tcPr>
            <w:tcW w:w="9285" w:type="dxa"/>
            <w:shd w:val="clear" w:color="auto" w:fill="FFFFFF"/>
          </w:tcPr>
          <w:p w14:paraId="7AA742A5" w14:textId="77777777" w:rsidR="00C00755" w:rsidRPr="00170E3F" w:rsidRDefault="00C00755" w:rsidP="003A4718">
            <w:pPr>
              <w:pStyle w:val="Default"/>
              <w:spacing w:after="120"/>
              <w:jc w:val="both"/>
              <w:rPr>
                <w:bCs/>
                <w:sz w:val="20"/>
                <w:szCs w:val="20"/>
              </w:rPr>
            </w:pPr>
            <w:r w:rsidRPr="00170E3F">
              <w:rPr>
                <w:sz w:val="20"/>
                <w:szCs w:val="20"/>
              </w:rPr>
              <w:t xml:space="preserve">Záměr rozvoje doktorského studijního programu (DSP) </w:t>
            </w:r>
            <w:r w:rsidRPr="00170E3F">
              <w:rPr>
                <w:b/>
                <w:bCs/>
                <w:sz w:val="20"/>
                <w:szCs w:val="20"/>
              </w:rPr>
              <w:t xml:space="preserve">Pedagogika </w:t>
            </w:r>
            <w:r w:rsidRPr="00170E3F">
              <w:rPr>
                <w:bCs/>
                <w:sz w:val="20"/>
                <w:szCs w:val="20"/>
              </w:rPr>
              <w:t xml:space="preserve">sleduje tři vzájemně provázané roviny: </w:t>
            </w:r>
          </w:p>
          <w:p w14:paraId="7DB4A96D" w14:textId="77777777" w:rsidR="00C00755" w:rsidRPr="00170E3F" w:rsidRDefault="00C00755" w:rsidP="00630AC5">
            <w:pPr>
              <w:pStyle w:val="Default"/>
              <w:numPr>
                <w:ilvl w:val="0"/>
                <w:numId w:val="108"/>
              </w:numPr>
              <w:ind w:left="714" w:hanging="357"/>
              <w:jc w:val="both"/>
              <w:rPr>
                <w:bCs/>
                <w:sz w:val="20"/>
                <w:szCs w:val="20"/>
              </w:rPr>
            </w:pPr>
            <w:r w:rsidRPr="00170E3F">
              <w:rPr>
                <w:bCs/>
                <w:sz w:val="20"/>
                <w:szCs w:val="20"/>
              </w:rPr>
              <w:t xml:space="preserve">vysoce kvalitní spolupráci školitelů a doktorandů, včetně kontinuální zpětné vazby na ni; </w:t>
            </w:r>
          </w:p>
          <w:p w14:paraId="16D4B39C" w14:textId="77777777" w:rsidR="00C00755" w:rsidRPr="00170E3F" w:rsidRDefault="00C00755" w:rsidP="00630AC5">
            <w:pPr>
              <w:pStyle w:val="Default"/>
              <w:numPr>
                <w:ilvl w:val="0"/>
                <w:numId w:val="108"/>
              </w:numPr>
              <w:ind w:left="714" w:hanging="357"/>
              <w:jc w:val="both"/>
              <w:rPr>
                <w:bCs/>
                <w:sz w:val="20"/>
                <w:szCs w:val="20"/>
              </w:rPr>
            </w:pPr>
            <w:r w:rsidRPr="00170E3F">
              <w:rPr>
                <w:bCs/>
                <w:sz w:val="20"/>
                <w:szCs w:val="20"/>
              </w:rPr>
              <w:t>excelenci v oblasti tvůrčí činnosti</w:t>
            </w:r>
          </w:p>
          <w:p w14:paraId="78FB28A2" w14:textId="77777777" w:rsidR="00C00755" w:rsidRPr="00170E3F" w:rsidRDefault="00C00755" w:rsidP="00630AC5">
            <w:pPr>
              <w:pStyle w:val="Default"/>
              <w:numPr>
                <w:ilvl w:val="0"/>
                <w:numId w:val="108"/>
              </w:numPr>
              <w:ind w:left="714" w:hanging="357"/>
              <w:jc w:val="both"/>
              <w:rPr>
                <w:bCs/>
                <w:sz w:val="20"/>
                <w:szCs w:val="20"/>
              </w:rPr>
            </w:pPr>
            <w:r w:rsidRPr="00170E3F">
              <w:rPr>
                <w:bCs/>
                <w:sz w:val="20"/>
                <w:szCs w:val="20"/>
              </w:rPr>
              <w:t>internacionalizaci studijního programu.</w:t>
            </w:r>
          </w:p>
          <w:p w14:paraId="5652BB32" w14:textId="77777777" w:rsidR="00C00755" w:rsidRPr="00170E3F" w:rsidRDefault="00C00755" w:rsidP="003A4718">
            <w:pPr>
              <w:pStyle w:val="Default"/>
              <w:spacing w:after="120"/>
              <w:jc w:val="both"/>
              <w:rPr>
                <w:b/>
                <w:bCs/>
                <w:sz w:val="20"/>
                <w:szCs w:val="20"/>
              </w:rPr>
            </w:pPr>
          </w:p>
          <w:p w14:paraId="3EE4602E" w14:textId="77777777" w:rsidR="00C00755" w:rsidRPr="00170E3F" w:rsidRDefault="00C00755" w:rsidP="003A4718">
            <w:pPr>
              <w:pStyle w:val="Default"/>
              <w:spacing w:after="120"/>
              <w:jc w:val="both"/>
              <w:rPr>
                <w:b/>
                <w:bCs/>
                <w:sz w:val="20"/>
                <w:szCs w:val="20"/>
              </w:rPr>
            </w:pPr>
            <w:r w:rsidRPr="00170E3F">
              <w:rPr>
                <w:b/>
                <w:bCs/>
                <w:sz w:val="20"/>
                <w:szCs w:val="20"/>
              </w:rPr>
              <w:t>Spolupráce v rámci DSP</w:t>
            </w:r>
          </w:p>
          <w:p w14:paraId="5A4A9795" w14:textId="77777777" w:rsidR="00C00755" w:rsidRDefault="00C00755" w:rsidP="003A4718">
            <w:pPr>
              <w:pStyle w:val="Default"/>
              <w:spacing w:after="120"/>
              <w:jc w:val="both"/>
              <w:rPr>
                <w:bCs/>
                <w:sz w:val="20"/>
                <w:szCs w:val="20"/>
              </w:rPr>
            </w:pPr>
            <w:r w:rsidRPr="00170E3F">
              <w:rPr>
                <w:bCs/>
                <w:sz w:val="20"/>
                <w:szCs w:val="20"/>
              </w:rPr>
              <w:t xml:space="preserve">V případě první úrovně se jedná o systematické posilování úzké a pravidelné spolupráce školitelů a doktorandů v rámci DSP, která zahrnuje nejen formulování individuálního studijního plánu, ale i vytvoření standardů pro školitele daného DSP. Na základě něj probíhají pravidelné konzultace mezi studenty školiteli, jejich vzájemná kooperace, podpora školitelů v oblasti publikační a projektové činnosti z interních i externích zdrojů. </w:t>
            </w:r>
          </w:p>
          <w:p w14:paraId="7AA604EB" w14:textId="77777777" w:rsidR="00C00755" w:rsidRPr="00170E3F" w:rsidRDefault="00C00755" w:rsidP="003A4718">
            <w:pPr>
              <w:pStyle w:val="Default"/>
              <w:spacing w:after="120"/>
              <w:jc w:val="both"/>
              <w:rPr>
                <w:bCs/>
                <w:sz w:val="20"/>
                <w:szCs w:val="20"/>
              </w:rPr>
            </w:pPr>
            <w:r w:rsidRPr="00170E3F">
              <w:rPr>
                <w:bCs/>
                <w:sz w:val="20"/>
                <w:szCs w:val="20"/>
              </w:rPr>
              <w:t>Cílem je v tomto případě nastavit systém pravidelné, individualizované zpětné vazby studentům, který povede k rozvoji jejich potenciálu a ke snižování studijní neúspěšnosti v rámci DSP. Tento cíl je ve shodě se Strategií rozvoje vysokého školství na léta 2021+ (část doktorská studia). Součástí rozvoje DSP v této oblasti jsou pak následující opatření: (a) každoroční seznámení všech studentů se standardy školitelů a studijními povinnostmi; (b) každoroční šetření zpětné vazby na kvalitu výuky a spolupráce se školiteli; (c) vyhodnoc</w:t>
            </w:r>
            <w:r>
              <w:rPr>
                <w:bCs/>
                <w:sz w:val="20"/>
                <w:szCs w:val="20"/>
              </w:rPr>
              <w:t>ování</w:t>
            </w:r>
            <w:r w:rsidRPr="00170E3F">
              <w:rPr>
                <w:bCs/>
                <w:sz w:val="20"/>
                <w:szCs w:val="20"/>
              </w:rPr>
              <w:t xml:space="preserve"> zpětné vazby společně se studenty, vyučujícími a školiteli; (d) přijetí opatření na základě zpětné vazby se záměrem zefektivnění a zkvalitnění vzájemné spolupráce. </w:t>
            </w:r>
            <w:r>
              <w:rPr>
                <w:bCs/>
                <w:sz w:val="20"/>
                <w:szCs w:val="20"/>
              </w:rPr>
              <w:t xml:space="preserve">Cílovým stavem </w:t>
            </w:r>
            <w:r w:rsidRPr="00170E3F">
              <w:rPr>
                <w:bCs/>
                <w:sz w:val="20"/>
                <w:szCs w:val="20"/>
              </w:rPr>
              <w:t xml:space="preserve">je </w:t>
            </w:r>
            <w:r>
              <w:rPr>
                <w:bCs/>
                <w:sz w:val="20"/>
                <w:szCs w:val="20"/>
              </w:rPr>
              <w:t xml:space="preserve">vybodovat v rámci DSP </w:t>
            </w:r>
            <w:r w:rsidRPr="00170E3F">
              <w:rPr>
                <w:bCs/>
                <w:sz w:val="20"/>
                <w:szCs w:val="20"/>
              </w:rPr>
              <w:t>kulturu otevřené spolupráce, důvěry a silné podpory studentům DSP.</w:t>
            </w:r>
          </w:p>
          <w:p w14:paraId="4E17AAC0" w14:textId="77777777" w:rsidR="00C00755" w:rsidRDefault="00C00755" w:rsidP="003A4718">
            <w:pPr>
              <w:pStyle w:val="Default"/>
              <w:spacing w:after="120"/>
              <w:jc w:val="both"/>
              <w:rPr>
                <w:b/>
                <w:bCs/>
                <w:sz w:val="20"/>
                <w:szCs w:val="20"/>
              </w:rPr>
            </w:pPr>
          </w:p>
          <w:p w14:paraId="7CFE597E" w14:textId="77777777" w:rsidR="00C00755" w:rsidRPr="00170E3F" w:rsidRDefault="00C00755" w:rsidP="003A4718">
            <w:pPr>
              <w:pStyle w:val="Default"/>
              <w:spacing w:after="120"/>
              <w:jc w:val="both"/>
              <w:rPr>
                <w:b/>
                <w:bCs/>
                <w:sz w:val="20"/>
                <w:szCs w:val="20"/>
              </w:rPr>
            </w:pPr>
            <w:r w:rsidRPr="00170E3F">
              <w:rPr>
                <w:b/>
                <w:bCs/>
                <w:sz w:val="20"/>
                <w:szCs w:val="20"/>
              </w:rPr>
              <w:t>Kvalitní tvůrčí činnost</w:t>
            </w:r>
          </w:p>
          <w:p w14:paraId="44BC3D7F" w14:textId="77777777" w:rsidR="00C00755" w:rsidRDefault="00C00755" w:rsidP="003A4718">
            <w:pPr>
              <w:pStyle w:val="Default"/>
              <w:spacing w:after="120"/>
              <w:jc w:val="both"/>
              <w:rPr>
                <w:sz w:val="20"/>
                <w:szCs w:val="20"/>
              </w:rPr>
            </w:pPr>
            <w:r w:rsidRPr="00170E3F">
              <w:rPr>
                <w:sz w:val="20"/>
                <w:szCs w:val="20"/>
              </w:rPr>
              <w:t xml:space="preserve">Druhá úroveň představuje důraz na vedení studentů k vysoce kvalitním výstupům tvůrčí činnosti, které budou publikovány v časopisech v mezinárodních databázích Scopus a Web of Science, prioritně v kvartilech Q1 a Q2. Cílem je vést studenty od první fáze jejich studia k publikaci těchto výstupů a prostřednictvím formálního i neformálního kurikula u nich vytvářet předpoklady k dosažení těchto výsledků. Z tohoto důvodu </w:t>
            </w:r>
            <w:r>
              <w:rPr>
                <w:sz w:val="20"/>
                <w:szCs w:val="20"/>
              </w:rPr>
              <w:t xml:space="preserve">je </w:t>
            </w:r>
            <w:r w:rsidRPr="00170E3F">
              <w:rPr>
                <w:sz w:val="20"/>
                <w:szCs w:val="20"/>
              </w:rPr>
              <w:t>dominantní část povinných předmětů studijního plánu zaměřena právě na rozvoj dovedností v této oblasti. Představený cíl je ve shodě jak s Metodikou 17+ RVVI, tak se Strategickým záměrem UTB ve Zlíně a s chápáním doktorského studia jako výzkumně orientova</w:t>
            </w:r>
            <w:r>
              <w:rPr>
                <w:sz w:val="20"/>
                <w:szCs w:val="20"/>
              </w:rPr>
              <w:t>né</w:t>
            </w:r>
            <w:r w:rsidRPr="00170E3F">
              <w:rPr>
                <w:sz w:val="20"/>
                <w:szCs w:val="20"/>
              </w:rPr>
              <w:t xml:space="preserve"> výuk</w:t>
            </w:r>
            <w:r>
              <w:rPr>
                <w:sz w:val="20"/>
                <w:szCs w:val="20"/>
              </w:rPr>
              <w:t>y</w:t>
            </w:r>
            <w:r w:rsidRPr="00170E3F">
              <w:rPr>
                <w:sz w:val="20"/>
                <w:szCs w:val="20"/>
              </w:rPr>
              <w:t xml:space="preserve">. Pro realizaci toho cíle budou přijata následující opatření: (a) každoroční vyhodnocování a plánování publikační činnosti studentů DSP; (b) integrace studentů do kvalitních výzkumných týmů/programů na FHS, které dosahují odpovídajících výsledků tvůrčí činnosti; (c) vytváření dalších vzdělávacích příležitostí pro zlepšování výzkumných dovedností studentů (workshopy, letní školy aj.); </w:t>
            </w:r>
            <w:r>
              <w:rPr>
                <w:sz w:val="20"/>
                <w:szCs w:val="20"/>
              </w:rPr>
              <w:t xml:space="preserve">(d) </w:t>
            </w:r>
            <w:r w:rsidRPr="00170E3F">
              <w:rPr>
                <w:sz w:val="20"/>
                <w:szCs w:val="20"/>
              </w:rPr>
              <w:t>podpora specifické</w:t>
            </w:r>
            <w:r>
              <w:rPr>
                <w:sz w:val="20"/>
                <w:szCs w:val="20"/>
              </w:rPr>
              <w:t>ho</w:t>
            </w:r>
            <w:r w:rsidRPr="00170E3F">
              <w:rPr>
                <w:sz w:val="20"/>
                <w:szCs w:val="20"/>
              </w:rPr>
              <w:t xml:space="preserve"> vysokoškolského výzkumu prostřednictvím projektů IGA.</w:t>
            </w:r>
          </w:p>
          <w:p w14:paraId="048FFB65" w14:textId="77777777" w:rsidR="00C00755" w:rsidRPr="00170E3F" w:rsidRDefault="00C00755" w:rsidP="003A4718">
            <w:pPr>
              <w:pStyle w:val="Default"/>
              <w:spacing w:after="120"/>
              <w:jc w:val="both"/>
              <w:rPr>
                <w:sz w:val="20"/>
                <w:szCs w:val="20"/>
              </w:rPr>
            </w:pPr>
          </w:p>
          <w:p w14:paraId="22AC0565" w14:textId="77777777" w:rsidR="00C00755" w:rsidRPr="00170E3F" w:rsidRDefault="00C00755" w:rsidP="003A4718">
            <w:pPr>
              <w:pStyle w:val="Default"/>
              <w:spacing w:after="120"/>
              <w:jc w:val="both"/>
              <w:rPr>
                <w:b/>
                <w:sz w:val="20"/>
                <w:szCs w:val="20"/>
              </w:rPr>
            </w:pPr>
            <w:r w:rsidRPr="00170E3F">
              <w:rPr>
                <w:b/>
                <w:sz w:val="20"/>
                <w:szCs w:val="20"/>
              </w:rPr>
              <w:t>Internacionalizace</w:t>
            </w:r>
          </w:p>
          <w:p w14:paraId="3C57B3E8" w14:textId="5F0CA0BA" w:rsidR="00C00755" w:rsidRPr="00170E3F" w:rsidRDefault="00C00755" w:rsidP="003A4718">
            <w:pPr>
              <w:jc w:val="both"/>
              <w:rPr>
                <w:color w:val="0070C0"/>
              </w:rPr>
            </w:pPr>
            <w:r w:rsidRPr="00170E3F">
              <w:t xml:space="preserve">Třetí úrovní je podporování mobility studujících v souvislosti s mezinárodními trendy v oblasti Pedagogiky a zlepšení jejich schopnosti působit v oblasti vzdělávání na globální úrovni. V tomto ohledu není po studentech vyžadována </w:t>
            </w:r>
            <w:r>
              <w:t xml:space="preserve">jen </w:t>
            </w:r>
            <w:r w:rsidRPr="00170E3F">
              <w:t xml:space="preserve">zahraniční výzkumná stáž v rámci jejich studijních povinností, ale </w:t>
            </w:r>
            <w:r>
              <w:t xml:space="preserve">i </w:t>
            </w:r>
            <w:r w:rsidRPr="00170E3F">
              <w:t xml:space="preserve">v rámci DSP budou vytvářeny další příležitosti k internacionalizaci studia. Půjde o následující </w:t>
            </w:r>
            <w:r>
              <w:t xml:space="preserve">soubor </w:t>
            </w:r>
            <w:r w:rsidRPr="00170E3F">
              <w:t>opatření: (a) zapojení studentů do mezinárodních projektů; (b) podpora účasti studentů na vzdělávacích akcích (zimní/letní školy, Ph.D. konference) partnerských univerzit (např. University of Verona, University of Glasgow, University of Cologne aj.) určených pro doktorské studenty</w:t>
            </w:r>
            <w:r>
              <w:t>;</w:t>
            </w:r>
            <w:r w:rsidRPr="00170E3F">
              <w:t xml:space="preserve"> (c) uskutečnění workshopů zahraničních odborníků v oblasti pedagogiky na FHS</w:t>
            </w:r>
            <w:r>
              <w:t xml:space="preserve">; (d) postupná internacionalizace oborové rady DSP prostřednictvím zapojení zahraničních odborníků z partnetrských univerzit. </w:t>
            </w:r>
          </w:p>
          <w:p w14:paraId="0B9D9850" w14:textId="77777777" w:rsidR="00C00755" w:rsidRPr="00873661" w:rsidRDefault="00C00755" w:rsidP="003A4718"/>
        </w:tc>
      </w:tr>
      <w:tr w:rsidR="00C00755" w:rsidRPr="00873661" w14:paraId="11D51A89" w14:textId="77777777" w:rsidTr="003A4718">
        <w:trPr>
          <w:trHeight w:val="185"/>
        </w:trPr>
        <w:tc>
          <w:tcPr>
            <w:tcW w:w="9285" w:type="dxa"/>
            <w:shd w:val="clear" w:color="auto" w:fill="F7CAAC"/>
          </w:tcPr>
          <w:p w14:paraId="7B9B59E8" w14:textId="77777777" w:rsidR="00C00755" w:rsidRPr="00873661" w:rsidRDefault="00C00755" w:rsidP="003A4718">
            <w:pPr>
              <w:jc w:val="both"/>
              <w:rPr>
                <w:b/>
                <w:bCs/>
              </w:rPr>
            </w:pPr>
            <w:r w:rsidRPr="00873661">
              <w:rPr>
                <w:b/>
                <w:bCs/>
              </w:rPr>
              <w:t>Systém výuky v distanční a kombinované formě studia</w:t>
            </w:r>
          </w:p>
        </w:tc>
      </w:tr>
      <w:tr w:rsidR="00C00755" w:rsidRPr="00873661" w14:paraId="2156C593" w14:textId="77777777" w:rsidTr="003A4718">
        <w:trPr>
          <w:trHeight w:val="425"/>
        </w:trPr>
        <w:tc>
          <w:tcPr>
            <w:tcW w:w="9285" w:type="dxa"/>
            <w:shd w:val="clear" w:color="auto" w:fill="FFFFFF"/>
          </w:tcPr>
          <w:p w14:paraId="3767B9FC" w14:textId="77777777" w:rsidR="00C00755" w:rsidRPr="00170E3F" w:rsidRDefault="00C00755" w:rsidP="003A4718">
            <w:pPr>
              <w:tabs>
                <w:tab w:val="left" w:pos="2835"/>
              </w:tabs>
              <w:jc w:val="both"/>
              <w:rPr>
                <w:rFonts w:eastAsia="Calibri"/>
                <w:color w:val="00B050"/>
              </w:rPr>
            </w:pPr>
            <w:r w:rsidRPr="00170E3F">
              <w:t xml:space="preserve">Na </w:t>
            </w:r>
            <w:r w:rsidRPr="00170E3F">
              <w:rPr>
                <w:rFonts w:eastAsia="Calibri"/>
              </w:rPr>
              <w:t>UTB ve Zlíně je studium uskutečňováno v prezenční a kombinované formě. Prezenční a kombinovaná forma studia jsou v případě doktorského studijního programu Pedagogika totožné, studenti využívají e-learningové prostředí MS Teams, které je zcela adekvátní pro realizaci části výuky ve studijním programu. Veškeré prvky vzdálené výuky budou realizovány synchronně prostřednictvím prostředí MS Teams</w:t>
            </w:r>
            <w:r>
              <w:rPr>
                <w:rFonts w:eastAsia="Calibri"/>
              </w:rPr>
              <w:t xml:space="preserve">. </w:t>
            </w:r>
            <w:r w:rsidRPr="00170E3F">
              <w:rPr>
                <w:rFonts w:eastAsia="Calibri"/>
              </w:rPr>
              <w:t>Dané prostředí umožňuje textovou komunikaci, video hovory a slouží i jako datové úložiště pro ukládání souborů a sdílení souborů mezi uživateli.</w:t>
            </w:r>
          </w:p>
        </w:tc>
      </w:tr>
    </w:tbl>
    <w:p w14:paraId="18E667C1" w14:textId="77777777" w:rsidR="00C00755" w:rsidRPr="00873661" w:rsidRDefault="00C00755" w:rsidP="00C00755"/>
    <w:p w14:paraId="5A27184D" w14:textId="77777777" w:rsidR="00C00755" w:rsidRDefault="00C00755" w:rsidP="00C00755"/>
    <w:p w14:paraId="28DC1CDD" w14:textId="77777777" w:rsidR="00C00755" w:rsidRDefault="00C00755" w:rsidP="00C00755">
      <w:pPr>
        <w:jc w:val="center"/>
        <w:rPr>
          <w:b/>
          <w:bCs/>
          <w:sz w:val="52"/>
          <w:szCs w:val="52"/>
        </w:rPr>
      </w:pPr>
    </w:p>
    <w:p w14:paraId="1F4C0A6D" w14:textId="77777777" w:rsidR="00C00755" w:rsidRDefault="00C00755" w:rsidP="00C00755">
      <w:pPr>
        <w:jc w:val="center"/>
        <w:rPr>
          <w:b/>
          <w:bCs/>
          <w:sz w:val="52"/>
          <w:szCs w:val="52"/>
        </w:rPr>
      </w:pPr>
    </w:p>
    <w:p w14:paraId="4338BDA8" w14:textId="77777777" w:rsidR="00C00755" w:rsidRDefault="00C00755" w:rsidP="00C00755">
      <w:pPr>
        <w:jc w:val="center"/>
        <w:rPr>
          <w:b/>
          <w:bCs/>
          <w:sz w:val="52"/>
          <w:szCs w:val="52"/>
        </w:rPr>
      </w:pPr>
    </w:p>
    <w:p w14:paraId="72D0A980" w14:textId="77777777" w:rsidR="00C00755" w:rsidRDefault="00C00755" w:rsidP="00C00755">
      <w:pPr>
        <w:jc w:val="center"/>
        <w:rPr>
          <w:b/>
          <w:bCs/>
          <w:sz w:val="52"/>
          <w:szCs w:val="52"/>
        </w:rPr>
      </w:pPr>
    </w:p>
    <w:p w14:paraId="4A037AAD" w14:textId="77777777" w:rsidR="00C00755" w:rsidRDefault="00C00755" w:rsidP="00C00755">
      <w:pPr>
        <w:jc w:val="center"/>
        <w:rPr>
          <w:b/>
          <w:bCs/>
          <w:sz w:val="52"/>
          <w:szCs w:val="52"/>
        </w:rPr>
      </w:pPr>
    </w:p>
    <w:p w14:paraId="02861D56" w14:textId="77777777" w:rsidR="00C00755" w:rsidRDefault="00C00755" w:rsidP="00C00755">
      <w:pPr>
        <w:jc w:val="center"/>
        <w:rPr>
          <w:b/>
          <w:bCs/>
          <w:sz w:val="52"/>
          <w:szCs w:val="52"/>
        </w:rPr>
      </w:pPr>
    </w:p>
    <w:p w14:paraId="6E202197" w14:textId="77777777" w:rsidR="00C00755" w:rsidRDefault="00C00755" w:rsidP="00C00755">
      <w:pPr>
        <w:jc w:val="center"/>
        <w:rPr>
          <w:b/>
          <w:bCs/>
          <w:sz w:val="52"/>
          <w:szCs w:val="52"/>
        </w:rPr>
      </w:pPr>
    </w:p>
    <w:p w14:paraId="61B58448" w14:textId="77777777" w:rsidR="00C00755" w:rsidRDefault="00C00755" w:rsidP="00C00755">
      <w:pPr>
        <w:jc w:val="center"/>
        <w:rPr>
          <w:b/>
          <w:bCs/>
          <w:sz w:val="52"/>
          <w:szCs w:val="52"/>
        </w:rPr>
      </w:pPr>
    </w:p>
    <w:p w14:paraId="0BA0BA9E" w14:textId="77777777" w:rsidR="00C00755" w:rsidRDefault="00C00755" w:rsidP="00C00755">
      <w:pPr>
        <w:jc w:val="center"/>
        <w:rPr>
          <w:b/>
          <w:bCs/>
          <w:sz w:val="52"/>
          <w:szCs w:val="52"/>
        </w:rPr>
      </w:pPr>
      <w:bookmarkStart w:id="222" w:name="_Hlk118019190"/>
      <w:r>
        <w:rPr>
          <w:b/>
          <w:bCs/>
          <w:sz w:val="52"/>
          <w:szCs w:val="52"/>
        </w:rPr>
        <w:t xml:space="preserve">E </w:t>
      </w:r>
      <w:r w:rsidRPr="00873661">
        <w:rPr>
          <w:b/>
          <w:bCs/>
          <w:sz w:val="52"/>
          <w:szCs w:val="52"/>
        </w:rPr>
        <w:t xml:space="preserve">– </w:t>
      </w:r>
      <w:r>
        <w:rPr>
          <w:b/>
          <w:bCs/>
          <w:sz w:val="52"/>
          <w:szCs w:val="52"/>
        </w:rPr>
        <w:t>Sebehodnotící zpráva</w:t>
      </w:r>
      <w:r w:rsidRPr="00873661">
        <w:rPr>
          <w:b/>
          <w:bCs/>
          <w:sz w:val="52"/>
          <w:szCs w:val="52"/>
        </w:rPr>
        <w:br/>
        <w:t xml:space="preserve"> doktorského studijního programu Pedagogika</w:t>
      </w:r>
    </w:p>
    <w:p w14:paraId="3023E790" w14:textId="77777777" w:rsidR="00C00755" w:rsidRDefault="00C00755" w:rsidP="00C00755">
      <w:pPr>
        <w:jc w:val="center"/>
        <w:rPr>
          <w:b/>
          <w:bCs/>
          <w:sz w:val="52"/>
          <w:szCs w:val="52"/>
        </w:rPr>
      </w:pPr>
    </w:p>
    <w:p w14:paraId="6C774093" w14:textId="77777777" w:rsidR="00C00755" w:rsidRDefault="00C00755" w:rsidP="00C00755">
      <w:pPr>
        <w:rPr>
          <w:b/>
          <w:bCs/>
          <w:sz w:val="52"/>
          <w:szCs w:val="52"/>
        </w:rPr>
      </w:pPr>
      <w:r>
        <w:rPr>
          <w:b/>
          <w:bCs/>
          <w:sz w:val="52"/>
          <w:szCs w:val="52"/>
        </w:rPr>
        <w:br w:type="page"/>
      </w:r>
    </w:p>
    <w:p w14:paraId="35F52942" w14:textId="77777777" w:rsidR="00C00755" w:rsidRPr="003C5193" w:rsidRDefault="00C00755" w:rsidP="00C00755">
      <w:pPr>
        <w:jc w:val="center"/>
        <w:rPr>
          <w:b/>
          <w:sz w:val="36"/>
          <w:szCs w:val="36"/>
        </w:rPr>
      </w:pPr>
      <w:r w:rsidRPr="003C5193">
        <w:rPr>
          <w:b/>
          <w:sz w:val="36"/>
          <w:szCs w:val="36"/>
        </w:rPr>
        <w:lastRenderedPageBreak/>
        <w:t>Sebehodnotící zpráva</w:t>
      </w:r>
    </w:p>
    <w:p w14:paraId="193CAB83" w14:textId="77777777" w:rsidR="00C00755" w:rsidRPr="00104F30" w:rsidRDefault="00C00755" w:rsidP="00C00755">
      <w:pPr>
        <w:jc w:val="center"/>
        <w:rPr>
          <w:b/>
          <w:sz w:val="28"/>
          <w:szCs w:val="28"/>
        </w:rPr>
      </w:pPr>
      <w:r w:rsidRPr="003C5193">
        <w:rPr>
          <w:b/>
          <w:sz w:val="36"/>
          <w:szCs w:val="36"/>
        </w:rPr>
        <w:t>pro akreditaci doktorského studijního programu</w:t>
      </w:r>
    </w:p>
    <w:p w14:paraId="478C6E98" w14:textId="77777777" w:rsidR="00C00755" w:rsidRPr="00104F30" w:rsidRDefault="00C00755" w:rsidP="00C00755">
      <w:pPr>
        <w:jc w:val="center"/>
        <w:rPr>
          <w:b/>
          <w:sz w:val="32"/>
          <w:szCs w:val="32"/>
        </w:rPr>
      </w:pPr>
      <w:r w:rsidRPr="00104F30">
        <w:rPr>
          <w:b/>
          <w:sz w:val="32"/>
          <w:szCs w:val="32"/>
        </w:rPr>
        <w:t>Pedagogika</w:t>
      </w:r>
    </w:p>
    <w:p w14:paraId="717BAB49" w14:textId="77777777" w:rsidR="00C00755" w:rsidRPr="00A03B47" w:rsidRDefault="00C00755" w:rsidP="00C00755">
      <w:pPr>
        <w:jc w:val="center"/>
        <w:rPr>
          <w:bCs/>
          <w:sz w:val="32"/>
          <w:szCs w:val="32"/>
        </w:rPr>
      </w:pPr>
    </w:p>
    <w:p w14:paraId="30670934" w14:textId="77777777" w:rsidR="00C00755" w:rsidRPr="00A03B47" w:rsidRDefault="00C00755" w:rsidP="00C00755">
      <w:pPr>
        <w:jc w:val="center"/>
        <w:rPr>
          <w:bCs/>
          <w:sz w:val="32"/>
          <w:szCs w:val="32"/>
        </w:rPr>
      </w:pPr>
      <w:r w:rsidRPr="00A03B47">
        <w:rPr>
          <w:bCs/>
          <w:sz w:val="32"/>
          <w:szCs w:val="32"/>
        </w:rPr>
        <w:t>Příloha E</w:t>
      </w:r>
    </w:p>
    <w:p w14:paraId="7BD8E920" w14:textId="77777777" w:rsidR="00C00755" w:rsidRPr="00104F30" w:rsidRDefault="00C00755" w:rsidP="00C00755">
      <w:pPr>
        <w:jc w:val="both"/>
        <w:rPr>
          <w:b/>
        </w:rPr>
      </w:pPr>
    </w:p>
    <w:p w14:paraId="4B747DA4" w14:textId="77777777" w:rsidR="00C00755" w:rsidRPr="00104F30" w:rsidRDefault="00C00755" w:rsidP="00C00755">
      <w:pPr>
        <w:ind w:left="426"/>
        <w:jc w:val="both"/>
      </w:pPr>
    </w:p>
    <w:p w14:paraId="4F04D0B9" w14:textId="77777777" w:rsidR="00C00755" w:rsidRPr="00A03B47" w:rsidRDefault="00C00755" w:rsidP="00630AC5">
      <w:pPr>
        <w:pStyle w:val="Nadpis1"/>
        <w:keepLines/>
        <w:numPr>
          <w:ilvl w:val="0"/>
          <w:numId w:val="114"/>
        </w:numPr>
        <w:spacing w:after="0"/>
        <w:jc w:val="center"/>
        <w:rPr>
          <w:rFonts w:ascii="Times New Roman" w:hAnsi="Times New Roman" w:cs="Times New Roman"/>
          <w:b w:val="0"/>
        </w:rPr>
      </w:pPr>
      <w:bookmarkStart w:id="223" w:name="_Toc118202747"/>
      <w:r w:rsidRPr="00A03B47">
        <w:rPr>
          <w:rFonts w:ascii="Times New Roman" w:hAnsi="Times New Roman" w:cs="Times New Roman"/>
          <w:b w:val="0"/>
        </w:rPr>
        <w:t>Instituce</w:t>
      </w:r>
      <w:bookmarkEnd w:id="223"/>
    </w:p>
    <w:p w14:paraId="06C82260" w14:textId="77777777" w:rsidR="00C00755" w:rsidRPr="00A03B47" w:rsidRDefault="00C00755" w:rsidP="00C00755">
      <w:pPr>
        <w:ind w:left="426"/>
        <w:jc w:val="both"/>
        <w:rPr>
          <w:bCs/>
          <w:u w:val="single"/>
        </w:rPr>
      </w:pPr>
    </w:p>
    <w:p w14:paraId="46DB7632" w14:textId="77777777" w:rsidR="00C00755" w:rsidRPr="00A03B47" w:rsidRDefault="00C00755" w:rsidP="00C00755">
      <w:pPr>
        <w:pStyle w:val="Nadpis2"/>
        <w:spacing w:line="240" w:lineRule="auto"/>
        <w:jc w:val="center"/>
        <w:rPr>
          <w:rFonts w:ascii="Times New Roman" w:hAnsi="Times New Roman"/>
        </w:rPr>
      </w:pPr>
      <w:bookmarkStart w:id="224" w:name="_Toc118202748"/>
      <w:r w:rsidRPr="00A03B47">
        <w:rPr>
          <w:rFonts w:ascii="Times New Roman" w:hAnsi="Times New Roman"/>
        </w:rPr>
        <w:t>Působnost orgánů vysoké školy</w:t>
      </w:r>
      <w:bookmarkEnd w:id="224"/>
    </w:p>
    <w:p w14:paraId="6C523447" w14:textId="77777777" w:rsidR="00C00755" w:rsidRPr="00A03B47" w:rsidRDefault="00C00755" w:rsidP="00C00755">
      <w:pPr>
        <w:tabs>
          <w:tab w:val="left" w:pos="2835"/>
        </w:tabs>
        <w:spacing w:before="120" w:after="120"/>
        <w:jc w:val="center"/>
        <w:rPr>
          <w:color w:val="002060"/>
        </w:rPr>
      </w:pPr>
      <w:r w:rsidRPr="00A03B47">
        <w:rPr>
          <w:color w:val="002060"/>
        </w:rPr>
        <w:t>Standard 1.1 a 1.2</w:t>
      </w:r>
    </w:p>
    <w:p w14:paraId="28AC7903" w14:textId="77777777" w:rsidR="00C00755" w:rsidRPr="00104F30" w:rsidRDefault="00C00755" w:rsidP="00C00755">
      <w:pPr>
        <w:tabs>
          <w:tab w:val="left" w:pos="2835"/>
        </w:tabs>
        <w:spacing w:before="120" w:after="120"/>
        <w:jc w:val="both"/>
      </w:pPr>
      <w:r w:rsidRPr="00104F30">
        <w:t>Univerzita Tomáše Bati ve Zlíně (dále jen UTB ve Zlíně) má vymezen orgán vysoké školy, který plní působnost statutárního orgánu, a má vymezeny další orgány, včetně jejich působnosti, pravomoci a odpovědnosti. Statutární orgán a další orgány UTB ve Zlíně jsou vymezeny v VI. úplném znění „Statutu UTB ve Zlíně ze dne 19. května 2022“.</w:t>
      </w:r>
      <w:r w:rsidRPr="00104F30">
        <w:rPr>
          <w:rStyle w:val="Znakapoznpodarou"/>
        </w:rPr>
        <w:footnoteReference w:id="9"/>
      </w:r>
    </w:p>
    <w:p w14:paraId="7BAB2D3F" w14:textId="77777777" w:rsidR="00C00755" w:rsidRPr="00104F30" w:rsidRDefault="00C00755" w:rsidP="00C00755">
      <w:pPr>
        <w:pStyle w:val="Nadpis2"/>
        <w:spacing w:line="240" w:lineRule="auto"/>
        <w:jc w:val="both"/>
        <w:rPr>
          <w:rFonts w:ascii="Times New Roman" w:hAnsi="Times New Roman"/>
          <w:sz w:val="22"/>
          <w:szCs w:val="22"/>
        </w:rPr>
      </w:pPr>
    </w:p>
    <w:p w14:paraId="70F3BCD3" w14:textId="77777777" w:rsidR="00C00755" w:rsidRPr="00104F30" w:rsidRDefault="00C00755" w:rsidP="00C00755">
      <w:pPr>
        <w:pStyle w:val="Nadpis2"/>
        <w:pBdr>
          <w:top w:val="single" w:sz="4" w:space="1" w:color="auto"/>
          <w:left w:val="single" w:sz="4" w:space="4" w:color="auto"/>
          <w:bottom w:val="single" w:sz="4" w:space="1" w:color="auto"/>
          <w:right w:val="single" w:sz="4" w:space="4" w:color="auto"/>
        </w:pBdr>
        <w:spacing w:line="240" w:lineRule="auto"/>
        <w:jc w:val="center"/>
        <w:rPr>
          <w:rFonts w:ascii="Times New Roman" w:hAnsi="Times New Roman"/>
        </w:rPr>
      </w:pPr>
      <w:bookmarkStart w:id="225" w:name="_Toc118202749"/>
      <w:r w:rsidRPr="00104F30">
        <w:rPr>
          <w:rFonts w:ascii="Times New Roman" w:hAnsi="Times New Roman"/>
        </w:rPr>
        <w:t>Vnitřní systém zajišťování kvality</w:t>
      </w:r>
      <w:bookmarkEnd w:id="225"/>
    </w:p>
    <w:p w14:paraId="519FDD11" w14:textId="77777777" w:rsidR="00C00755" w:rsidRPr="00104F30" w:rsidRDefault="00C00755" w:rsidP="00C00755">
      <w:pPr>
        <w:pStyle w:val="Nadpis3"/>
        <w:numPr>
          <w:ilvl w:val="0"/>
          <w:numId w:val="0"/>
        </w:numPr>
        <w:spacing w:line="240" w:lineRule="auto"/>
        <w:jc w:val="both"/>
        <w:rPr>
          <w:rFonts w:ascii="Times New Roman" w:hAnsi="Times New Roman" w:cs="Times New Roman"/>
          <w:sz w:val="22"/>
          <w:szCs w:val="22"/>
        </w:rPr>
      </w:pPr>
    </w:p>
    <w:p w14:paraId="7CF0BD19" w14:textId="77777777" w:rsidR="00C00755" w:rsidRPr="00104F30" w:rsidRDefault="00C00755" w:rsidP="00C00755">
      <w:pPr>
        <w:pStyle w:val="Nadpis3"/>
        <w:numPr>
          <w:ilvl w:val="0"/>
          <w:numId w:val="0"/>
        </w:numPr>
        <w:spacing w:line="240" w:lineRule="auto"/>
        <w:jc w:val="center"/>
        <w:rPr>
          <w:rFonts w:ascii="Times New Roman" w:hAnsi="Times New Roman" w:cs="Times New Roman"/>
          <w:b/>
          <w:sz w:val="22"/>
          <w:szCs w:val="22"/>
        </w:rPr>
      </w:pPr>
      <w:bookmarkStart w:id="226" w:name="_Toc118202750"/>
      <w:r w:rsidRPr="00104F30">
        <w:rPr>
          <w:rFonts w:ascii="Times New Roman" w:hAnsi="Times New Roman" w:cs="Times New Roman"/>
          <w:b/>
          <w:sz w:val="22"/>
          <w:szCs w:val="22"/>
        </w:rPr>
        <w:t>Vymezení pravomoci a odpovědnost za kvalitu</w:t>
      </w:r>
      <w:bookmarkEnd w:id="226"/>
    </w:p>
    <w:p w14:paraId="3A9365D0" w14:textId="77777777" w:rsidR="00C00755" w:rsidRPr="00A03B47" w:rsidRDefault="00C00755" w:rsidP="00C00755">
      <w:pPr>
        <w:tabs>
          <w:tab w:val="left" w:pos="2835"/>
        </w:tabs>
        <w:spacing w:before="120" w:after="120"/>
        <w:jc w:val="center"/>
        <w:rPr>
          <w:color w:val="002060"/>
        </w:rPr>
      </w:pPr>
      <w:r w:rsidRPr="00A03B47">
        <w:rPr>
          <w:color w:val="002060"/>
        </w:rPr>
        <w:t>Standard 1.3</w:t>
      </w:r>
    </w:p>
    <w:p w14:paraId="43B5AE9C" w14:textId="77777777" w:rsidR="00C00755" w:rsidRPr="00104F30" w:rsidRDefault="00C00755" w:rsidP="00C00755">
      <w:pPr>
        <w:tabs>
          <w:tab w:val="left" w:pos="2835"/>
        </w:tabs>
        <w:spacing w:before="120" w:after="120"/>
        <w:jc w:val="both"/>
      </w:pPr>
      <w:r w:rsidRPr="00104F30">
        <w:t>UTB ve Zlíně má na všech úrovních řízení vysoké školy vymezeny pravomoci a odpovědnost za kvalitu vzdělávací činnosti, vědecké a výzkumné, vývojové a inovační, umělecké nebo další tvůrčí činnosti (dále jen „tvůrčí činnost“) a s nimi souvisejících činností tak, aby tvořily funkční celek. Tyto pravomoci a odpovědnost jsou vymezeny v III. úplném znění „Pravidel systému zajišťování kvality vzdělávací, tvůrčí a s nimi souvisejících činností a vnitřního hodnocení kvality vzdělávací, tvůrčí a s nimi souvisejících činností UTB“ ze dne 15. května 2022.</w:t>
      </w:r>
      <w:r w:rsidRPr="00104F30">
        <w:rPr>
          <w:rStyle w:val="Znakapoznpodarou"/>
        </w:rPr>
        <w:footnoteReference w:id="10"/>
      </w:r>
    </w:p>
    <w:p w14:paraId="2BF86C8B" w14:textId="77777777" w:rsidR="00C00755" w:rsidRPr="00104F30" w:rsidRDefault="00C00755" w:rsidP="00C00755">
      <w:pPr>
        <w:tabs>
          <w:tab w:val="left" w:pos="2835"/>
        </w:tabs>
        <w:spacing w:before="120" w:after="120"/>
        <w:jc w:val="both"/>
      </w:pPr>
      <w:r w:rsidRPr="00104F30">
        <w:t>Pro účely zajišťování kvality má pak jmenovánu čtrnáctičlennou Radu pro vnitřní hodnocení UTB ve Zlíně, která se řídí Jednacím řádem Rady pro vnitřní hodnocení UTB (Směrnice rektora č. 17/2021) ze dne 30. září 2021.</w:t>
      </w:r>
      <w:r w:rsidRPr="00104F30">
        <w:rPr>
          <w:rStyle w:val="Znakapoznpodarou"/>
        </w:rPr>
        <w:footnoteReference w:id="11"/>
      </w:r>
    </w:p>
    <w:p w14:paraId="7468CA1D" w14:textId="77777777" w:rsidR="00C00755" w:rsidRPr="00104F30" w:rsidRDefault="00C00755" w:rsidP="00C00755">
      <w:pPr>
        <w:tabs>
          <w:tab w:val="left" w:pos="2835"/>
        </w:tabs>
        <w:spacing w:before="120" w:after="120"/>
        <w:jc w:val="both"/>
      </w:pPr>
    </w:p>
    <w:p w14:paraId="731EAE85" w14:textId="77777777" w:rsidR="00C00755" w:rsidRPr="00104F30" w:rsidRDefault="00C00755" w:rsidP="00C00755">
      <w:pPr>
        <w:pStyle w:val="Nadpis3"/>
        <w:numPr>
          <w:ilvl w:val="0"/>
          <w:numId w:val="0"/>
        </w:numPr>
        <w:spacing w:line="240" w:lineRule="auto"/>
        <w:jc w:val="center"/>
        <w:rPr>
          <w:rFonts w:ascii="Times New Roman" w:hAnsi="Times New Roman" w:cs="Times New Roman"/>
          <w:b/>
          <w:sz w:val="22"/>
          <w:szCs w:val="22"/>
        </w:rPr>
      </w:pPr>
      <w:bookmarkStart w:id="227" w:name="_Toc118202751"/>
      <w:r w:rsidRPr="00104F30">
        <w:rPr>
          <w:rFonts w:ascii="Times New Roman" w:hAnsi="Times New Roman" w:cs="Times New Roman"/>
          <w:b/>
          <w:sz w:val="22"/>
          <w:szCs w:val="22"/>
        </w:rPr>
        <w:t>Procesy vzniku a úprav studijních programů</w:t>
      </w:r>
      <w:bookmarkEnd w:id="227"/>
    </w:p>
    <w:p w14:paraId="7B1A2B69" w14:textId="77777777" w:rsidR="00C00755" w:rsidRPr="00A03B47" w:rsidRDefault="00C00755" w:rsidP="00C00755">
      <w:pPr>
        <w:tabs>
          <w:tab w:val="left" w:pos="2835"/>
        </w:tabs>
        <w:spacing w:before="120" w:after="120"/>
        <w:jc w:val="center"/>
        <w:rPr>
          <w:color w:val="002060"/>
        </w:rPr>
      </w:pPr>
      <w:r w:rsidRPr="00A03B47">
        <w:rPr>
          <w:color w:val="002060"/>
        </w:rPr>
        <w:t>Standard 1.4</w:t>
      </w:r>
    </w:p>
    <w:p w14:paraId="3600482B" w14:textId="77777777" w:rsidR="00C00755" w:rsidRPr="00104F30" w:rsidRDefault="00C00755" w:rsidP="00C00755">
      <w:pPr>
        <w:tabs>
          <w:tab w:val="left" w:pos="2835"/>
        </w:tabs>
        <w:jc w:val="both"/>
      </w:pPr>
      <w:r w:rsidRPr="00104F30">
        <w:t>UTB ve Zlíně disponuje vnitřním předpisem, který podrobně vymezuje veškeré procesy vzniku, schvalování a změn návrhů studijních programů před jejich předložením k akreditaci Národnímu akreditačnímu úřadu pro vysoké školství. Dané procesy jsou popsány ve IV. úplném znění „Řádu pro tvorbu, schvalování, uskutečňování a změny studijních programů Univerzity Tomáše Bati ve Zlíně“ ze dne 19. května 2022</w:t>
      </w:r>
      <w:r>
        <w:t>.</w:t>
      </w:r>
      <w:r w:rsidRPr="00104F30">
        <w:rPr>
          <w:rStyle w:val="Znakapoznpodarou"/>
        </w:rPr>
        <w:footnoteReference w:id="12"/>
      </w:r>
    </w:p>
    <w:p w14:paraId="3F9D5490" w14:textId="77777777" w:rsidR="00C00755" w:rsidRDefault="00C00755" w:rsidP="00C00755">
      <w:pPr>
        <w:pStyle w:val="Nadpis3"/>
        <w:numPr>
          <w:ilvl w:val="0"/>
          <w:numId w:val="0"/>
        </w:numPr>
        <w:spacing w:line="240" w:lineRule="auto"/>
        <w:rPr>
          <w:rFonts w:ascii="Times New Roman" w:hAnsi="Times New Roman" w:cs="Times New Roman"/>
          <w:b/>
          <w:sz w:val="22"/>
          <w:szCs w:val="22"/>
        </w:rPr>
      </w:pPr>
    </w:p>
    <w:p w14:paraId="43DD5830" w14:textId="62B47299" w:rsidR="00C00755" w:rsidRPr="00104F30" w:rsidRDefault="00C00755" w:rsidP="00C00755">
      <w:pPr>
        <w:pStyle w:val="Nadpis3"/>
        <w:numPr>
          <w:ilvl w:val="0"/>
          <w:numId w:val="0"/>
        </w:numPr>
        <w:spacing w:line="240" w:lineRule="auto"/>
        <w:jc w:val="center"/>
        <w:rPr>
          <w:rFonts w:ascii="Times New Roman" w:hAnsi="Times New Roman" w:cs="Times New Roman"/>
          <w:b/>
          <w:sz w:val="22"/>
          <w:szCs w:val="22"/>
        </w:rPr>
      </w:pPr>
      <w:bookmarkStart w:id="228" w:name="_Toc118202752"/>
      <w:r w:rsidRPr="00104F30">
        <w:rPr>
          <w:rFonts w:ascii="Times New Roman" w:hAnsi="Times New Roman" w:cs="Times New Roman"/>
          <w:b/>
          <w:sz w:val="22"/>
          <w:szCs w:val="22"/>
        </w:rPr>
        <w:t>Principy a systém uznávání zahraničního vzdělávání pro přijetí ke studiu</w:t>
      </w:r>
      <w:bookmarkEnd w:id="228"/>
    </w:p>
    <w:p w14:paraId="1D8CF69E" w14:textId="77777777" w:rsidR="00C00755" w:rsidRPr="00104F30" w:rsidRDefault="00C00755" w:rsidP="00C00755">
      <w:pPr>
        <w:tabs>
          <w:tab w:val="left" w:pos="2835"/>
        </w:tabs>
        <w:spacing w:before="120" w:after="120"/>
        <w:jc w:val="center"/>
      </w:pPr>
      <w:r w:rsidRPr="00104F30">
        <w:t>Standard 1.5</w:t>
      </w:r>
    </w:p>
    <w:p w14:paraId="43DDC252" w14:textId="45294331" w:rsidR="00C00755" w:rsidRPr="00104F30" w:rsidRDefault="00C00755" w:rsidP="00C00755">
      <w:pPr>
        <w:tabs>
          <w:tab w:val="left" w:pos="2835"/>
        </w:tabs>
        <w:spacing w:before="120" w:after="120"/>
        <w:jc w:val="both"/>
      </w:pPr>
      <w:r w:rsidRPr="00104F30">
        <w:t>UTB ve Zlíně má vytvořena pravidla a stanoveny principy uznávání zahraničního vzdělávání pro přijetí ke studiu, včetně popsaného procesu posuzování splnění podmínky předchozího vzdělání. Systém a principy jsou systematizovány ve směrnici rektora SR/13/20</w:t>
      </w:r>
      <w:ins w:id="229" w:author="Jan Kalenda" w:date="2023-03-16T17:58:00Z">
        <w:r w:rsidR="00202FF7">
          <w:t>22</w:t>
        </w:r>
      </w:ins>
      <w:del w:id="230" w:author="Jan Kalenda" w:date="2023-03-16T17:58:00Z">
        <w:r w:rsidRPr="00104F30" w:rsidDel="00202FF7">
          <w:delText>17</w:delText>
        </w:r>
      </w:del>
      <w:r w:rsidRPr="00104F30">
        <w:t xml:space="preserve"> </w:t>
      </w:r>
      <w:r w:rsidRPr="00DD2DF4">
        <w:rPr>
          <w:b/>
        </w:rPr>
        <w:t>„</w:t>
      </w:r>
      <w:ins w:id="231" w:author="Jan Kalenda" w:date="2023-03-16T17:59:00Z">
        <w:r w:rsidR="00202FF7" w:rsidRPr="00DD2DF4">
          <w:rPr>
            <w:rStyle w:val="Siln"/>
            <w:b w:val="0"/>
          </w:rPr>
          <w:t xml:space="preserve">Pravidla pro posuzování zahraničního středoškolského a </w:t>
        </w:r>
        <w:r w:rsidR="00202FF7" w:rsidRPr="00DD2DF4">
          <w:rPr>
            <w:rStyle w:val="Siln"/>
            <w:b w:val="0"/>
          </w:rPr>
          <w:lastRenderedPageBreak/>
          <w:t>vysokoškolského vzdělání v rámci přijímacího řízení na Univerzitě Tomáše Bati ve Zlíně</w:t>
        </w:r>
      </w:ins>
      <w:del w:id="232" w:author="Jan Kalenda" w:date="2023-03-16T17:59:00Z">
        <w:r w:rsidRPr="00104F30" w:rsidDel="00202FF7">
          <w:delText>Uznání zahraničního středoškolského a vysokoškolského vzdělání a kvalifikace</w:delText>
        </w:r>
      </w:del>
      <w:r w:rsidRPr="00104F30">
        <w:t xml:space="preserve">“ </w:t>
      </w:r>
      <w:del w:id="233" w:author="Jan Kalenda" w:date="2023-03-16T17:59:00Z">
        <w:r w:rsidRPr="00104F30" w:rsidDel="00202FF7">
          <w:delText>ze dne 12. 4. 2017</w:delText>
        </w:r>
      </w:del>
      <w:r w:rsidRPr="00104F30">
        <w:t>.</w:t>
      </w:r>
      <w:r w:rsidRPr="00104F30">
        <w:rPr>
          <w:rStyle w:val="Znakapoznpodarou"/>
        </w:rPr>
        <w:footnoteReference w:id="13"/>
      </w:r>
    </w:p>
    <w:p w14:paraId="58511564" w14:textId="77777777" w:rsidR="00C00755" w:rsidRPr="00C00755" w:rsidRDefault="00C00755" w:rsidP="00C00755">
      <w:pPr>
        <w:rPr>
          <w:rFonts w:eastAsiaTheme="minorHAnsi"/>
          <w:lang w:eastAsia="en-US"/>
        </w:rPr>
      </w:pPr>
    </w:p>
    <w:p w14:paraId="6EA1D1B8" w14:textId="77777777" w:rsidR="00C00755" w:rsidRPr="00104F30" w:rsidRDefault="00C00755" w:rsidP="00C00755">
      <w:pPr>
        <w:pStyle w:val="Nadpis3"/>
        <w:numPr>
          <w:ilvl w:val="0"/>
          <w:numId w:val="0"/>
        </w:numPr>
        <w:spacing w:line="240" w:lineRule="auto"/>
        <w:jc w:val="center"/>
        <w:rPr>
          <w:rFonts w:ascii="Times New Roman" w:hAnsi="Times New Roman" w:cs="Times New Roman"/>
          <w:b/>
          <w:sz w:val="22"/>
          <w:szCs w:val="22"/>
        </w:rPr>
      </w:pPr>
      <w:bookmarkStart w:id="236" w:name="_Toc118202753"/>
      <w:r w:rsidRPr="00104F30">
        <w:rPr>
          <w:rFonts w:ascii="Times New Roman" w:hAnsi="Times New Roman" w:cs="Times New Roman"/>
          <w:b/>
          <w:sz w:val="22"/>
          <w:szCs w:val="22"/>
        </w:rPr>
        <w:t>Vedení kvalifikačních a rigorózních prací</w:t>
      </w:r>
      <w:bookmarkEnd w:id="236"/>
    </w:p>
    <w:p w14:paraId="50F75F4D" w14:textId="77777777" w:rsidR="00C00755" w:rsidRPr="00A03B47" w:rsidRDefault="00C00755" w:rsidP="00C00755">
      <w:pPr>
        <w:tabs>
          <w:tab w:val="left" w:pos="2835"/>
        </w:tabs>
        <w:spacing w:before="120" w:after="120"/>
        <w:jc w:val="center"/>
        <w:rPr>
          <w:color w:val="002060"/>
        </w:rPr>
      </w:pPr>
      <w:r w:rsidRPr="00A03B47">
        <w:rPr>
          <w:color w:val="002060"/>
        </w:rPr>
        <w:t>Standard 1.6</w:t>
      </w:r>
    </w:p>
    <w:p w14:paraId="3D0FF6B2" w14:textId="307B7A50" w:rsidR="00C00755" w:rsidRPr="00104F30" w:rsidRDefault="00C00755" w:rsidP="00C00755">
      <w:pPr>
        <w:tabs>
          <w:tab w:val="left" w:pos="2835"/>
        </w:tabs>
        <w:spacing w:before="120" w:after="120"/>
        <w:jc w:val="both"/>
        <w:rPr>
          <w:color w:val="FF0000"/>
        </w:rPr>
      </w:pPr>
      <w:r w:rsidRPr="00104F30">
        <w:t>UTB ve Zlíně má přijata dostatečně účinná opatření zajišťující úroveň kvality kvalifikačních prací a systematicky dbá na kvalitu obhájených kvalifikačních prací. V rámci svých pravidel stanovuje požadavky na způsob vedení těchto prací a kvalifikační požadavky na osoby, které vedou kvalifikační práce, a stanovuje nejvyšší počet kvalifikačních prací, které může vést jedna osoba. Danou problematiku upravuje IV. úplné znění „Řádu pro tvorbu, schvalování, uskutečňování a změny studijních programů Univerzity Tomáše Bati ve Zlíně“ ze dne 25. 7. 2019 a  „III. úplné znění „Studijního a zkušebního řádu Univerzity Tomáše Bati ve Zlíně“</w:t>
      </w:r>
      <w:r w:rsidRPr="00104F30">
        <w:rPr>
          <w:rStyle w:val="Znakapoznpodarou"/>
        </w:rPr>
        <w:footnoteReference w:id="14"/>
      </w:r>
      <w:r w:rsidRPr="00104F30">
        <w:t xml:space="preserve"> ze dne 4. 2. 2021 a dále Směrnice rektora SR/</w:t>
      </w:r>
      <w:del w:id="237" w:author="Jan Kalenda" w:date="2023-03-16T18:01:00Z">
        <w:r w:rsidRPr="00104F30" w:rsidDel="00202FF7">
          <w:delText>1</w:delText>
        </w:r>
      </w:del>
      <w:r w:rsidRPr="00104F30">
        <w:t>8/20</w:t>
      </w:r>
      <w:ins w:id="238" w:author="Jan Kalenda" w:date="2023-03-16T18:01:00Z">
        <w:r w:rsidR="00202FF7">
          <w:t>22</w:t>
        </w:r>
      </w:ins>
      <w:del w:id="239" w:author="Jan Kalenda" w:date="2023-03-16T18:01:00Z">
        <w:r w:rsidRPr="00104F30" w:rsidDel="00202FF7">
          <w:delText>20</w:delText>
        </w:r>
      </w:del>
      <w:r w:rsidRPr="00104F30">
        <w:t xml:space="preserve">, článek 2, odst. 5 – </w:t>
      </w:r>
      <w:r w:rsidRPr="003C5193">
        <w:t>„Standardy studijních programů UTB“.</w:t>
      </w:r>
      <w:r w:rsidRPr="00104F30">
        <w:t xml:space="preserve"> </w:t>
      </w:r>
    </w:p>
    <w:p w14:paraId="2877EFD2" w14:textId="77777777" w:rsidR="00C00755" w:rsidRPr="00104F30" w:rsidRDefault="00C00755" w:rsidP="00C00755">
      <w:pPr>
        <w:tabs>
          <w:tab w:val="left" w:pos="2835"/>
        </w:tabs>
        <w:spacing w:before="120" w:after="120"/>
        <w:jc w:val="both"/>
      </w:pPr>
      <w:r w:rsidRPr="00104F30">
        <w:t>Na Fakultě humanitních studií UTB ve Zlíně (dále jen FHS UTB ve Zlíně), která předkládaný program zabezpečuje, upravuje nejvyšší počet kvalifikačních prací, které může vést jedna osoba, Rozhodnutí děkanky RD/02/2018.</w:t>
      </w:r>
      <w:r w:rsidRPr="00104F30">
        <w:rPr>
          <w:rStyle w:val="Znakapoznpodarou"/>
        </w:rPr>
        <w:footnoteReference w:id="15"/>
      </w:r>
      <w:r w:rsidRPr="00104F30">
        <w:t xml:space="preserve"> </w:t>
      </w:r>
    </w:p>
    <w:p w14:paraId="1C380702" w14:textId="77777777" w:rsidR="00C00755" w:rsidRDefault="00C00755" w:rsidP="00C00755">
      <w:pPr>
        <w:pStyle w:val="Nadpis3"/>
        <w:numPr>
          <w:ilvl w:val="0"/>
          <w:numId w:val="0"/>
        </w:numPr>
        <w:spacing w:line="240" w:lineRule="auto"/>
        <w:rPr>
          <w:rFonts w:ascii="Times New Roman" w:eastAsiaTheme="minorHAnsi" w:hAnsi="Times New Roman" w:cs="Times New Roman"/>
          <w:color w:val="auto"/>
          <w:sz w:val="22"/>
          <w:szCs w:val="22"/>
        </w:rPr>
      </w:pPr>
    </w:p>
    <w:p w14:paraId="2C71A8A7" w14:textId="77777777" w:rsidR="00C00755" w:rsidRPr="00104F30" w:rsidRDefault="00C00755" w:rsidP="00C00755">
      <w:pPr>
        <w:pStyle w:val="Nadpis3"/>
        <w:numPr>
          <w:ilvl w:val="0"/>
          <w:numId w:val="0"/>
        </w:numPr>
        <w:spacing w:line="240" w:lineRule="auto"/>
        <w:jc w:val="center"/>
        <w:rPr>
          <w:rFonts w:ascii="Times New Roman" w:hAnsi="Times New Roman" w:cs="Times New Roman"/>
          <w:b/>
          <w:sz w:val="22"/>
          <w:szCs w:val="22"/>
        </w:rPr>
      </w:pPr>
      <w:bookmarkStart w:id="240" w:name="_Toc118202754"/>
      <w:r w:rsidRPr="00104F30">
        <w:rPr>
          <w:rFonts w:ascii="Times New Roman" w:hAnsi="Times New Roman" w:cs="Times New Roman"/>
          <w:b/>
          <w:sz w:val="22"/>
          <w:szCs w:val="22"/>
        </w:rPr>
        <w:t>Procesy zpětné vazby při hodnocení kvality</w:t>
      </w:r>
      <w:bookmarkEnd w:id="240"/>
    </w:p>
    <w:p w14:paraId="1F5FC8BD" w14:textId="77777777" w:rsidR="00C00755" w:rsidRPr="00A03B47" w:rsidRDefault="00C00755" w:rsidP="00C00755">
      <w:pPr>
        <w:tabs>
          <w:tab w:val="left" w:pos="2835"/>
        </w:tabs>
        <w:spacing w:before="120" w:after="120"/>
        <w:jc w:val="center"/>
        <w:rPr>
          <w:color w:val="002060"/>
        </w:rPr>
      </w:pPr>
      <w:r w:rsidRPr="00A03B47">
        <w:rPr>
          <w:color w:val="002060"/>
        </w:rPr>
        <w:t>Standard 1.7</w:t>
      </w:r>
    </w:p>
    <w:p w14:paraId="38A4CBBC" w14:textId="77777777" w:rsidR="00C00755" w:rsidRPr="00104F30" w:rsidRDefault="00C00755" w:rsidP="00C00755">
      <w:pPr>
        <w:tabs>
          <w:tab w:val="left" w:pos="2835"/>
        </w:tabs>
        <w:spacing w:before="120" w:after="120"/>
        <w:jc w:val="both"/>
      </w:pPr>
      <w:r w:rsidRPr="00104F30">
        <w:t>UTB ve Zlíně disponuje systémem hodnocení kvality vzdělávací, tvůrčí a s nimi souvisejících činností, který se opírá o procesy zpětné vazby, zejména ankety a kvantitativní a kvalitativní průzkumy, přičemž do těchto procesů jsou v reprezentativní míře zapojeni akademičtí pracovníci, studenti, věcně příslušné profesní komory, oborová sdružení nebo organizace zaměstnavatelů nebo další odborníci z praxe, s přihlédnutím k typům a případným profilům studijních programů</w:t>
      </w:r>
      <w:r w:rsidRPr="00104F30">
        <w:rPr>
          <w:rStyle w:val="Znakapoznpodarou"/>
        </w:rPr>
        <w:footnoteReference w:id="16"/>
      </w:r>
      <w:r w:rsidRPr="00104F30">
        <w:t>.</w:t>
      </w:r>
    </w:p>
    <w:p w14:paraId="2528B34E" w14:textId="77777777" w:rsidR="00C00755" w:rsidRPr="00104F30" w:rsidRDefault="00C00755" w:rsidP="00C00755">
      <w:pPr>
        <w:tabs>
          <w:tab w:val="left" w:pos="2835"/>
        </w:tabs>
        <w:spacing w:before="120" w:after="120"/>
        <w:jc w:val="both"/>
      </w:pPr>
      <w:r w:rsidRPr="00104F30">
        <w:t xml:space="preserve">Na úrovni pracovišť, která mají předkládaný studijní program zabezpečovat (Ústav školní pedagogiky, Ústav pedagogických věd a Centrum výzkumu) probíhá každý semestr hodnocení kvality studia prostřednictvím dotazníku v tištěné podobě. Toto hodnocení má vyšší zapojení studentů doktorského studijního programu než elektronické hodnocení prostřednictvím informačního systému IS/STAG, které je v gesci univerzity a je svou povahu a obsahem vhodnější spíš pro bakalářský a magisterský stupeň studia. Na základě reflexe výsledků hodnocení doktorandy se optimalizuje pedagogická činnost akademických pracovníků v rámci jednotlivých předmětů, které zabezpečují. </w:t>
      </w:r>
    </w:p>
    <w:p w14:paraId="2573802B" w14:textId="77777777" w:rsidR="00C00755" w:rsidRDefault="00C00755" w:rsidP="00C00755">
      <w:pPr>
        <w:tabs>
          <w:tab w:val="left" w:pos="2835"/>
        </w:tabs>
        <w:spacing w:before="120" w:after="120"/>
        <w:jc w:val="both"/>
      </w:pPr>
      <w:r w:rsidRPr="00104F30">
        <w:t>Hodnocení studia probíhá také ze strany absolventů programu a ze strany zaměstnavatelů. Hodnocení kvality je součásti i „Výročních zpráv o činnosti“ UTB</w:t>
      </w:r>
      <w:r w:rsidRPr="00104F30">
        <w:rPr>
          <w:vertAlign w:val="superscript"/>
        </w:rPr>
        <w:footnoteReference w:id="17"/>
      </w:r>
      <w:r w:rsidRPr="00104F30">
        <w:t>, nebo „Výroční zprávy o činnosti Fakulty humanitních studií UTB ve Zlíně“ za jednotlivé roky.</w:t>
      </w:r>
      <w:r w:rsidRPr="00104F30">
        <w:rPr>
          <w:vertAlign w:val="superscript"/>
        </w:rPr>
        <w:footnoteReference w:id="18"/>
      </w:r>
    </w:p>
    <w:p w14:paraId="5B08BA60" w14:textId="77777777" w:rsidR="00C00755" w:rsidRPr="00104F30" w:rsidRDefault="00C00755" w:rsidP="00C00755">
      <w:pPr>
        <w:tabs>
          <w:tab w:val="left" w:pos="2835"/>
        </w:tabs>
        <w:spacing w:before="120" w:after="120"/>
        <w:jc w:val="both"/>
      </w:pPr>
    </w:p>
    <w:p w14:paraId="32461B74" w14:textId="77777777" w:rsidR="00C00755" w:rsidRPr="00C00755" w:rsidRDefault="00C00755" w:rsidP="00C00755">
      <w:pPr>
        <w:jc w:val="center"/>
        <w:rPr>
          <w:rFonts w:eastAsiaTheme="majorEastAsia"/>
          <w:b/>
          <w:color w:val="002060"/>
          <w:sz w:val="24"/>
          <w:szCs w:val="24"/>
        </w:rPr>
      </w:pPr>
      <w:r w:rsidRPr="00C00755">
        <w:rPr>
          <w:b/>
          <w:color w:val="002060"/>
          <w:sz w:val="24"/>
          <w:szCs w:val="24"/>
        </w:rPr>
        <w:t>Sledování úspěšnosti uchazečů o studium, studentů a uplatnitelnosti absolventů</w:t>
      </w:r>
    </w:p>
    <w:p w14:paraId="4697F6C0" w14:textId="77777777" w:rsidR="00C00755" w:rsidRPr="00A03B47" w:rsidRDefault="00C00755" w:rsidP="00C00755">
      <w:pPr>
        <w:tabs>
          <w:tab w:val="left" w:pos="2835"/>
        </w:tabs>
        <w:spacing w:before="120" w:after="120"/>
        <w:jc w:val="center"/>
        <w:rPr>
          <w:color w:val="002060"/>
        </w:rPr>
      </w:pPr>
      <w:r w:rsidRPr="00A03B47">
        <w:rPr>
          <w:color w:val="002060"/>
        </w:rPr>
        <w:t>Standard 1.8</w:t>
      </w:r>
    </w:p>
    <w:p w14:paraId="4EE1F3C6" w14:textId="77777777" w:rsidR="00C00755" w:rsidRPr="00104F30" w:rsidRDefault="00C00755" w:rsidP="00C00755">
      <w:pPr>
        <w:tabs>
          <w:tab w:val="left" w:pos="2835"/>
        </w:tabs>
        <w:spacing w:before="120" w:after="120"/>
        <w:jc w:val="both"/>
      </w:pPr>
      <w:r w:rsidRPr="00104F30">
        <w:t>UTB ve Zlíně má stanoveny ukazatele, jejichž prostřednictvím sleduje míru úspěšnosti v přijímacím řízení, studijní neúspěšnost ve studijním programu, míru řádného ukončení studia studijního programu a uplatnitelnost absolventů (viz Zpráva o vnitřním hodnocení</w:t>
      </w:r>
      <w:r w:rsidRPr="00104F30">
        <w:rPr>
          <w:rStyle w:val="Znakapoznpodarou"/>
        </w:rPr>
        <w:footnoteReference w:id="19"/>
      </w:r>
      <w:r w:rsidRPr="00104F30">
        <w:t>). Fakulta humanitních studií sleduje a analyzuje úspěšnost uchazečů o studium, snaží se také o průzkum názorů uchazečů. Studijní (ne)úspěšnost v jednotlivých programech/předmětech je každoročně vyhodnocována, přičemž garanti studijních programů navrhují řešení v případě vysoké studijní neúspěšnosti v konkrétním předmětu. Fakulta se dlouhodobě snaží o udržování kontaktů s absolventy, sleduje jejich uplatnění a využívá zpětné vazby pro zkvalitnění studijních programů.</w:t>
      </w:r>
    </w:p>
    <w:p w14:paraId="4D51CC78" w14:textId="77777777" w:rsidR="00C00755" w:rsidRPr="00104F30" w:rsidRDefault="00C00755" w:rsidP="00C00755">
      <w:pPr>
        <w:tabs>
          <w:tab w:val="left" w:pos="2835"/>
        </w:tabs>
        <w:spacing w:before="120" w:after="120"/>
        <w:jc w:val="both"/>
      </w:pPr>
    </w:p>
    <w:p w14:paraId="561DF3C1" w14:textId="77777777" w:rsidR="00C00755" w:rsidRPr="00104F30" w:rsidRDefault="00C00755" w:rsidP="00C00755">
      <w:pPr>
        <w:pStyle w:val="Nadpis2"/>
        <w:pBdr>
          <w:top w:val="single" w:sz="4" w:space="1" w:color="auto"/>
          <w:left w:val="single" w:sz="4" w:space="4" w:color="auto"/>
          <w:bottom w:val="single" w:sz="4" w:space="1" w:color="auto"/>
          <w:right w:val="single" w:sz="4" w:space="4" w:color="auto"/>
        </w:pBdr>
        <w:spacing w:line="240" w:lineRule="auto"/>
        <w:jc w:val="center"/>
        <w:rPr>
          <w:rFonts w:ascii="Times New Roman" w:hAnsi="Times New Roman"/>
        </w:rPr>
      </w:pPr>
      <w:bookmarkStart w:id="245" w:name="_Toc118202755"/>
      <w:r w:rsidRPr="00104F30">
        <w:rPr>
          <w:rFonts w:ascii="Times New Roman" w:hAnsi="Times New Roman"/>
        </w:rPr>
        <w:lastRenderedPageBreak/>
        <w:t>Vzdělávací a tvůrčí činnost</w:t>
      </w:r>
      <w:bookmarkEnd w:id="245"/>
    </w:p>
    <w:p w14:paraId="561D1CFC" w14:textId="77777777" w:rsidR="00C00755" w:rsidRPr="00104F30" w:rsidRDefault="00C00755" w:rsidP="00C00755">
      <w:pPr>
        <w:pStyle w:val="Nadpis3"/>
        <w:numPr>
          <w:ilvl w:val="0"/>
          <w:numId w:val="0"/>
        </w:numPr>
        <w:spacing w:line="240" w:lineRule="auto"/>
        <w:jc w:val="both"/>
        <w:rPr>
          <w:rFonts w:ascii="Times New Roman" w:hAnsi="Times New Roman" w:cs="Times New Roman"/>
          <w:b/>
          <w:sz w:val="22"/>
          <w:szCs w:val="22"/>
        </w:rPr>
      </w:pPr>
    </w:p>
    <w:p w14:paraId="35EDE2A3" w14:textId="77777777" w:rsidR="00C00755" w:rsidRPr="00104F30" w:rsidRDefault="00C00755" w:rsidP="00C00755">
      <w:pPr>
        <w:pStyle w:val="Nadpis3"/>
        <w:numPr>
          <w:ilvl w:val="0"/>
          <w:numId w:val="0"/>
        </w:numPr>
        <w:spacing w:line="240" w:lineRule="auto"/>
        <w:jc w:val="center"/>
        <w:rPr>
          <w:rFonts w:ascii="Times New Roman" w:hAnsi="Times New Roman" w:cs="Times New Roman"/>
          <w:b/>
          <w:sz w:val="22"/>
          <w:szCs w:val="22"/>
        </w:rPr>
      </w:pPr>
      <w:bookmarkStart w:id="246" w:name="_Toc118202756"/>
      <w:r w:rsidRPr="00104F30">
        <w:rPr>
          <w:rFonts w:ascii="Times New Roman" w:hAnsi="Times New Roman" w:cs="Times New Roman"/>
          <w:b/>
          <w:sz w:val="22"/>
          <w:szCs w:val="22"/>
        </w:rPr>
        <w:t>Mezinárodní rozměr a aplikace soudobého stavu poznání</w:t>
      </w:r>
      <w:bookmarkEnd w:id="246"/>
    </w:p>
    <w:p w14:paraId="021C610F" w14:textId="77777777" w:rsidR="00C00755" w:rsidRPr="00A03B47" w:rsidRDefault="00C00755" w:rsidP="00C00755">
      <w:pPr>
        <w:spacing w:before="120" w:after="120"/>
        <w:jc w:val="center"/>
        <w:rPr>
          <w:color w:val="002060"/>
        </w:rPr>
      </w:pPr>
      <w:r w:rsidRPr="00A03B47">
        <w:rPr>
          <w:color w:val="002060"/>
        </w:rPr>
        <w:t>Standard 1.9</w:t>
      </w:r>
    </w:p>
    <w:p w14:paraId="15C427C3" w14:textId="77777777" w:rsidR="00C00755" w:rsidRPr="00104F30" w:rsidRDefault="00C00755" w:rsidP="00C00755">
      <w:pPr>
        <w:jc w:val="both"/>
      </w:pPr>
      <w:r w:rsidRPr="00104F30">
        <w:t xml:space="preserve">UTB ve Zlíně realizuje vzdělávací a tvůrčí činnost, která v širším kontextu vychází ze soudobých poznatků a má mezinárodní charakter s přihlédnutím k typu a případnému profilu studijních programů. V tomto ohledu jsou realizovány zahraniční mobility studentů a akademických pracovníků. UTB ve Zlíně podporuje rozvoj mobilitních příležitostí pro studenty UTB ve Zlíně se zájmem o výjezd na studijní pobyt a pracovní stáž do zahraničí v rámci programů spolupráce vysokých škol. </w:t>
      </w:r>
    </w:p>
    <w:p w14:paraId="213616DF" w14:textId="77777777" w:rsidR="00C00755" w:rsidRPr="00104F30" w:rsidRDefault="00C00755" w:rsidP="00C00755">
      <w:pPr>
        <w:spacing w:before="120" w:after="120"/>
        <w:jc w:val="both"/>
      </w:pPr>
      <w:r w:rsidRPr="00104F30">
        <w:t>Etablovaným a nejvíce využívaným programem je v tomto ohledu Erasmus+, v němž portfolio partnerských smluv univerzity zahrnuje naprostou většinu programových zemí, a studentům tak nabízí širokou škálu mobilitních příležitostí. UTB ve Zlíně navíc podporuje mobility studentů i do mimoprogramových zemí Erasmus+, pomocí finančního zabezpečení ze zdrojů MŠMT. UTB ve Zlíně je pak zapojena i do dalších programů včetně CEEPUS, AKTION či Norských fondů. UTB ve Zlíně pro vyšší efektivitu mobilit a posílení mezinárodního rozměru studijních programů disponuje také speciálním webem, který slouží k informování studentů o možnostech výjezdů do zahraničí a který mimo jiné obsahuje i recenze studentů či portfolio partnerských univerzit s jejich popisem. UTB ve Zlíně má rovněž transparentní a jasný proces administrace mobilit. Univerzita přitom pečlivě vybírá partnerské instituce na základě kurikul zahraničních studijních programů. Uznávání studia nebo praxe absolvované na zahraniční instituci probíhá v souladu se směrnicí rektora č. 10/2021 Mobility studentů UTB do zahraničí a zahraničních studentů na UTB.</w:t>
      </w:r>
      <w:r w:rsidRPr="00104F30">
        <w:rPr>
          <w:rStyle w:val="Znakapoznpodarou"/>
        </w:rPr>
        <w:footnoteReference w:id="20"/>
      </w:r>
      <w:r w:rsidRPr="00104F30">
        <w:t xml:space="preserve"> </w:t>
      </w:r>
    </w:p>
    <w:p w14:paraId="331827E1" w14:textId="77777777" w:rsidR="00C00755" w:rsidRPr="00104F30" w:rsidRDefault="00C00755" w:rsidP="00C00755">
      <w:pPr>
        <w:spacing w:before="120" w:after="120"/>
        <w:jc w:val="both"/>
      </w:pPr>
      <w:r w:rsidRPr="00104F30">
        <w:t>Dále jsou na UTB ve Zlíně standardně nabízeny studijní předměty vyučované v cizích jazycích a realizované studijní programy uskutečňované v cizích jazycích.</w:t>
      </w:r>
    </w:p>
    <w:p w14:paraId="40BEA56D" w14:textId="77777777" w:rsidR="00C00755" w:rsidRPr="00104F30" w:rsidRDefault="00C00755" w:rsidP="00C00755">
      <w:pPr>
        <w:spacing w:before="120" w:after="120"/>
        <w:jc w:val="both"/>
      </w:pPr>
    </w:p>
    <w:p w14:paraId="6CDD1366" w14:textId="77777777" w:rsidR="00C00755" w:rsidRPr="00104F30" w:rsidRDefault="00C00755" w:rsidP="00C00755">
      <w:pPr>
        <w:pStyle w:val="Nadpis3"/>
        <w:numPr>
          <w:ilvl w:val="0"/>
          <w:numId w:val="0"/>
        </w:numPr>
        <w:spacing w:line="240" w:lineRule="auto"/>
        <w:jc w:val="center"/>
        <w:rPr>
          <w:rFonts w:ascii="Times New Roman" w:hAnsi="Times New Roman" w:cs="Times New Roman"/>
          <w:b/>
          <w:sz w:val="22"/>
          <w:szCs w:val="22"/>
        </w:rPr>
      </w:pPr>
      <w:bookmarkStart w:id="247" w:name="_Toc118202757"/>
      <w:r w:rsidRPr="00104F30">
        <w:rPr>
          <w:rFonts w:ascii="Times New Roman" w:hAnsi="Times New Roman" w:cs="Times New Roman"/>
          <w:b/>
          <w:sz w:val="22"/>
          <w:szCs w:val="22"/>
        </w:rPr>
        <w:t>Spolupráce s praxí při uskutečňování studijních programů</w:t>
      </w:r>
      <w:bookmarkEnd w:id="247"/>
    </w:p>
    <w:p w14:paraId="783E10DC" w14:textId="77777777" w:rsidR="00C00755" w:rsidRPr="00A03B47" w:rsidRDefault="00C00755" w:rsidP="00C00755">
      <w:pPr>
        <w:spacing w:before="120" w:after="120"/>
        <w:jc w:val="center"/>
        <w:rPr>
          <w:color w:val="002060"/>
        </w:rPr>
      </w:pPr>
      <w:r w:rsidRPr="00A03B47">
        <w:rPr>
          <w:color w:val="002060"/>
        </w:rPr>
        <w:t>Standard 1.10</w:t>
      </w:r>
    </w:p>
    <w:p w14:paraId="0019BBD7" w14:textId="77777777" w:rsidR="00C00755" w:rsidRPr="00104F30" w:rsidRDefault="00C00755" w:rsidP="00C00755">
      <w:pPr>
        <w:jc w:val="both"/>
      </w:pPr>
      <w:r w:rsidRPr="00104F30">
        <w:t xml:space="preserve">UTB ve Zlíně dlouhodobě rozvíjí spolupráci s praxí s přihlédnutím k typům a případným profilům studijních programů; jde zejména o praktickou výuku, zadávání kvalifikačních prací, přiznávání stipendií a zapojování odborníků z praxe do vzdělávacího procesu. </w:t>
      </w:r>
    </w:p>
    <w:p w14:paraId="7647DA94" w14:textId="77777777" w:rsidR="00C00755" w:rsidRPr="00104F30" w:rsidRDefault="00C00755" w:rsidP="00C00755">
      <w:pPr>
        <w:spacing w:before="120" w:after="120"/>
        <w:jc w:val="both"/>
      </w:pPr>
      <w:r w:rsidRPr="00104F30">
        <w:t>Fakulta dlouhodobě rozvíjí spolupráci s praxí, s přihlédnutím k typům a profilům studijních programů. V daném programu praxe není podstatnou složkou, neboť se jedná o program zaměřující se na vědeckou přípravu studentů. V programu je vytvořen prostor pro akční výzkum v terénu, který podporuje také směrnice děkanky SD 07/2017 „Statut fakultní školy Fakulty humanitních Univerzity Tomáše Bati ve Zlíně</w:t>
      </w:r>
      <w:r>
        <w:t>.</w:t>
      </w:r>
      <w:r w:rsidRPr="00104F30">
        <w:t>“</w:t>
      </w:r>
      <w:r w:rsidRPr="00104F30">
        <w:rPr>
          <w:vertAlign w:val="superscript"/>
        </w:rPr>
        <w:footnoteReference w:id="21"/>
      </w:r>
    </w:p>
    <w:p w14:paraId="3D9957CD" w14:textId="77777777" w:rsidR="00C00755" w:rsidRDefault="00C00755" w:rsidP="00C00755">
      <w:pPr>
        <w:pStyle w:val="Nadpis3"/>
        <w:numPr>
          <w:ilvl w:val="0"/>
          <w:numId w:val="0"/>
        </w:numPr>
        <w:spacing w:line="240" w:lineRule="auto"/>
        <w:rPr>
          <w:rFonts w:ascii="Times New Roman" w:eastAsiaTheme="minorHAnsi" w:hAnsi="Times New Roman" w:cs="Times New Roman"/>
          <w:color w:val="auto"/>
          <w:sz w:val="22"/>
          <w:szCs w:val="22"/>
        </w:rPr>
      </w:pPr>
    </w:p>
    <w:p w14:paraId="3ECA3AA6" w14:textId="77777777" w:rsidR="00C00755" w:rsidRPr="00104F30" w:rsidRDefault="00C00755" w:rsidP="00C00755">
      <w:pPr>
        <w:pStyle w:val="Nadpis3"/>
        <w:numPr>
          <w:ilvl w:val="0"/>
          <w:numId w:val="0"/>
        </w:numPr>
        <w:spacing w:line="240" w:lineRule="auto"/>
        <w:jc w:val="center"/>
        <w:rPr>
          <w:rFonts w:ascii="Times New Roman" w:hAnsi="Times New Roman" w:cs="Times New Roman"/>
          <w:b/>
          <w:sz w:val="22"/>
          <w:szCs w:val="22"/>
        </w:rPr>
      </w:pPr>
      <w:bookmarkStart w:id="248" w:name="_Toc118202758"/>
      <w:r w:rsidRPr="00104F30">
        <w:rPr>
          <w:rFonts w:ascii="Times New Roman" w:hAnsi="Times New Roman" w:cs="Times New Roman"/>
          <w:b/>
          <w:sz w:val="22"/>
          <w:szCs w:val="22"/>
        </w:rPr>
        <w:t>Spolupráce s praxí při tvorbě studijních programů</w:t>
      </w:r>
      <w:bookmarkEnd w:id="248"/>
    </w:p>
    <w:p w14:paraId="6F38D0B6" w14:textId="77777777" w:rsidR="00C00755" w:rsidRPr="00104F30" w:rsidRDefault="00C00755" w:rsidP="00C00755">
      <w:pPr>
        <w:spacing w:before="120" w:after="120"/>
        <w:jc w:val="both"/>
        <w:rPr>
          <w:color w:val="FF0000"/>
        </w:rPr>
      </w:pPr>
      <w:r w:rsidRPr="00104F30">
        <w:tab/>
      </w:r>
      <w:r w:rsidRPr="00104F30">
        <w:tab/>
      </w:r>
      <w:r w:rsidRPr="00104F30">
        <w:tab/>
      </w:r>
      <w:r w:rsidRPr="00104F30">
        <w:tab/>
      </w:r>
      <w:r w:rsidRPr="00A03B47">
        <w:rPr>
          <w:color w:val="002060"/>
        </w:rPr>
        <w:tab/>
        <w:t>Standard 1.11</w:t>
      </w:r>
    </w:p>
    <w:p w14:paraId="71ABD139" w14:textId="77777777" w:rsidR="00C00755" w:rsidRPr="00A03B47" w:rsidRDefault="00C00755" w:rsidP="00C00755">
      <w:pPr>
        <w:spacing w:before="120" w:after="120"/>
        <w:jc w:val="both"/>
      </w:pPr>
      <w:r w:rsidRPr="00A03B47">
        <w:t xml:space="preserve">UTB ve Zlíně komunikuje s profesními komorami, oborovými sdruženími, organizacemi zaměstnavatelů nebo dalšími odborníky z praxe a reflektuje jejich očekávání a požadavky na absolventy studijních programů. </w:t>
      </w:r>
    </w:p>
    <w:p w14:paraId="67866254" w14:textId="77777777" w:rsidR="00C00755" w:rsidRPr="00A03B47" w:rsidRDefault="00C00755" w:rsidP="00C00755">
      <w:pPr>
        <w:spacing w:before="120" w:after="120"/>
      </w:pPr>
      <w:r w:rsidRPr="00A03B47">
        <w:t>V rámci daného studijního programu je to spolupráce s:</w:t>
      </w:r>
    </w:p>
    <w:p w14:paraId="29771CA4" w14:textId="77777777" w:rsidR="00C00755" w:rsidRPr="00A03B47" w:rsidRDefault="00C00755" w:rsidP="00630AC5">
      <w:pPr>
        <w:pStyle w:val="Odstavecseseznamem"/>
        <w:numPr>
          <w:ilvl w:val="0"/>
          <w:numId w:val="116"/>
        </w:numPr>
        <w:spacing w:before="120" w:after="120"/>
        <w:jc w:val="both"/>
      </w:pPr>
      <w:r w:rsidRPr="00A03B47">
        <w:t>Česká asociace pedagogického výzkumu ČAPV</w:t>
      </w:r>
      <w:r>
        <w:t>;</w:t>
      </w:r>
    </w:p>
    <w:p w14:paraId="5992772C" w14:textId="77777777" w:rsidR="00C00755" w:rsidRPr="00A03B47" w:rsidRDefault="00C00755" w:rsidP="00630AC5">
      <w:pPr>
        <w:pStyle w:val="Odstavecseseznamem"/>
        <w:numPr>
          <w:ilvl w:val="0"/>
          <w:numId w:val="116"/>
        </w:numPr>
        <w:spacing w:before="120" w:after="120"/>
        <w:jc w:val="both"/>
      </w:pPr>
      <w:r w:rsidRPr="00A03B47">
        <w:t>ESREA – Evropská společnost pro výzkum vzdělávání dospělých</w:t>
      </w:r>
      <w:r>
        <w:t>;</w:t>
      </w:r>
    </w:p>
    <w:p w14:paraId="62F2CAA5" w14:textId="77777777" w:rsidR="00C00755" w:rsidRPr="00A03B47" w:rsidRDefault="00C00755" w:rsidP="00630AC5">
      <w:pPr>
        <w:pStyle w:val="Odstavecseseznamem"/>
        <w:numPr>
          <w:ilvl w:val="0"/>
          <w:numId w:val="116"/>
        </w:numPr>
        <w:spacing w:before="120" w:after="120"/>
        <w:jc w:val="both"/>
      </w:pPr>
      <w:r w:rsidRPr="00A03B47">
        <w:t>ČPdS – Česká pedagogická společnost – pracoviště realizující daný studijní program je hlavním garantem zlínské pobočky ČPdS</w:t>
      </w:r>
      <w:r>
        <w:t>;</w:t>
      </w:r>
      <w:r w:rsidRPr="00A03B47">
        <w:t xml:space="preserve"> </w:t>
      </w:r>
      <w:r w:rsidRPr="00A03B47">
        <w:rPr>
          <w:vertAlign w:val="superscript"/>
        </w:rPr>
        <w:footnoteReference w:id="22"/>
      </w:r>
    </w:p>
    <w:p w14:paraId="1754F8DB" w14:textId="77777777" w:rsidR="00C00755" w:rsidRPr="00A03B47" w:rsidRDefault="00C00755" w:rsidP="00630AC5">
      <w:pPr>
        <w:pStyle w:val="Odstavecseseznamem"/>
        <w:numPr>
          <w:ilvl w:val="0"/>
          <w:numId w:val="116"/>
        </w:numPr>
        <w:spacing w:before="120" w:after="120"/>
        <w:jc w:val="both"/>
      </w:pPr>
      <w:r w:rsidRPr="00A03B47">
        <w:t>EARLI – The European Association for Research on Learning and Instruction (EARLI), kde jsou akademičtí pracovníci ÚŠP (pracoviště realizující studijní program) členy, rovněž i její sekce - "Special Interest Group – Learning and Development in Early Childhood"</w:t>
      </w:r>
      <w:r>
        <w:t>;</w:t>
      </w:r>
      <w:r w:rsidRPr="00A03B47">
        <w:rPr>
          <w:vertAlign w:val="superscript"/>
        </w:rPr>
        <w:footnoteReference w:id="23"/>
      </w:r>
    </w:p>
    <w:p w14:paraId="31DBA607" w14:textId="77777777" w:rsidR="00C00755" w:rsidRPr="00A03B47" w:rsidRDefault="00C00755" w:rsidP="00630AC5">
      <w:pPr>
        <w:pStyle w:val="Odstavecseseznamem"/>
        <w:numPr>
          <w:ilvl w:val="0"/>
          <w:numId w:val="116"/>
        </w:numPr>
        <w:spacing w:before="120" w:after="120"/>
        <w:jc w:val="both"/>
      </w:pPr>
      <w:r w:rsidRPr="00A03B47">
        <w:t>OMEP ČR – Světová organizace pro předškolní výchovu</w:t>
      </w:r>
      <w:r>
        <w:t>;</w:t>
      </w:r>
    </w:p>
    <w:p w14:paraId="527D246C" w14:textId="77777777" w:rsidR="00C00755" w:rsidRPr="00A03B47" w:rsidRDefault="00C00755" w:rsidP="00630AC5">
      <w:pPr>
        <w:pStyle w:val="Odstavecseseznamem"/>
        <w:numPr>
          <w:ilvl w:val="0"/>
          <w:numId w:val="116"/>
        </w:numPr>
        <w:spacing w:before="120" w:after="120"/>
        <w:jc w:val="both"/>
      </w:pPr>
      <w:r w:rsidRPr="00A03B47">
        <w:lastRenderedPageBreak/>
        <w:t>APV – Asociace předškolní výchovy – pedagogové pracoviště realizující daný studijní program jsou aktivními členy APV;</w:t>
      </w:r>
    </w:p>
    <w:p w14:paraId="25EB20D2" w14:textId="77777777" w:rsidR="00C00755" w:rsidRPr="00A03B47" w:rsidRDefault="00C00755" w:rsidP="00630AC5">
      <w:pPr>
        <w:pStyle w:val="Odstavecseseznamem"/>
        <w:numPr>
          <w:ilvl w:val="0"/>
          <w:numId w:val="116"/>
        </w:numPr>
        <w:spacing w:before="120" w:after="120"/>
        <w:jc w:val="both"/>
      </w:pPr>
      <w:r w:rsidRPr="00A03B47">
        <w:t xml:space="preserve">ASOCPED – </w:t>
      </w:r>
      <w:r w:rsidRPr="00A03B47">
        <w:rPr>
          <w:bCs/>
        </w:rPr>
        <w:t>Asociace vzdělavatelů v sociální pedagogice</w:t>
      </w:r>
      <w:r>
        <w:rPr>
          <w:bCs/>
        </w:rPr>
        <w:t>.</w:t>
      </w:r>
    </w:p>
    <w:p w14:paraId="4856ED1C" w14:textId="77777777" w:rsidR="00C00755" w:rsidRPr="00104F30" w:rsidRDefault="00C00755" w:rsidP="00C00755">
      <w:pPr>
        <w:spacing w:before="120" w:after="120"/>
        <w:jc w:val="both"/>
        <w:rPr>
          <w:color w:val="FF0000"/>
        </w:rPr>
      </w:pPr>
    </w:p>
    <w:p w14:paraId="49D31653" w14:textId="77777777" w:rsidR="00C00755" w:rsidRPr="00104F30" w:rsidRDefault="00C00755" w:rsidP="00C00755">
      <w:pPr>
        <w:pStyle w:val="Nadpis2"/>
        <w:pBdr>
          <w:top w:val="single" w:sz="4" w:space="1" w:color="auto"/>
          <w:left w:val="single" w:sz="4" w:space="4" w:color="auto"/>
          <w:bottom w:val="single" w:sz="4" w:space="1" w:color="auto"/>
          <w:right w:val="single" w:sz="4" w:space="4" w:color="auto"/>
        </w:pBdr>
        <w:spacing w:line="240" w:lineRule="auto"/>
        <w:jc w:val="center"/>
        <w:rPr>
          <w:rFonts w:ascii="Times New Roman" w:hAnsi="Times New Roman"/>
        </w:rPr>
      </w:pPr>
      <w:bookmarkStart w:id="249" w:name="_Toc118202759"/>
      <w:r w:rsidRPr="00104F30">
        <w:rPr>
          <w:rFonts w:ascii="Times New Roman" w:hAnsi="Times New Roman"/>
        </w:rPr>
        <w:t>Podpůrné zdroje a administrativa</w:t>
      </w:r>
      <w:bookmarkEnd w:id="249"/>
    </w:p>
    <w:p w14:paraId="420C4F1C" w14:textId="77777777" w:rsidR="00C00755" w:rsidRPr="00104F30" w:rsidRDefault="00C00755" w:rsidP="00C00755">
      <w:pPr>
        <w:pStyle w:val="Nadpis3"/>
        <w:numPr>
          <w:ilvl w:val="0"/>
          <w:numId w:val="0"/>
        </w:numPr>
        <w:spacing w:line="240" w:lineRule="auto"/>
        <w:jc w:val="both"/>
        <w:rPr>
          <w:rFonts w:ascii="Times New Roman" w:hAnsi="Times New Roman" w:cs="Times New Roman"/>
          <w:sz w:val="22"/>
          <w:szCs w:val="22"/>
        </w:rPr>
      </w:pPr>
    </w:p>
    <w:p w14:paraId="6D43C0A8" w14:textId="77777777" w:rsidR="00C00755" w:rsidRPr="00104F30" w:rsidRDefault="00C00755" w:rsidP="00C00755">
      <w:pPr>
        <w:pStyle w:val="Nadpis3"/>
        <w:numPr>
          <w:ilvl w:val="0"/>
          <w:numId w:val="0"/>
        </w:numPr>
        <w:spacing w:line="240" w:lineRule="auto"/>
        <w:jc w:val="center"/>
        <w:rPr>
          <w:rFonts w:ascii="Times New Roman" w:hAnsi="Times New Roman" w:cs="Times New Roman"/>
          <w:b/>
          <w:sz w:val="22"/>
          <w:szCs w:val="22"/>
        </w:rPr>
      </w:pPr>
      <w:bookmarkStart w:id="250" w:name="_Toc118202760"/>
      <w:r w:rsidRPr="00104F30">
        <w:rPr>
          <w:rFonts w:ascii="Times New Roman" w:hAnsi="Times New Roman" w:cs="Times New Roman"/>
          <w:b/>
          <w:sz w:val="22"/>
          <w:szCs w:val="22"/>
        </w:rPr>
        <w:t>Informační systém</w:t>
      </w:r>
      <w:bookmarkEnd w:id="250"/>
    </w:p>
    <w:p w14:paraId="5B42E4EA" w14:textId="77777777" w:rsidR="00C00755" w:rsidRPr="00A03B47" w:rsidRDefault="00C00755" w:rsidP="00C00755">
      <w:pPr>
        <w:tabs>
          <w:tab w:val="left" w:pos="2835"/>
        </w:tabs>
        <w:spacing w:before="120" w:after="120"/>
        <w:jc w:val="center"/>
        <w:rPr>
          <w:color w:val="002060"/>
        </w:rPr>
      </w:pPr>
      <w:r w:rsidRPr="00A03B47">
        <w:rPr>
          <w:color w:val="002060"/>
        </w:rPr>
        <w:t>Standard 1.12</w:t>
      </w:r>
    </w:p>
    <w:p w14:paraId="3054D6D3" w14:textId="77777777" w:rsidR="00C00755" w:rsidRPr="00104F30" w:rsidRDefault="00C00755" w:rsidP="00C00755">
      <w:pPr>
        <w:tabs>
          <w:tab w:val="left" w:pos="2835"/>
        </w:tabs>
        <w:spacing w:before="120" w:after="120"/>
        <w:jc w:val="both"/>
      </w:pPr>
      <w:r w:rsidRPr="00104F30">
        <w:t xml:space="preserve">UTB ve Zlíně má vybudován funkční informační systém a komunikační prostředky, které zajišťují přístup k přesným a srozumitelným informacím o studijních programech, pravidlech studia a požadavcích spojených se studiem. </w:t>
      </w:r>
    </w:p>
    <w:p w14:paraId="41C2331F" w14:textId="77777777" w:rsidR="00C00755" w:rsidRPr="00104F30" w:rsidRDefault="00C00755" w:rsidP="00C00755">
      <w:pPr>
        <w:tabs>
          <w:tab w:val="left" w:pos="2835"/>
        </w:tabs>
        <w:spacing w:before="120" w:after="120"/>
        <w:jc w:val="both"/>
      </w:pPr>
      <w:r w:rsidRPr="00104F30">
        <w:t>UTB ve Zlíně má s ohledem na to funkční informační systém studijní agendy IS/STAG, který používá od roku 2003. Tvůrcem IS/STAG je ZČU v Plzni a v současné době systém využívá 11 VVŠ v ČR. Informační systém IS/STAG pokrývá funkce od přijímacího řízení až po vydání diplomů, eviduje studenty prezenční a kombinované formy studia, studenty celoživotního vzdělávání a účastníky U3V.</w:t>
      </w:r>
    </w:p>
    <w:p w14:paraId="522FF744" w14:textId="77777777" w:rsidR="00C00755" w:rsidRPr="00104F30" w:rsidRDefault="00C00755" w:rsidP="00C00755">
      <w:pPr>
        <w:tabs>
          <w:tab w:val="left" w:pos="2835"/>
        </w:tabs>
        <w:spacing w:before="120" w:after="120"/>
        <w:jc w:val="both"/>
      </w:pPr>
      <w:r w:rsidRPr="00104F30">
        <w:t xml:space="preserve">Informační systém studijní agendy IS/STAG poskytuje studentům (i uchazečům o studium) přesné a srozumitelné informace o studijních programech strukturovanou formou s uvedením všech potřebných údajů včetně vzdělávacích cílů. U odpovídajících studijních plánů mají studenti k dispozici kromě popisných údajů také přehlednou vizualizaci rozdělenou na jednotlivé semestry celého studia, s barevným rozlišením povinných, povinně volitelných a výběrových předmětů a jejich stručný popis obsahující název předmětu, kreditové ohodnocení, vyučovací rozsah a zakončení předmětu. Proklikem na sylabus pak studenti získají detailní popisy jednotlivých předmětů včetně cílů (anotace), požadavků na studenta, obsahu předmětu, vyučovacích a hodnotících metod, získaných odborných znalostí a dovedností. </w:t>
      </w:r>
    </w:p>
    <w:p w14:paraId="152DBEBA" w14:textId="77777777" w:rsidR="00C00755" w:rsidRPr="00104F30" w:rsidRDefault="00C00755" w:rsidP="00C00755">
      <w:pPr>
        <w:tabs>
          <w:tab w:val="left" w:pos="2835"/>
        </w:tabs>
        <w:spacing w:before="120" w:after="120"/>
        <w:jc w:val="both"/>
      </w:pPr>
      <w:r w:rsidRPr="00104F30">
        <w:t>Všichni studenti mají umožněn dálkový, časově neomezený přístup k informacím studijní agendy IS/STAG prostřednictvím portálového rozhraní.</w:t>
      </w:r>
      <w:r w:rsidRPr="00104F30">
        <w:rPr>
          <w:rStyle w:val="Znakapoznpodarou"/>
        </w:rPr>
        <w:footnoteReference w:id="24"/>
      </w:r>
      <w:r w:rsidRPr="00104F30">
        <w:t xml:space="preserve"> Kromě vlastních zařízení s využitím kvalitní a rozsáhlé bezdrátové infrastruktury vybudované ve všech univerzitních objektech, mohou studenti využívat k přístupu počítačové učebny fakult a studovny v moderní knihovně, která nabízí 250 klientských stanic s dostupností od 8 do 20 hodin v pracovních dnech, od 8 do 14 hodin v sobotu.</w:t>
      </w:r>
    </w:p>
    <w:p w14:paraId="16FAA2F0" w14:textId="77777777" w:rsidR="00C00755" w:rsidRPr="00104F30" w:rsidRDefault="00C00755" w:rsidP="00C00755">
      <w:pPr>
        <w:tabs>
          <w:tab w:val="left" w:pos="2835"/>
        </w:tabs>
        <w:spacing w:before="120" w:after="120"/>
        <w:jc w:val="both"/>
      </w:pPr>
      <w:r w:rsidRPr="00104F30">
        <w:t xml:space="preserve"> Prostřednictvím webových stránek UTB ve Zlíně mají studenti a uchazeči o studium přístup k přesným a přesným a srozumitelným informacím o pravidlech studia a požadavcích spojených se studiem, které jsou součástí norem UTB ve Zlíně</w:t>
      </w:r>
      <w:r w:rsidRPr="00104F30">
        <w:rPr>
          <w:rStyle w:val="Znakapoznpodarou"/>
        </w:rPr>
        <w:footnoteReference w:id="25"/>
      </w:r>
      <w:r w:rsidRPr="00104F30">
        <w:t>, případně které jsou součástí norem některé z fakult UTB ve Zlíně.</w:t>
      </w:r>
      <w:r w:rsidRPr="00104F30">
        <w:rPr>
          <w:rStyle w:val="Znakapoznpodarou"/>
        </w:rPr>
        <w:footnoteReference w:id="26"/>
      </w:r>
    </w:p>
    <w:p w14:paraId="2849A1F6" w14:textId="77777777" w:rsidR="00C00755" w:rsidRPr="00104F30" w:rsidRDefault="00C00755" w:rsidP="00C00755">
      <w:pPr>
        <w:tabs>
          <w:tab w:val="left" w:pos="2835"/>
        </w:tabs>
        <w:spacing w:before="120" w:after="120"/>
        <w:jc w:val="both"/>
      </w:pPr>
      <w:r w:rsidRPr="00104F30">
        <w:t xml:space="preserve"> Na webových stránkách UTB jsou rovněž k dispozici veškeré relevantní informace týkající se informačních a poradenských služeb souvisejících se studiem a možností uplatnění absolventů studijních programů v praxi. Ty jsou poskytovány jak „Job centrem UTB“</w:t>
      </w:r>
      <w:r w:rsidRPr="00104F30">
        <w:rPr>
          <w:rStyle w:val="Znakapoznpodarou"/>
        </w:rPr>
        <w:footnoteReference w:id="27"/>
      </w:r>
      <w:r w:rsidRPr="00104F30">
        <w:t>, které bylo pro tuto činnost specializovaně zřízeno, tak jeho portálem s nabídkami pracovních příležitostí, stáží a brigád.</w:t>
      </w:r>
      <w:r w:rsidRPr="00104F30">
        <w:rPr>
          <w:rStyle w:val="Znakapoznpodarou"/>
        </w:rPr>
        <w:footnoteReference w:id="28"/>
      </w:r>
      <w:r w:rsidRPr="00104F30">
        <w:t xml:space="preserve"> V rámci Job centra UTB také působí Akademická poradna UTB, která má svůj vlastní informační modul.</w:t>
      </w:r>
      <w:r w:rsidRPr="00104F30">
        <w:rPr>
          <w:rStyle w:val="Znakapoznpodarou"/>
        </w:rPr>
        <w:footnoteReference w:id="29"/>
      </w:r>
    </w:p>
    <w:p w14:paraId="2BD72CDD" w14:textId="77777777" w:rsidR="00C00755" w:rsidRPr="00104F30" w:rsidRDefault="00C00755" w:rsidP="00C00755">
      <w:pPr>
        <w:tabs>
          <w:tab w:val="left" w:pos="2835"/>
        </w:tabs>
        <w:spacing w:before="120" w:after="120"/>
        <w:jc w:val="both"/>
      </w:pPr>
    </w:p>
    <w:p w14:paraId="78E0F399" w14:textId="77777777" w:rsidR="00C00755" w:rsidRPr="00104F30" w:rsidRDefault="00C00755" w:rsidP="00C00755">
      <w:pPr>
        <w:pStyle w:val="Nadpis3"/>
        <w:numPr>
          <w:ilvl w:val="0"/>
          <w:numId w:val="0"/>
        </w:numPr>
        <w:spacing w:line="240" w:lineRule="auto"/>
        <w:jc w:val="center"/>
        <w:rPr>
          <w:rFonts w:ascii="Times New Roman" w:hAnsi="Times New Roman" w:cs="Times New Roman"/>
          <w:b/>
          <w:sz w:val="22"/>
          <w:szCs w:val="22"/>
        </w:rPr>
      </w:pPr>
      <w:bookmarkStart w:id="251" w:name="_Toc118202761"/>
      <w:r w:rsidRPr="00104F30">
        <w:rPr>
          <w:rFonts w:ascii="Times New Roman" w:hAnsi="Times New Roman" w:cs="Times New Roman"/>
          <w:b/>
          <w:sz w:val="22"/>
          <w:szCs w:val="22"/>
        </w:rPr>
        <w:t>Knihovny a elektronické zdroje</w:t>
      </w:r>
      <w:bookmarkEnd w:id="251"/>
    </w:p>
    <w:p w14:paraId="68EE2233" w14:textId="77777777" w:rsidR="00C00755" w:rsidRPr="00A03B47" w:rsidRDefault="00C00755" w:rsidP="00C00755">
      <w:pPr>
        <w:tabs>
          <w:tab w:val="left" w:pos="2835"/>
        </w:tabs>
        <w:spacing w:before="120" w:after="120"/>
        <w:jc w:val="center"/>
        <w:rPr>
          <w:color w:val="002060"/>
        </w:rPr>
      </w:pPr>
      <w:r w:rsidRPr="00A03B47">
        <w:rPr>
          <w:color w:val="002060"/>
        </w:rPr>
        <w:t>Standard 1.13</w:t>
      </w:r>
    </w:p>
    <w:p w14:paraId="12A2F4D8" w14:textId="77777777" w:rsidR="00C00755" w:rsidRPr="00104F30" w:rsidRDefault="00C00755" w:rsidP="00C00755">
      <w:pPr>
        <w:tabs>
          <w:tab w:val="left" w:pos="2835"/>
        </w:tabs>
        <w:spacing w:before="120" w:after="120"/>
        <w:jc w:val="both"/>
      </w:pPr>
      <w:r w:rsidRPr="00104F30">
        <w:t>UTB disponuje moderním a rozsáhlým systémem elektronických zdrojů určených ke vzdělávací a tvůrčí činnosti, stejně jako odpovídajícími knihovními službami. Všechny služby knihoven a elektronické zdroje pro výuku jsou s přihlédnutím k typu a případnému profilu studijního programu dostatečné a dostupné studentům a akademickým pracovníkům.</w:t>
      </w:r>
    </w:p>
    <w:p w14:paraId="5830B8AA" w14:textId="77777777" w:rsidR="00C00755" w:rsidRDefault="00C00755" w:rsidP="00C00755">
      <w:pPr>
        <w:tabs>
          <w:tab w:val="left" w:pos="2835"/>
        </w:tabs>
        <w:spacing w:before="120" w:after="120"/>
        <w:jc w:val="both"/>
        <w:rPr>
          <w:i/>
        </w:rPr>
      </w:pPr>
    </w:p>
    <w:p w14:paraId="1097AEAE" w14:textId="0DD8FB63" w:rsidR="00C00755" w:rsidRPr="00104F30" w:rsidRDefault="00C00755" w:rsidP="00C00755">
      <w:pPr>
        <w:tabs>
          <w:tab w:val="left" w:pos="2835"/>
        </w:tabs>
        <w:spacing w:before="120" w:after="120"/>
        <w:jc w:val="both"/>
        <w:rPr>
          <w:i/>
        </w:rPr>
      </w:pPr>
      <w:r w:rsidRPr="00104F30">
        <w:rPr>
          <w:i/>
        </w:rPr>
        <w:lastRenderedPageBreak/>
        <w:t xml:space="preserve">Dostupnost knihovního fondu </w:t>
      </w:r>
    </w:p>
    <w:p w14:paraId="26150322" w14:textId="77777777" w:rsidR="00C00755" w:rsidRPr="00104F30" w:rsidRDefault="00C00755" w:rsidP="00C00755">
      <w:pPr>
        <w:tabs>
          <w:tab w:val="left" w:pos="2835"/>
        </w:tabs>
        <w:spacing w:before="120" w:after="120"/>
        <w:jc w:val="both"/>
      </w:pPr>
      <w:r w:rsidRPr="00104F30">
        <w:t xml:space="preserve">Informační zdroje a informační služby pro všechny studijní programy realizované na UTB ve Zlíně zabezpečuje centrálně Knihovna UTB (dále jen „knihovna“). Ta sídlí v moderních prostorách Univerzitního centra a je navštěvována studenty a pedagogy ze všech fakult, ale i čtenáři z řad odborné veřejnosti, neboť se jedná o největší univerzální odbornou knihovnu ve Zlínském kraji. Kromě centrálního pracoviště ve Zlíně, provozuje Knihovna UTB ještě i areálovou studovnu v Uherském Hradišti. Zde je deponována stále se rozrůstající sbírka tištěných knih, přičemž je provozována také služba pravidelného dovozu literatury ze Zlínské centrály.  </w:t>
      </w:r>
    </w:p>
    <w:p w14:paraId="0F25F27E" w14:textId="77777777" w:rsidR="00C00755" w:rsidRPr="00104F30" w:rsidRDefault="00C00755" w:rsidP="00C00755">
      <w:pPr>
        <w:tabs>
          <w:tab w:val="left" w:pos="2835"/>
        </w:tabs>
        <w:spacing w:before="120" w:after="120"/>
        <w:jc w:val="both"/>
      </w:pPr>
      <w:r w:rsidRPr="00104F30">
        <w:t xml:space="preserve">V knihovně je k dispozici zhruba 500 studijních míst, 230 počítačů a dostatečné množství přípojných míst pro notebooky. Knihovna je vybavena virtuální technologií WMware s klientskými stanicemi HP T310. Uživatelé mohou používat při své práci 3 multifunkční tiskárny pro kopírování, tisk a skenování. K dispozici je také speciální knižní skener. Knihovna disponuje také dostatečným počtem individuálních studoven pro práci v menších týmech, studovnu pro studenty se specifickými potřebami, ale i relaxačními prostory. </w:t>
      </w:r>
    </w:p>
    <w:p w14:paraId="3DD475A9" w14:textId="77777777" w:rsidR="00C00755" w:rsidRPr="00104F30" w:rsidRDefault="00C00755" w:rsidP="00C00755">
      <w:pPr>
        <w:tabs>
          <w:tab w:val="left" w:pos="2835"/>
        </w:tabs>
        <w:spacing w:before="120" w:after="120"/>
        <w:jc w:val="both"/>
      </w:pPr>
      <w:r w:rsidRPr="00104F30">
        <w:t xml:space="preserve">Knihovna poskytuje kromě standardních výpůjčních služeb (údaje o knihovním fondu viz níže) řadu dalších odborných služeb. Jedná se například o rešeršní službu či meziknihovní výpůjční službu, kdy je možné získat pro uživatele dokumenty z jiných českých, ale i zahraničních knihoven. Další služby se zabývají oblastí informačního vzdělávání, a to jak základními kurzy pro studenty, tak odbornějšími školeními pro akademické pracovníky týkajícími se například podpory vědeckovýzkumné činnosti, vyhledáváním v databázích nebo publikační a citační etikou. </w:t>
      </w:r>
    </w:p>
    <w:p w14:paraId="1AB29C7A" w14:textId="77777777" w:rsidR="00C00755" w:rsidRPr="00104F30" w:rsidRDefault="00C00755" w:rsidP="00C00755">
      <w:pPr>
        <w:tabs>
          <w:tab w:val="left" w:pos="2835"/>
        </w:tabs>
        <w:spacing w:before="120" w:after="120"/>
        <w:jc w:val="both"/>
      </w:pPr>
      <w:r w:rsidRPr="00104F30">
        <w:t>V knihovním fondu je téměř 150 000 knih, přičemž roční přírůstek každoročně přesahuje 5 000 knižních jednotek. Stále více knih je dostupných v elektronické podobě. Důležitá je zejména vysoká aktuálnost knihovního fondu, který je neustále doplňován. Knihovna odebírá více než 200 periodik v tištěné podobě. Mimo tištěné časopisy knihovna zpřístupňuje cca 50 000 elektronických periodik. Vysoce transparentní je proces nákupu nových knih, které jsou doporučovány pedagogy buď přímo ve spolupráci s pracovníky knihovny, nebo prostým vyplněním požadované studijní literatury do karet předmětů v studijním systému IS/STAG. Studenti mohou knihovně podávat návrhy na nákup literatury, která jim ve fondu chybí, skrze online formulář v katalogu knihovny. Knihovna dále zajišťuje přístup i k bakalářským, diplomovým a disertačním pracím absolventů univerzity, a to v rámci digitální knihovny.</w:t>
      </w:r>
      <w:r w:rsidRPr="00104F30">
        <w:rPr>
          <w:rStyle w:val="Znakapoznpodarou"/>
        </w:rPr>
        <w:footnoteReference w:id="30"/>
      </w:r>
      <w:r w:rsidRPr="00104F30">
        <w:t xml:space="preserve"> Práce jsou zde zpravidla dostupné volně v plném textu. Kromě toho provozuje knihovna také repozitář publikační činnosti akademických pracovníků univerzity.</w:t>
      </w:r>
      <w:r w:rsidRPr="00104F30">
        <w:rPr>
          <w:rStyle w:val="Znakapoznpodarou"/>
        </w:rPr>
        <w:footnoteReference w:id="31"/>
      </w:r>
      <w:r w:rsidRPr="00104F30">
        <w:t xml:space="preserve"> Knihovna také nabízí kurzy a konzultace pro studenty, zaměstnance, doktorandy, ale i širokou veřejnost.</w:t>
      </w:r>
    </w:p>
    <w:p w14:paraId="04D58196" w14:textId="77777777" w:rsidR="00C00755" w:rsidRDefault="00C00755" w:rsidP="00C00755">
      <w:pPr>
        <w:tabs>
          <w:tab w:val="left" w:pos="2835"/>
        </w:tabs>
        <w:spacing w:before="120" w:after="120"/>
        <w:jc w:val="both"/>
        <w:rPr>
          <w:b/>
          <w:i/>
        </w:rPr>
      </w:pPr>
    </w:p>
    <w:p w14:paraId="5129C41E" w14:textId="649D626B" w:rsidR="00C00755" w:rsidRPr="00104F30" w:rsidRDefault="00C00755" w:rsidP="00C00755">
      <w:pPr>
        <w:tabs>
          <w:tab w:val="left" w:pos="2835"/>
        </w:tabs>
        <w:spacing w:before="120" w:after="120"/>
        <w:jc w:val="both"/>
        <w:rPr>
          <w:b/>
          <w:i/>
        </w:rPr>
      </w:pPr>
      <w:r w:rsidRPr="00104F30">
        <w:rPr>
          <w:b/>
          <w:i/>
        </w:rPr>
        <w:t>Dostupnost elektronických zdrojů</w:t>
      </w:r>
    </w:p>
    <w:p w14:paraId="4A559DE5" w14:textId="691A6114" w:rsidR="00C00755" w:rsidRPr="00104F30" w:rsidRDefault="00C00755" w:rsidP="00C00755">
      <w:pPr>
        <w:tabs>
          <w:tab w:val="left" w:pos="2835"/>
        </w:tabs>
        <w:spacing w:before="120" w:after="120"/>
        <w:jc w:val="both"/>
      </w:pPr>
      <w:r w:rsidRPr="00104F30">
        <w:t xml:space="preserve">Knihovna UTB si dlouhodobě zakládá na široké nabídce elektronických informačních zdrojů pro účely výuky, ale i podpory vědeckovýzkumného procesu. Zdroje jsou nabízeny prostřednictvím špičkových technologií, které podporují komfortní práci a vysoké využití nabízených databází. Veškeré informační zdroje jsou dostupné skrze moderní centrální portál </w:t>
      </w:r>
      <w:hyperlink r:id="rId31" w:history="1">
        <w:r w:rsidRPr="00104F30">
          <w:rPr>
            <w:rStyle w:val="Hypertextovodkaz"/>
          </w:rPr>
          <w:t>https://vufind.katalog.k.utb.cz/EDS</w:t>
        </w:r>
      </w:hyperlink>
      <w:r w:rsidRPr="00104F30">
        <w:t xml:space="preserve">, který je postaven na bázi známého discovery systému EDS. Jednotlivé databáze tedy není potřeba prohledávat separátně. K dispozici je také technologie FulltextFinder, která značně ulehčuje uživatelům práci zejména při dohledávání plných textů dokumentů. Veškeré elektronické zdroje jsou přístupné 24 hodin denně, a to i z počítačů mimo univerzitní síť UTB formou tzv. vzdáleného přístupu. </w:t>
      </w:r>
    </w:p>
    <w:p w14:paraId="519742B7" w14:textId="77777777" w:rsidR="00C00755" w:rsidRPr="00104F30" w:rsidRDefault="00C00755" w:rsidP="00C00755">
      <w:pPr>
        <w:tabs>
          <w:tab w:val="left" w:pos="2835"/>
        </w:tabs>
        <w:spacing w:before="120" w:after="120"/>
        <w:jc w:val="both"/>
      </w:pPr>
      <w:r w:rsidRPr="00104F30">
        <w:t>Konkrétní dostupné databáze</w:t>
      </w:r>
      <w:r w:rsidRPr="00104F30">
        <w:rPr>
          <w:rStyle w:val="Znakapoznpodarou"/>
        </w:rPr>
        <w:footnoteReference w:id="32"/>
      </w:r>
      <w:r w:rsidRPr="00104F30">
        <w:t xml:space="preserve">:  </w:t>
      </w:r>
    </w:p>
    <w:p w14:paraId="32E74F3B" w14:textId="77777777" w:rsidR="00C00755" w:rsidRPr="00104F30" w:rsidRDefault="00C00755" w:rsidP="00630AC5">
      <w:pPr>
        <w:numPr>
          <w:ilvl w:val="0"/>
          <w:numId w:val="115"/>
        </w:numPr>
        <w:tabs>
          <w:tab w:val="left" w:pos="709"/>
        </w:tabs>
        <w:ind w:left="714" w:hanging="357"/>
        <w:jc w:val="both"/>
      </w:pPr>
      <w:r w:rsidRPr="00104F30">
        <w:t xml:space="preserve">Citační databáze Web of Science a Scopus </w:t>
      </w:r>
    </w:p>
    <w:p w14:paraId="6ED761B9" w14:textId="77777777" w:rsidR="00C00755" w:rsidRPr="00104F30" w:rsidRDefault="00C00755" w:rsidP="00630AC5">
      <w:pPr>
        <w:numPr>
          <w:ilvl w:val="0"/>
          <w:numId w:val="115"/>
        </w:numPr>
        <w:tabs>
          <w:tab w:val="left" w:pos="709"/>
        </w:tabs>
        <w:ind w:left="714" w:hanging="357"/>
        <w:jc w:val="both"/>
      </w:pPr>
      <w:r w:rsidRPr="00104F30">
        <w:t xml:space="preserve">Multioborové kolekce elektronických časopisů Elsevier ScienceDirect, Wiley Online Library, SpringerLink a další </w:t>
      </w:r>
    </w:p>
    <w:p w14:paraId="57CCE77F" w14:textId="77777777" w:rsidR="00C00755" w:rsidRPr="00104F30" w:rsidRDefault="00C00755" w:rsidP="00630AC5">
      <w:pPr>
        <w:numPr>
          <w:ilvl w:val="0"/>
          <w:numId w:val="115"/>
        </w:numPr>
        <w:tabs>
          <w:tab w:val="left" w:pos="709"/>
        </w:tabs>
        <w:ind w:left="714" w:hanging="357"/>
        <w:jc w:val="both"/>
      </w:pPr>
      <w:r w:rsidRPr="00104F30">
        <w:t>Multioborové plnotextové databáze Ebsco a ProQuest</w:t>
      </w:r>
    </w:p>
    <w:p w14:paraId="6AD9E58D" w14:textId="340B37F9" w:rsidR="00C00755" w:rsidRPr="00104F30" w:rsidRDefault="00C00755" w:rsidP="00C00755">
      <w:pPr>
        <w:tabs>
          <w:tab w:val="left" w:pos="709"/>
        </w:tabs>
        <w:spacing w:before="120" w:after="120"/>
        <w:ind w:left="720" w:hanging="720"/>
        <w:jc w:val="both"/>
        <w:rPr>
          <w:rStyle w:val="Hypertextovodkaz"/>
        </w:rPr>
      </w:pPr>
      <w:r w:rsidRPr="00104F30">
        <w:rPr>
          <w:iCs/>
        </w:rPr>
        <w:t xml:space="preserve">Seznam všech databází: </w:t>
      </w:r>
      <w:hyperlink r:id="rId32" w:history="1">
        <w:r w:rsidRPr="00104F30">
          <w:rPr>
            <w:rStyle w:val="Hypertextovodkaz"/>
          </w:rPr>
          <w:t>https://vufind.katalog.k.utb.cz/Content/list-of-databases</w:t>
        </w:r>
      </w:hyperlink>
      <w:r w:rsidRPr="00104F30">
        <w:rPr>
          <w:rStyle w:val="Hypertextovodkaz"/>
        </w:rPr>
        <w:t>.</w:t>
      </w:r>
    </w:p>
    <w:p w14:paraId="44483A13" w14:textId="77777777" w:rsidR="00C00755" w:rsidRPr="00104F30" w:rsidRDefault="00C00755" w:rsidP="00C00755">
      <w:pPr>
        <w:widowControl w:val="0"/>
        <w:jc w:val="both"/>
      </w:pPr>
      <w:r w:rsidRPr="00104F30">
        <w:t xml:space="preserve">V rámci předcházení a zamezování plagiátorství UTB ve Zlíně efektivně využívá po několik let antiplagiátorský systém </w:t>
      </w:r>
      <w:r w:rsidRPr="00D64A49">
        <w:rPr>
          <w:rStyle w:val="Zkladntext2Kurzva"/>
          <w:lang w:val="cs-CZ"/>
        </w:rPr>
        <w:t>Theses.cz</w:t>
      </w:r>
      <w:r w:rsidRPr="00104F30">
        <w:t xml:space="preserve"> (vyvíjen a provozován Masarykovou univerzitou v Brně), který je považován za jeden z nejúčinnějších systémů pro odhalování plagiátů mezi závěrečnými pracemi dostupných v ČR. Tento systém slouží UTB ve Zlíně, stejně jako dalším univerzitám (nejen v ČR), jako národní registr závěrečných prací (informací o pracích - název, autor atd.) a jako úložiště prací pro vyhledávání plagiátů. Systém umožňuje vkládat práce a vyhledávat mezi nimi plagiáty. Veřejnosti jsou zpřístupňovány záznamy o práci, příp. plné texty (dle rozhodnutí školy), a vyhledávání mezi nimi. Systém nabízí další služby, funkce a aplikace a je dále rozvíjen dle potřeby </w:t>
      </w:r>
      <w:r w:rsidRPr="00104F30">
        <w:lastRenderedPageBreak/>
        <w:t>uživatelů. IS/STAG, užívaný UTB jako centrální informační systém o studiu a úložiště absolventských prací, je přímo napojen na tento systém pro odhalování plagiátů, uložené práce se do něj automaticky zasílají a po vyhodnocení se vrací jako výsledek zpět do IS/STAG.</w:t>
      </w:r>
    </w:p>
    <w:p w14:paraId="21E8BB74" w14:textId="77777777" w:rsidR="00C00755" w:rsidRPr="00104F30" w:rsidRDefault="00C00755" w:rsidP="00C00755">
      <w:pPr>
        <w:tabs>
          <w:tab w:val="left" w:pos="0"/>
        </w:tabs>
        <w:spacing w:before="120" w:after="120"/>
        <w:jc w:val="both"/>
      </w:pPr>
      <w:r w:rsidRPr="00104F30">
        <w:t>Pro anglicky psané práce je nově k dispozici software Turnitin, který splňuje vysoké nároky pro účinnou antiplagiátorskou kontrolu. Systém je možné využívat pro samostatnou kontrolu závěrečných prací, ale zároveň je integrován i v systému Moodle, kde ho mohou uživatelé využívat např. i při psaní odborných textů či seminárních prací.</w:t>
      </w:r>
    </w:p>
    <w:p w14:paraId="786C0EBB" w14:textId="77777777" w:rsidR="00C00755" w:rsidRPr="00104F30" w:rsidRDefault="00C00755" w:rsidP="00C00755">
      <w:pPr>
        <w:tabs>
          <w:tab w:val="left" w:pos="0"/>
        </w:tabs>
        <w:spacing w:before="120" w:after="120"/>
        <w:jc w:val="both"/>
      </w:pPr>
    </w:p>
    <w:p w14:paraId="647E019C" w14:textId="77777777" w:rsidR="00C00755" w:rsidRPr="00104F30" w:rsidRDefault="00C00755" w:rsidP="00C00755">
      <w:pPr>
        <w:pStyle w:val="Nadpis3"/>
        <w:numPr>
          <w:ilvl w:val="0"/>
          <w:numId w:val="0"/>
        </w:numPr>
        <w:spacing w:line="240" w:lineRule="auto"/>
        <w:jc w:val="center"/>
        <w:rPr>
          <w:rFonts w:ascii="Times New Roman" w:hAnsi="Times New Roman" w:cs="Times New Roman"/>
          <w:b/>
          <w:sz w:val="22"/>
          <w:szCs w:val="22"/>
        </w:rPr>
      </w:pPr>
      <w:bookmarkStart w:id="252" w:name="_Toc118202762"/>
      <w:r w:rsidRPr="00104F30">
        <w:rPr>
          <w:rFonts w:ascii="Times New Roman" w:hAnsi="Times New Roman" w:cs="Times New Roman"/>
          <w:b/>
          <w:sz w:val="22"/>
          <w:szCs w:val="22"/>
        </w:rPr>
        <w:t>Studium studentů se specifickými potřebami</w:t>
      </w:r>
      <w:bookmarkEnd w:id="252"/>
    </w:p>
    <w:p w14:paraId="5110AA3E" w14:textId="77777777" w:rsidR="00C00755" w:rsidRPr="00A03B47" w:rsidRDefault="00C00755" w:rsidP="00C00755">
      <w:pPr>
        <w:tabs>
          <w:tab w:val="left" w:pos="2835"/>
        </w:tabs>
        <w:spacing w:before="120" w:after="120"/>
        <w:jc w:val="center"/>
        <w:rPr>
          <w:color w:val="002060"/>
        </w:rPr>
      </w:pPr>
      <w:r w:rsidRPr="00A03B47">
        <w:rPr>
          <w:color w:val="002060"/>
        </w:rPr>
        <w:t>Standard 1.14</w:t>
      </w:r>
    </w:p>
    <w:p w14:paraId="075FEDEF" w14:textId="12E0E720" w:rsidR="00C00755" w:rsidRPr="00104F30" w:rsidRDefault="00C00755" w:rsidP="00C00755">
      <w:pPr>
        <w:jc w:val="both"/>
        <w:rPr>
          <w:iCs/>
        </w:rPr>
      </w:pPr>
      <w:r w:rsidRPr="00104F30">
        <w:t xml:space="preserve">UTB ve Zlíně zajišťuje dostupné služby, stipendia a další podpůrná opatření pro vyrovnání příležitostí studovat na vysoké škole pro studenty se specifickými potřebami. Danou problematiku upravuje směrnice rektora </w:t>
      </w:r>
      <w:r w:rsidRPr="00104F30">
        <w:rPr>
          <w:rStyle w:val="Siln"/>
          <w:rFonts w:eastAsiaTheme="majorEastAsia"/>
          <w:b w:val="0"/>
        </w:rPr>
        <w:t xml:space="preserve">Podpora uchazečů a studentů se specifickými potřebami na Univerzitě Tomáše Bati ve Zlíně č. </w:t>
      </w:r>
      <w:ins w:id="253" w:author="Jan Kalenda" w:date="2023-03-16T18:05:00Z">
        <w:r w:rsidR="003B2B19">
          <w:rPr>
            <w:rStyle w:val="Siln"/>
            <w:rFonts w:eastAsiaTheme="majorEastAsia"/>
            <w:b w:val="0"/>
          </w:rPr>
          <w:t>16</w:t>
        </w:r>
      </w:ins>
      <w:del w:id="254" w:author="Jan Kalenda" w:date="2023-03-16T18:05:00Z">
        <w:r w:rsidRPr="00104F30" w:rsidDel="003B2B19">
          <w:rPr>
            <w:rStyle w:val="Siln"/>
            <w:rFonts w:eastAsiaTheme="majorEastAsia"/>
            <w:b w:val="0"/>
          </w:rPr>
          <w:delText>2</w:delText>
        </w:r>
      </w:del>
      <w:r w:rsidRPr="00104F30">
        <w:rPr>
          <w:rStyle w:val="Siln"/>
          <w:rFonts w:eastAsiaTheme="majorEastAsia"/>
          <w:b w:val="0"/>
        </w:rPr>
        <w:t>/20</w:t>
      </w:r>
      <w:ins w:id="255" w:author="Jan Kalenda" w:date="2023-03-16T18:05:00Z">
        <w:r w:rsidR="003B2B19">
          <w:rPr>
            <w:rStyle w:val="Siln"/>
            <w:rFonts w:eastAsiaTheme="majorEastAsia"/>
            <w:b w:val="0"/>
          </w:rPr>
          <w:t>21</w:t>
        </w:r>
      </w:ins>
      <w:del w:id="256" w:author="Jan Kalenda" w:date="2023-03-16T18:05:00Z">
        <w:r w:rsidRPr="00104F30" w:rsidDel="003B2B19">
          <w:rPr>
            <w:rStyle w:val="Siln"/>
            <w:rFonts w:eastAsiaTheme="majorEastAsia"/>
            <w:b w:val="0"/>
          </w:rPr>
          <w:delText>20</w:delText>
        </w:r>
      </w:del>
      <w:r w:rsidRPr="00104F30">
        <w:rPr>
          <w:rStyle w:val="Siln"/>
          <w:rFonts w:eastAsiaTheme="majorEastAsia"/>
          <w:b w:val="0"/>
        </w:rPr>
        <w:t>.</w:t>
      </w:r>
      <w:r w:rsidRPr="00104F30">
        <w:rPr>
          <w:rStyle w:val="Znakapoznpodarou"/>
          <w:b/>
          <w:bCs/>
        </w:rPr>
        <w:footnoteReference w:id="33"/>
      </w:r>
      <w:r w:rsidRPr="00104F30">
        <w:rPr>
          <w:rStyle w:val="Siln"/>
          <w:rFonts w:eastAsiaTheme="majorEastAsia"/>
        </w:rPr>
        <w:t xml:space="preserve"> </w:t>
      </w:r>
      <w:r w:rsidRPr="00104F30">
        <w:rPr>
          <w:iCs/>
        </w:rPr>
        <w:t>Pro uchazeče o studium a studenty se specifickými potřebami na UTB ve Zlíně je k dispozici nabídka informačních a poradenských služeb souvisejících se studiem a s možností uplatnění absolventů studijních programů v praxi.</w:t>
      </w:r>
    </w:p>
    <w:p w14:paraId="0637A266" w14:textId="77777777" w:rsidR="00C00755" w:rsidRPr="00104F30" w:rsidRDefault="00C00755" w:rsidP="00C00755">
      <w:pPr>
        <w:tabs>
          <w:tab w:val="left" w:pos="2835"/>
        </w:tabs>
        <w:spacing w:before="120" w:after="120"/>
        <w:jc w:val="both"/>
      </w:pPr>
      <w:r w:rsidRPr="00104F30">
        <w:t>V prvé řadě se jedná o Akademickou poradnu UTB ve Zlíně (dále jen APO), která představuje celouniverzitní pracoviště pro pomoc studentům UTB ve Zlíně, studentům se specifickými potřebami (dále jen SP), vyučujícím a zaměstnancům UTB ve Zlíně. APO má dvě pracoviště. Prvním pracovištěm je Centrum pro studenty se specifickými potřebami, jehož hlavním úkolem je zajišťovat, aby studijní programy akreditované na univerzitě byly v největší možné míře přístupné i studentům nevidomým a slabozrakým, neslyšícím a nedoslýchavým, s pohybovým handicapem, psychickými a dalšími obtížemi.</w:t>
      </w:r>
    </w:p>
    <w:p w14:paraId="1F5DDBDA" w14:textId="77777777" w:rsidR="00C00755" w:rsidRPr="00104F30" w:rsidRDefault="00C00755" w:rsidP="00C00755">
      <w:pPr>
        <w:tabs>
          <w:tab w:val="left" w:pos="2835"/>
        </w:tabs>
        <w:spacing w:before="120" w:after="120"/>
        <w:jc w:val="both"/>
      </w:pPr>
      <w:r w:rsidRPr="00104F30">
        <w:t>Druhým pracovištěm je Psychologická poradna, která je určena všem studentům UTB.</w:t>
      </w:r>
      <w:r w:rsidRPr="00104F30">
        <w:rPr>
          <w:sz w:val="19"/>
          <w:szCs w:val="19"/>
        </w:rPr>
        <w:t xml:space="preserve"> </w:t>
      </w:r>
      <w:r w:rsidRPr="00104F30">
        <w:t xml:space="preserve">Nad rámec služeb APO je uchazečům se SP o studium na UTB ve Zlíně poskytovány služby týkající se: předávání informací již před přihlášením na daný program, informování o možnosti přítomnosti osobního asistenta nebo přepisovatelského servisu v průběhu přijímacího řízení, navýšení časové dotace nad stanovený limit, použití vlastního PC nebo speciálních psacích potřeb. Dále je pro ně zajištěna bezbariérovost budovy a kompenzační pomůcky (dle individuální potřeby) a asistenční služba. </w:t>
      </w:r>
    </w:p>
    <w:p w14:paraId="6EC807E5" w14:textId="77777777" w:rsidR="00C00755" w:rsidRPr="00104F30" w:rsidRDefault="00C00755" w:rsidP="00C00755">
      <w:pPr>
        <w:tabs>
          <w:tab w:val="left" w:pos="2835"/>
        </w:tabs>
        <w:spacing w:before="120" w:after="120"/>
        <w:jc w:val="both"/>
        <w:rPr>
          <w:color w:val="000000" w:themeColor="text1"/>
        </w:rPr>
      </w:pPr>
      <w:r w:rsidRPr="00104F30">
        <w:t xml:space="preserve">V případě studia studentů se SP mohou studenti využívat následujících služeb poskytovaných UTB ve Zlíně: konzultace s APO, zpracování funkční diagnostiky od speciálního pedagoga, spolupráce s tutorem (příp. fakultním koordinátorem) – zohlednění a doporučení pro studium konkrétních předmětů, zprostředkování individuálního kontaktu s vyučujícími, konzultace ohledně doporučení pro studenty se SPV, komunikace se všemi zúčastněnými v průběhu celého studia. Student má dále možnost využití technických pomůcek k získávání informací – diktafon, PC (možnost zapůjčení), dotykové obrazovky, má k dispozici učební podklady v elektronické podobě, které si může vytisknout a dopisovat si do nich poznámky. Studentům se SP je rovněž nabízena: možnost alternativního plnění aktivit spojených se studiem tam, kde je to možné vzhledem k získání dovedností a znalostí srovnatelných s intaktní populací, možnost studijní asistence při manipulaci s přístroji, stroji, při laboratorních pracích, možnost využití didaktických a kompenzačních pomůcek. V neposlední řadě je zajištěn individuální přístup jednotlivých vyučujících a upraveny podmínky při skládání zkoušek, např. delší časový limit, ústní zkoušení, asistent </w:t>
      </w:r>
      <w:r w:rsidRPr="00104F30">
        <w:rPr>
          <w:color w:val="000000" w:themeColor="text1"/>
        </w:rPr>
        <w:t xml:space="preserve">zapisovatel. </w:t>
      </w:r>
    </w:p>
    <w:p w14:paraId="0AE3C3E5" w14:textId="77777777" w:rsidR="00C00755" w:rsidRPr="00104F30" w:rsidRDefault="00C00755" w:rsidP="00C00755">
      <w:pPr>
        <w:tabs>
          <w:tab w:val="left" w:pos="2835"/>
        </w:tabs>
        <w:spacing w:before="120" w:after="120"/>
        <w:jc w:val="both"/>
      </w:pPr>
      <w:r w:rsidRPr="00104F30">
        <w:rPr>
          <w:color w:val="000000" w:themeColor="text1"/>
        </w:rPr>
        <w:t>V letech 2017 až 2022 proběhla realizace Strategického projektu UTB ve Zlíně (reg. č. CZ/02.2.69/0.0/0.0/16_015/0002204), jehož cílem bylo zkvalitnění studia studentů se SP prostřednictvím modifikace studijních materiálů k výuce cizích jazyků, metodik pro studenty se SP a metodiky pro intaktní studenty, osvětových a odborných workshopů, dalšího vzdělávání odborného týmu a mnoha dalších aktivit. Na tyto strategické cíle navazuje Strategický záměr vzdělávací a tvůrčí činnosti FHS UTB na období 21+ formulací strategického cíle 1.1 Zkvalitňovat a rozvíjet otevřený a nediskriminační přístup ve vzdělání.</w:t>
      </w:r>
    </w:p>
    <w:p w14:paraId="5EDEEAA7" w14:textId="77777777" w:rsidR="00C00755" w:rsidRPr="00104F30" w:rsidRDefault="00C00755" w:rsidP="00C00755">
      <w:pPr>
        <w:tabs>
          <w:tab w:val="left" w:pos="2835"/>
        </w:tabs>
        <w:spacing w:before="120" w:after="120"/>
        <w:jc w:val="both"/>
      </w:pPr>
    </w:p>
    <w:p w14:paraId="68BF33AF" w14:textId="77777777" w:rsidR="000F174B" w:rsidRPr="00104F30" w:rsidRDefault="000F174B" w:rsidP="000F174B">
      <w:pPr>
        <w:pStyle w:val="Nadpis3"/>
        <w:numPr>
          <w:ilvl w:val="0"/>
          <w:numId w:val="0"/>
        </w:numPr>
        <w:spacing w:line="240" w:lineRule="auto"/>
        <w:jc w:val="center"/>
        <w:rPr>
          <w:rFonts w:ascii="Times New Roman" w:hAnsi="Times New Roman" w:cs="Times New Roman"/>
          <w:b/>
          <w:sz w:val="22"/>
          <w:szCs w:val="22"/>
        </w:rPr>
      </w:pPr>
      <w:bookmarkStart w:id="260" w:name="_Toc118202763"/>
      <w:r w:rsidRPr="00104F30">
        <w:rPr>
          <w:rFonts w:ascii="Times New Roman" w:hAnsi="Times New Roman" w:cs="Times New Roman"/>
          <w:b/>
          <w:sz w:val="22"/>
          <w:szCs w:val="22"/>
        </w:rPr>
        <w:t>Opatření proti neetickému jednání a k ochraně duševního vlastnictví</w:t>
      </w:r>
      <w:bookmarkEnd w:id="260"/>
    </w:p>
    <w:p w14:paraId="0A2EA2A9" w14:textId="77777777" w:rsidR="000F174B" w:rsidRPr="00A03B47" w:rsidRDefault="000F174B" w:rsidP="000F174B">
      <w:pPr>
        <w:tabs>
          <w:tab w:val="left" w:pos="2835"/>
        </w:tabs>
        <w:spacing w:before="120" w:after="120"/>
        <w:jc w:val="center"/>
        <w:rPr>
          <w:color w:val="002060"/>
        </w:rPr>
      </w:pPr>
      <w:r w:rsidRPr="00A03B47">
        <w:rPr>
          <w:color w:val="002060"/>
        </w:rPr>
        <w:t>Standard 1.15</w:t>
      </w:r>
    </w:p>
    <w:p w14:paraId="3A22D7F4" w14:textId="77777777" w:rsidR="000F174B" w:rsidRPr="00B835A6" w:rsidRDefault="000F174B" w:rsidP="000F174B">
      <w:pPr>
        <w:jc w:val="both"/>
        <w:rPr>
          <w:b/>
          <w:u w:val="single"/>
        </w:rPr>
      </w:pPr>
      <w:r w:rsidRPr="00B835A6">
        <w:rPr>
          <w:b/>
          <w:u w:val="single"/>
        </w:rPr>
        <w:t>Opatření proti neetickému jednání</w:t>
      </w:r>
    </w:p>
    <w:p w14:paraId="65C38C12" w14:textId="77777777" w:rsidR="000F174B" w:rsidRPr="00B835A6" w:rsidRDefault="000F174B" w:rsidP="000F174B">
      <w:pPr>
        <w:jc w:val="both"/>
      </w:pPr>
    </w:p>
    <w:p w14:paraId="19E185FA" w14:textId="77777777" w:rsidR="000F174B" w:rsidRPr="00B835A6" w:rsidRDefault="000F174B" w:rsidP="000F174B">
      <w:pPr>
        <w:jc w:val="both"/>
      </w:pPr>
      <w:r w:rsidRPr="00B835A6">
        <w:t xml:space="preserve">UTB ve Zlíně dbá na dodržování etických požadavků ve vztahu ke všem zaměstnancům a studentům vysoké školy. Z tohoto důvodu je součástí Statutu UTB ve Zlíně Příloha č. 4 s názvem Etický kodex UTB, která vymezuje </w:t>
      </w:r>
      <w:r w:rsidRPr="00B835A6">
        <w:lastRenderedPageBreak/>
        <w:t>nejenom obecné etické zásady pro všechny zaměstnance a studenty UTB ve Zlíně, ale také zásady pro vzdělávací a tvůrčí činnosti, stejně jako základní povinnosti a etické principy.</w:t>
      </w:r>
      <w:r w:rsidRPr="00B835A6">
        <w:rPr>
          <w:rStyle w:val="Znakapoznpodarou"/>
        </w:rPr>
        <w:footnoteReference w:id="34"/>
      </w:r>
      <w:r w:rsidRPr="00B835A6">
        <w:t xml:space="preserve"> </w:t>
      </w:r>
    </w:p>
    <w:p w14:paraId="7BDD8FD3" w14:textId="77777777" w:rsidR="000F174B" w:rsidRPr="00B835A6" w:rsidRDefault="000F174B" w:rsidP="000F174B">
      <w:pPr>
        <w:jc w:val="both"/>
      </w:pPr>
    </w:p>
    <w:p w14:paraId="7DE380D8" w14:textId="77777777" w:rsidR="000F174B" w:rsidRPr="00B835A6" w:rsidRDefault="000F174B" w:rsidP="000F174B">
      <w:pPr>
        <w:jc w:val="both"/>
      </w:pPr>
      <w:r w:rsidRPr="00B835A6">
        <w:t>V roce 2019 byla zřízena Etická komise UTB</w:t>
      </w:r>
      <w:r w:rsidRPr="00B835A6">
        <w:rPr>
          <w:rStyle w:val="Znakapoznpodarou"/>
        </w:rPr>
        <w:footnoteReference w:id="35"/>
      </w:r>
      <w:r w:rsidRPr="00B835A6">
        <w:t xml:space="preserve"> jako poradní sbor rektora podle čl. 26 Statutu UTB, která se zabývá podněty:</w:t>
      </w:r>
    </w:p>
    <w:p w14:paraId="1BD2CD97" w14:textId="77777777" w:rsidR="000F174B" w:rsidRPr="00B835A6" w:rsidRDefault="000F174B" w:rsidP="00630AC5">
      <w:pPr>
        <w:pStyle w:val="Odstavecseseznamem"/>
        <w:numPr>
          <w:ilvl w:val="0"/>
          <w:numId w:val="130"/>
        </w:numPr>
        <w:jc w:val="both"/>
      </w:pPr>
      <w:r w:rsidRPr="00B835A6">
        <w:t xml:space="preserve">ve věci dodržování zásad Etického kodexu UTB, </w:t>
      </w:r>
    </w:p>
    <w:p w14:paraId="0125DBB9" w14:textId="77777777" w:rsidR="000F174B" w:rsidRPr="00B835A6" w:rsidRDefault="000F174B" w:rsidP="00630AC5">
      <w:pPr>
        <w:pStyle w:val="Odstavecseseznamem"/>
        <w:numPr>
          <w:ilvl w:val="0"/>
          <w:numId w:val="130"/>
        </w:numPr>
        <w:jc w:val="both"/>
      </w:pPr>
      <w:r w:rsidRPr="00B835A6">
        <w:t xml:space="preserve">posuzováním etických aspektů výzkumných projektů zahrnujících lidské subjekty, realizovaných na UTB ve Zlíně.  Jednání této komise se řídí Jednacím řádem.  </w:t>
      </w:r>
    </w:p>
    <w:p w14:paraId="246AEEB9" w14:textId="77777777" w:rsidR="000F174B" w:rsidRPr="00B835A6" w:rsidRDefault="000F174B" w:rsidP="000F174B">
      <w:pPr>
        <w:jc w:val="both"/>
      </w:pPr>
    </w:p>
    <w:p w14:paraId="3554F09F" w14:textId="77777777" w:rsidR="000F174B" w:rsidRPr="00B835A6" w:rsidRDefault="000F174B" w:rsidP="000F174B">
      <w:pPr>
        <w:jc w:val="both"/>
      </w:pPr>
      <w:r w:rsidRPr="00B835A6">
        <w:t>Etická komise se ve svých postupech řídí Jednacím řádem Etické komise UTB.</w:t>
      </w:r>
    </w:p>
    <w:p w14:paraId="169FD8B2" w14:textId="77777777" w:rsidR="000F174B" w:rsidRPr="00B835A6" w:rsidRDefault="000F174B" w:rsidP="000F174B">
      <w:pPr>
        <w:jc w:val="both"/>
      </w:pPr>
    </w:p>
    <w:p w14:paraId="0D48E717" w14:textId="77777777" w:rsidR="000F174B" w:rsidRPr="00B835A6" w:rsidRDefault="000F174B" w:rsidP="000F174B">
      <w:pPr>
        <w:jc w:val="both"/>
      </w:pPr>
      <w:r w:rsidRPr="00B835A6">
        <w:t>Hlavním předpisem, který zajišťuje naplňování etických principů studentů UTB ve Zlíně, je také Disciplinární řád pro studenty Univerzity Tomáše Bati ve Zlíně, který upravuje pravidla disciplinárního řízení vůči studentům bakalářských, magisterských i doktorských studijních programů uskutečňovaných fakultami UTB ve Zlíně nebo přímo UTB ve Zlíně.</w:t>
      </w:r>
      <w:r w:rsidRPr="00B835A6">
        <w:rPr>
          <w:rStyle w:val="Znakapoznpodarou"/>
        </w:rPr>
        <w:footnoteReference w:id="36"/>
      </w:r>
      <w:r w:rsidRPr="00B835A6">
        <w:t xml:space="preserve"> Disciplinární řád vymezuje jak disciplinární přestupky, tak i sankce a principy zasedání disciplinárních komisí, které jsou zřízeny na všech fakultách UTB ve Zlíně i na UTB ve Zlíně. Úkolem komisí je projednávání přestupků, při němž má být zjištěn skutkový stav věci a posouzena míru zavinění. Členy komise součásti a náhradníky jmenuje a odvolává děkan z řad členů akademické obce fakulty po předchozím souhlasu akademického senátu fakulty. Komise fakulty má šest členů, z toho polovinu členů tvoří studenti dané fakulty. Náhradníky jsou jmenováni další dva akademičtí pracovníci a dva studenti. Komise fakulty volí a odvolává ze svých členů předsedu komise fakult.</w:t>
      </w:r>
    </w:p>
    <w:p w14:paraId="40D624F3" w14:textId="77777777" w:rsidR="000F174B" w:rsidRPr="00B835A6" w:rsidRDefault="000F174B" w:rsidP="000F174B">
      <w:pPr>
        <w:jc w:val="both"/>
      </w:pPr>
    </w:p>
    <w:p w14:paraId="72545A53" w14:textId="5634DF6C" w:rsidR="000F174B" w:rsidRPr="00B835A6" w:rsidRDefault="000F174B" w:rsidP="000F174B">
      <w:pPr>
        <w:jc w:val="both"/>
      </w:pPr>
      <w:r w:rsidRPr="00B835A6">
        <w:t>O neetické jednání studenta jde především v případě plagiátorství při vypracování prací. Povinnost nepoužívat jakoukoliv formu plagiátorství ukládá studentovi Etický kodex  UTB (Část IV. odst. 7). Zaviněné porušení této povinnosti stanovené vnitřním předpisem UTB je disciplinárním přestupkem, který projednává disciplinární komise fakulty nebo UTB podle Disciplinárního řádu pro studenty UTB</w:t>
      </w:r>
      <w:r w:rsidR="007209B2">
        <w:t>.</w:t>
      </w:r>
      <w:r w:rsidRPr="00B835A6">
        <w:rPr>
          <w:rStyle w:val="Znakapoznpodarou"/>
        </w:rPr>
        <w:footnoteReference w:id="37"/>
      </w:r>
    </w:p>
    <w:p w14:paraId="291A14CB" w14:textId="77777777" w:rsidR="000F174B" w:rsidRPr="00B835A6" w:rsidRDefault="000F174B" w:rsidP="000F174B">
      <w:pPr>
        <w:jc w:val="both"/>
      </w:pPr>
    </w:p>
    <w:p w14:paraId="689C8649" w14:textId="77777777" w:rsidR="000F174B" w:rsidRPr="00B835A6" w:rsidRDefault="000F174B" w:rsidP="000F174B">
      <w:pPr>
        <w:jc w:val="both"/>
      </w:pPr>
      <w:r w:rsidRPr="00B835A6">
        <w:t xml:space="preserve">Pro studenty i vedoucí závěrečných prací je dále závazná směrnice rektora SR/33/2019 Pravidla pro zadávání a zpracování bakalářských, diplomových a rigorózních prací, jejich uložení, zpřístupnění a kontrola původnosti. UTB pro kontrolu původnosti závěrečných prací používá systém Theses.cz. Obecně lze za podezřelou na nepůvodnost (plagiát) považovat práci, pro kterou systémTheses.cz vykazuje více než 10% shodu. Pro vyhodnocení podezření na nepůvodnost je nutné kvalifikované posouzení vedoucím práce. V případně podezření na nepůvodnost práce s návrhem hodnocení stupněm „F“ jsou vedoucí práce nebo oponent povinni tuto skutečnost oznámit neprodleně děkanovi fakulty, který rozhodne o dalším postupu. </w:t>
      </w:r>
    </w:p>
    <w:p w14:paraId="57D896DA" w14:textId="77777777" w:rsidR="000F174B" w:rsidRPr="00B835A6" w:rsidRDefault="000F174B" w:rsidP="000F174B">
      <w:pPr>
        <w:jc w:val="both"/>
      </w:pPr>
    </w:p>
    <w:p w14:paraId="2B201E76" w14:textId="77777777" w:rsidR="000F174B" w:rsidRPr="00B835A6" w:rsidRDefault="000F174B" w:rsidP="000F174B">
      <w:pPr>
        <w:pStyle w:val="Normlnweb"/>
        <w:spacing w:before="0" w:beforeAutospacing="0" w:after="0" w:afterAutospacing="0"/>
        <w:jc w:val="both"/>
        <w:rPr>
          <w:sz w:val="20"/>
          <w:szCs w:val="20"/>
        </w:rPr>
      </w:pPr>
      <w:r w:rsidRPr="00B835A6">
        <w:rPr>
          <w:sz w:val="20"/>
          <w:szCs w:val="20"/>
        </w:rPr>
        <w:t xml:space="preserve">UTB disponuje taktéž nástrojem Turnitin. </w:t>
      </w:r>
      <w:r w:rsidRPr="00B835A6">
        <w:rPr>
          <w:rStyle w:val="Siln"/>
          <w:sz w:val="20"/>
          <w:szCs w:val="20"/>
        </w:rPr>
        <w:t>Turnitin je antiplagiátorský systém neboli nástroj pro ověření originality textu. Jeho hlavním účelem je prevence plagiátorství.</w:t>
      </w:r>
      <w:r w:rsidRPr="00B835A6">
        <w:rPr>
          <w:sz w:val="20"/>
          <w:szCs w:val="20"/>
        </w:rPr>
        <w:t xml:space="preserve"> Systém napomáhá ke </w:t>
      </w:r>
      <w:r w:rsidRPr="00B835A6">
        <w:rPr>
          <w:rStyle w:val="Siln"/>
          <w:sz w:val="20"/>
          <w:szCs w:val="20"/>
        </w:rPr>
        <w:t>zvýšení kvality akademických prací</w:t>
      </w:r>
      <w:r w:rsidRPr="00B835A6">
        <w:rPr>
          <w:sz w:val="20"/>
          <w:szCs w:val="20"/>
        </w:rPr>
        <w:t>, poskytuje</w:t>
      </w:r>
      <w:r w:rsidRPr="00B835A6">
        <w:rPr>
          <w:rStyle w:val="Siln"/>
          <w:sz w:val="20"/>
          <w:szCs w:val="20"/>
        </w:rPr>
        <w:t xml:space="preserve"> informace a nástroje potřebné k efektivním kontrolám</w:t>
      </w:r>
      <w:r w:rsidRPr="00B835A6">
        <w:rPr>
          <w:sz w:val="20"/>
          <w:szCs w:val="20"/>
        </w:rPr>
        <w:t xml:space="preserve"> odevzdaných prací. Nástroj porovnává odevzdané práce s velkou databází dokumentů zahrnujících kromě volně dostupných webů také licencované zdroje a repozitáře závěrečných prací. Jedná se o jeden z nejpoužívanějších softwarů na odhalování plagiátů. Kromě on-line verze najdete Turnitin Feedback Studio také jako plugin ve studijním prostředí Modle</w:t>
      </w:r>
      <w:r w:rsidRPr="00B835A6">
        <w:rPr>
          <w:rStyle w:val="Znakapoznpodarou"/>
          <w:sz w:val="20"/>
          <w:szCs w:val="20"/>
        </w:rPr>
        <w:footnoteReference w:id="38"/>
      </w:r>
      <w:r w:rsidRPr="00B835A6">
        <w:rPr>
          <w:sz w:val="20"/>
          <w:szCs w:val="20"/>
        </w:rPr>
        <w:t xml:space="preserve">, aby mohla probíhat kontrola prací ještě efektivněji. Turnitin je určen jak pro </w:t>
      </w:r>
      <w:r w:rsidRPr="00B835A6">
        <w:rPr>
          <w:bCs/>
          <w:sz w:val="20"/>
          <w:szCs w:val="20"/>
        </w:rPr>
        <w:t>studenty</w:t>
      </w:r>
      <w:r w:rsidRPr="00B835A6">
        <w:rPr>
          <w:sz w:val="20"/>
          <w:szCs w:val="20"/>
        </w:rPr>
        <w:t xml:space="preserve">, kteří se s ním mohou setkávat ve výuce či v rámci bakalářských a diplomových seminářů, tak pro </w:t>
      </w:r>
      <w:r w:rsidRPr="00B835A6">
        <w:rPr>
          <w:bCs/>
          <w:sz w:val="20"/>
          <w:szCs w:val="20"/>
        </w:rPr>
        <w:t>autory a akademické pracovníky</w:t>
      </w:r>
      <w:r w:rsidRPr="00B835A6">
        <w:rPr>
          <w:sz w:val="20"/>
          <w:szCs w:val="20"/>
        </w:rPr>
        <w:t>, kteří chtějí před publikací článku v odborném časopise ověřit jeho originalitu.</w:t>
      </w:r>
    </w:p>
    <w:p w14:paraId="0A3D529D" w14:textId="77777777" w:rsidR="000F174B" w:rsidRPr="00B835A6" w:rsidRDefault="000F174B" w:rsidP="000F174B">
      <w:pPr>
        <w:jc w:val="both"/>
      </w:pPr>
    </w:p>
    <w:p w14:paraId="6D96F7EC" w14:textId="77777777" w:rsidR="000F174B" w:rsidRPr="00B835A6" w:rsidRDefault="000F174B" w:rsidP="000F174B">
      <w:pPr>
        <w:jc w:val="both"/>
      </w:pPr>
    </w:p>
    <w:p w14:paraId="53B1FCFD" w14:textId="77777777" w:rsidR="000F174B" w:rsidRPr="00B835A6" w:rsidRDefault="000F174B" w:rsidP="000F174B">
      <w:pPr>
        <w:jc w:val="both"/>
        <w:rPr>
          <w:b/>
        </w:rPr>
      </w:pPr>
      <w:r w:rsidRPr="00B835A6">
        <w:rPr>
          <w:b/>
        </w:rPr>
        <w:t>Konkrétní případy ve sledovaném období (2017 - 2022) na Fakultě humanitních studií</w:t>
      </w:r>
    </w:p>
    <w:p w14:paraId="6E43513F" w14:textId="77777777" w:rsidR="000F174B" w:rsidRPr="00B835A6" w:rsidRDefault="000F174B" w:rsidP="000F174B">
      <w:pPr>
        <w:jc w:val="both"/>
      </w:pPr>
    </w:p>
    <w:tbl>
      <w:tblPr>
        <w:tblStyle w:val="Mkatabulky"/>
        <w:tblW w:w="0" w:type="auto"/>
        <w:tblLook w:val="04A0" w:firstRow="1" w:lastRow="0" w:firstColumn="1" w:lastColumn="0" w:noHBand="0" w:noVBand="1"/>
      </w:tblPr>
      <w:tblGrid>
        <w:gridCol w:w="3805"/>
        <w:gridCol w:w="5221"/>
      </w:tblGrid>
      <w:tr w:rsidR="000F174B" w:rsidRPr="00B835A6" w14:paraId="1107CE26" w14:textId="77777777" w:rsidTr="007B2919">
        <w:trPr>
          <w:trHeight w:val="357"/>
        </w:trPr>
        <w:tc>
          <w:tcPr>
            <w:tcW w:w="3805" w:type="dxa"/>
          </w:tcPr>
          <w:p w14:paraId="2790C7D6" w14:textId="77777777" w:rsidR="000F174B" w:rsidRPr="00B835A6" w:rsidRDefault="000F174B" w:rsidP="007B2919">
            <w:r w:rsidRPr="00B835A6">
              <w:t>Počet závěrečných prací, které byly označeny antiplagiátorským systémem jako plagiát</w:t>
            </w:r>
          </w:p>
        </w:tc>
        <w:tc>
          <w:tcPr>
            <w:tcW w:w="5221" w:type="dxa"/>
          </w:tcPr>
          <w:p w14:paraId="784F3095" w14:textId="77777777" w:rsidR="000F174B" w:rsidRPr="00B835A6" w:rsidRDefault="000F174B" w:rsidP="007B2919">
            <w:pPr>
              <w:jc w:val="both"/>
            </w:pPr>
            <w:r w:rsidRPr="00B835A6">
              <w:t>3 (V jednom případě zahájeno disciplinární řízení, v dalších dvou případech studenti studia zanechali před zahájením disciplinárního řízení.)</w:t>
            </w:r>
          </w:p>
        </w:tc>
      </w:tr>
      <w:tr w:rsidR="000F174B" w:rsidRPr="00B835A6" w14:paraId="175F57C2" w14:textId="77777777" w:rsidTr="007B2919">
        <w:trPr>
          <w:trHeight w:val="357"/>
        </w:trPr>
        <w:tc>
          <w:tcPr>
            <w:tcW w:w="3805" w:type="dxa"/>
          </w:tcPr>
          <w:p w14:paraId="737C51C2" w14:textId="77777777" w:rsidR="000F174B" w:rsidRPr="00B835A6" w:rsidRDefault="000F174B" w:rsidP="007B2919">
            <w:r w:rsidRPr="00B835A6">
              <w:t>Způsob posouzení těchto prací vedoucím práce</w:t>
            </w:r>
          </w:p>
        </w:tc>
        <w:tc>
          <w:tcPr>
            <w:tcW w:w="5221" w:type="dxa"/>
          </w:tcPr>
          <w:p w14:paraId="03596409" w14:textId="16912A83" w:rsidR="000F174B" w:rsidRPr="00B835A6" w:rsidRDefault="007209B2" w:rsidP="007B2919">
            <w:pPr>
              <w:jc w:val="both"/>
            </w:pPr>
            <w:r>
              <w:t xml:space="preserve">Kvalifikované posouzení </w:t>
            </w:r>
            <w:r w:rsidR="000F174B" w:rsidRPr="00B835A6">
              <w:t xml:space="preserve">vedoucím závěrečné práce a ředitelem příslušného ústavu, v případech podezření na nepůvodnost práce s návrhem hodnocení stupněm „F“ byl </w:t>
            </w:r>
            <w:r w:rsidR="000F174B" w:rsidRPr="00B835A6">
              <w:lastRenderedPageBreak/>
              <w:t>s touto skutečností neprodleně seznámen děkan fakulty, který rozhodl o dalším postupu.</w:t>
            </w:r>
          </w:p>
        </w:tc>
      </w:tr>
      <w:tr w:rsidR="000F174B" w:rsidRPr="00B835A6" w14:paraId="7446BEFF" w14:textId="77777777" w:rsidTr="007B2919">
        <w:trPr>
          <w:trHeight w:val="357"/>
        </w:trPr>
        <w:tc>
          <w:tcPr>
            <w:tcW w:w="3805" w:type="dxa"/>
          </w:tcPr>
          <w:p w14:paraId="3FB66094" w14:textId="77777777" w:rsidR="000F174B" w:rsidRPr="00B835A6" w:rsidRDefault="000F174B" w:rsidP="007B2919">
            <w:r w:rsidRPr="00B835A6">
              <w:lastRenderedPageBreak/>
              <w:t>Rozhodnutí děkana o dalším postupu v případě, že práce byla uznána jako plagiát</w:t>
            </w:r>
          </w:p>
        </w:tc>
        <w:tc>
          <w:tcPr>
            <w:tcW w:w="5221" w:type="dxa"/>
          </w:tcPr>
          <w:p w14:paraId="52A3E2F5" w14:textId="77777777" w:rsidR="000F174B" w:rsidRPr="00B835A6" w:rsidRDefault="000F174B" w:rsidP="007B2919">
            <w:pPr>
              <w:jc w:val="both"/>
            </w:pPr>
            <w:r w:rsidRPr="00B835A6">
              <w:t>1</w:t>
            </w:r>
          </w:p>
        </w:tc>
      </w:tr>
      <w:tr w:rsidR="000F174B" w:rsidRPr="00B835A6" w14:paraId="3842783C" w14:textId="77777777" w:rsidTr="007B2919">
        <w:trPr>
          <w:trHeight w:val="357"/>
        </w:trPr>
        <w:tc>
          <w:tcPr>
            <w:tcW w:w="3805" w:type="dxa"/>
          </w:tcPr>
          <w:p w14:paraId="591A2F5A" w14:textId="77777777" w:rsidR="000F174B" w:rsidRPr="00B835A6" w:rsidRDefault="000F174B" w:rsidP="007B2919">
            <w:r w:rsidRPr="00B835A6">
              <w:t>Počet zahájených disciplinárních řízení</w:t>
            </w:r>
          </w:p>
        </w:tc>
        <w:tc>
          <w:tcPr>
            <w:tcW w:w="5221" w:type="dxa"/>
          </w:tcPr>
          <w:p w14:paraId="5C976D21" w14:textId="77777777" w:rsidR="000F174B" w:rsidRPr="00B835A6" w:rsidRDefault="000F174B" w:rsidP="007B2919">
            <w:pPr>
              <w:jc w:val="both"/>
            </w:pPr>
            <w:r w:rsidRPr="00B835A6">
              <w:t xml:space="preserve">1 </w:t>
            </w:r>
          </w:p>
        </w:tc>
      </w:tr>
      <w:tr w:rsidR="000F174B" w:rsidRPr="00B835A6" w14:paraId="2F2FF842" w14:textId="77777777" w:rsidTr="007B2919">
        <w:trPr>
          <w:trHeight w:val="357"/>
        </w:trPr>
        <w:tc>
          <w:tcPr>
            <w:tcW w:w="3805" w:type="dxa"/>
          </w:tcPr>
          <w:p w14:paraId="690B6931" w14:textId="77777777" w:rsidR="000F174B" w:rsidRPr="00B835A6" w:rsidRDefault="000F174B" w:rsidP="007B2919">
            <w:r w:rsidRPr="00B835A6">
              <w:t>Rozhodnutí o disciplinárním řízení a případně uložený správní trest</w:t>
            </w:r>
          </w:p>
        </w:tc>
        <w:tc>
          <w:tcPr>
            <w:tcW w:w="5221" w:type="dxa"/>
          </w:tcPr>
          <w:p w14:paraId="75CF5D01" w14:textId="77777777" w:rsidR="000F174B" w:rsidRPr="00B835A6" w:rsidRDefault="000F174B" w:rsidP="007B2919">
            <w:pPr>
              <w:jc w:val="both"/>
            </w:pPr>
            <w:r w:rsidRPr="00B835A6">
              <w:rPr>
                <w:bdr w:val="none" w:sz="0" w:space="0" w:color="auto" w:frame="1"/>
              </w:rPr>
              <w:t>Vydáno rozhodnutí o ukončení studia, které však nenabylo právní moci, neboť student sám studia zanechal.</w:t>
            </w:r>
          </w:p>
        </w:tc>
      </w:tr>
      <w:tr w:rsidR="000F174B" w:rsidRPr="00B835A6" w14:paraId="62A3F2D8" w14:textId="77777777" w:rsidTr="007B2919">
        <w:trPr>
          <w:trHeight w:val="357"/>
        </w:trPr>
        <w:tc>
          <w:tcPr>
            <w:tcW w:w="3805" w:type="dxa"/>
          </w:tcPr>
          <w:p w14:paraId="5E53D06B" w14:textId="77777777" w:rsidR="000F174B" w:rsidRPr="00B835A6" w:rsidRDefault="000F174B" w:rsidP="007B2919">
            <w:r w:rsidRPr="00B835A6">
              <w:t>Navržené opatření (např. změny v systému vedení závěrečných prací a jejich kontroly) v případě zjištění nepůvodnosti prací</w:t>
            </w:r>
          </w:p>
        </w:tc>
        <w:tc>
          <w:tcPr>
            <w:tcW w:w="5221" w:type="dxa"/>
          </w:tcPr>
          <w:p w14:paraId="506F8DE9" w14:textId="77777777" w:rsidR="000F174B" w:rsidRPr="00B835A6" w:rsidRDefault="000F174B" w:rsidP="007B2919">
            <w:pPr>
              <w:jc w:val="both"/>
            </w:pPr>
            <w:r w:rsidRPr="00B835A6">
              <w:t>Hodnocení závěrečných prací jednotlivými garanty SP, vypracování zprávy z hodnocení proděkanem pro studium, projednání zprávy a závěrů hodnocení závěrečných prací radou studijních programů, kolegiem děkana, na poradách ústavů FHS, závěry zprávy projednány detailně s akademickými pracovníky, kteří vedou a oponují závěrečné práce; důraz na důslednou spolupráci a na pravidelné konzultace školitele a studenta při zpracování závěrečné práce.</w:t>
            </w:r>
          </w:p>
        </w:tc>
      </w:tr>
    </w:tbl>
    <w:p w14:paraId="46A82215" w14:textId="77777777" w:rsidR="000F174B" w:rsidRPr="00B835A6" w:rsidRDefault="000F174B" w:rsidP="000F174B">
      <w:pPr>
        <w:jc w:val="both"/>
      </w:pPr>
    </w:p>
    <w:p w14:paraId="3B3062C2" w14:textId="77777777" w:rsidR="000F174B" w:rsidRPr="00B835A6" w:rsidRDefault="000F174B" w:rsidP="000F174B">
      <w:pPr>
        <w:jc w:val="both"/>
      </w:pPr>
    </w:p>
    <w:p w14:paraId="4A49923B" w14:textId="77777777" w:rsidR="000F174B" w:rsidRPr="00B835A6" w:rsidRDefault="000F174B" w:rsidP="000F174B">
      <w:pPr>
        <w:jc w:val="both"/>
      </w:pPr>
    </w:p>
    <w:p w14:paraId="037BAE8A" w14:textId="77777777" w:rsidR="000F174B" w:rsidRPr="00B835A6" w:rsidRDefault="000F174B" w:rsidP="000F174B">
      <w:pPr>
        <w:jc w:val="both"/>
        <w:rPr>
          <w:b/>
          <w:u w:val="single"/>
        </w:rPr>
      </w:pPr>
      <w:r w:rsidRPr="00B835A6">
        <w:rPr>
          <w:b/>
          <w:u w:val="single"/>
        </w:rPr>
        <w:t>Opatření k ochraně duševního vlastnictví</w:t>
      </w:r>
    </w:p>
    <w:p w14:paraId="3AE39416" w14:textId="77777777" w:rsidR="000F174B" w:rsidRPr="00B835A6" w:rsidRDefault="000F174B" w:rsidP="000F174B">
      <w:pPr>
        <w:jc w:val="both"/>
      </w:pPr>
      <w:r w:rsidRPr="00B835A6">
        <w:t>UTB ve Zlíně zajišťuje ochranu duševního vlastnictví prostřednictvím Centra transferu technologií (CTT), které bylo zřízeno k 1. 1. 2008 jako specializované pracoviště pro spolupráci s aplikační sférou a transfer výsledků vědy a výzkumu, a které je organizačně začleněno v organizační struktuře Univerzitního institutu</w:t>
      </w:r>
      <w:r w:rsidRPr="00B835A6">
        <w:rPr>
          <w:vertAlign w:val="superscript"/>
        </w:rPr>
        <w:footnoteReference w:id="39"/>
      </w:r>
      <w:r w:rsidRPr="00B835A6">
        <w:t xml:space="preserve">  UTB ve Zlíně. CTT zajišťuje ochranu duševního vlastnictví k výsledkům vědy a výzkumu, které vnikly na součástech UTB ve Zlíně a zabezpečuje transfer výstupů z aplikovaného výzkumu a výsledků tvůrčích činností UTB ve Zlíně. CTT zajišťuje průmyslově právní ochranu výsledků výzkumu, vývoje a inovací napříč univerzitou a významně spolupracuje při jejich přenosu do praxe. Propojuje výzkumné týmy UTB se zástupci aplikační sféry a nabízí poradenské a konzultantské služby i pro soukromý sektor. CTT se podílí na zajišťování finanční podpory strategických úkolů a zabezpečuje sledování a udržování ochranných práv k duševnímu vlastnictví UTB v platnosti. Navrhuje mechanismy vedoucí ke zvyšování stability, transparentnosti a efektivnosti financování a rozvíjí systém vedoucí ke stabilnímu, transparentnímu a efektivnímu financování CTT.</w:t>
      </w:r>
    </w:p>
    <w:p w14:paraId="47B4F36C" w14:textId="77777777" w:rsidR="000F174B" w:rsidRPr="00B835A6" w:rsidRDefault="000F174B" w:rsidP="000F174B">
      <w:pPr>
        <w:jc w:val="both"/>
      </w:pPr>
    </w:p>
    <w:p w14:paraId="03EB5180" w14:textId="77777777" w:rsidR="000F174B" w:rsidRPr="00B835A6" w:rsidRDefault="000F174B" w:rsidP="000F174B">
      <w:pPr>
        <w:jc w:val="both"/>
      </w:pPr>
      <w:r w:rsidRPr="00B835A6">
        <w:t>Portfolio duševního vlastnictví je na UTB ve Zlíně budováno dle Směrnice rektora SR/34/2019 Uplatnění a ochrana práv duševního vlastnictví vznikajícího v souvislosti s tvůrčí činností zaměstnanců a studentů UTB ve Zlíně. Rozdělení výnosů z komercializace předepisuje Interní fond na podporu inovačních činností a je uvedeno ve Směrnicích rektora SR/19/2015 a SR/27/2019. Strategie pro komercializaci je dána Směrnicí rektora SR/26/2019 Postup a pravidla pro komercializaci výsledků na UTB.</w:t>
      </w:r>
    </w:p>
    <w:p w14:paraId="75A2581D" w14:textId="77777777" w:rsidR="000F174B" w:rsidRPr="00B835A6" w:rsidRDefault="000F174B" w:rsidP="000F174B">
      <w:pPr>
        <w:jc w:val="both"/>
      </w:pPr>
    </w:p>
    <w:p w14:paraId="701B4EB6" w14:textId="77777777" w:rsidR="000F174B" w:rsidRPr="00B835A6" w:rsidRDefault="000F174B" w:rsidP="000F174B">
      <w:pPr>
        <w:jc w:val="both"/>
      </w:pPr>
      <w:r w:rsidRPr="00B835A6">
        <w:rPr>
          <w:u w:val="single"/>
        </w:rPr>
        <w:t>Postup řízení o nabídkách předmětů průmyslového vlastnictví k zajištění ochrany duševního vlastnictví dle SR/34/2019</w:t>
      </w:r>
      <w:r w:rsidRPr="00B835A6">
        <w:t>:</w:t>
      </w:r>
    </w:p>
    <w:p w14:paraId="62A797D2" w14:textId="77777777" w:rsidR="000F174B" w:rsidRPr="00B835A6" w:rsidRDefault="000F174B" w:rsidP="000F174B">
      <w:pPr>
        <w:jc w:val="both"/>
      </w:pPr>
      <w:r w:rsidRPr="00B835A6">
        <w:t>(1) CTT vede Deník Nabídek předmětů průmyslového vlastnictví, do kterého se zapisují pod pořadovými čísly běžného roku Nabídky předmětů průmyslového vlastnictví vytvořených zaměstnanci UTB.</w:t>
      </w:r>
    </w:p>
    <w:p w14:paraId="52784F4B" w14:textId="77777777" w:rsidR="000F174B" w:rsidRPr="00B835A6" w:rsidRDefault="000F174B" w:rsidP="000F174B">
      <w:pPr>
        <w:jc w:val="both"/>
      </w:pPr>
      <w:r w:rsidRPr="00B835A6">
        <w:t xml:space="preserve">(2) Na základě Nabídky zaměstnanec CTT posoudí věcnou způsobilost předmětu Nabídky k průmyslově právní ochraně ve lhůtě 30 kalendářních dnů ode dne jejího obdržení. </w:t>
      </w:r>
    </w:p>
    <w:p w14:paraId="6C86E1AF" w14:textId="77777777" w:rsidR="000F174B" w:rsidRPr="00B835A6" w:rsidRDefault="000F174B" w:rsidP="000F174B">
      <w:pPr>
        <w:jc w:val="both"/>
      </w:pPr>
      <w:r w:rsidRPr="00B835A6">
        <w:t xml:space="preserve">(3) V případě, že Nabídka splňuje podmínky pro podání přihlášky předmětu průmyslového vlastnictví k právní ochraně, předá CTT Nabídku a posouzení způsobilosti daného řešení k průmyslově právní ochraně rektorovi UTB nebo jím pověřené osobě. </w:t>
      </w:r>
    </w:p>
    <w:p w14:paraId="0D8CF6EE" w14:textId="77777777" w:rsidR="000F174B" w:rsidRPr="00B835A6" w:rsidRDefault="000F174B" w:rsidP="000F174B">
      <w:pPr>
        <w:jc w:val="both"/>
      </w:pPr>
      <w:r w:rsidRPr="00B835A6">
        <w:t xml:space="preserve">(4) Rektor UTB nebo jím pověřená osoba v součinnosti s pracovištěm původce/původců zhodnotí podíl případného překročení pracovních úkolů a povinností původce/původců. Rektor UTB nebo jím pověřená osoba do 14 dnů rozhodne, zda UTB uplatní své právo na příslušný předmět průmyslového vlastnictví podáním přihlášky na Úřad průmyslového vlastnictví ČR nebo utajením. </w:t>
      </w:r>
    </w:p>
    <w:p w14:paraId="73E9C1C7" w14:textId="77777777" w:rsidR="000F174B" w:rsidRPr="00B835A6" w:rsidRDefault="000F174B" w:rsidP="000F174B">
      <w:pPr>
        <w:jc w:val="both"/>
      </w:pPr>
      <w:r w:rsidRPr="00B835A6">
        <w:t xml:space="preserve">(5) Rektor UTB nebo jím pověřená osoba sdělí své rozhodnutí CTT. Ten o tomto rozhodnutí k předmětu průmyslového vlastnictví UTB neprodleně, nejpozději do 3 dnů, vyrozumí původce. </w:t>
      </w:r>
    </w:p>
    <w:p w14:paraId="69BBEDC5" w14:textId="77777777" w:rsidR="000F174B" w:rsidRPr="00B835A6" w:rsidRDefault="000F174B" w:rsidP="000F174B">
      <w:pPr>
        <w:jc w:val="both"/>
      </w:pPr>
      <w:r w:rsidRPr="00B835A6">
        <w:t xml:space="preserve">(6) V případě uplatnění práva na předmět průmyslového vlastnictví ze strany UTB bude s původcem sepsán dokument Ujednání o uplatnění práva na předmět průmyslového vlastnictví a dohoda o odměně za uplatnění práva na předmět průmyslového vlastnictví. Za UTB dohodu s původcem uzavírá rektor UTB nebo rektorem pověřená osoba. </w:t>
      </w:r>
    </w:p>
    <w:p w14:paraId="699D8FC8" w14:textId="77777777" w:rsidR="000F174B" w:rsidRPr="00B835A6" w:rsidRDefault="000F174B" w:rsidP="000F174B">
      <w:pPr>
        <w:jc w:val="both"/>
      </w:pPr>
      <w:r w:rsidRPr="00B835A6">
        <w:t xml:space="preserve">(7) Neuplatní-li UTB ve lhůtě 90 kalendářních dnů od splnění informační povinnosti původcem právo na předmět průmyslového vlastnictví přechází toto právo zpět na původce. </w:t>
      </w:r>
    </w:p>
    <w:p w14:paraId="5CA1D71A" w14:textId="77777777" w:rsidR="000F174B" w:rsidRPr="00B835A6" w:rsidRDefault="000F174B" w:rsidP="000F174B">
      <w:pPr>
        <w:jc w:val="both"/>
      </w:pPr>
      <w:r w:rsidRPr="00B835A6">
        <w:lastRenderedPageBreak/>
        <w:t xml:space="preserve">(8) Zaměstnavatel i původce jsou v průběhu řízení o Nabídce povinni zachovávat vůči třetím osobám o předmětu průmyslového vlastnictví, jež je předmětem tohoto řízení, mlčenlivost. </w:t>
      </w:r>
    </w:p>
    <w:p w14:paraId="47C5EC6B" w14:textId="77777777" w:rsidR="000F174B" w:rsidRPr="00104F30" w:rsidRDefault="000F174B" w:rsidP="000F174B">
      <w:pPr>
        <w:tabs>
          <w:tab w:val="left" w:pos="2835"/>
        </w:tabs>
        <w:spacing w:before="120" w:after="120"/>
        <w:jc w:val="both"/>
      </w:pPr>
    </w:p>
    <w:p w14:paraId="0E216AB6" w14:textId="77777777" w:rsidR="00C00755" w:rsidRPr="00104F30" w:rsidRDefault="00C00755" w:rsidP="00630AC5">
      <w:pPr>
        <w:pStyle w:val="Nadpis1"/>
        <w:keepLines/>
        <w:numPr>
          <w:ilvl w:val="0"/>
          <w:numId w:val="114"/>
        </w:numPr>
        <w:spacing w:after="0"/>
        <w:jc w:val="center"/>
        <w:rPr>
          <w:rFonts w:ascii="Times New Roman" w:hAnsi="Times New Roman" w:cs="Times New Roman"/>
        </w:rPr>
      </w:pPr>
      <w:bookmarkStart w:id="261" w:name="_Toc118202764"/>
      <w:r w:rsidRPr="00104F30">
        <w:rPr>
          <w:rFonts w:ascii="Times New Roman" w:hAnsi="Times New Roman" w:cs="Times New Roman"/>
        </w:rPr>
        <w:t>Studijní program</w:t>
      </w:r>
      <w:bookmarkEnd w:id="261"/>
    </w:p>
    <w:p w14:paraId="330779F2" w14:textId="77777777" w:rsidR="00C00755" w:rsidRPr="00104F30" w:rsidRDefault="00C00755" w:rsidP="00C00755">
      <w:pPr>
        <w:jc w:val="both"/>
        <w:rPr>
          <w:bCs/>
        </w:rPr>
      </w:pPr>
    </w:p>
    <w:p w14:paraId="40DE0ABC" w14:textId="77777777" w:rsidR="00C00755" w:rsidRPr="00104F30" w:rsidRDefault="00C00755" w:rsidP="00C00755">
      <w:pPr>
        <w:pStyle w:val="Nadpis2"/>
        <w:pBdr>
          <w:top w:val="single" w:sz="4" w:space="1" w:color="auto"/>
          <w:left w:val="single" w:sz="4" w:space="4" w:color="auto"/>
          <w:bottom w:val="single" w:sz="4" w:space="1" w:color="auto"/>
          <w:right w:val="single" w:sz="4" w:space="4" w:color="auto"/>
        </w:pBdr>
        <w:spacing w:line="240" w:lineRule="auto"/>
        <w:jc w:val="center"/>
        <w:rPr>
          <w:rFonts w:ascii="Times New Roman" w:hAnsi="Times New Roman"/>
        </w:rPr>
      </w:pPr>
      <w:bookmarkStart w:id="262" w:name="_Toc118202765"/>
      <w:r w:rsidRPr="00104F30">
        <w:rPr>
          <w:rFonts w:ascii="Times New Roman" w:hAnsi="Times New Roman"/>
        </w:rPr>
        <w:t>Soulad studijního programu s posláním vysoké školy a mezinárodní rozměr studijního programu</w:t>
      </w:r>
      <w:bookmarkEnd w:id="262"/>
    </w:p>
    <w:p w14:paraId="214EB5A0" w14:textId="77777777" w:rsidR="00C00755" w:rsidRPr="00104F30" w:rsidRDefault="00C00755" w:rsidP="0016491C">
      <w:pPr>
        <w:pStyle w:val="Nadpis3"/>
        <w:numPr>
          <w:ilvl w:val="0"/>
          <w:numId w:val="0"/>
        </w:numPr>
        <w:spacing w:line="240" w:lineRule="auto"/>
        <w:jc w:val="both"/>
        <w:rPr>
          <w:rFonts w:ascii="Times New Roman" w:hAnsi="Times New Roman" w:cs="Times New Roman"/>
          <w:sz w:val="22"/>
          <w:szCs w:val="22"/>
        </w:rPr>
      </w:pPr>
    </w:p>
    <w:p w14:paraId="639A811B" w14:textId="77777777" w:rsidR="00C00755" w:rsidRPr="0016491C" w:rsidRDefault="00C00755" w:rsidP="00C00755">
      <w:pPr>
        <w:tabs>
          <w:tab w:val="left" w:pos="2835"/>
        </w:tabs>
        <w:spacing w:before="120" w:after="120"/>
        <w:jc w:val="center"/>
        <w:rPr>
          <w:color w:val="002060"/>
          <w:sz w:val="24"/>
          <w:szCs w:val="24"/>
        </w:rPr>
      </w:pPr>
      <w:r w:rsidRPr="0016491C">
        <w:rPr>
          <w:b/>
          <w:color w:val="002060"/>
          <w:sz w:val="24"/>
          <w:szCs w:val="24"/>
        </w:rPr>
        <w:t>Soulad studijního programu s posláním a strategickými dokumenty vysoké školy</w:t>
      </w:r>
      <w:r w:rsidRPr="0016491C">
        <w:rPr>
          <w:color w:val="002060"/>
          <w:sz w:val="24"/>
          <w:szCs w:val="24"/>
        </w:rPr>
        <w:tab/>
      </w:r>
    </w:p>
    <w:p w14:paraId="3957DBAD" w14:textId="77777777" w:rsidR="00C00755" w:rsidRPr="00A03B47" w:rsidRDefault="00C00755" w:rsidP="00C00755">
      <w:pPr>
        <w:tabs>
          <w:tab w:val="left" w:pos="2835"/>
        </w:tabs>
        <w:spacing w:before="120" w:after="120"/>
        <w:jc w:val="center"/>
        <w:rPr>
          <w:color w:val="002060"/>
        </w:rPr>
      </w:pPr>
      <w:r w:rsidRPr="00A03B47">
        <w:rPr>
          <w:color w:val="002060"/>
        </w:rPr>
        <w:t>Standard 2.1</w:t>
      </w:r>
    </w:p>
    <w:p w14:paraId="7A9340C7" w14:textId="5E475319" w:rsidR="00C00755" w:rsidRDefault="00C00755" w:rsidP="00C00755">
      <w:pPr>
        <w:pStyle w:val="Textkomente"/>
        <w:jc w:val="both"/>
      </w:pPr>
      <w:r w:rsidRPr="0016491C">
        <w:t xml:space="preserve">Doktorský studijní program </w:t>
      </w:r>
      <w:r w:rsidRPr="0016491C">
        <w:rPr>
          <w:i/>
        </w:rPr>
        <w:t xml:space="preserve">Pedagogika </w:t>
      </w:r>
      <w:r w:rsidRPr="0016491C">
        <w:t>je z hlediska typu, formy a profilu v souladu se Strategickým záměrem Univerzity Tomáše Bati ver Zlíně na období 21+ a se Strategickým záměrem vzdělávací a tvůrčí činnosti Fakulty humanitních studií Univerzity Tomáše Bati ve Zlíně na období 21+</w:t>
      </w:r>
      <w:r w:rsidRPr="0016491C">
        <w:rPr>
          <w:rStyle w:val="Znakapoznpodarou"/>
        </w:rPr>
        <w:footnoteReference w:id="40"/>
      </w:r>
      <w:r w:rsidRPr="0016491C">
        <w:t xml:space="preserve">. Akreditace studijního programu plně zapadá do strategického cíle inovovat studijní programy v návaznosti na technologický vývoj a nové společenské výzvy pro uplatnitelnost absolventů na měnícím se trhu práce. Cílem je akreditace studijního programu, který reflektuje požadavky trhu práce a respektuje standardy pro akreditace vyplývající z požadavků Národního akreditačního úřadu pro vysoké školství a vnitřní předpisy a normy Univerzity Tomáše Bati ve Zlíně. </w:t>
      </w:r>
    </w:p>
    <w:p w14:paraId="714BE04A" w14:textId="77777777" w:rsidR="0016491C" w:rsidRPr="0016491C" w:rsidRDefault="0016491C" w:rsidP="00C00755">
      <w:pPr>
        <w:pStyle w:val="Textkomente"/>
        <w:jc w:val="both"/>
      </w:pPr>
    </w:p>
    <w:p w14:paraId="7E2916B0" w14:textId="77777777" w:rsidR="00C00755" w:rsidRPr="00104F30" w:rsidRDefault="00C00755" w:rsidP="00C00755">
      <w:pPr>
        <w:pStyle w:val="Textkomente"/>
        <w:jc w:val="both"/>
      </w:pPr>
    </w:p>
    <w:p w14:paraId="09585CA5" w14:textId="77777777" w:rsidR="00C00755" w:rsidRPr="00104F30" w:rsidRDefault="00C00755" w:rsidP="0016491C">
      <w:pPr>
        <w:pStyle w:val="Nadpis3"/>
        <w:numPr>
          <w:ilvl w:val="0"/>
          <w:numId w:val="0"/>
        </w:numPr>
        <w:spacing w:line="240" w:lineRule="auto"/>
        <w:jc w:val="center"/>
        <w:rPr>
          <w:rFonts w:ascii="Times New Roman" w:hAnsi="Times New Roman" w:cs="Times New Roman"/>
          <w:b/>
          <w:sz w:val="22"/>
          <w:szCs w:val="22"/>
        </w:rPr>
      </w:pPr>
      <w:bookmarkStart w:id="263" w:name="_Toc118202766"/>
      <w:r w:rsidRPr="00104F30">
        <w:rPr>
          <w:rFonts w:ascii="Times New Roman" w:hAnsi="Times New Roman" w:cs="Times New Roman"/>
          <w:b/>
          <w:sz w:val="22"/>
          <w:szCs w:val="22"/>
        </w:rPr>
        <w:t>S</w:t>
      </w:r>
      <w:r>
        <w:rPr>
          <w:rFonts w:ascii="Times New Roman" w:hAnsi="Times New Roman" w:cs="Times New Roman"/>
          <w:b/>
          <w:sz w:val="22"/>
          <w:szCs w:val="22"/>
        </w:rPr>
        <w:t>ouvislost s tvůrčí činností vysoké školy</w:t>
      </w:r>
      <w:bookmarkEnd w:id="263"/>
    </w:p>
    <w:p w14:paraId="1DE6DF6A" w14:textId="77777777" w:rsidR="00C00755" w:rsidRPr="00C14CBD" w:rsidRDefault="00C00755" w:rsidP="00C00755">
      <w:pPr>
        <w:tabs>
          <w:tab w:val="left" w:pos="2835"/>
        </w:tabs>
        <w:spacing w:before="120" w:after="120"/>
        <w:jc w:val="center"/>
        <w:rPr>
          <w:color w:val="002060"/>
        </w:rPr>
      </w:pPr>
      <w:r w:rsidRPr="00C14CBD">
        <w:rPr>
          <w:color w:val="002060"/>
        </w:rPr>
        <w:t>Standard 2.2</w:t>
      </w:r>
      <w:r>
        <w:rPr>
          <w:color w:val="002060"/>
        </w:rPr>
        <w:t>a</w:t>
      </w:r>
    </w:p>
    <w:p w14:paraId="3D15A533" w14:textId="77777777" w:rsidR="00C00755" w:rsidRPr="00C14CBD" w:rsidRDefault="00C00755" w:rsidP="00C00755">
      <w:pPr>
        <w:autoSpaceDE w:val="0"/>
        <w:autoSpaceDN w:val="0"/>
        <w:adjustRightInd w:val="0"/>
        <w:jc w:val="both"/>
      </w:pPr>
      <w:r w:rsidRPr="00C14CBD">
        <w:t xml:space="preserve">Vědecko-výzkumná a publikační činnost je jednou z klíčových činností zajišťovaných fakultou v souvislosti s realizací doktorského studijního programu Pedagogika. Výzkum je orientován jak na základní, tak i aplikovaný výzkum a reflektuje současný stav úrovně poznání ve vybraných oblastech, které se vztahují ke studijnímu oboru. Zaměření výzkumu koresponduje s oblastmi vzdělávání, ve kterých fakulta žádá o akreditaci a zaměřuje se na aktuální výzkumné trendy v oblasti základního výzkumu a reflektuje také aktuální potřeby vzdělávací praxe. </w:t>
      </w:r>
    </w:p>
    <w:p w14:paraId="026F5825" w14:textId="77777777" w:rsidR="00C00755" w:rsidRPr="00C14CBD" w:rsidRDefault="00C00755" w:rsidP="00C00755">
      <w:pPr>
        <w:autoSpaceDE w:val="0"/>
        <w:autoSpaceDN w:val="0"/>
        <w:adjustRightInd w:val="0"/>
        <w:jc w:val="both"/>
      </w:pPr>
    </w:p>
    <w:p w14:paraId="049522EA" w14:textId="23FE8B27" w:rsidR="00C00755" w:rsidRPr="00C14CBD" w:rsidRDefault="00C00755" w:rsidP="00C00755">
      <w:pPr>
        <w:jc w:val="both"/>
      </w:pPr>
      <w:r w:rsidRPr="00C14CBD">
        <w:t>Výzkumné aktivity fakulty jsou v souladu se strategickými dokumenty fakulty a její misí. Podpora vědy a výzkumu u akademických pracovníků a studentů doktorských a magisterských studijních programů, patří mezi dlouhodobé strategické cíle fakulty. Fakulta podporuje jak vědecké a výzkumné aktivity akademických pracovníků a studentů, tak jejich zapojení do výzkumných projektů jak interního, tak zejména externího charakteru. Fakulta má vypracovány systémy podpory tvůrčí činnosti členů akademické obce formou jejich podpory skrze interní projekty specifického vysokoškolského výzkumu. Je vytvořen motivační systém, jehož úkolem je motivovat akademické pracovníky a studenty</w:t>
      </w:r>
      <w:r w:rsidR="00F527ED">
        <w:t>.</w:t>
      </w:r>
    </w:p>
    <w:p w14:paraId="68692993" w14:textId="77777777" w:rsidR="00C00755" w:rsidRPr="00C14CBD" w:rsidRDefault="00C00755" w:rsidP="00C00755">
      <w:pPr>
        <w:autoSpaceDE w:val="0"/>
        <w:autoSpaceDN w:val="0"/>
        <w:adjustRightInd w:val="0"/>
        <w:jc w:val="both"/>
      </w:pPr>
      <w:r w:rsidRPr="00C14CBD">
        <w:t xml:space="preserve">Z tuzemských je jedná zejména o tyto poskytovatele podpory: Grantová agentura České republiky, Technologická agentura České republiky, resortní projekty ministerstev a institucionální podpory z MŠMT.  Externí grantové projekty řešené na fakultě v posledních deseti letech mapuje tabulka uvedená níže. Aktuální interní výzkumné projekty Specifického výzkumu jsou zpravidla dvou až tříleté a na jejich výběr, realizaci a naplnění dohlíží fakultní komise IGA. </w:t>
      </w:r>
    </w:p>
    <w:p w14:paraId="256CD093" w14:textId="77777777" w:rsidR="00C00755" w:rsidRPr="00C14CBD" w:rsidRDefault="00C00755" w:rsidP="00C00755">
      <w:pPr>
        <w:autoSpaceDE w:val="0"/>
        <w:autoSpaceDN w:val="0"/>
        <w:adjustRightInd w:val="0"/>
        <w:jc w:val="both"/>
      </w:pPr>
    </w:p>
    <w:p w14:paraId="3A1D771A" w14:textId="77777777" w:rsidR="0016491C" w:rsidRDefault="0016491C">
      <w:pPr>
        <w:rPr>
          <w:b/>
        </w:rPr>
      </w:pPr>
      <w:r>
        <w:rPr>
          <w:b/>
        </w:rPr>
        <w:br w:type="page"/>
      </w:r>
    </w:p>
    <w:p w14:paraId="5A8A5C56" w14:textId="73E88404" w:rsidR="00C00755" w:rsidRPr="00C14CBD" w:rsidRDefault="00C00755" w:rsidP="00C00755">
      <w:pPr>
        <w:autoSpaceDE w:val="0"/>
        <w:autoSpaceDN w:val="0"/>
        <w:adjustRightInd w:val="0"/>
        <w:spacing w:after="120"/>
        <w:jc w:val="both"/>
        <w:rPr>
          <w:b/>
        </w:rPr>
      </w:pPr>
      <w:r w:rsidRPr="00C14CBD">
        <w:rPr>
          <w:b/>
        </w:rPr>
        <w:lastRenderedPageBreak/>
        <w:t>Přehled externích vědecko-výzkumných projektů FHS UTB ve Zlíně v posledních 10 letech</w:t>
      </w:r>
    </w:p>
    <w:tbl>
      <w:tblPr>
        <w:tblW w:w="910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233"/>
        <w:gridCol w:w="4604"/>
        <w:gridCol w:w="851"/>
        <w:gridCol w:w="1417"/>
      </w:tblGrid>
      <w:tr w:rsidR="00C00755" w:rsidRPr="00F96339" w14:paraId="18F30C36" w14:textId="77777777" w:rsidTr="0016491C">
        <w:trPr>
          <w:cantSplit/>
        </w:trPr>
        <w:tc>
          <w:tcPr>
            <w:tcW w:w="2233" w:type="dxa"/>
            <w:shd w:val="clear" w:color="auto" w:fill="F79646" w:themeFill="accent6"/>
          </w:tcPr>
          <w:p w14:paraId="09052D48" w14:textId="77777777" w:rsidR="00C00755" w:rsidRPr="00F96339" w:rsidRDefault="00C00755" w:rsidP="003A4718">
            <w:pPr>
              <w:jc w:val="both"/>
              <w:rPr>
                <w:b/>
              </w:rPr>
            </w:pPr>
            <w:r w:rsidRPr="00F96339">
              <w:rPr>
                <w:b/>
              </w:rPr>
              <w:t>Řešitel/spoluřešitel</w:t>
            </w:r>
          </w:p>
        </w:tc>
        <w:tc>
          <w:tcPr>
            <w:tcW w:w="4604" w:type="dxa"/>
            <w:shd w:val="clear" w:color="auto" w:fill="F79646" w:themeFill="accent6"/>
          </w:tcPr>
          <w:p w14:paraId="26A6D50F" w14:textId="77777777" w:rsidR="00C00755" w:rsidRPr="00F96339" w:rsidRDefault="00C00755" w:rsidP="003A4718">
            <w:pPr>
              <w:jc w:val="both"/>
              <w:rPr>
                <w:b/>
              </w:rPr>
            </w:pPr>
            <w:r w:rsidRPr="00F96339">
              <w:rPr>
                <w:b/>
              </w:rPr>
              <w:t>Názvy grantů a projektů získaných pro vědeckou, výzkumnou, uměleckou a další tvůrčí činnost v příslušné oblasti vzdělávání</w:t>
            </w:r>
          </w:p>
        </w:tc>
        <w:tc>
          <w:tcPr>
            <w:tcW w:w="851" w:type="dxa"/>
            <w:shd w:val="clear" w:color="auto" w:fill="F79646" w:themeFill="accent6"/>
          </w:tcPr>
          <w:p w14:paraId="6948793D" w14:textId="77777777" w:rsidR="00C00755" w:rsidRPr="00F96339" w:rsidRDefault="00C00755" w:rsidP="003A4718">
            <w:pPr>
              <w:jc w:val="center"/>
              <w:rPr>
                <w:b/>
                <w:sz w:val="24"/>
              </w:rPr>
            </w:pPr>
            <w:r w:rsidRPr="00F96339">
              <w:rPr>
                <w:b/>
              </w:rPr>
              <w:t>Zdroj</w:t>
            </w:r>
          </w:p>
        </w:tc>
        <w:tc>
          <w:tcPr>
            <w:tcW w:w="1417" w:type="dxa"/>
            <w:shd w:val="clear" w:color="auto" w:fill="F79646" w:themeFill="accent6"/>
          </w:tcPr>
          <w:p w14:paraId="1C5FFC5E" w14:textId="77777777" w:rsidR="00C00755" w:rsidRPr="00F96339" w:rsidRDefault="00C00755" w:rsidP="003A4718">
            <w:pPr>
              <w:jc w:val="center"/>
              <w:rPr>
                <w:b/>
                <w:sz w:val="24"/>
              </w:rPr>
            </w:pPr>
            <w:r w:rsidRPr="00F96339">
              <w:rPr>
                <w:b/>
              </w:rPr>
              <w:t>Období</w:t>
            </w:r>
          </w:p>
          <w:p w14:paraId="29616882" w14:textId="77777777" w:rsidR="00C00755" w:rsidRPr="00F96339" w:rsidRDefault="00C00755" w:rsidP="003A4718">
            <w:pPr>
              <w:jc w:val="center"/>
              <w:rPr>
                <w:b/>
                <w:sz w:val="24"/>
              </w:rPr>
            </w:pPr>
          </w:p>
        </w:tc>
      </w:tr>
      <w:tr w:rsidR="00C00755" w:rsidRPr="00F96339" w14:paraId="1F394474" w14:textId="77777777" w:rsidTr="0016491C">
        <w:tc>
          <w:tcPr>
            <w:tcW w:w="2233" w:type="dxa"/>
          </w:tcPr>
          <w:p w14:paraId="3F2823F2" w14:textId="77777777" w:rsidR="00C00755" w:rsidRPr="00F96339" w:rsidRDefault="00C00755" w:rsidP="003A4718">
            <w:r w:rsidRPr="00F96339">
              <w:t>Kalenda, J. / Kočvarová, I.; Vaculíková, J.</w:t>
            </w:r>
          </w:p>
        </w:tc>
        <w:tc>
          <w:tcPr>
            <w:tcW w:w="4604" w:type="dxa"/>
          </w:tcPr>
          <w:p w14:paraId="01F7DAD4" w14:textId="77777777" w:rsidR="00C00755" w:rsidRPr="00F96339" w:rsidRDefault="00C00755" w:rsidP="003A4718">
            <w:r w:rsidRPr="00F96339">
              <w:t>Development of new andragogical diagnostic approaches and inverventions of the adult docility phenomenon (2020-1-SK01-KA204-078313)</w:t>
            </w:r>
          </w:p>
        </w:tc>
        <w:tc>
          <w:tcPr>
            <w:tcW w:w="851" w:type="dxa"/>
          </w:tcPr>
          <w:p w14:paraId="1C929750" w14:textId="77777777" w:rsidR="00C00755" w:rsidRPr="00F96339" w:rsidRDefault="00C00755" w:rsidP="003A4718">
            <w:r w:rsidRPr="00F96339">
              <w:t>A/</w:t>
            </w:r>
          </w:p>
          <w:p w14:paraId="3EC3968E" w14:textId="77777777" w:rsidR="00C00755" w:rsidRPr="00F96339" w:rsidRDefault="00C00755" w:rsidP="003A4718">
            <w:r w:rsidRPr="00F96339">
              <w:t>EC</w:t>
            </w:r>
          </w:p>
        </w:tc>
        <w:tc>
          <w:tcPr>
            <w:tcW w:w="1417" w:type="dxa"/>
          </w:tcPr>
          <w:p w14:paraId="7073A2CB" w14:textId="77777777" w:rsidR="00C00755" w:rsidRPr="00F96339" w:rsidRDefault="00C00755" w:rsidP="003A4718">
            <w:r w:rsidRPr="00F96339">
              <w:t>2020-2023</w:t>
            </w:r>
          </w:p>
        </w:tc>
      </w:tr>
      <w:tr w:rsidR="00C00755" w:rsidRPr="00F96339" w14:paraId="5C259717" w14:textId="77777777" w:rsidTr="0016491C">
        <w:tc>
          <w:tcPr>
            <w:tcW w:w="2233" w:type="dxa"/>
          </w:tcPr>
          <w:p w14:paraId="7303CF9C" w14:textId="77777777" w:rsidR="00C00755" w:rsidRPr="00F96339" w:rsidRDefault="00C00755" w:rsidP="003A4718">
            <w:r w:rsidRPr="00F96339">
              <w:t>Klimecká, E. / Venterová, L., Staňková, I., Dostál, P., Havigerová, J. M.</w:t>
            </w:r>
          </w:p>
        </w:tc>
        <w:tc>
          <w:tcPr>
            <w:tcW w:w="4604" w:type="dxa"/>
          </w:tcPr>
          <w:p w14:paraId="744079B9" w14:textId="77777777" w:rsidR="00C00755" w:rsidRPr="00F96339" w:rsidRDefault="00C00755" w:rsidP="003A4718">
            <w:r w:rsidRPr="00F96339">
              <w:t>Nálepkování intelektově nadaných dětí ve školním prostředí (TL03000191)</w:t>
            </w:r>
          </w:p>
        </w:tc>
        <w:tc>
          <w:tcPr>
            <w:tcW w:w="851" w:type="dxa"/>
          </w:tcPr>
          <w:p w14:paraId="688A9754" w14:textId="77777777" w:rsidR="00C00755" w:rsidRPr="00F96339" w:rsidRDefault="00C00755" w:rsidP="003A4718">
            <w:r w:rsidRPr="00F96339">
              <w:t>B/</w:t>
            </w:r>
          </w:p>
          <w:p w14:paraId="27DC6BBA" w14:textId="77777777" w:rsidR="00C00755" w:rsidRPr="00F96339" w:rsidRDefault="00C00755" w:rsidP="003A4718">
            <w:r w:rsidRPr="00F96339">
              <w:t>T</w:t>
            </w:r>
            <w:r>
              <w:t>A</w:t>
            </w:r>
            <w:r w:rsidRPr="00F96339">
              <w:t>ČR</w:t>
            </w:r>
          </w:p>
        </w:tc>
        <w:tc>
          <w:tcPr>
            <w:tcW w:w="1417" w:type="dxa"/>
          </w:tcPr>
          <w:p w14:paraId="4E1D7BDC" w14:textId="77777777" w:rsidR="00C00755" w:rsidRPr="00F96339" w:rsidRDefault="00C00755" w:rsidP="003A4718">
            <w:r w:rsidRPr="00F96339">
              <w:t>2020-2023</w:t>
            </w:r>
          </w:p>
        </w:tc>
      </w:tr>
      <w:tr w:rsidR="00C00755" w:rsidRPr="00F96339" w14:paraId="3391B951" w14:textId="77777777" w:rsidTr="0016491C">
        <w:tc>
          <w:tcPr>
            <w:tcW w:w="2233" w:type="dxa"/>
          </w:tcPr>
          <w:p w14:paraId="292223F9" w14:textId="77777777" w:rsidR="00C00755" w:rsidRPr="00F96339" w:rsidRDefault="00C00755" w:rsidP="003A4718">
            <w:r w:rsidRPr="00F96339">
              <w:t>Kalenda, J. / Karger, T.; Kalenda, S.; Vaculíková, J.; Kočvarová, I.</w:t>
            </w:r>
          </w:p>
        </w:tc>
        <w:tc>
          <w:tcPr>
            <w:tcW w:w="4604" w:type="dxa"/>
          </w:tcPr>
          <w:p w14:paraId="1DCAE066" w14:textId="77777777" w:rsidR="00C00755" w:rsidRPr="00F96339" w:rsidRDefault="00C00755" w:rsidP="003A4718">
            <w:r w:rsidRPr="00F96339">
              <w:t>Bílá místa neformálního vzdělávání dospělých v České republice: Neúčastníci a jejich sociální světy (</w:t>
            </w:r>
            <w:r>
              <w:t xml:space="preserve">GA </w:t>
            </w:r>
            <w:r w:rsidRPr="00F96339">
              <w:t>19-00987S)</w:t>
            </w:r>
          </w:p>
        </w:tc>
        <w:tc>
          <w:tcPr>
            <w:tcW w:w="851" w:type="dxa"/>
          </w:tcPr>
          <w:p w14:paraId="0B0F73D6" w14:textId="77777777" w:rsidR="00C00755" w:rsidRPr="00F96339" w:rsidRDefault="00C00755" w:rsidP="003A4718">
            <w:r w:rsidRPr="00F96339">
              <w:t>B/</w:t>
            </w:r>
          </w:p>
          <w:p w14:paraId="6ADB96DB" w14:textId="77777777" w:rsidR="00C00755" w:rsidRPr="00F96339" w:rsidRDefault="00C00755" w:rsidP="003A4718">
            <w:r w:rsidRPr="00F96339">
              <w:t>GAČR</w:t>
            </w:r>
          </w:p>
        </w:tc>
        <w:tc>
          <w:tcPr>
            <w:tcW w:w="1417" w:type="dxa"/>
          </w:tcPr>
          <w:p w14:paraId="05373FA8" w14:textId="77777777" w:rsidR="00C00755" w:rsidRPr="00F96339" w:rsidRDefault="00C00755" w:rsidP="003A4718">
            <w:r w:rsidRPr="00F96339">
              <w:t>2019-2021</w:t>
            </w:r>
          </w:p>
        </w:tc>
      </w:tr>
      <w:tr w:rsidR="00C00755" w:rsidRPr="00F96339" w14:paraId="6EB8FB23" w14:textId="77777777" w:rsidTr="0016491C">
        <w:tc>
          <w:tcPr>
            <w:tcW w:w="2233" w:type="dxa"/>
          </w:tcPr>
          <w:p w14:paraId="787F357C" w14:textId="77777777" w:rsidR="00C00755" w:rsidRPr="00F96339" w:rsidRDefault="00C00755" w:rsidP="003A4718">
            <w:r w:rsidRPr="00F96339">
              <w:t>Hrbáčková, K. / Hladík, J. a kol.</w:t>
            </w:r>
          </w:p>
        </w:tc>
        <w:tc>
          <w:tcPr>
            <w:tcW w:w="4604" w:type="dxa"/>
          </w:tcPr>
          <w:p w14:paraId="4333C6D0" w14:textId="77777777" w:rsidR="00C00755" w:rsidRPr="00F96339" w:rsidRDefault="00C00755" w:rsidP="003A4718">
            <w:r w:rsidRPr="00F96339">
              <w:t>Dynamika autoregulace u sociálně vyloučených žáků (</w:t>
            </w:r>
            <w:r>
              <w:t xml:space="preserve">GA </w:t>
            </w:r>
            <w:r w:rsidRPr="00F96339">
              <w:t>17-04816S)</w:t>
            </w:r>
          </w:p>
        </w:tc>
        <w:tc>
          <w:tcPr>
            <w:tcW w:w="851" w:type="dxa"/>
          </w:tcPr>
          <w:p w14:paraId="345F01A4" w14:textId="77777777" w:rsidR="00C00755" w:rsidRPr="00F96339" w:rsidRDefault="00C00755" w:rsidP="003A4718">
            <w:r w:rsidRPr="00F96339">
              <w:t>B/</w:t>
            </w:r>
          </w:p>
          <w:p w14:paraId="3BCEAF85" w14:textId="77777777" w:rsidR="00C00755" w:rsidRPr="00F96339" w:rsidRDefault="00C00755" w:rsidP="003A4718">
            <w:r w:rsidRPr="00F96339">
              <w:t>GAČR</w:t>
            </w:r>
          </w:p>
        </w:tc>
        <w:tc>
          <w:tcPr>
            <w:tcW w:w="1417" w:type="dxa"/>
          </w:tcPr>
          <w:p w14:paraId="03304AFA" w14:textId="77777777" w:rsidR="00C00755" w:rsidRPr="00F96339" w:rsidRDefault="00C00755" w:rsidP="003A4718">
            <w:r w:rsidRPr="00F96339">
              <w:t>2017-2021</w:t>
            </w:r>
          </w:p>
        </w:tc>
      </w:tr>
      <w:tr w:rsidR="00C00755" w:rsidRPr="00F96339" w14:paraId="22B15E95" w14:textId="77777777" w:rsidTr="0016491C">
        <w:tc>
          <w:tcPr>
            <w:tcW w:w="2233" w:type="dxa"/>
          </w:tcPr>
          <w:p w14:paraId="49874EE6" w14:textId="77777777" w:rsidR="00C00755" w:rsidRPr="00F96339" w:rsidRDefault="00C00755" w:rsidP="003A4718">
            <w:r w:rsidRPr="00F96339">
              <w:t>Majerčíková, J. / Navrátilová, H., Trávníčková, P., Wiegerová, A., Gavora, P., Kolek J.</w:t>
            </w:r>
          </w:p>
        </w:tc>
        <w:tc>
          <w:tcPr>
            <w:tcW w:w="4604" w:type="dxa"/>
          </w:tcPr>
          <w:p w14:paraId="66EAAE96" w14:textId="77777777" w:rsidR="00C00755" w:rsidRPr="00F96339" w:rsidRDefault="00C00755" w:rsidP="003A4718">
            <w:r w:rsidRPr="00F96339">
              <w:t>Koncepce vzdělávání pro generaci Alfa s využitím badatelských principů učení se v mateřské škole (</w:t>
            </w:r>
            <w:r>
              <w:t xml:space="preserve">GA </w:t>
            </w:r>
            <w:r w:rsidRPr="00F96339">
              <w:t>TL02000331)</w:t>
            </w:r>
          </w:p>
        </w:tc>
        <w:tc>
          <w:tcPr>
            <w:tcW w:w="851" w:type="dxa"/>
          </w:tcPr>
          <w:p w14:paraId="543892F2" w14:textId="77777777" w:rsidR="00C00755" w:rsidRPr="00F96339" w:rsidRDefault="00C00755" w:rsidP="003A4718">
            <w:r w:rsidRPr="00F96339">
              <w:t>B/</w:t>
            </w:r>
          </w:p>
          <w:p w14:paraId="196A41AE" w14:textId="77777777" w:rsidR="00C00755" w:rsidRPr="00F96339" w:rsidRDefault="00C00755" w:rsidP="003A4718">
            <w:r w:rsidRPr="00F96339">
              <w:t>TAČR</w:t>
            </w:r>
          </w:p>
        </w:tc>
        <w:tc>
          <w:tcPr>
            <w:tcW w:w="1417" w:type="dxa"/>
          </w:tcPr>
          <w:p w14:paraId="1C667C0A" w14:textId="77777777" w:rsidR="00C00755" w:rsidRPr="00F96339" w:rsidRDefault="00C00755" w:rsidP="003A4718">
            <w:r w:rsidRPr="00F96339">
              <w:t>2019-2020</w:t>
            </w:r>
          </w:p>
        </w:tc>
      </w:tr>
      <w:tr w:rsidR="00C00755" w:rsidRPr="00F96339" w14:paraId="1A0032DB" w14:textId="77777777" w:rsidTr="0016491C">
        <w:tc>
          <w:tcPr>
            <w:tcW w:w="2233" w:type="dxa"/>
          </w:tcPr>
          <w:p w14:paraId="09863088" w14:textId="77777777" w:rsidR="00C00755" w:rsidRPr="00F96339" w:rsidRDefault="00C00755" w:rsidP="003A4718">
            <w:r w:rsidRPr="00F96339">
              <w:t>Wiegerová, A. / Majerčíková, J., Gavora, P., Lukášová, H., Pacholík, V., Navrátilová, H., et al.</w:t>
            </w:r>
          </w:p>
        </w:tc>
        <w:tc>
          <w:tcPr>
            <w:tcW w:w="4604" w:type="dxa"/>
          </w:tcPr>
          <w:p w14:paraId="7C007FEF" w14:textId="77777777" w:rsidR="00C00755" w:rsidRPr="00F96339" w:rsidRDefault="00C00755" w:rsidP="003A4718">
            <w:r w:rsidRPr="00F96339">
              <w:t>Předcházení šoku z reality u budoucích učitelů mateřských a základních škol v období profesního startu</w:t>
            </w:r>
          </w:p>
        </w:tc>
        <w:tc>
          <w:tcPr>
            <w:tcW w:w="851" w:type="dxa"/>
          </w:tcPr>
          <w:p w14:paraId="3A38EC4F" w14:textId="77777777" w:rsidR="00C00755" w:rsidRPr="00F96339" w:rsidRDefault="00C00755" w:rsidP="003A4718">
            <w:r w:rsidRPr="00F96339">
              <w:t>C/</w:t>
            </w:r>
          </w:p>
          <w:p w14:paraId="34CE6F89" w14:textId="77777777" w:rsidR="00C00755" w:rsidRPr="00F96339" w:rsidRDefault="00C00755" w:rsidP="003A4718">
            <w:r w:rsidRPr="00F96339">
              <w:t>MŠMT</w:t>
            </w:r>
          </w:p>
        </w:tc>
        <w:tc>
          <w:tcPr>
            <w:tcW w:w="1417" w:type="dxa"/>
          </w:tcPr>
          <w:p w14:paraId="6E99B6A1" w14:textId="77777777" w:rsidR="00C00755" w:rsidRPr="00F96339" w:rsidRDefault="00C00755" w:rsidP="003A4718">
            <w:r w:rsidRPr="00F96339">
              <w:t>2017-2020</w:t>
            </w:r>
          </w:p>
        </w:tc>
      </w:tr>
      <w:tr w:rsidR="00C00755" w:rsidRPr="00F96339" w14:paraId="5855A208" w14:textId="77777777" w:rsidTr="0016491C">
        <w:tc>
          <w:tcPr>
            <w:tcW w:w="2233" w:type="dxa"/>
          </w:tcPr>
          <w:p w14:paraId="14ABB27C" w14:textId="77777777" w:rsidR="00C00755" w:rsidRPr="00F96339" w:rsidRDefault="00C00755" w:rsidP="003A4718">
            <w:r w:rsidRPr="00F96339">
              <w:t>Hrbáčková, K. / Chráska, M., Kaňková, M., Martincová, J., Suchánková, E., Včelařová, H., Zgarbová, P.</w:t>
            </w:r>
          </w:p>
        </w:tc>
        <w:tc>
          <w:tcPr>
            <w:tcW w:w="4604" w:type="dxa"/>
          </w:tcPr>
          <w:p w14:paraId="19EAF7FF" w14:textId="77777777" w:rsidR="00C00755" w:rsidRPr="00F96339" w:rsidRDefault="00C00755" w:rsidP="003A4718">
            <w:r w:rsidRPr="00F96339">
              <w:t>Metakognice u dětí předškolního věku (</w:t>
            </w:r>
            <w:r>
              <w:t xml:space="preserve">GA </w:t>
            </w:r>
            <w:r w:rsidRPr="00F96339">
              <w:t>14-12113S)</w:t>
            </w:r>
          </w:p>
        </w:tc>
        <w:tc>
          <w:tcPr>
            <w:tcW w:w="851" w:type="dxa"/>
          </w:tcPr>
          <w:p w14:paraId="6638A6E9" w14:textId="77777777" w:rsidR="00C00755" w:rsidRPr="00F96339" w:rsidRDefault="00C00755" w:rsidP="003A4718">
            <w:r w:rsidRPr="00F96339">
              <w:t>B/</w:t>
            </w:r>
          </w:p>
          <w:p w14:paraId="2668181B" w14:textId="77777777" w:rsidR="00C00755" w:rsidRPr="00F96339" w:rsidRDefault="00C00755" w:rsidP="003A4718">
            <w:r w:rsidRPr="00F96339">
              <w:t>GAČR</w:t>
            </w:r>
          </w:p>
        </w:tc>
        <w:tc>
          <w:tcPr>
            <w:tcW w:w="1417" w:type="dxa"/>
          </w:tcPr>
          <w:p w14:paraId="02718706" w14:textId="77777777" w:rsidR="00C00755" w:rsidRPr="00F96339" w:rsidRDefault="00C00755" w:rsidP="003A4718">
            <w:r w:rsidRPr="00F96339">
              <w:t>2014-2016</w:t>
            </w:r>
          </w:p>
        </w:tc>
      </w:tr>
      <w:tr w:rsidR="00C00755" w:rsidRPr="00F96339" w14:paraId="6C4C9D86" w14:textId="77777777" w:rsidTr="0016491C">
        <w:tc>
          <w:tcPr>
            <w:tcW w:w="2233" w:type="dxa"/>
          </w:tcPr>
          <w:p w14:paraId="6835F73B" w14:textId="77777777" w:rsidR="00C00755" w:rsidRPr="00F96339" w:rsidRDefault="00C00755" w:rsidP="003A4718">
            <w:r w:rsidRPr="00F96339">
              <w:t>Kalenda, S.</w:t>
            </w:r>
          </w:p>
        </w:tc>
        <w:tc>
          <w:tcPr>
            <w:tcW w:w="4604" w:type="dxa"/>
          </w:tcPr>
          <w:p w14:paraId="795A799B" w14:textId="77777777" w:rsidR="00C00755" w:rsidRPr="00F96339" w:rsidRDefault="00C00755" w:rsidP="003A4718">
            <w:r w:rsidRPr="00F96339">
              <w:t>Porozumění procesu autoregulace u dětí a mládeže v institucionální péči (GA13-04121S)</w:t>
            </w:r>
          </w:p>
        </w:tc>
        <w:tc>
          <w:tcPr>
            <w:tcW w:w="851" w:type="dxa"/>
          </w:tcPr>
          <w:p w14:paraId="1EF83415" w14:textId="77777777" w:rsidR="00C00755" w:rsidRPr="00F96339" w:rsidRDefault="00C00755" w:rsidP="003A4718">
            <w:r w:rsidRPr="00F96339">
              <w:t>B/</w:t>
            </w:r>
          </w:p>
          <w:p w14:paraId="32F2DE60" w14:textId="77777777" w:rsidR="00C00755" w:rsidRPr="00F96339" w:rsidRDefault="00C00755" w:rsidP="003A4718">
            <w:r w:rsidRPr="00F96339">
              <w:t>GA ČR</w:t>
            </w:r>
          </w:p>
        </w:tc>
        <w:tc>
          <w:tcPr>
            <w:tcW w:w="1417" w:type="dxa"/>
          </w:tcPr>
          <w:p w14:paraId="2A49CD10" w14:textId="77777777" w:rsidR="00C00755" w:rsidRPr="00F96339" w:rsidRDefault="00C00755" w:rsidP="003A4718">
            <w:r w:rsidRPr="00F96339">
              <w:t>2013-2015</w:t>
            </w:r>
          </w:p>
        </w:tc>
      </w:tr>
      <w:tr w:rsidR="00C00755" w:rsidRPr="00F96339" w14:paraId="0CC408A5" w14:textId="77777777" w:rsidTr="0016491C">
        <w:tc>
          <w:tcPr>
            <w:tcW w:w="2233" w:type="dxa"/>
          </w:tcPr>
          <w:p w14:paraId="52441F28" w14:textId="77777777" w:rsidR="00C00755" w:rsidRPr="00F96339" w:rsidRDefault="00C00755" w:rsidP="003A4718">
            <w:r w:rsidRPr="00F96339">
              <w:t>Hladík, J.</w:t>
            </w:r>
          </w:p>
        </w:tc>
        <w:tc>
          <w:tcPr>
            <w:tcW w:w="4604" w:type="dxa"/>
          </w:tcPr>
          <w:p w14:paraId="1A6C1694" w14:textId="77777777" w:rsidR="00C00755" w:rsidRPr="00F96339" w:rsidRDefault="00C00755" w:rsidP="003A4718">
            <w:pPr>
              <w:rPr>
                <w:highlight w:val="yellow"/>
              </w:rPr>
            </w:pPr>
            <w:r w:rsidRPr="00F96339">
              <w:t>Determinanty rozvoje multikulturní kompetence studentů pomáhajících profesí (GPP407/12/P196)</w:t>
            </w:r>
          </w:p>
        </w:tc>
        <w:tc>
          <w:tcPr>
            <w:tcW w:w="851" w:type="dxa"/>
          </w:tcPr>
          <w:p w14:paraId="3FAAE576" w14:textId="77777777" w:rsidR="00C00755" w:rsidRPr="00F96339" w:rsidRDefault="00C00755" w:rsidP="003A4718">
            <w:r w:rsidRPr="00F96339">
              <w:t>B/</w:t>
            </w:r>
          </w:p>
          <w:p w14:paraId="1A31B477" w14:textId="77777777" w:rsidR="00C00755" w:rsidRPr="00F96339" w:rsidRDefault="00C00755" w:rsidP="003A4718">
            <w:r w:rsidRPr="00F96339">
              <w:t>GAČR</w:t>
            </w:r>
          </w:p>
        </w:tc>
        <w:tc>
          <w:tcPr>
            <w:tcW w:w="1417" w:type="dxa"/>
          </w:tcPr>
          <w:p w14:paraId="7FE4EF7A" w14:textId="77777777" w:rsidR="00C00755" w:rsidRPr="00F96339" w:rsidRDefault="00C00755" w:rsidP="003A4718">
            <w:r w:rsidRPr="00F96339">
              <w:t>2012-2014</w:t>
            </w:r>
          </w:p>
        </w:tc>
      </w:tr>
    </w:tbl>
    <w:p w14:paraId="578C5604" w14:textId="77777777" w:rsidR="00C00755" w:rsidRDefault="00C00755" w:rsidP="00C00755">
      <w:pPr>
        <w:autoSpaceDE w:val="0"/>
        <w:autoSpaceDN w:val="0"/>
        <w:adjustRightInd w:val="0"/>
        <w:rPr>
          <w:rFonts w:ascii="Calibri" w:hAnsi="Calibri" w:cs="Calibri"/>
          <w:color w:val="FF0000"/>
        </w:rPr>
      </w:pPr>
    </w:p>
    <w:p w14:paraId="3DCCBA82" w14:textId="77777777" w:rsidR="00C00755" w:rsidRPr="00C14CBD" w:rsidRDefault="00C00755" w:rsidP="0016491C">
      <w:pPr>
        <w:autoSpaceDE w:val="0"/>
        <w:autoSpaceDN w:val="0"/>
        <w:adjustRightInd w:val="0"/>
        <w:jc w:val="both"/>
      </w:pPr>
      <w:r w:rsidRPr="00C14CBD">
        <w:t xml:space="preserve">Od roku 17 došlo na Fakultě humanitních studií k významnému nárůstu objemu publikačních výstupů v kategorii Jimp a Jsc, k čemuž přispěly také aktivity fakulty v oblasti podpory tvůrčí činnosti akademických pracovníků. Fakulta klade důraz na podporu kvalitních publikačních výstupů vytvářených ve spolupráci se zahraničními výzkumnými spolupracovníky. Akademičtí pracovníci jsou taktéž podporováni v aktivní účasti na kvalitních tuzemských a zahraničních konferencích. </w:t>
      </w:r>
    </w:p>
    <w:p w14:paraId="721BEC02" w14:textId="77777777" w:rsidR="00C00755" w:rsidRPr="00C14CBD" w:rsidRDefault="00C00755" w:rsidP="0016491C">
      <w:pPr>
        <w:autoSpaceDE w:val="0"/>
        <w:autoSpaceDN w:val="0"/>
        <w:adjustRightInd w:val="0"/>
        <w:jc w:val="both"/>
      </w:pPr>
    </w:p>
    <w:p w14:paraId="343A0050" w14:textId="77777777" w:rsidR="00C00755" w:rsidRPr="0016491C" w:rsidRDefault="00C00755" w:rsidP="0016491C">
      <w:pPr>
        <w:autoSpaceDE w:val="0"/>
        <w:autoSpaceDN w:val="0"/>
        <w:adjustRightInd w:val="0"/>
        <w:jc w:val="both"/>
      </w:pPr>
      <w:r w:rsidRPr="0016491C">
        <w:t>Fakulta organizuje také vědecké konference v oblasti pedagogiky. Mezi nejvýznamnější z nich patřily:</w:t>
      </w:r>
    </w:p>
    <w:p w14:paraId="302AD302" w14:textId="3E727BA0" w:rsidR="00C00755" w:rsidRPr="0016491C" w:rsidRDefault="00C00755" w:rsidP="00630AC5">
      <w:pPr>
        <w:pStyle w:val="Default"/>
        <w:numPr>
          <w:ilvl w:val="0"/>
          <w:numId w:val="110"/>
        </w:numPr>
        <w:jc w:val="both"/>
        <w:rPr>
          <w:bCs/>
          <w:color w:val="auto"/>
          <w:sz w:val="20"/>
          <w:szCs w:val="20"/>
        </w:rPr>
      </w:pPr>
      <w:r w:rsidRPr="0016491C">
        <w:rPr>
          <w:bCs/>
          <w:color w:val="auto"/>
          <w:sz w:val="20"/>
          <w:szCs w:val="20"/>
        </w:rPr>
        <w:t>11. – 12. 4. 2019 konference ČPDS: Vysokoškolský učitel</w:t>
      </w:r>
      <w:r w:rsidR="005A6505">
        <w:rPr>
          <w:bCs/>
          <w:color w:val="auto"/>
          <w:sz w:val="20"/>
          <w:szCs w:val="20"/>
        </w:rPr>
        <w:t xml:space="preserve"> </w:t>
      </w:r>
      <w:r w:rsidRPr="0016491C">
        <w:rPr>
          <w:bCs/>
          <w:color w:val="auto"/>
          <w:sz w:val="20"/>
          <w:szCs w:val="20"/>
        </w:rPr>
        <w:t>- vzdělávání, praktiky, pozice.</w:t>
      </w:r>
    </w:p>
    <w:p w14:paraId="75EDB450" w14:textId="77777777" w:rsidR="00C00755" w:rsidRPr="0016491C" w:rsidRDefault="00C00755" w:rsidP="00630AC5">
      <w:pPr>
        <w:pStyle w:val="Default"/>
        <w:numPr>
          <w:ilvl w:val="0"/>
          <w:numId w:val="110"/>
        </w:numPr>
        <w:jc w:val="both"/>
        <w:rPr>
          <w:bCs/>
          <w:color w:val="auto"/>
          <w:sz w:val="20"/>
          <w:szCs w:val="20"/>
        </w:rPr>
      </w:pPr>
      <w:r w:rsidRPr="0016491C">
        <w:rPr>
          <w:bCs/>
          <w:color w:val="auto"/>
          <w:sz w:val="20"/>
          <w:szCs w:val="20"/>
        </w:rPr>
        <w:t>28. 11. 2019 Studentská vědecká konference Interní grantové agentury FHS UTB ve Zlíně.</w:t>
      </w:r>
    </w:p>
    <w:p w14:paraId="3B2B50EE" w14:textId="77777777" w:rsidR="00C00755" w:rsidRPr="0016491C" w:rsidRDefault="00C00755" w:rsidP="00630AC5">
      <w:pPr>
        <w:pStyle w:val="Default"/>
        <w:numPr>
          <w:ilvl w:val="0"/>
          <w:numId w:val="110"/>
        </w:numPr>
        <w:jc w:val="both"/>
        <w:rPr>
          <w:bCs/>
          <w:color w:val="auto"/>
          <w:sz w:val="20"/>
          <w:szCs w:val="20"/>
        </w:rPr>
      </w:pPr>
      <w:r w:rsidRPr="0016491C">
        <w:rPr>
          <w:bCs/>
          <w:color w:val="auto"/>
          <w:sz w:val="20"/>
          <w:szCs w:val="20"/>
        </w:rPr>
        <w:t>12. – 14. 9. 2018 konference ČAPV: Transdisciplinarita v pedagogických vědách.</w:t>
      </w:r>
    </w:p>
    <w:p w14:paraId="07CC9BA6" w14:textId="77777777" w:rsidR="00C00755" w:rsidRPr="0016491C" w:rsidRDefault="00C00755" w:rsidP="00630AC5">
      <w:pPr>
        <w:pStyle w:val="Default"/>
        <w:numPr>
          <w:ilvl w:val="0"/>
          <w:numId w:val="110"/>
        </w:numPr>
        <w:jc w:val="both"/>
        <w:rPr>
          <w:bCs/>
          <w:color w:val="auto"/>
          <w:sz w:val="20"/>
          <w:szCs w:val="20"/>
        </w:rPr>
      </w:pPr>
      <w:r w:rsidRPr="0016491C">
        <w:rPr>
          <w:bCs/>
          <w:color w:val="auto"/>
          <w:sz w:val="20"/>
          <w:szCs w:val="20"/>
        </w:rPr>
        <w:t>25. 10. 2017 Fórum mladých výzkumníků V. (Studentská vědecká konference).</w:t>
      </w:r>
    </w:p>
    <w:p w14:paraId="4F7BD2F8" w14:textId="77777777" w:rsidR="00C00755" w:rsidRPr="0016491C" w:rsidRDefault="00C00755" w:rsidP="00630AC5">
      <w:pPr>
        <w:pStyle w:val="Default"/>
        <w:numPr>
          <w:ilvl w:val="0"/>
          <w:numId w:val="110"/>
        </w:numPr>
        <w:jc w:val="both"/>
        <w:rPr>
          <w:bCs/>
          <w:color w:val="auto"/>
          <w:sz w:val="20"/>
          <w:szCs w:val="20"/>
        </w:rPr>
      </w:pPr>
      <w:r w:rsidRPr="0016491C">
        <w:rPr>
          <w:bCs/>
          <w:color w:val="auto"/>
          <w:sz w:val="20"/>
          <w:szCs w:val="20"/>
        </w:rPr>
        <w:t>19. 10. 2016 Fórum mladých výzkumníků IV. (Studentská vědecká konference).</w:t>
      </w:r>
    </w:p>
    <w:p w14:paraId="5C595F9D" w14:textId="77777777" w:rsidR="00C00755" w:rsidRPr="0016491C" w:rsidRDefault="00C00755" w:rsidP="00630AC5">
      <w:pPr>
        <w:pStyle w:val="Default"/>
        <w:numPr>
          <w:ilvl w:val="0"/>
          <w:numId w:val="110"/>
        </w:numPr>
        <w:jc w:val="both"/>
        <w:rPr>
          <w:bCs/>
          <w:color w:val="auto"/>
          <w:sz w:val="20"/>
          <w:szCs w:val="20"/>
        </w:rPr>
      </w:pPr>
      <w:r w:rsidRPr="0016491C">
        <w:rPr>
          <w:bCs/>
          <w:color w:val="auto"/>
          <w:sz w:val="20"/>
          <w:szCs w:val="20"/>
        </w:rPr>
        <w:t>26. - 27. 3. 2015 Nové výzvy pro předškolní pedagogiku (odborná konference s mezinárodní účastí, vystoupení ministryně školství, mládeže a tělovýchovy Kateřiny Valachové).</w:t>
      </w:r>
    </w:p>
    <w:p w14:paraId="6BB5FCF9" w14:textId="77777777" w:rsidR="00C00755" w:rsidRPr="0016491C" w:rsidRDefault="00C00755" w:rsidP="00630AC5">
      <w:pPr>
        <w:pStyle w:val="Default"/>
        <w:numPr>
          <w:ilvl w:val="0"/>
          <w:numId w:val="110"/>
        </w:numPr>
        <w:jc w:val="both"/>
        <w:rPr>
          <w:bCs/>
          <w:color w:val="auto"/>
          <w:sz w:val="20"/>
          <w:szCs w:val="20"/>
        </w:rPr>
      </w:pPr>
      <w:r w:rsidRPr="0016491C">
        <w:rPr>
          <w:bCs/>
          <w:color w:val="auto"/>
          <w:sz w:val="20"/>
          <w:szCs w:val="20"/>
        </w:rPr>
        <w:t>5. 11. 2015 Fórum mladých výzkumníků III. (Studentská vědecká konference).</w:t>
      </w:r>
    </w:p>
    <w:p w14:paraId="3FB6CEB9" w14:textId="77777777" w:rsidR="00C00755" w:rsidRPr="0016491C" w:rsidRDefault="00C00755" w:rsidP="00630AC5">
      <w:pPr>
        <w:pStyle w:val="Default"/>
        <w:numPr>
          <w:ilvl w:val="0"/>
          <w:numId w:val="110"/>
        </w:numPr>
        <w:jc w:val="both"/>
        <w:rPr>
          <w:bCs/>
          <w:color w:val="auto"/>
          <w:sz w:val="20"/>
          <w:szCs w:val="20"/>
        </w:rPr>
      </w:pPr>
      <w:r w:rsidRPr="0016491C">
        <w:rPr>
          <w:bCs/>
          <w:color w:val="auto"/>
          <w:sz w:val="20"/>
          <w:szCs w:val="20"/>
        </w:rPr>
        <w:t>6. -7. 12. 2012 Mezinárodní konference Študentské fórum XIII. s názvem Metodologické otázky tvorby študentských a doktorandských výskumných projektov ve spolupráci s Občianským združením Výchova – Veda – Vzdelávanie – Výskum, Velké Bílovice.</w:t>
      </w:r>
    </w:p>
    <w:p w14:paraId="63256932" w14:textId="77777777" w:rsidR="00C00755" w:rsidRPr="0016491C" w:rsidRDefault="00C00755" w:rsidP="00C00755">
      <w:pPr>
        <w:autoSpaceDE w:val="0"/>
        <w:autoSpaceDN w:val="0"/>
        <w:adjustRightInd w:val="0"/>
      </w:pPr>
    </w:p>
    <w:p w14:paraId="2D4182C6" w14:textId="77777777" w:rsidR="00C00755" w:rsidRPr="0016491C" w:rsidRDefault="00C00755" w:rsidP="00C00755">
      <w:pPr>
        <w:pStyle w:val="Normlnweb"/>
        <w:spacing w:before="0" w:beforeAutospacing="0" w:after="120" w:afterAutospacing="0"/>
        <w:jc w:val="both"/>
        <w:rPr>
          <w:sz w:val="20"/>
          <w:szCs w:val="20"/>
        </w:rPr>
      </w:pPr>
      <w:r w:rsidRPr="0016491C">
        <w:rPr>
          <w:sz w:val="20"/>
          <w:szCs w:val="20"/>
        </w:rPr>
        <w:t xml:space="preserve">Fakulta </w:t>
      </w:r>
      <w:r w:rsidRPr="0016491C">
        <w:rPr>
          <w:bCs/>
          <w:sz w:val="20"/>
          <w:szCs w:val="20"/>
        </w:rPr>
        <w:t xml:space="preserve">rovněž od roku 2013 vydává </w:t>
      </w:r>
      <w:r w:rsidRPr="0016491C">
        <w:rPr>
          <w:b/>
          <w:bCs/>
          <w:sz w:val="20"/>
          <w:szCs w:val="20"/>
        </w:rPr>
        <w:t>časopis Sociální pedagogika / Social Education</w:t>
      </w:r>
      <w:r w:rsidRPr="0016491C">
        <w:rPr>
          <w:bCs/>
          <w:sz w:val="20"/>
          <w:szCs w:val="20"/>
        </w:rPr>
        <w:t xml:space="preserve"> (SocEd). Jedná se o recenzovaný odborný časopis typu peer-reviewed, který je publikován za účelem podpory výměny informací mezi odborníky v oblasti sociální pedagogiky.  </w:t>
      </w:r>
      <w:r w:rsidRPr="0016491C">
        <w:rPr>
          <w:sz w:val="20"/>
          <w:szCs w:val="20"/>
        </w:rPr>
        <w:t xml:space="preserve">Časopis je platformou pro rozvoj sociální pedagogiky jako vědní </w:t>
      </w:r>
      <w:r w:rsidRPr="0016491C">
        <w:rPr>
          <w:sz w:val="20"/>
          <w:szCs w:val="20"/>
        </w:rPr>
        <w:lastRenderedPageBreak/>
        <w:t>disciplíny. Uveřejňuje teoretické a empirické studie o probíhajících a ukončených výzkumech, recenze knih a informace o vědeckých aktivitách z oblasti sociální pedagogiky.</w:t>
      </w:r>
    </w:p>
    <w:p w14:paraId="4542B714" w14:textId="77777777" w:rsidR="00C00755" w:rsidRPr="0016491C" w:rsidRDefault="00C00755" w:rsidP="00C00755">
      <w:pPr>
        <w:spacing w:after="120"/>
        <w:jc w:val="both"/>
      </w:pPr>
      <w:r w:rsidRPr="0016491C">
        <w:t>Časopis pojímá sociální pedagogiku v širokém rámci jako oblast zkoumající sociální aspekty výchovy a rozvoje dětí, mládeže a dospělých. Sociální pedagogika je interdisciplinární věda, která spolupracuje se širokým spektrem dalších disciplín. Pokud jde o studie, časopis je otevřen různým teoretickým koncepcím a metodologickým preferencím (kvantitativní, kvalitativní, smíšený design), pokud přinášejí nové výsledky a zajímavé pohledy.</w:t>
      </w:r>
    </w:p>
    <w:p w14:paraId="2B76493E" w14:textId="77777777" w:rsidR="00C00755" w:rsidRPr="00C14CBD" w:rsidRDefault="00C00755" w:rsidP="00C00755">
      <w:pPr>
        <w:spacing w:after="120"/>
        <w:jc w:val="both"/>
      </w:pPr>
      <w:r w:rsidRPr="0016491C">
        <w:t>Časopis je umístěný na Seznamu recenzovaných neimpaktovaných periodik vydávaných v ČR a dále je zařazený v následujících databázích: ERIH PLUS, Educational Research Abstracts Online ERA (Taylor &amp; Francis), EBSCO Education Source, CEJSH, ProQuest Education Journals, ProQuest Social Science Journals, Ulrich’s Periodicals Directory, Google Scholar, SSRN, DOAJ, ROAD, SHERPA/RoMEO, EuroPub, The Keepers Registry, ResearchGate, Academia.edu, Academic Resource Index, CEEOL, OAJI, ICI Index Copernicus International a v SIS databázi. Střednědobým cílem je indexování časopisu v databázi Scopus a Thomson Reuters Emerging Sources Citation Index (ESCI). Časopis poskytuje DOI, Similarity Check a CrossMark (CrossRef) k recenzovaným textům.</w:t>
      </w:r>
    </w:p>
    <w:p w14:paraId="73E4943B" w14:textId="77777777" w:rsidR="00C00755" w:rsidRDefault="00C00755" w:rsidP="00C00755">
      <w:pPr>
        <w:autoSpaceDE w:val="0"/>
        <w:autoSpaceDN w:val="0"/>
        <w:adjustRightInd w:val="0"/>
        <w:rPr>
          <w:rFonts w:ascii="Calibri" w:hAnsi="Calibri" w:cs="Calibri"/>
          <w:b/>
          <w:bCs/>
          <w:color w:val="000000"/>
          <w:sz w:val="23"/>
          <w:szCs w:val="23"/>
        </w:rPr>
      </w:pPr>
    </w:p>
    <w:p w14:paraId="23178AEE" w14:textId="77777777" w:rsidR="00C00755" w:rsidRPr="00C14CBD" w:rsidRDefault="00C00755" w:rsidP="0016491C">
      <w:pPr>
        <w:spacing w:after="120"/>
        <w:jc w:val="center"/>
        <w:rPr>
          <w:b/>
          <w:sz w:val="28"/>
          <w:szCs w:val="28"/>
        </w:rPr>
      </w:pPr>
      <w:r w:rsidRPr="00C14CBD">
        <w:rPr>
          <w:b/>
          <w:bCs/>
          <w:color w:val="000000"/>
          <w:sz w:val="28"/>
          <w:szCs w:val="28"/>
        </w:rPr>
        <w:t>Mezinárodní rozměr</w:t>
      </w:r>
    </w:p>
    <w:p w14:paraId="59398ABA" w14:textId="77777777" w:rsidR="00C00755" w:rsidRPr="00104F30" w:rsidRDefault="00C00755" w:rsidP="0016491C">
      <w:pPr>
        <w:pStyle w:val="Nadpis3"/>
        <w:numPr>
          <w:ilvl w:val="0"/>
          <w:numId w:val="0"/>
        </w:numPr>
        <w:spacing w:before="0" w:after="120" w:line="240" w:lineRule="auto"/>
        <w:jc w:val="center"/>
        <w:rPr>
          <w:rFonts w:ascii="Times New Roman" w:hAnsi="Times New Roman" w:cs="Times New Roman"/>
        </w:rPr>
      </w:pPr>
      <w:bookmarkStart w:id="264" w:name="_Toc118202767"/>
      <w:r w:rsidRPr="00104F30">
        <w:rPr>
          <w:rFonts w:ascii="Times New Roman" w:hAnsi="Times New Roman" w:cs="Times New Roman"/>
          <w:b/>
          <w:sz w:val="22"/>
          <w:szCs w:val="22"/>
        </w:rPr>
        <w:t>Mezinárodní rozměr studijního programu</w:t>
      </w:r>
      <w:bookmarkEnd w:id="264"/>
    </w:p>
    <w:p w14:paraId="0F8BD93D" w14:textId="77777777" w:rsidR="00C00755" w:rsidRPr="00356C94" w:rsidRDefault="00C00755" w:rsidP="0016491C">
      <w:pPr>
        <w:spacing w:after="120"/>
        <w:jc w:val="center"/>
        <w:rPr>
          <w:color w:val="002060"/>
        </w:rPr>
      </w:pPr>
      <w:r w:rsidRPr="00356C94">
        <w:rPr>
          <w:color w:val="002060"/>
        </w:rPr>
        <w:t>Standard 2.3</w:t>
      </w:r>
    </w:p>
    <w:p w14:paraId="0319C092" w14:textId="77777777" w:rsidR="00C00755" w:rsidRPr="00C14CBD" w:rsidRDefault="00C00755" w:rsidP="00C00755">
      <w:pPr>
        <w:tabs>
          <w:tab w:val="left" w:pos="2835"/>
        </w:tabs>
        <w:spacing w:before="120" w:after="120"/>
        <w:jc w:val="both"/>
      </w:pPr>
      <w:r w:rsidRPr="00C14CBD">
        <w:t xml:space="preserve">Studenti doktorského programu mohou navštěvovat zahraniční univerzity a tím rozvíjet spolupráci ve svém tématu. Rovina mezinárodního rozměru je v obsahové části samotného programu, protože v průběhu studia je kladen důraz i na zkvalitnění úrovně anglického jazyka a schopnost psát vědecké články a prezentovat výsledky výzkumu v anglickém jazyce. V rámci doktorského studijního programu Pedagogika je povinností každého studenta vyjet na minimálně 1 měsíční studijní pobyt na zahraniční vědecko-výzkumnou instituci. Více informací o mezinárodních vztazích na FHS je možno nalézt na webových stránkách FHS v sekci </w:t>
      </w:r>
      <w:r w:rsidRPr="00C14CBD">
        <w:rPr>
          <w:i/>
          <w:iCs/>
        </w:rPr>
        <w:t>Mezinárodní vztahy.</w:t>
      </w:r>
      <w:r>
        <w:rPr>
          <w:rStyle w:val="Znakapoznpodarou"/>
          <w:i/>
          <w:iCs/>
        </w:rPr>
        <w:footnoteReference w:id="41"/>
      </w:r>
    </w:p>
    <w:p w14:paraId="0DFD587D" w14:textId="77777777" w:rsidR="00C00755" w:rsidRDefault="00C00755" w:rsidP="00C00755">
      <w:pPr>
        <w:rPr>
          <w:color w:val="00B050"/>
        </w:rPr>
      </w:pPr>
    </w:p>
    <w:p w14:paraId="4B3876C6" w14:textId="77777777" w:rsidR="00C00755" w:rsidRPr="00C14CBD" w:rsidRDefault="00C00755" w:rsidP="0016491C">
      <w:pPr>
        <w:spacing w:after="120"/>
        <w:jc w:val="center"/>
        <w:rPr>
          <w:b/>
          <w:sz w:val="28"/>
          <w:szCs w:val="28"/>
        </w:rPr>
      </w:pPr>
      <w:r w:rsidRPr="00C14CBD">
        <w:rPr>
          <w:b/>
          <w:sz w:val="28"/>
          <w:szCs w:val="28"/>
        </w:rPr>
        <w:t>Profil absolventa a obsah studia</w:t>
      </w:r>
    </w:p>
    <w:p w14:paraId="50315FB9" w14:textId="77777777" w:rsidR="00C00755" w:rsidRPr="00104F30" w:rsidRDefault="00C00755" w:rsidP="0016491C">
      <w:pPr>
        <w:pStyle w:val="Nadpis3"/>
        <w:numPr>
          <w:ilvl w:val="0"/>
          <w:numId w:val="0"/>
        </w:numPr>
        <w:spacing w:after="120" w:line="240" w:lineRule="auto"/>
        <w:jc w:val="center"/>
        <w:rPr>
          <w:rFonts w:ascii="Times New Roman" w:hAnsi="Times New Roman" w:cs="Times New Roman"/>
          <w:b/>
          <w:sz w:val="22"/>
          <w:szCs w:val="22"/>
        </w:rPr>
      </w:pPr>
      <w:bookmarkStart w:id="265" w:name="_Toc118202768"/>
      <w:r w:rsidRPr="00104F30">
        <w:rPr>
          <w:rFonts w:ascii="Times New Roman" w:hAnsi="Times New Roman" w:cs="Times New Roman"/>
          <w:b/>
          <w:sz w:val="22"/>
          <w:szCs w:val="22"/>
        </w:rPr>
        <w:t>Soulad získaných odborných znalostí, dovedností a způsobilostí s typem a profilem studijního programu</w:t>
      </w:r>
      <w:bookmarkEnd w:id="265"/>
    </w:p>
    <w:p w14:paraId="1132153A" w14:textId="77777777" w:rsidR="00C00755" w:rsidRPr="0016491C" w:rsidRDefault="00C00755" w:rsidP="0016491C">
      <w:pPr>
        <w:tabs>
          <w:tab w:val="left" w:pos="2835"/>
        </w:tabs>
        <w:spacing w:before="120" w:after="120"/>
        <w:jc w:val="center"/>
        <w:rPr>
          <w:color w:val="002060"/>
        </w:rPr>
      </w:pPr>
      <w:r w:rsidRPr="0016491C">
        <w:rPr>
          <w:color w:val="002060"/>
        </w:rPr>
        <w:t>Standard 2.4</w:t>
      </w:r>
    </w:p>
    <w:p w14:paraId="4964FD74" w14:textId="77777777" w:rsidR="00C00755" w:rsidRPr="0016491C" w:rsidRDefault="00C00755" w:rsidP="00C00755">
      <w:pPr>
        <w:pStyle w:val="Default"/>
        <w:spacing w:after="120"/>
        <w:jc w:val="both"/>
        <w:rPr>
          <w:color w:val="auto"/>
          <w:sz w:val="20"/>
          <w:szCs w:val="20"/>
        </w:rPr>
      </w:pPr>
      <w:r w:rsidRPr="0016491C">
        <w:rPr>
          <w:color w:val="auto"/>
          <w:sz w:val="20"/>
          <w:szCs w:val="20"/>
        </w:rPr>
        <w:t xml:space="preserve">Absolvent doktorského studijního programu Pedagogika má klíčové znalosti a dovednosti nezbytné k základnímu i aplikovanému výzkumu a k pokročilé analytické a organizační činnosti, a to z oblasti teorie pedagogiky a metodologie výzkumu. Zároveň s tím si dle zaměření své dizertační práce prohloubí znalosti současných trendů v oblastech pedagogického výzkumu, pedagogiky volného času, školní pedagogiky, psychologické diagnostice, sociologických perspektivách ve vzdělávání, případně v dalších volitelných předmětech. Díky tomu absolvent umí identifikovat klíčové vývojové trendy v uvedených oblastech a zároveň v nich řešit vědecko-výzkumné, metodické a koncepční aktivity, které odpovídají požadavkům základního nebo aplikovaného výzkumu či praxi vzdělávacích institucí. </w:t>
      </w:r>
    </w:p>
    <w:p w14:paraId="425C2B80" w14:textId="77777777" w:rsidR="00C00755" w:rsidRPr="0016491C" w:rsidRDefault="00C00755" w:rsidP="00C00755">
      <w:pPr>
        <w:pStyle w:val="Default"/>
        <w:spacing w:after="120"/>
        <w:jc w:val="both"/>
        <w:rPr>
          <w:color w:val="auto"/>
          <w:sz w:val="20"/>
          <w:szCs w:val="20"/>
        </w:rPr>
      </w:pPr>
      <w:r w:rsidRPr="0016491C">
        <w:rPr>
          <w:color w:val="auto"/>
          <w:sz w:val="20"/>
          <w:szCs w:val="20"/>
        </w:rPr>
        <w:t xml:space="preserve">S ohledem na typ uvedeného studijního programu student umí v odpovídající šíři a míře identifikovat, třídit a interpretovat data o jevech spadajících do akčního pole pedagogiky, včetně jejich explicitních a implicitních předpokladů. K tomu používá adekvátní teoretické koncepty, kvantitativní a kvalitativní datové analýzy a zároveň je schopen využívat aktuální informační technologie a software. </w:t>
      </w:r>
    </w:p>
    <w:p w14:paraId="64FD979A" w14:textId="77777777" w:rsidR="00C00755" w:rsidRPr="00485AC7" w:rsidRDefault="00C00755" w:rsidP="00C00755">
      <w:pPr>
        <w:spacing w:after="120"/>
        <w:jc w:val="both"/>
      </w:pPr>
      <w:r w:rsidRPr="00485AC7">
        <w:t>Absolvent je způsobilý působit na pozicích: vědeckého pracovníka v základním či aplikovaném výzkumu na univerzitách nebo výzkumných institucích, vysoce kvalifikovaných pozicích analytiků, poradců a specialistů ve vzdělávacích organizacích v privátním sektoru, ve státních a veřejnoprávních institucích</w:t>
      </w:r>
      <w:r w:rsidRPr="00485AC7">
        <w:rPr>
          <w:i/>
          <w:iCs/>
        </w:rPr>
        <w:t xml:space="preserve">, </w:t>
      </w:r>
      <w:r w:rsidRPr="00485AC7">
        <w:t>např. na pozicích vedoucí analytického útvaru, metodiky vzdělávání nebo konzultanta pro oblast vzdělávání aj.</w:t>
      </w:r>
    </w:p>
    <w:p w14:paraId="6FADE16F" w14:textId="77777777" w:rsidR="00C00755" w:rsidRPr="0016491C" w:rsidRDefault="00C00755" w:rsidP="00C00755">
      <w:pPr>
        <w:rPr>
          <w:b/>
        </w:rPr>
      </w:pPr>
    </w:p>
    <w:p w14:paraId="7CAE4E24" w14:textId="77777777" w:rsidR="00C00755" w:rsidRPr="0016491C" w:rsidRDefault="00C00755" w:rsidP="00C00755">
      <w:pPr>
        <w:rPr>
          <w:b/>
        </w:rPr>
      </w:pPr>
      <w:r w:rsidRPr="0016491C">
        <w:rPr>
          <w:b/>
        </w:rPr>
        <w:t>ODBORNÉ ZNALOSTI</w:t>
      </w:r>
    </w:p>
    <w:p w14:paraId="45F8ADCB" w14:textId="77777777" w:rsidR="00C00755" w:rsidRPr="0016491C" w:rsidRDefault="00C00755" w:rsidP="00C00755">
      <w:r w:rsidRPr="0016491C">
        <w:t>Absolvent doktorského studijního programu Pedagogika:</w:t>
      </w:r>
    </w:p>
    <w:p w14:paraId="7030222E" w14:textId="77777777" w:rsidR="00C00755" w:rsidRPr="0016491C" w:rsidRDefault="00C00755" w:rsidP="00630AC5">
      <w:pPr>
        <w:numPr>
          <w:ilvl w:val="0"/>
          <w:numId w:val="80"/>
        </w:numPr>
      </w:pPr>
      <w:r w:rsidRPr="0016491C">
        <w:t>zná klíčové teorie používané v pedagogických vědách s přihlédnutím k interdisciplinárním souvislostem příbuzných oborů (andragogika, psychologie, sociologie, antropologie),</w:t>
      </w:r>
    </w:p>
    <w:p w14:paraId="019C2BF6" w14:textId="77777777" w:rsidR="00C00755" w:rsidRPr="0016491C" w:rsidRDefault="00C00755" w:rsidP="00630AC5">
      <w:pPr>
        <w:numPr>
          <w:ilvl w:val="0"/>
          <w:numId w:val="80"/>
        </w:numPr>
      </w:pPr>
      <w:r w:rsidRPr="0016491C">
        <w:lastRenderedPageBreak/>
        <w:t xml:space="preserve">zná problematiku metodologie výzkumu v pedagogických vědách, včetně využití aktuálních výzkumných metod a postupů pro řešení výzkumných problémů, </w:t>
      </w:r>
    </w:p>
    <w:p w14:paraId="5F4F298C" w14:textId="77777777" w:rsidR="00C00755" w:rsidRPr="0016491C" w:rsidRDefault="00C00755" w:rsidP="00630AC5">
      <w:pPr>
        <w:numPr>
          <w:ilvl w:val="0"/>
          <w:numId w:val="80"/>
        </w:numPr>
      </w:pPr>
      <w:r w:rsidRPr="0016491C">
        <w:t xml:space="preserve">má pokročilé znalosti z pedagogických věd pro identifikaci a formulaci teoretického rámce výzkumného problému a požadovaného cílového řešení výzkumného projektu, </w:t>
      </w:r>
    </w:p>
    <w:p w14:paraId="7AF9CE00" w14:textId="77777777" w:rsidR="00C00755" w:rsidRPr="0016491C" w:rsidRDefault="00C00755" w:rsidP="00630AC5">
      <w:pPr>
        <w:numPr>
          <w:ilvl w:val="0"/>
          <w:numId w:val="80"/>
        </w:numPr>
      </w:pPr>
      <w:r w:rsidRPr="0016491C">
        <w:t>disponuje komplexním systémovým pohledem na problematiku vzdělávání a faktorů, které podmiňují jeho úspěšnost,</w:t>
      </w:r>
    </w:p>
    <w:p w14:paraId="5C60E21D" w14:textId="77777777" w:rsidR="00C00755" w:rsidRPr="0016491C" w:rsidRDefault="00C00755" w:rsidP="00630AC5">
      <w:pPr>
        <w:numPr>
          <w:ilvl w:val="0"/>
          <w:numId w:val="80"/>
        </w:numPr>
      </w:pPr>
      <w:r w:rsidRPr="0016491C">
        <w:t>orientuje se v nových trendech v oblasti vzdělávání, umí predikovat trendy v oblasti vzdělávání a využívat je pro vědecko-výzkumné a vývojové projekty orientované na rozvoj vzdělávání ve školství i mimo něj.</w:t>
      </w:r>
    </w:p>
    <w:p w14:paraId="0BCF6627" w14:textId="77777777" w:rsidR="00C00755" w:rsidRPr="0016491C" w:rsidRDefault="00C00755" w:rsidP="00C00755"/>
    <w:p w14:paraId="2E8EA40F" w14:textId="77777777" w:rsidR="00C00755" w:rsidRPr="0016491C" w:rsidRDefault="00C00755" w:rsidP="00C00755">
      <w:pPr>
        <w:rPr>
          <w:b/>
        </w:rPr>
      </w:pPr>
      <w:r w:rsidRPr="0016491C">
        <w:rPr>
          <w:b/>
        </w:rPr>
        <w:t>ODBORNÉ DOVEDNOSTI</w:t>
      </w:r>
      <w:r w:rsidRPr="0016491C">
        <w:rPr>
          <w:b/>
          <w:bCs/>
        </w:rPr>
        <w:t xml:space="preserve">: </w:t>
      </w:r>
    </w:p>
    <w:p w14:paraId="3138AEA3" w14:textId="77777777" w:rsidR="00C00755" w:rsidRPr="0016491C" w:rsidRDefault="00C00755" w:rsidP="005A6505">
      <w:pPr>
        <w:ind w:left="360"/>
      </w:pPr>
      <w:r w:rsidRPr="0016491C">
        <w:t xml:space="preserve">Absolvent doktorského studijního programu Pedagogika: </w:t>
      </w:r>
    </w:p>
    <w:p w14:paraId="66907F3A" w14:textId="77777777" w:rsidR="00C00755" w:rsidRPr="0016491C" w:rsidRDefault="00C00755" w:rsidP="00630AC5">
      <w:pPr>
        <w:pStyle w:val="Odstavecseseznamem"/>
        <w:numPr>
          <w:ilvl w:val="0"/>
          <w:numId w:val="80"/>
        </w:numPr>
      </w:pPr>
      <w:r w:rsidRPr="0016491C">
        <w:t>dokáže porozumět teoretickým trendům a kriticky analyzovat koncepce v pedagogice,</w:t>
      </w:r>
    </w:p>
    <w:p w14:paraId="506DB002" w14:textId="77777777" w:rsidR="00C00755" w:rsidRPr="0016491C" w:rsidRDefault="00C00755" w:rsidP="00630AC5">
      <w:pPr>
        <w:pStyle w:val="Odstavecseseznamem"/>
        <w:numPr>
          <w:ilvl w:val="0"/>
          <w:numId w:val="80"/>
        </w:numPr>
      </w:pPr>
      <w:r w:rsidRPr="0016491C">
        <w:t xml:space="preserve">je schopen formulovat výzkumný problém, zpracovat výzkumný záměr a design výzkumu v oblasti pedagogických věd, </w:t>
      </w:r>
    </w:p>
    <w:p w14:paraId="1B0611B3" w14:textId="77777777" w:rsidR="00C00755" w:rsidRPr="0016491C" w:rsidRDefault="00C00755" w:rsidP="00630AC5">
      <w:pPr>
        <w:pStyle w:val="Odstavecseseznamem"/>
        <w:numPr>
          <w:ilvl w:val="0"/>
          <w:numId w:val="80"/>
        </w:numPr>
      </w:pPr>
      <w:r w:rsidRPr="0016491C">
        <w:t xml:space="preserve">umí pracovat s literárními zdroji a kriticky je zhodnotit, </w:t>
      </w:r>
    </w:p>
    <w:p w14:paraId="52E1B2C1" w14:textId="77777777" w:rsidR="00C00755" w:rsidRPr="0016491C" w:rsidRDefault="00C00755" w:rsidP="00630AC5">
      <w:pPr>
        <w:pStyle w:val="Odstavecseseznamem"/>
        <w:numPr>
          <w:ilvl w:val="0"/>
          <w:numId w:val="80"/>
        </w:numPr>
      </w:pPr>
      <w:r w:rsidRPr="0016491C">
        <w:t xml:space="preserve">ovládá postupy pro výběr výzkumného vzorku, sběr dat, jejich analýzu a zpracování, </w:t>
      </w:r>
    </w:p>
    <w:p w14:paraId="37936ED4" w14:textId="77777777" w:rsidR="00C00755" w:rsidRPr="0016491C" w:rsidRDefault="00C00755" w:rsidP="00630AC5">
      <w:pPr>
        <w:pStyle w:val="Odstavecseseznamem"/>
        <w:numPr>
          <w:ilvl w:val="0"/>
          <w:numId w:val="80"/>
        </w:numPr>
      </w:pPr>
      <w:r w:rsidRPr="0016491C">
        <w:t xml:space="preserve">pro analýzu a zpracování dat využívá adekvátní výzkumné postupy a softwarové vybavení, </w:t>
      </w:r>
    </w:p>
    <w:p w14:paraId="2E0F9741" w14:textId="77777777" w:rsidR="00C00755" w:rsidRPr="0016491C" w:rsidRDefault="00C00755" w:rsidP="00630AC5">
      <w:pPr>
        <w:pStyle w:val="Odstavecseseznamem"/>
        <w:numPr>
          <w:ilvl w:val="0"/>
          <w:numId w:val="80"/>
        </w:numPr>
      </w:pPr>
      <w:r w:rsidRPr="0016491C">
        <w:t xml:space="preserve">umí formulovat vědecké závěry na základě kvalitativní a kvantitativní výzkumné strategie, </w:t>
      </w:r>
    </w:p>
    <w:p w14:paraId="272A6318" w14:textId="77777777" w:rsidR="00C00755" w:rsidRPr="0016491C" w:rsidRDefault="00C00755" w:rsidP="00630AC5">
      <w:pPr>
        <w:pStyle w:val="Odstavecseseznamem"/>
        <w:numPr>
          <w:ilvl w:val="0"/>
          <w:numId w:val="80"/>
        </w:numPr>
      </w:pPr>
      <w:r w:rsidRPr="0016491C">
        <w:t xml:space="preserve">umí dedukovat a komparovat adekvátní závěry a argumentačně navrhovat a ověřit nové postupy, </w:t>
      </w:r>
    </w:p>
    <w:p w14:paraId="20285854" w14:textId="77777777" w:rsidR="00C00755" w:rsidRPr="0016491C" w:rsidRDefault="00C00755" w:rsidP="00630AC5">
      <w:pPr>
        <w:pStyle w:val="Odstavecseseznamem"/>
        <w:numPr>
          <w:ilvl w:val="0"/>
          <w:numId w:val="80"/>
        </w:numPr>
      </w:pPr>
      <w:r w:rsidRPr="0016491C">
        <w:t xml:space="preserve">je schopen pracovat v rámci výzkumného týmu, podílet se na přípravě a realizaci výzkumného projektu, </w:t>
      </w:r>
    </w:p>
    <w:p w14:paraId="46D1425E" w14:textId="77777777" w:rsidR="00C00755" w:rsidRPr="0016491C" w:rsidRDefault="00C00755" w:rsidP="00630AC5">
      <w:pPr>
        <w:numPr>
          <w:ilvl w:val="0"/>
          <w:numId w:val="80"/>
        </w:numPr>
      </w:pPr>
      <w:r w:rsidRPr="0016491C">
        <w:t>dokáže poskytovat expertní znalosti při řešení pedagogických problémů na mezinárodní, národní i lokální úrovni,</w:t>
      </w:r>
    </w:p>
    <w:p w14:paraId="64EBDE4C" w14:textId="77777777" w:rsidR="00C00755" w:rsidRPr="0016491C" w:rsidRDefault="00C00755" w:rsidP="00630AC5">
      <w:pPr>
        <w:numPr>
          <w:ilvl w:val="0"/>
          <w:numId w:val="80"/>
        </w:numPr>
      </w:pPr>
      <w:r w:rsidRPr="0016491C">
        <w:t>je schopen vést výuku na univerzitní úrovni.</w:t>
      </w:r>
    </w:p>
    <w:p w14:paraId="47BBF4C2" w14:textId="77777777" w:rsidR="00C00755" w:rsidRPr="0016491C" w:rsidRDefault="00C00755" w:rsidP="00C00755">
      <w:pPr>
        <w:pStyle w:val="Default"/>
        <w:rPr>
          <w:color w:val="auto"/>
          <w:sz w:val="20"/>
          <w:szCs w:val="20"/>
        </w:rPr>
      </w:pPr>
    </w:p>
    <w:p w14:paraId="10A98694" w14:textId="77777777" w:rsidR="00C00755" w:rsidRPr="0016491C" w:rsidRDefault="00C00755" w:rsidP="00C00755">
      <w:pPr>
        <w:pStyle w:val="Default"/>
        <w:rPr>
          <w:b/>
          <w:bCs/>
          <w:color w:val="auto"/>
          <w:sz w:val="20"/>
          <w:szCs w:val="20"/>
        </w:rPr>
      </w:pPr>
      <w:r w:rsidRPr="0016491C">
        <w:rPr>
          <w:b/>
          <w:bCs/>
          <w:color w:val="auto"/>
          <w:sz w:val="20"/>
          <w:szCs w:val="20"/>
        </w:rPr>
        <w:t xml:space="preserve">OBECNÉ ZPŮSOBILOSTI: </w:t>
      </w:r>
    </w:p>
    <w:p w14:paraId="529C95E9" w14:textId="77777777" w:rsidR="00C00755" w:rsidRPr="0016491C" w:rsidRDefault="00C00755" w:rsidP="005A6505">
      <w:pPr>
        <w:pStyle w:val="Default"/>
        <w:ind w:left="360"/>
        <w:rPr>
          <w:color w:val="auto"/>
          <w:sz w:val="20"/>
          <w:szCs w:val="20"/>
        </w:rPr>
      </w:pPr>
      <w:r w:rsidRPr="0016491C">
        <w:rPr>
          <w:color w:val="auto"/>
          <w:sz w:val="20"/>
          <w:szCs w:val="20"/>
        </w:rPr>
        <w:t xml:space="preserve">Absolvent doktorského studijního programu Pedagogika: </w:t>
      </w:r>
    </w:p>
    <w:p w14:paraId="5C2FE3AF" w14:textId="77777777" w:rsidR="00C00755" w:rsidRPr="0016491C" w:rsidRDefault="00C00755" w:rsidP="00630AC5">
      <w:pPr>
        <w:numPr>
          <w:ilvl w:val="0"/>
          <w:numId w:val="80"/>
        </w:numPr>
      </w:pPr>
      <w:r w:rsidRPr="0016491C">
        <w:t>je schopen aktivně spolupracovat s odborníky v příslušných profesních oblastech a účastnit se práce v národně a mezinárodně složených pracovních týmech,</w:t>
      </w:r>
    </w:p>
    <w:p w14:paraId="343E9AD3" w14:textId="77777777" w:rsidR="00C00755" w:rsidRPr="0016491C" w:rsidRDefault="00C00755" w:rsidP="00630AC5">
      <w:pPr>
        <w:numPr>
          <w:ilvl w:val="0"/>
          <w:numId w:val="80"/>
        </w:numPr>
      </w:pPr>
      <w:r w:rsidRPr="0016491C">
        <w:t>umí prezentovat výsledky své činnosti na mezinárodní úrovni prostřednictvím odborných textů a účastí na konferencích,</w:t>
      </w:r>
    </w:p>
    <w:p w14:paraId="60C659DB" w14:textId="77777777" w:rsidR="00C00755" w:rsidRPr="0016491C" w:rsidRDefault="00C00755" w:rsidP="00630AC5">
      <w:pPr>
        <w:numPr>
          <w:ilvl w:val="0"/>
          <w:numId w:val="80"/>
        </w:numPr>
      </w:pPr>
      <w:r w:rsidRPr="0016491C">
        <w:t>zvládá prezentovat výsledky své vědecko-výzkumné práce ústní i psanou formou v cizím jazyce,</w:t>
      </w:r>
    </w:p>
    <w:p w14:paraId="34721228" w14:textId="77777777" w:rsidR="00C00755" w:rsidRPr="0016491C" w:rsidRDefault="00C00755" w:rsidP="00630AC5">
      <w:pPr>
        <w:numPr>
          <w:ilvl w:val="0"/>
          <w:numId w:val="80"/>
        </w:numPr>
      </w:pPr>
      <w:r w:rsidRPr="0016491C">
        <w:t xml:space="preserve">umí pracovat samostatně či v týmu na plánování a realizaci výzkumných a profesních úkolů, dokáže samostatně získávat další odborné znalosti dovednosti a způsobilosti včetně reflexe vlastních zkušeností, </w:t>
      </w:r>
    </w:p>
    <w:p w14:paraId="172F5C14" w14:textId="77777777" w:rsidR="00C00755" w:rsidRPr="0016491C" w:rsidRDefault="00C00755" w:rsidP="00630AC5">
      <w:pPr>
        <w:numPr>
          <w:ilvl w:val="0"/>
          <w:numId w:val="80"/>
        </w:numPr>
      </w:pPr>
      <w:r w:rsidRPr="0016491C">
        <w:t>má přehled o relevantních odborných zdrojích a dovede kriticky zhodnotit jejich původ a význam,</w:t>
      </w:r>
    </w:p>
    <w:p w14:paraId="0EEC330D" w14:textId="77777777" w:rsidR="00C00755" w:rsidRPr="0016491C" w:rsidRDefault="00C00755" w:rsidP="00630AC5">
      <w:pPr>
        <w:numPr>
          <w:ilvl w:val="0"/>
          <w:numId w:val="80"/>
        </w:numPr>
      </w:pPr>
      <w:r w:rsidRPr="0016491C">
        <w:t>má způsobilost pro navrhování nových vědecko-výzkumných témat souvisejících s nejnovějšími trendy v oblasti výzkumu a vývoje,</w:t>
      </w:r>
    </w:p>
    <w:p w14:paraId="166F2DA7" w14:textId="77777777" w:rsidR="00C00755" w:rsidRPr="0016491C" w:rsidRDefault="00C00755" w:rsidP="00630AC5">
      <w:pPr>
        <w:numPr>
          <w:ilvl w:val="0"/>
          <w:numId w:val="80"/>
        </w:numPr>
      </w:pPr>
      <w:r w:rsidRPr="0016491C">
        <w:t xml:space="preserve">má kompetence k řešení složitých organizačně-projektových problémů a rozvíjení tvůrčích aktivit orientovaných na využití nových konceptů, postupů, metrik, jejich optimalizaci a inovaci, </w:t>
      </w:r>
    </w:p>
    <w:p w14:paraId="42370E6C" w14:textId="77777777" w:rsidR="00C00755" w:rsidRPr="00485AC7" w:rsidRDefault="00C00755" w:rsidP="00630AC5">
      <w:pPr>
        <w:numPr>
          <w:ilvl w:val="0"/>
          <w:numId w:val="80"/>
        </w:numPr>
      </w:pPr>
      <w:r w:rsidRPr="0016491C">
        <w:t>dokáže předkládat relevantní argumenty na dané téma při diskusi s odbornou i laickou veřejností a umí vyjádřit své vlastní názory, podložené kriticky ověřenými fakty a úsudkem zohledňující etické principy, je schopen formulovat závěry z dané diskuse.</w:t>
      </w:r>
    </w:p>
    <w:p w14:paraId="515BB541" w14:textId="77777777" w:rsidR="0016491C" w:rsidRDefault="0016491C" w:rsidP="0016491C">
      <w:pPr>
        <w:pStyle w:val="Nadpis3"/>
        <w:numPr>
          <w:ilvl w:val="0"/>
          <w:numId w:val="0"/>
        </w:numPr>
        <w:spacing w:line="240" w:lineRule="auto"/>
        <w:rPr>
          <w:rFonts w:ascii="Times New Roman" w:eastAsia="Times New Roman" w:hAnsi="Times New Roman" w:cs="Times New Roman"/>
          <w:color w:val="auto"/>
          <w:sz w:val="20"/>
          <w:szCs w:val="20"/>
          <w:lang w:eastAsia="cs-CZ"/>
        </w:rPr>
      </w:pPr>
    </w:p>
    <w:p w14:paraId="5A7BD6D0" w14:textId="2565E700" w:rsidR="00C00755" w:rsidRPr="00104F30" w:rsidRDefault="00C00755" w:rsidP="0016491C">
      <w:pPr>
        <w:pStyle w:val="Nadpis3"/>
        <w:numPr>
          <w:ilvl w:val="0"/>
          <w:numId w:val="0"/>
        </w:numPr>
        <w:spacing w:line="240" w:lineRule="auto"/>
        <w:jc w:val="center"/>
        <w:rPr>
          <w:rFonts w:ascii="Times New Roman" w:hAnsi="Times New Roman" w:cs="Times New Roman"/>
          <w:b/>
          <w:sz w:val="22"/>
          <w:szCs w:val="22"/>
        </w:rPr>
      </w:pPr>
      <w:bookmarkStart w:id="266" w:name="_Toc118202769"/>
      <w:r w:rsidRPr="00104F30">
        <w:rPr>
          <w:rFonts w:ascii="Times New Roman" w:hAnsi="Times New Roman" w:cs="Times New Roman"/>
          <w:b/>
          <w:sz w:val="22"/>
          <w:szCs w:val="22"/>
        </w:rPr>
        <w:t>Jazykové kompetence</w:t>
      </w:r>
      <w:bookmarkEnd w:id="266"/>
    </w:p>
    <w:p w14:paraId="5BECC68C" w14:textId="77777777" w:rsidR="00C00755" w:rsidRPr="00356C94" w:rsidRDefault="00C00755" w:rsidP="00C00755">
      <w:pPr>
        <w:tabs>
          <w:tab w:val="left" w:pos="2835"/>
        </w:tabs>
        <w:spacing w:before="120" w:after="120"/>
        <w:jc w:val="center"/>
        <w:rPr>
          <w:color w:val="002060"/>
        </w:rPr>
      </w:pPr>
      <w:r w:rsidRPr="00356C94">
        <w:rPr>
          <w:color w:val="002060"/>
        </w:rPr>
        <w:t>Standard 2.5</w:t>
      </w:r>
    </w:p>
    <w:p w14:paraId="2589D2A9" w14:textId="77777777" w:rsidR="00C00755" w:rsidRPr="00485AC7" w:rsidRDefault="00C00755" w:rsidP="00C00755">
      <w:pPr>
        <w:tabs>
          <w:tab w:val="left" w:pos="2835"/>
        </w:tabs>
        <w:spacing w:before="120" w:after="120"/>
        <w:jc w:val="both"/>
      </w:pPr>
      <w:r w:rsidRPr="00485AC7">
        <w:t>Ve studijním programu je kladen značný důraz na jazykové kompetence studentů. Ze studijního plánu i z jednotlivých karet předmětů předkládaného studijního programu je zřejmý cíl propojení získaných odborných znalostí a dovedností s jazykovými kompetencemi v cizím jazyce, především s dovedností komunikovat v jazyce anglickém. Angličtina a jazykové kompetence v tomto cizím jazyce jsou jednoznačně preferencí nejenom FHS, ale i celé UTB ve Zlíně. Důvodem zaměření je současná dominance anglického jazyka v oblasti vědy a výzkumu. V rámci studia absolvují studenti dva semestry anglického jazyka, stejně jako jeden povinný výstup v anglickém jazyce (studie typu Jsc/Jimp) a na mezinárodní konferenci.</w:t>
      </w:r>
    </w:p>
    <w:p w14:paraId="33636327" w14:textId="77777777" w:rsidR="00C00755" w:rsidRDefault="00C00755" w:rsidP="0016491C">
      <w:pPr>
        <w:pStyle w:val="Nadpis3"/>
        <w:numPr>
          <w:ilvl w:val="0"/>
          <w:numId w:val="0"/>
        </w:numPr>
        <w:spacing w:line="240" w:lineRule="auto"/>
        <w:jc w:val="both"/>
        <w:rPr>
          <w:rFonts w:ascii="Times New Roman" w:hAnsi="Times New Roman" w:cs="Times New Roman"/>
          <w:b/>
          <w:sz w:val="22"/>
          <w:szCs w:val="22"/>
        </w:rPr>
      </w:pPr>
    </w:p>
    <w:p w14:paraId="6D67CB6C" w14:textId="77777777" w:rsidR="0016491C" w:rsidRDefault="0016491C">
      <w:pPr>
        <w:rPr>
          <w:rFonts w:eastAsiaTheme="majorEastAsia"/>
          <w:b/>
          <w:color w:val="243F60" w:themeColor="accent1" w:themeShade="7F"/>
          <w:sz w:val="22"/>
          <w:szCs w:val="22"/>
          <w:lang w:eastAsia="en-US"/>
        </w:rPr>
      </w:pPr>
      <w:r>
        <w:rPr>
          <w:b/>
          <w:sz w:val="22"/>
          <w:szCs w:val="22"/>
        </w:rPr>
        <w:br w:type="page"/>
      </w:r>
    </w:p>
    <w:p w14:paraId="06DFAD22" w14:textId="464558AD" w:rsidR="00C00755" w:rsidRPr="00104F30" w:rsidRDefault="00C00755" w:rsidP="0016491C">
      <w:pPr>
        <w:pStyle w:val="Nadpis3"/>
        <w:numPr>
          <w:ilvl w:val="0"/>
          <w:numId w:val="0"/>
        </w:numPr>
        <w:spacing w:line="240" w:lineRule="auto"/>
        <w:jc w:val="center"/>
        <w:rPr>
          <w:rFonts w:ascii="Times New Roman" w:hAnsi="Times New Roman" w:cs="Times New Roman"/>
          <w:b/>
          <w:sz w:val="22"/>
          <w:szCs w:val="22"/>
        </w:rPr>
      </w:pPr>
      <w:bookmarkStart w:id="267" w:name="_Toc118202770"/>
      <w:r w:rsidRPr="00104F30">
        <w:rPr>
          <w:rFonts w:ascii="Times New Roman" w:hAnsi="Times New Roman" w:cs="Times New Roman"/>
          <w:b/>
          <w:sz w:val="22"/>
          <w:szCs w:val="22"/>
        </w:rPr>
        <w:lastRenderedPageBreak/>
        <w:t>Pravidla a podmínky utváření studijních plánů</w:t>
      </w:r>
      <w:bookmarkEnd w:id="267"/>
    </w:p>
    <w:p w14:paraId="4E019C49" w14:textId="77777777" w:rsidR="00C00755" w:rsidRPr="00356C94" w:rsidRDefault="00C00755" w:rsidP="00C00755">
      <w:pPr>
        <w:tabs>
          <w:tab w:val="left" w:pos="2835"/>
        </w:tabs>
        <w:spacing w:before="120" w:after="120"/>
        <w:jc w:val="center"/>
        <w:rPr>
          <w:color w:val="002060"/>
        </w:rPr>
      </w:pPr>
      <w:r w:rsidRPr="00356C94">
        <w:rPr>
          <w:color w:val="002060"/>
        </w:rPr>
        <w:t>Standard 2.6</w:t>
      </w:r>
      <w:r>
        <w:rPr>
          <w:color w:val="002060"/>
        </w:rPr>
        <w:t>a</w:t>
      </w:r>
    </w:p>
    <w:p w14:paraId="2ED5796F" w14:textId="77777777" w:rsidR="00C00755" w:rsidRPr="00DE13AF" w:rsidRDefault="00C00755" w:rsidP="0016491C">
      <w:pPr>
        <w:tabs>
          <w:tab w:val="left" w:pos="2835"/>
        </w:tabs>
        <w:spacing w:before="120" w:after="120"/>
        <w:jc w:val="both"/>
      </w:pPr>
      <w:r w:rsidRPr="00DE13AF">
        <w:t xml:space="preserve">FHS UTB ve Zlíně má nastavena funkční pravidla a podmínky pro vytváření studijních plánů, včetně vymezení praktické výuky. V rámci systému studia absolvují studenti povinné předměty a mají možnost výběru jednoho povinně volitelného předmětu. Pravidla a podmínky utváření studijních plánů jsou v doktorském studijním programu stanoveny ve Vnitřním předpisu </w:t>
      </w:r>
      <w:r w:rsidRPr="00DE13AF">
        <w:rPr>
          <w:i/>
          <w:iCs/>
        </w:rPr>
        <w:t xml:space="preserve">Studijní a zkušební řád UTB </w:t>
      </w:r>
      <w:r w:rsidRPr="00DE13AF">
        <w:t>v článku 36.</w:t>
      </w:r>
    </w:p>
    <w:p w14:paraId="4EA053CA" w14:textId="6884B96E" w:rsidR="00C00755" w:rsidRPr="0016491C" w:rsidRDefault="00C00755" w:rsidP="0016491C">
      <w:pPr>
        <w:pStyle w:val="Default"/>
        <w:jc w:val="both"/>
        <w:rPr>
          <w:sz w:val="20"/>
          <w:szCs w:val="20"/>
          <w:vertAlign w:val="superscript"/>
        </w:rPr>
      </w:pPr>
      <w:r w:rsidRPr="0016491C">
        <w:rPr>
          <w:sz w:val="20"/>
          <w:szCs w:val="20"/>
        </w:rPr>
        <w:t xml:space="preserve">Skladba předmětů v doktorském studijním programu je dána studijním plánem (příloha BIIb – Studijní plány a návrh témat prací) a upravena v článku 37 a 38 Vnitřního předpisu </w:t>
      </w:r>
      <w:r w:rsidRPr="0016491C">
        <w:rPr>
          <w:i/>
          <w:iCs/>
          <w:sz w:val="20"/>
          <w:szCs w:val="20"/>
        </w:rPr>
        <w:t xml:space="preserve">Studijní a zkušební řád UTB </w:t>
      </w:r>
      <w:r w:rsidRPr="0016491C">
        <w:rPr>
          <w:sz w:val="20"/>
          <w:szCs w:val="20"/>
        </w:rPr>
        <w:t xml:space="preserve">a článcích 37 </w:t>
      </w:r>
      <w:r w:rsidR="0016491C">
        <w:rPr>
          <w:sz w:val="20"/>
          <w:szCs w:val="20"/>
        </w:rPr>
        <w:t>až</w:t>
      </w:r>
      <w:r w:rsidRPr="0016491C">
        <w:rPr>
          <w:sz w:val="20"/>
          <w:szCs w:val="20"/>
        </w:rPr>
        <w:t xml:space="preserve"> 38.</w:t>
      </w:r>
      <w:r w:rsidRPr="0016491C">
        <w:rPr>
          <w:sz w:val="20"/>
          <w:szCs w:val="20"/>
          <w:vertAlign w:val="superscript"/>
        </w:rPr>
        <w:footnoteReference w:id="42"/>
      </w:r>
    </w:p>
    <w:p w14:paraId="77BB5C9F" w14:textId="77777777" w:rsidR="00C00755" w:rsidRPr="0016491C" w:rsidRDefault="00C00755" w:rsidP="00C00755">
      <w:pPr>
        <w:pStyle w:val="Default"/>
        <w:rPr>
          <w:sz w:val="20"/>
          <w:szCs w:val="20"/>
        </w:rPr>
      </w:pPr>
    </w:p>
    <w:p w14:paraId="69DD43B5" w14:textId="77777777" w:rsidR="00C00755" w:rsidRPr="0016491C" w:rsidRDefault="00C00755" w:rsidP="00C00755">
      <w:pPr>
        <w:pStyle w:val="Default"/>
        <w:jc w:val="both"/>
        <w:rPr>
          <w:sz w:val="20"/>
          <w:szCs w:val="20"/>
        </w:rPr>
      </w:pPr>
      <w:r w:rsidRPr="0016491C">
        <w:rPr>
          <w:sz w:val="20"/>
          <w:szCs w:val="20"/>
        </w:rPr>
        <w:t xml:space="preserve">Student během doktorského studia musí složit zkoušku ze všech povinných předmětů: </w:t>
      </w:r>
    </w:p>
    <w:p w14:paraId="687B7202" w14:textId="77777777" w:rsidR="00C00755" w:rsidRPr="0016491C" w:rsidRDefault="00C00755" w:rsidP="00630AC5">
      <w:pPr>
        <w:pStyle w:val="Odstavecseseznamem"/>
        <w:numPr>
          <w:ilvl w:val="0"/>
          <w:numId w:val="78"/>
        </w:numPr>
        <w:jc w:val="both"/>
      </w:pPr>
      <w:r w:rsidRPr="0016491C">
        <w:t>Generické dovednosti v pedagogické vědě</w:t>
      </w:r>
    </w:p>
    <w:p w14:paraId="62D1AF36" w14:textId="77777777" w:rsidR="00C00755" w:rsidRPr="00DE13AF" w:rsidRDefault="00C00755" w:rsidP="00630AC5">
      <w:pPr>
        <w:pStyle w:val="Odstavecseseznamem"/>
        <w:numPr>
          <w:ilvl w:val="0"/>
          <w:numId w:val="78"/>
        </w:numPr>
        <w:jc w:val="both"/>
      </w:pPr>
      <w:r w:rsidRPr="00DE13AF">
        <w:t>Kvalitativní metodologie</w:t>
      </w:r>
    </w:p>
    <w:p w14:paraId="213B8775" w14:textId="77777777" w:rsidR="00C00755" w:rsidRPr="00DE13AF" w:rsidRDefault="00C00755" w:rsidP="00630AC5">
      <w:pPr>
        <w:pStyle w:val="Odstavecseseznamem"/>
        <w:numPr>
          <w:ilvl w:val="0"/>
          <w:numId w:val="78"/>
        </w:numPr>
        <w:jc w:val="both"/>
      </w:pPr>
      <w:r w:rsidRPr="00DE13AF">
        <w:t>Kvantitativní metodologie</w:t>
      </w:r>
    </w:p>
    <w:p w14:paraId="03C84902" w14:textId="77777777" w:rsidR="00C00755" w:rsidRPr="00DE13AF" w:rsidRDefault="00C00755" w:rsidP="00630AC5">
      <w:pPr>
        <w:pStyle w:val="Odstavecseseznamem"/>
        <w:numPr>
          <w:ilvl w:val="0"/>
          <w:numId w:val="78"/>
        </w:numPr>
        <w:jc w:val="both"/>
      </w:pPr>
      <w:r w:rsidRPr="00DE13AF">
        <w:t>Pedagogická věda v transdisciplinárních souvislostech</w:t>
      </w:r>
    </w:p>
    <w:p w14:paraId="35A5795D" w14:textId="77777777" w:rsidR="00C00755" w:rsidRPr="00DE13AF" w:rsidRDefault="00C00755" w:rsidP="00630AC5">
      <w:pPr>
        <w:pStyle w:val="Odstavecseseznamem"/>
        <w:numPr>
          <w:ilvl w:val="0"/>
          <w:numId w:val="78"/>
        </w:numPr>
        <w:jc w:val="both"/>
      </w:pPr>
      <w:r w:rsidRPr="00DE13AF">
        <w:t>Akademické dovednosti v angličtině (předmět se skládá ze dvou dílčích předmětů I. a II). Studenti skládají závěrečnou zkoušku v rámci předmětu Akademické dovednosti v angličtině II. (1. ročník, 2. semestr).</w:t>
      </w:r>
    </w:p>
    <w:p w14:paraId="282DC1FF" w14:textId="77777777" w:rsidR="00C00755" w:rsidRPr="00DE13AF" w:rsidRDefault="00C00755" w:rsidP="00630AC5">
      <w:pPr>
        <w:pStyle w:val="Odstavecseseznamem"/>
        <w:numPr>
          <w:ilvl w:val="0"/>
          <w:numId w:val="78"/>
        </w:numPr>
        <w:jc w:val="both"/>
      </w:pPr>
      <w:r w:rsidRPr="00DE13AF">
        <w:t>Doktorský seminář (předmět se skládá ze čtyř dílčích seminářů I. až IV.). Samotná zkouška z něj se skládá v semináři IV., kde má podobu obhajoby designu dizertační práce (2. ročník, 4. semestr).</w:t>
      </w:r>
    </w:p>
    <w:p w14:paraId="7E782BF9" w14:textId="77777777" w:rsidR="00C00755" w:rsidRPr="00DE13AF" w:rsidRDefault="00C00755" w:rsidP="00C00755">
      <w:pPr>
        <w:pStyle w:val="Default"/>
        <w:jc w:val="both"/>
        <w:rPr>
          <w:sz w:val="22"/>
          <w:szCs w:val="22"/>
        </w:rPr>
      </w:pPr>
    </w:p>
    <w:p w14:paraId="633BF594" w14:textId="77777777" w:rsidR="00C00755" w:rsidRPr="0016491C" w:rsidRDefault="00C00755" w:rsidP="00C00755">
      <w:pPr>
        <w:pStyle w:val="Default"/>
        <w:jc w:val="both"/>
        <w:rPr>
          <w:sz w:val="20"/>
          <w:szCs w:val="20"/>
        </w:rPr>
      </w:pPr>
      <w:r w:rsidRPr="0016491C">
        <w:rPr>
          <w:sz w:val="20"/>
          <w:szCs w:val="20"/>
        </w:rPr>
        <w:t xml:space="preserve">Dále musí student složit zkoušku z 1 volitelného předmětu z následující nabídky: </w:t>
      </w:r>
    </w:p>
    <w:p w14:paraId="0E490E01" w14:textId="77777777" w:rsidR="00C00755" w:rsidRPr="0016491C" w:rsidRDefault="00C00755" w:rsidP="00630AC5">
      <w:pPr>
        <w:pStyle w:val="Odstavecseseznamem"/>
        <w:numPr>
          <w:ilvl w:val="0"/>
          <w:numId w:val="78"/>
        </w:numPr>
        <w:jc w:val="both"/>
      </w:pPr>
      <w:r w:rsidRPr="0016491C">
        <w:rPr>
          <w:rStyle w:val="normaltextrun"/>
          <w:color w:val="000000"/>
          <w:bdr w:val="none" w:sz="0" w:space="0" w:color="auto" w:frame="1"/>
        </w:rPr>
        <w:t>Současné trendy ve výzkumu vzdělávání</w:t>
      </w:r>
    </w:p>
    <w:p w14:paraId="23AAEAAC" w14:textId="77777777" w:rsidR="00C00755" w:rsidRPr="0016491C" w:rsidRDefault="00C00755" w:rsidP="00630AC5">
      <w:pPr>
        <w:pStyle w:val="Odstavecseseznamem"/>
        <w:numPr>
          <w:ilvl w:val="0"/>
          <w:numId w:val="78"/>
        </w:numPr>
        <w:jc w:val="both"/>
      </w:pPr>
      <w:r w:rsidRPr="0016491C">
        <w:rPr>
          <w:rStyle w:val="normaltextrun"/>
          <w:color w:val="000000"/>
          <w:shd w:val="clear" w:color="auto" w:fill="FFFFFF"/>
        </w:rPr>
        <w:t>Sociální pedagogika</w:t>
      </w:r>
      <w:r w:rsidRPr="0016491C">
        <w:rPr>
          <w:rStyle w:val="eop"/>
          <w:rFonts w:eastAsiaTheme="minorHAnsi"/>
          <w:color w:val="000000"/>
          <w:shd w:val="clear" w:color="auto" w:fill="FFFFFF"/>
        </w:rPr>
        <w:t> </w:t>
      </w:r>
    </w:p>
    <w:p w14:paraId="6EF985B3" w14:textId="77777777" w:rsidR="00C00755" w:rsidRPr="0016491C" w:rsidRDefault="00C00755" w:rsidP="00630AC5">
      <w:pPr>
        <w:pStyle w:val="Odstavecseseznamem"/>
        <w:numPr>
          <w:ilvl w:val="0"/>
          <w:numId w:val="78"/>
        </w:numPr>
        <w:jc w:val="both"/>
      </w:pPr>
      <w:r w:rsidRPr="0016491C">
        <w:rPr>
          <w:rStyle w:val="normaltextrun"/>
          <w:color w:val="000000"/>
          <w:shd w:val="clear" w:color="auto" w:fill="FFFFFF"/>
        </w:rPr>
        <w:t>Pedagogika volného času</w:t>
      </w:r>
      <w:r w:rsidRPr="0016491C">
        <w:rPr>
          <w:rStyle w:val="eop"/>
          <w:rFonts w:eastAsiaTheme="minorHAnsi"/>
          <w:color w:val="000000"/>
          <w:shd w:val="clear" w:color="auto" w:fill="FFFFFF"/>
        </w:rPr>
        <w:t> </w:t>
      </w:r>
    </w:p>
    <w:p w14:paraId="758B0D39" w14:textId="77777777" w:rsidR="00C00755" w:rsidRPr="0016491C" w:rsidRDefault="00C00755" w:rsidP="00630AC5">
      <w:pPr>
        <w:pStyle w:val="Odstavecseseznamem"/>
        <w:numPr>
          <w:ilvl w:val="0"/>
          <w:numId w:val="78"/>
        </w:numPr>
        <w:jc w:val="both"/>
      </w:pPr>
      <w:r w:rsidRPr="0016491C">
        <w:rPr>
          <w:rStyle w:val="normaltextrun"/>
          <w:color w:val="000000"/>
          <w:shd w:val="clear" w:color="auto" w:fill="FFFFFF"/>
        </w:rPr>
        <w:t>Školní pedagogika</w:t>
      </w:r>
      <w:r w:rsidRPr="0016491C">
        <w:rPr>
          <w:rStyle w:val="eop"/>
          <w:rFonts w:eastAsiaTheme="minorHAnsi"/>
          <w:color w:val="000000"/>
          <w:shd w:val="clear" w:color="auto" w:fill="FFFFFF"/>
        </w:rPr>
        <w:t> </w:t>
      </w:r>
    </w:p>
    <w:p w14:paraId="728744CE" w14:textId="77777777" w:rsidR="00C00755" w:rsidRPr="0016491C" w:rsidRDefault="00C00755" w:rsidP="00630AC5">
      <w:pPr>
        <w:pStyle w:val="Odstavecseseznamem"/>
        <w:numPr>
          <w:ilvl w:val="0"/>
          <w:numId w:val="78"/>
        </w:numPr>
        <w:jc w:val="both"/>
      </w:pPr>
      <w:r w:rsidRPr="0016491C">
        <w:rPr>
          <w:rStyle w:val="normaltextrun"/>
          <w:color w:val="000000"/>
          <w:shd w:val="clear" w:color="auto" w:fill="FFFFFF"/>
        </w:rPr>
        <w:t xml:space="preserve">Pedagogika </w:t>
      </w:r>
      <w:r w:rsidRPr="0016491C">
        <w:rPr>
          <w:rStyle w:val="spellingerror"/>
          <w:color w:val="000000"/>
          <w:shd w:val="clear" w:color="auto" w:fill="FFFFFF"/>
        </w:rPr>
        <w:t>preprimárního</w:t>
      </w:r>
      <w:r w:rsidRPr="0016491C">
        <w:rPr>
          <w:rStyle w:val="normaltextrun"/>
          <w:color w:val="000000"/>
          <w:shd w:val="clear" w:color="auto" w:fill="FFFFFF"/>
        </w:rPr>
        <w:t xml:space="preserve"> vzdělávání</w:t>
      </w:r>
      <w:r w:rsidRPr="0016491C">
        <w:rPr>
          <w:rStyle w:val="eop"/>
          <w:rFonts w:eastAsiaTheme="minorHAnsi"/>
          <w:color w:val="000000"/>
          <w:shd w:val="clear" w:color="auto" w:fill="FFFFFF"/>
        </w:rPr>
        <w:t> </w:t>
      </w:r>
    </w:p>
    <w:p w14:paraId="4A6791D7" w14:textId="77777777" w:rsidR="00C00755" w:rsidRPr="0016491C" w:rsidRDefault="00C00755" w:rsidP="00630AC5">
      <w:pPr>
        <w:pStyle w:val="Odstavecseseznamem"/>
        <w:numPr>
          <w:ilvl w:val="0"/>
          <w:numId w:val="78"/>
        </w:numPr>
        <w:jc w:val="both"/>
      </w:pPr>
      <w:r w:rsidRPr="0016491C">
        <w:rPr>
          <w:rStyle w:val="normaltextrun"/>
          <w:color w:val="000000"/>
          <w:shd w:val="clear" w:color="auto" w:fill="FFFFFF"/>
        </w:rPr>
        <w:t>Koncept vědění v aktuálních souvislostech</w:t>
      </w:r>
      <w:r w:rsidRPr="0016491C">
        <w:rPr>
          <w:rStyle w:val="eop"/>
          <w:rFonts w:eastAsiaTheme="minorHAnsi"/>
          <w:color w:val="000000"/>
          <w:shd w:val="clear" w:color="auto" w:fill="FFFFFF"/>
        </w:rPr>
        <w:t> </w:t>
      </w:r>
    </w:p>
    <w:p w14:paraId="0252BA74" w14:textId="77777777" w:rsidR="00C00755" w:rsidRPr="0016491C" w:rsidRDefault="00C00755" w:rsidP="00630AC5">
      <w:pPr>
        <w:pStyle w:val="Odstavecseseznamem"/>
        <w:numPr>
          <w:ilvl w:val="0"/>
          <w:numId w:val="78"/>
        </w:numPr>
        <w:jc w:val="both"/>
      </w:pPr>
      <w:r w:rsidRPr="0016491C">
        <w:rPr>
          <w:rStyle w:val="normaltextrun"/>
          <w:color w:val="000000"/>
          <w:shd w:val="clear" w:color="auto" w:fill="FFFFFF"/>
        </w:rPr>
        <w:t>Sociologické perspektivy ve vzdělávání</w:t>
      </w:r>
      <w:r w:rsidRPr="0016491C">
        <w:rPr>
          <w:rStyle w:val="eop"/>
          <w:rFonts w:eastAsiaTheme="minorHAnsi"/>
          <w:color w:val="000000"/>
          <w:shd w:val="clear" w:color="auto" w:fill="FFFFFF"/>
        </w:rPr>
        <w:t> </w:t>
      </w:r>
    </w:p>
    <w:p w14:paraId="3AC7A359" w14:textId="77777777" w:rsidR="00C00755" w:rsidRPr="0016491C" w:rsidRDefault="00C00755" w:rsidP="00630AC5">
      <w:pPr>
        <w:pStyle w:val="Odstavecseseznamem"/>
        <w:numPr>
          <w:ilvl w:val="0"/>
          <w:numId w:val="78"/>
        </w:numPr>
        <w:jc w:val="both"/>
      </w:pPr>
      <w:r w:rsidRPr="0016491C">
        <w:rPr>
          <w:rStyle w:val="normaltextrun"/>
          <w:color w:val="000000"/>
          <w:shd w:val="clear" w:color="auto" w:fill="FFFFFF"/>
        </w:rPr>
        <w:t>Psychologická diagnostika v kontextu pedagogických věd</w:t>
      </w:r>
      <w:r w:rsidRPr="0016491C">
        <w:rPr>
          <w:rStyle w:val="eop"/>
          <w:rFonts w:eastAsiaTheme="minorHAnsi"/>
          <w:color w:val="000000"/>
          <w:shd w:val="clear" w:color="auto" w:fill="FFFFFF"/>
        </w:rPr>
        <w:t> </w:t>
      </w:r>
    </w:p>
    <w:p w14:paraId="17D25172" w14:textId="77777777" w:rsidR="00C00755" w:rsidRPr="0016491C" w:rsidRDefault="00C00755" w:rsidP="00630AC5">
      <w:pPr>
        <w:pStyle w:val="Odstavecseseznamem"/>
        <w:numPr>
          <w:ilvl w:val="0"/>
          <w:numId w:val="78"/>
        </w:numPr>
        <w:jc w:val="both"/>
      </w:pPr>
      <w:r w:rsidRPr="0016491C">
        <w:rPr>
          <w:rStyle w:val="normaltextrun"/>
          <w:color w:val="000000"/>
          <w:shd w:val="clear" w:color="auto" w:fill="FFFFFF"/>
        </w:rPr>
        <w:t>Metodologická specifika výzkumu instituce školy</w:t>
      </w:r>
      <w:r w:rsidRPr="0016491C">
        <w:rPr>
          <w:rStyle w:val="eop"/>
          <w:rFonts w:eastAsiaTheme="minorHAnsi"/>
          <w:color w:val="000000"/>
          <w:shd w:val="clear" w:color="auto" w:fill="FFFFFF"/>
        </w:rPr>
        <w:t> </w:t>
      </w:r>
    </w:p>
    <w:p w14:paraId="7A8B5129" w14:textId="77777777" w:rsidR="00C00755" w:rsidRPr="0016491C" w:rsidRDefault="00C00755" w:rsidP="00630AC5">
      <w:pPr>
        <w:pStyle w:val="Odstavecseseznamem"/>
        <w:numPr>
          <w:ilvl w:val="0"/>
          <w:numId w:val="78"/>
        </w:numPr>
        <w:jc w:val="both"/>
        <w:rPr>
          <w:rStyle w:val="eop"/>
          <w:rFonts w:eastAsiaTheme="minorHAnsi"/>
        </w:rPr>
      </w:pPr>
      <w:r w:rsidRPr="0016491C">
        <w:rPr>
          <w:rStyle w:val="normaltextrun"/>
          <w:color w:val="000000"/>
          <w:shd w:val="clear" w:color="auto" w:fill="FFFFFF"/>
        </w:rPr>
        <w:t>Pokročilá analýza kvantitativních dat</w:t>
      </w:r>
      <w:r w:rsidRPr="0016491C">
        <w:rPr>
          <w:rStyle w:val="eop"/>
          <w:rFonts w:eastAsiaTheme="minorHAnsi"/>
          <w:color w:val="000000"/>
          <w:shd w:val="clear" w:color="auto" w:fill="FFFFFF"/>
        </w:rPr>
        <w:t> </w:t>
      </w:r>
    </w:p>
    <w:p w14:paraId="4DB58E6D" w14:textId="77777777" w:rsidR="00C00755" w:rsidRPr="0016491C" w:rsidRDefault="00C00755" w:rsidP="00630AC5">
      <w:pPr>
        <w:pStyle w:val="Odstavecseseznamem"/>
        <w:numPr>
          <w:ilvl w:val="0"/>
          <w:numId w:val="78"/>
        </w:numPr>
        <w:jc w:val="both"/>
        <w:rPr>
          <w:rStyle w:val="eop"/>
          <w:rFonts w:eastAsiaTheme="minorHAnsi"/>
        </w:rPr>
      </w:pPr>
      <w:r w:rsidRPr="0016491C">
        <w:rPr>
          <w:rStyle w:val="eop"/>
          <w:rFonts w:eastAsiaTheme="minorHAnsi"/>
        </w:rPr>
        <w:t>Autoregulace učení a chování</w:t>
      </w:r>
    </w:p>
    <w:p w14:paraId="4925C13E" w14:textId="77777777" w:rsidR="00C00755" w:rsidRPr="0016491C" w:rsidRDefault="00C00755" w:rsidP="00C00755">
      <w:pPr>
        <w:pStyle w:val="Default"/>
        <w:rPr>
          <w:sz w:val="20"/>
          <w:szCs w:val="20"/>
        </w:rPr>
      </w:pPr>
    </w:p>
    <w:p w14:paraId="4873329A" w14:textId="77777777" w:rsidR="00C00755" w:rsidRPr="0016491C" w:rsidRDefault="00C00755" w:rsidP="00C00755">
      <w:pPr>
        <w:pStyle w:val="Default"/>
        <w:jc w:val="both"/>
        <w:rPr>
          <w:sz w:val="20"/>
          <w:szCs w:val="20"/>
        </w:rPr>
      </w:pPr>
      <w:r w:rsidRPr="0016491C">
        <w:rPr>
          <w:sz w:val="20"/>
          <w:szCs w:val="20"/>
        </w:rPr>
        <w:t>Student je připuštěn ke státní doktorské zkoušce a obhajobě dizertační práce až po splnění všech zkoušek z povinných předmětů, jednoho nepovinného předmětu a splnění požadavků na publikační činnost, stáž a dalších studijních povinností.</w:t>
      </w:r>
    </w:p>
    <w:p w14:paraId="066917F0" w14:textId="77777777" w:rsidR="00C00755" w:rsidRDefault="00C00755" w:rsidP="00C00755">
      <w:pPr>
        <w:tabs>
          <w:tab w:val="left" w:pos="2835"/>
        </w:tabs>
        <w:spacing w:before="120" w:after="120"/>
        <w:jc w:val="both"/>
      </w:pPr>
    </w:p>
    <w:p w14:paraId="08C80B70" w14:textId="77777777" w:rsidR="00C00755" w:rsidRPr="0016491C" w:rsidRDefault="00C00755" w:rsidP="00C00755">
      <w:pPr>
        <w:tabs>
          <w:tab w:val="left" w:pos="2835"/>
        </w:tabs>
        <w:spacing w:before="120" w:after="120"/>
        <w:jc w:val="center"/>
        <w:rPr>
          <w:b/>
          <w:color w:val="002060"/>
          <w:sz w:val="24"/>
          <w:szCs w:val="24"/>
        </w:rPr>
      </w:pPr>
      <w:r w:rsidRPr="0016491C">
        <w:rPr>
          <w:b/>
          <w:color w:val="002060"/>
          <w:sz w:val="24"/>
          <w:szCs w:val="24"/>
        </w:rPr>
        <w:t>Vymezení uplatnění absolventů</w:t>
      </w:r>
    </w:p>
    <w:p w14:paraId="7D6B7278" w14:textId="77777777" w:rsidR="00C00755" w:rsidRPr="00356C94" w:rsidRDefault="00C00755" w:rsidP="00C00755">
      <w:pPr>
        <w:tabs>
          <w:tab w:val="left" w:pos="2835"/>
        </w:tabs>
        <w:spacing w:before="120" w:after="120"/>
        <w:jc w:val="center"/>
        <w:rPr>
          <w:color w:val="002060"/>
        </w:rPr>
      </w:pPr>
      <w:r w:rsidRPr="00356C94">
        <w:rPr>
          <w:color w:val="002060"/>
        </w:rPr>
        <w:t>Standard 2.7</w:t>
      </w:r>
    </w:p>
    <w:p w14:paraId="1E135AEF" w14:textId="77777777" w:rsidR="00C00755" w:rsidRPr="00DE13AF" w:rsidRDefault="00C00755" w:rsidP="00C00755">
      <w:pPr>
        <w:spacing w:after="120"/>
        <w:jc w:val="both"/>
      </w:pPr>
      <w:r w:rsidRPr="00DE13AF">
        <w:t>Absolvent je způsobilý působit na pozicích vědeckého pracovníka v základním či aplikovaném výzkumu na univerzitách nebo výzkumných institucích, či na vysoce kvalifikovaných pozicích analytiků, poradců a specialistů ve vzdělávacích organizacích v privátním sektoru, ve státních i neziskových institucích</w:t>
      </w:r>
      <w:r w:rsidRPr="00DE13AF">
        <w:rPr>
          <w:i/>
          <w:iCs/>
        </w:rPr>
        <w:t xml:space="preserve">, </w:t>
      </w:r>
      <w:r w:rsidRPr="00DE13AF">
        <w:t>např. jako:</w:t>
      </w:r>
    </w:p>
    <w:p w14:paraId="679447AE" w14:textId="77777777" w:rsidR="00C00755" w:rsidRPr="00DE13AF" w:rsidRDefault="00C00755" w:rsidP="00630AC5">
      <w:pPr>
        <w:numPr>
          <w:ilvl w:val="0"/>
          <w:numId w:val="120"/>
        </w:numPr>
        <w:jc w:val="both"/>
      </w:pPr>
      <w:r w:rsidRPr="00DE13AF">
        <w:t>Akademický, nebo vědecko-výzkumný pracovník v akademické sféře (univerzity, výzkumné ústavy).</w:t>
      </w:r>
    </w:p>
    <w:p w14:paraId="3E8EDBA4" w14:textId="77777777" w:rsidR="00C00755" w:rsidRPr="00DE13AF" w:rsidRDefault="00C00755" w:rsidP="00630AC5">
      <w:pPr>
        <w:numPr>
          <w:ilvl w:val="0"/>
          <w:numId w:val="120"/>
        </w:numPr>
        <w:jc w:val="both"/>
      </w:pPr>
      <w:r w:rsidRPr="00DE13AF">
        <w:t>Vědecko-výzkumný pracovník v týmech, které výzkumně řeší problémy spadající do předmětné oblasti na mezinárodní a národní úrovni.</w:t>
      </w:r>
    </w:p>
    <w:p w14:paraId="098CFEF8" w14:textId="77777777" w:rsidR="00C00755" w:rsidRPr="00DE13AF" w:rsidRDefault="00C00755" w:rsidP="00630AC5">
      <w:pPr>
        <w:numPr>
          <w:ilvl w:val="0"/>
          <w:numId w:val="120"/>
        </w:numPr>
        <w:jc w:val="both"/>
      </w:pPr>
      <w:r w:rsidRPr="00DE13AF">
        <w:t>Analytický pracovník státních politik ve veřejné sféře (MŠMT, MPSV apod.).</w:t>
      </w:r>
    </w:p>
    <w:p w14:paraId="011E2226" w14:textId="77777777" w:rsidR="00C00755" w:rsidRPr="00DE13AF" w:rsidRDefault="00C00755" w:rsidP="00630AC5">
      <w:pPr>
        <w:numPr>
          <w:ilvl w:val="0"/>
          <w:numId w:val="120"/>
        </w:numPr>
        <w:jc w:val="both"/>
      </w:pPr>
      <w:r w:rsidRPr="00DE13AF">
        <w:t>Analytický pracovník v relevantních nadnárodních strukturách (EU apod.).</w:t>
      </w:r>
    </w:p>
    <w:p w14:paraId="7C10CC2A" w14:textId="77777777" w:rsidR="00C00755" w:rsidRPr="00DE13AF" w:rsidRDefault="00C00755" w:rsidP="00630AC5">
      <w:pPr>
        <w:numPr>
          <w:ilvl w:val="0"/>
          <w:numId w:val="120"/>
        </w:numPr>
        <w:jc w:val="both"/>
      </w:pPr>
      <w:r w:rsidRPr="00DE13AF">
        <w:t>Metodik v oblasti pedagogiky či vzdělávání ve veřejné či neziskové sféře.</w:t>
      </w:r>
    </w:p>
    <w:p w14:paraId="2B756896" w14:textId="77777777" w:rsidR="00C00755" w:rsidRPr="00DE13AF" w:rsidRDefault="00C00755" w:rsidP="00630AC5">
      <w:pPr>
        <w:numPr>
          <w:ilvl w:val="0"/>
          <w:numId w:val="120"/>
        </w:numPr>
        <w:jc w:val="both"/>
      </w:pPr>
      <w:r w:rsidRPr="00DE13AF">
        <w:t>Specialista vzdělávání v privátních organizacích zaměřených na rozvoj lidí.</w:t>
      </w:r>
    </w:p>
    <w:p w14:paraId="523A1523" w14:textId="77777777" w:rsidR="00C00755" w:rsidRPr="00104F30" w:rsidRDefault="00C00755" w:rsidP="00C00755">
      <w:pPr>
        <w:tabs>
          <w:tab w:val="left" w:pos="2835"/>
        </w:tabs>
        <w:spacing w:before="120" w:after="120"/>
        <w:jc w:val="both"/>
        <w:rPr>
          <w:b/>
        </w:rPr>
      </w:pPr>
    </w:p>
    <w:p w14:paraId="1949C6F8" w14:textId="77777777" w:rsidR="00C00755" w:rsidRPr="00104F30" w:rsidRDefault="00C00755" w:rsidP="0016491C">
      <w:pPr>
        <w:pStyle w:val="Nadpis3"/>
        <w:numPr>
          <w:ilvl w:val="0"/>
          <w:numId w:val="0"/>
        </w:numPr>
        <w:spacing w:line="240" w:lineRule="auto"/>
        <w:jc w:val="center"/>
        <w:rPr>
          <w:rFonts w:ascii="Times New Roman" w:hAnsi="Times New Roman" w:cs="Times New Roman"/>
          <w:b/>
          <w:sz w:val="22"/>
          <w:szCs w:val="22"/>
        </w:rPr>
      </w:pPr>
      <w:bookmarkStart w:id="268" w:name="_Toc118202771"/>
      <w:r w:rsidRPr="00104F30">
        <w:rPr>
          <w:rFonts w:ascii="Times New Roman" w:hAnsi="Times New Roman" w:cs="Times New Roman"/>
          <w:b/>
          <w:sz w:val="22"/>
          <w:szCs w:val="22"/>
        </w:rPr>
        <w:lastRenderedPageBreak/>
        <w:t>Standardní doba studia</w:t>
      </w:r>
      <w:bookmarkEnd w:id="268"/>
    </w:p>
    <w:p w14:paraId="3E62D71C" w14:textId="77777777" w:rsidR="00C00755" w:rsidRPr="00DE13AF" w:rsidRDefault="00C00755" w:rsidP="00C00755">
      <w:pPr>
        <w:tabs>
          <w:tab w:val="left" w:pos="2835"/>
        </w:tabs>
        <w:spacing w:before="120" w:after="120"/>
        <w:jc w:val="center"/>
        <w:rPr>
          <w:color w:val="002060"/>
        </w:rPr>
      </w:pPr>
      <w:r w:rsidRPr="00DE13AF">
        <w:rPr>
          <w:color w:val="002060"/>
        </w:rPr>
        <w:t>Standard 2.8</w:t>
      </w:r>
    </w:p>
    <w:p w14:paraId="70E31DCB" w14:textId="77777777" w:rsidR="00C00755" w:rsidRPr="00DE13AF" w:rsidRDefault="00C00755" w:rsidP="00C00755">
      <w:pPr>
        <w:tabs>
          <w:tab w:val="left" w:pos="2835"/>
        </w:tabs>
        <w:spacing w:before="120" w:after="120"/>
        <w:jc w:val="both"/>
      </w:pPr>
      <w:r w:rsidRPr="00DE13AF">
        <w:t>Standardní doba studia doktorského studijního programu Pedagogika je 4 roky, v jejichž průběhu musí student absolvovat všechny povinné a jeden povinně volitelný předmět v předepsané struktuře. Jejich úspěšné absolvování je nutnou podmínkou pro konání státní doktorské zkoušky. Úspěšné absolvování studia je podmíněno předložením a obhájením disertační práce.</w:t>
      </w:r>
    </w:p>
    <w:p w14:paraId="53FADFAB" w14:textId="77777777" w:rsidR="00C00755" w:rsidRPr="00104F30" w:rsidRDefault="00C00755" w:rsidP="00C00755">
      <w:pPr>
        <w:tabs>
          <w:tab w:val="left" w:pos="2835"/>
        </w:tabs>
        <w:spacing w:before="120" w:after="120"/>
        <w:jc w:val="both"/>
      </w:pPr>
    </w:p>
    <w:p w14:paraId="5A6384C0" w14:textId="77777777" w:rsidR="00C00755" w:rsidRPr="00104F30" w:rsidRDefault="00C00755" w:rsidP="0016491C">
      <w:pPr>
        <w:pStyle w:val="Nadpis3"/>
        <w:numPr>
          <w:ilvl w:val="0"/>
          <w:numId w:val="0"/>
        </w:numPr>
        <w:spacing w:line="240" w:lineRule="auto"/>
        <w:jc w:val="center"/>
        <w:rPr>
          <w:rFonts w:ascii="Times New Roman" w:hAnsi="Times New Roman" w:cs="Times New Roman"/>
          <w:b/>
          <w:sz w:val="22"/>
          <w:szCs w:val="22"/>
        </w:rPr>
      </w:pPr>
      <w:bookmarkStart w:id="269" w:name="_Toc118202772"/>
      <w:r w:rsidRPr="00104F30">
        <w:rPr>
          <w:rFonts w:ascii="Times New Roman" w:hAnsi="Times New Roman" w:cs="Times New Roman"/>
          <w:b/>
          <w:sz w:val="22"/>
          <w:szCs w:val="22"/>
        </w:rPr>
        <w:t>Soulad obsahu studia s cíli studia a profilem absolventa</w:t>
      </w:r>
      <w:bookmarkEnd w:id="269"/>
    </w:p>
    <w:p w14:paraId="36E8AD97" w14:textId="77777777" w:rsidR="00C00755" w:rsidRPr="00DE13AF" w:rsidRDefault="00C00755" w:rsidP="00C00755">
      <w:pPr>
        <w:tabs>
          <w:tab w:val="left" w:pos="2835"/>
        </w:tabs>
        <w:spacing w:before="120" w:after="120"/>
        <w:jc w:val="center"/>
        <w:rPr>
          <w:color w:val="002060"/>
        </w:rPr>
      </w:pPr>
      <w:r w:rsidRPr="00DE13AF">
        <w:rPr>
          <w:color w:val="002060"/>
        </w:rPr>
        <w:t>Standard 2.9</w:t>
      </w:r>
    </w:p>
    <w:p w14:paraId="17584CA7" w14:textId="77777777" w:rsidR="00C00755" w:rsidRPr="00104F30" w:rsidRDefault="00C00755" w:rsidP="00C00755">
      <w:pPr>
        <w:tabs>
          <w:tab w:val="left" w:pos="2835"/>
        </w:tabs>
        <w:spacing w:before="120" w:after="120"/>
        <w:jc w:val="both"/>
      </w:pPr>
      <w:r w:rsidRPr="00104F30">
        <w:t xml:space="preserve">Obsah studia jednoznačně odpovídá jeho cílům postaveným na individuální vědecko-výzkumné práci studentů spojené se zpracováváním disertační práce. Badatelská činnost studentů je podporována povinnými teoretickými, specializovanými a metodologicky orientovanými předměty. </w:t>
      </w:r>
    </w:p>
    <w:p w14:paraId="3181717E" w14:textId="77777777" w:rsidR="00C00755" w:rsidRDefault="00C00755" w:rsidP="00C00755">
      <w:pPr>
        <w:tabs>
          <w:tab w:val="left" w:pos="2835"/>
        </w:tabs>
        <w:spacing w:before="120" w:after="120"/>
        <w:jc w:val="both"/>
      </w:pPr>
      <w:r w:rsidRPr="00104F30">
        <w:t>Studijní program je polostrukturován. Je u něj zjevná volnost i svoboda pro výzkumnou činnost každého studenta. Program je postaven na výzkumné samostatnosti studenta, ale také na spolupráci se školitelem a kolegy z univerzity, či jiných pracovišť v ČR nebo v zahraničí. Struktura programu je jak v prezenční, tak v kombinované formě stejná.</w:t>
      </w:r>
    </w:p>
    <w:p w14:paraId="4DEBCBE9" w14:textId="77777777" w:rsidR="00C00755" w:rsidRDefault="00C00755" w:rsidP="00C00755">
      <w:pPr>
        <w:tabs>
          <w:tab w:val="left" w:pos="2835"/>
        </w:tabs>
        <w:spacing w:before="120" w:after="120"/>
        <w:jc w:val="both"/>
      </w:pPr>
    </w:p>
    <w:p w14:paraId="69FA7B04" w14:textId="77777777" w:rsidR="00C00755" w:rsidRPr="00DE13AF" w:rsidRDefault="00C00755" w:rsidP="00C00755">
      <w:pPr>
        <w:pStyle w:val="Default"/>
        <w:spacing w:after="120"/>
        <w:jc w:val="center"/>
        <w:rPr>
          <w:color w:val="002060"/>
          <w:sz w:val="22"/>
          <w:szCs w:val="22"/>
        </w:rPr>
      </w:pPr>
      <w:r w:rsidRPr="00DE13AF">
        <w:rPr>
          <w:b/>
          <w:bCs/>
          <w:color w:val="002060"/>
          <w:sz w:val="22"/>
          <w:szCs w:val="22"/>
        </w:rPr>
        <w:t>Odlišení doktorského studijního programu od ostatních typů studijních programů</w:t>
      </w:r>
    </w:p>
    <w:p w14:paraId="494E2C55" w14:textId="77777777" w:rsidR="00C00755" w:rsidRPr="0016491C" w:rsidRDefault="00C00755" w:rsidP="00C00755">
      <w:pPr>
        <w:pStyle w:val="Default"/>
        <w:spacing w:after="120"/>
        <w:jc w:val="center"/>
        <w:rPr>
          <w:color w:val="002060"/>
          <w:sz w:val="20"/>
          <w:szCs w:val="20"/>
        </w:rPr>
      </w:pPr>
      <w:r w:rsidRPr="0016491C">
        <w:rPr>
          <w:bCs/>
          <w:color w:val="002060"/>
          <w:sz w:val="20"/>
          <w:szCs w:val="20"/>
        </w:rPr>
        <w:t>Standard 2.10</w:t>
      </w:r>
    </w:p>
    <w:p w14:paraId="57079796" w14:textId="77777777" w:rsidR="00C00755" w:rsidRPr="0016491C" w:rsidRDefault="00C00755" w:rsidP="00C00755">
      <w:pPr>
        <w:pStyle w:val="Default"/>
        <w:spacing w:after="120"/>
        <w:jc w:val="both"/>
        <w:rPr>
          <w:sz w:val="20"/>
          <w:szCs w:val="20"/>
        </w:rPr>
      </w:pPr>
      <w:r w:rsidRPr="0016491C">
        <w:rPr>
          <w:sz w:val="20"/>
          <w:szCs w:val="20"/>
        </w:rPr>
        <w:t xml:space="preserve">Povinné předměty a jejich skladba jsou uvedeny v příloze </w:t>
      </w:r>
      <w:r w:rsidRPr="0016491C">
        <w:rPr>
          <w:i/>
          <w:iCs/>
          <w:sz w:val="20"/>
          <w:szCs w:val="20"/>
        </w:rPr>
        <w:t xml:space="preserve">BIIb – Studijní plány a návrh témat prací. </w:t>
      </w:r>
      <w:r w:rsidRPr="0016491C">
        <w:rPr>
          <w:sz w:val="20"/>
          <w:szCs w:val="20"/>
        </w:rPr>
        <w:t xml:space="preserve">Povinné i povinně-volitelné předměty doktorského studijního programu Pedagogika se obsahově neshodují s žádným předmětem bakalářského ani magisterského studia na FHS. Jejich studium a úspěšné absolvování předpokládá již před vstupem do doktorského studia znalosti z oblasti pedagogiky, metodologie výzkumu na úrovni magisterského studia z oblastí vzdělávání neškolská a školská pedagogika. </w:t>
      </w:r>
    </w:p>
    <w:p w14:paraId="594F461C" w14:textId="77777777" w:rsidR="00C00755" w:rsidRPr="0016491C" w:rsidRDefault="00C00755" w:rsidP="00C00755">
      <w:pPr>
        <w:pStyle w:val="Default"/>
        <w:spacing w:after="120"/>
        <w:jc w:val="center"/>
        <w:rPr>
          <w:color w:val="002060"/>
          <w:sz w:val="20"/>
          <w:szCs w:val="20"/>
        </w:rPr>
      </w:pPr>
      <w:r w:rsidRPr="0016491C">
        <w:rPr>
          <w:bCs/>
          <w:color w:val="002060"/>
          <w:sz w:val="20"/>
          <w:szCs w:val="20"/>
        </w:rPr>
        <w:t>Standard 2.11</w:t>
      </w:r>
    </w:p>
    <w:p w14:paraId="51417A3C" w14:textId="77777777" w:rsidR="00C00755" w:rsidRDefault="00C00755" w:rsidP="00C00755">
      <w:pPr>
        <w:tabs>
          <w:tab w:val="left" w:pos="2835"/>
        </w:tabs>
        <w:spacing w:before="120" w:after="120"/>
        <w:jc w:val="both"/>
      </w:pPr>
      <w:r w:rsidRPr="00DE13AF">
        <w:t xml:space="preserve">V rámci standardní doby studia doktorského studijního programu </w:t>
      </w:r>
      <w:r>
        <w:t>Pedagogika</w:t>
      </w:r>
      <w:r w:rsidRPr="00DE13AF">
        <w:t xml:space="preserve"> je každý student povinen absolvovat minimálně </w:t>
      </w:r>
      <w:r>
        <w:t>1</w:t>
      </w:r>
      <w:r w:rsidRPr="00DE13AF">
        <w:t xml:space="preserve"> měsíční studijní pobyt na zahraniční univerzitě nebo na zahraničním vědecko-výzkumném pracovišti, na kterém se věnují výzkumu v souladu se zaměřením jeho disertační práce. </w:t>
      </w:r>
      <w:r>
        <w:t>V případě studentů kombinované formy studia lze zahraniční studijní pobyt rozdělit do dvou částí.</w:t>
      </w:r>
    </w:p>
    <w:p w14:paraId="57FB365F" w14:textId="77777777" w:rsidR="00C00755" w:rsidRPr="00DE13AF" w:rsidRDefault="00C00755" w:rsidP="00C00755">
      <w:pPr>
        <w:tabs>
          <w:tab w:val="left" w:pos="2835"/>
        </w:tabs>
        <w:spacing w:before="120" w:after="120"/>
        <w:jc w:val="both"/>
      </w:pPr>
    </w:p>
    <w:p w14:paraId="5B61CDE6" w14:textId="77777777" w:rsidR="00C00755" w:rsidRPr="00104F30" w:rsidRDefault="00C00755" w:rsidP="0016491C">
      <w:pPr>
        <w:pStyle w:val="Nadpis3"/>
        <w:numPr>
          <w:ilvl w:val="0"/>
          <w:numId w:val="0"/>
        </w:numPr>
        <w:spacing w:line="240" w:lineRule="auto"/>
        <w:jc w:val="center"/>
        <w:rPr>
          <w:rFonts w:ascii="Times New Roman" w:hAnsi="Times New Roman" w:cs="Times New Roman"/>
          <w:b/>
          <w:sz w:val="22"/>
          <w:szCs w:val="22"/>
        </w:rPr>
      </w:pPr>
      <w:bookmarkStart w:id="270" w:name="_Toc118202773"/>
      <w:r w:rsidRPr="00104F30">
        <w:rPr>
          <w:rFonts w:ascii="Times New Roman" w:hAnsi="Times New Roman" w:cs="Times New Roman"/>
          <w:b/>
          <w:sz w:val="22"/>
          <w:szCs w:val="22"/>
        </w:rPr>
        <w:t>Struktura a rozsah studijních předmětů</w:t>
      </w:r>
      <w:bookmarkEnd w:id="270"/>
    </w:p>
    <w:p w14:paraId="5224E644" w14:textId="77777777" w:rsidR="00C00755" w:rsidRPr="00DE13AF" w:rsidRDefault="00C00755" w:rsidP="00C00755">
      <w:pPr>
        <w:spacing w:before="120" w:after="120"/>
        <w:jc w:val="center"/>
        <w:rPr>
          <w:color w:val="002060"/>
        </w:rPr>
      </w:pPr>
      <w:r w:rsidRPr="00DE13AF">
        <w:rPr>
          <w:color w:val="002060"/>
        </w:rPr>
        <w:t>Standard 2.12</w:t>
      </w:r>
    </w:p>
    <w:p w14:paraId="4AD3A9E4" w14:textId="05E62C3A" w:rsidR="003B2B19" w:rsidRPr="006510D6" w:rsidDel="003B2B19" w:rsidRDefault="00C00755" w:rsidP="00C00755">
      <w:pPr>
        <w:tabs>
          <w:tab w:val="left" w:pos="2835"/>
        </w:tabs>
        <w:spacing w:before="120" w:after="120"/>
        <w:jc w:val="both"/>
        <w:rPr>
          <w:del w:id="271" w:author="Jan Kalenda" w:date="2023-03-16T18:11:00Z"/>
        </w:rPr>
      </w:pPr>
      <w:r w:rsidRPr="006510D6">
        <w:t>Předkládaný studijní program má nastavenou a zdůvodněnou strukturu studijních předmětů. Jejich rozsah a další charakteristika jsou pečlivě zpracovány v jednotlivých kartách předmětů. Povinné a povinně volitelné předměty a jejich skladba jsou uvedeny v příloze BIIb – Studijní plány a návrh témat prací. Podrobná charakteristika předmětů včetně rozsahu, způsobu zakončení a studijní literatury je uvedena v přílohách BIII – Charakteristika studijního předmětu.</w:t>
      </w:r>
    </w:p>
    <w:p w14:paraId="36D0E681" w14:textId="77777777" w:rsidR="00C00755" w:rsidRDefault="00C00755" w:rsidP="00C00755">
      <w:pPr>
        <w:tabs>
          <w:tab w:val="left" w:pos="2835"/>
        </w:tabs>
        <w:spacing w:before="120" w:after="120"/>
        <w:jc w:val="both"/>
      </w:pPr>
    </w:p>
    <w:tbl>
      <w:tblPr>
        <w:tblStyle w:val="Mkatabulky"/>
        <w:tblW w:w="0" w:type="auto"/>
        <w:tblLook w:val="04A0" w:firstRow="1" w:lastRow="0" w:firstColumn="1" w:lastColumn="0" w:noHBand="0" w:noVBand="1"/>
      </w:tblPr>
      <w:tblGrid>
        <w:gridCol w:w="5098"/>
        <w:gridCol w:w="993"/>
      </w:tblGrid>
      <w:tr w:rsidR="00C00755" w:rsidRPr="006510D6" w14:paraId="46932398" w14:textId="77777777" w:rsidTr="0016491C">
        <w:tc>
          <w:tcPr>
            <w:tcW w:w="5098" w:type="dxa"/>
            <w:shd w:val="clear" w:color="auto" w:fill="F79646" w:themeFill="accent6"/>
          </w:tcPr>
          <w:p w14:paraId="0727A315" w14:textId="77777777" w:rsidR="00C00755" w:rsidRPr="006510D6" w:rsidRDefault="00C00755" w:rsidP="003A4718">
            <w:pPr>
              <w:jc w:val="both"/>
              <w:rPr>
                <w:b/>
              </w:rPr>
            </w:pPr>
            <w:r w:rsidRPr="006510D6">
              <w:rPr>
                <w:b/>
                <w:color w:val="002060"/>
              </w:rPr>
              <w:t xml:space="preserve">Povinné předměty </w:t>
            </w:r>
          </w:p>
        </w:tc>
        <w:tc>
          <w:tcPr>
            <w:tcW w:w="993" w:type="dxa"/>
            <w:shd w:val="clear" w:color="auto" w:fill="F79646" w:themeFill="accent6"/>
          </w:tcPr>
          <w:p w14:paraId="16A8034B" w14:textId="77777777" w:rsidR="00C00755" w:rsidRPr="006510D6" w:rsidRDefault="00C00755" w:rsidP="003A4718">
            <w:pPr>
              <w:jc w:val="both"/>
              <w:rPr>
                <w:b/>
                <w:color w:val="002060"/>
              </w:rPr>
            </w:pPr>
            <w:r>
              <w:rPr>
                <w:b/>
                <w:color w:val="002060"/>
              </w:rPr>
              <w:t>Počet hodin</w:t>
            </w:r>
          </w:p>
        </w:tc>
      </w:tr>
      <w:tr w:rsidR="00C00755" w:rsidRPr="006510D6" w14:paraId="697475A4" w14:textId="77777777" w:rsidTr="003A4718">
        <w:tc>
          <w:tcPr>
            <w:tcW w:w="5098" w:type="dxa"/>
          </w:tcPr>
          <w:p w14:paraId="15C965C6" w14:textId="77777777" w:rsidR="00C00755" w:rsidRPr="006510D6" w:rsidRDefault="00C00755" w:rsidP="003A4718">
            <w:pPr>
              <w:jc w:val="both"/>
            </w:pPr>
            <w:r w:rsidRPr="006510D6">
              <w:t>Generické dovednosti v pedagogické vědě</w:t>
            </w:r>
          </w:p>
        </w:tc>
        <w:tc>
          <w:tcPr>
            <w:tcW w:w="993" w:type="dxa"/>
          </w:tcPr>
          <w:p w14:paraId="6A521174" w14:textId="77777777" w:rsidR="00C00755" w:rsidRPr="006510D6" w:rsidRDefault="00C00755" w:rsidP="003A4718">
            <w:pPr>
              <w:jc w:val="both"/>
            </w:pPr>
            <w:r>
              <w:t>20</w:t>
            </w:r>
          </w:p>
        </w:tc>
      </w:tr>
      <w:tr w:rsidR="00C00755" w:rsidRPr="006510D6" w14:paraId="4FB952C5" w14:textId="77777777" w:rsidTr="003A4718">
        <w:tc>
          <w:tcPr>
            <w:tcW w:w="5098" w:type="dxa"/>
          </w:tcPr>
          <w:p w14:paraId="33D20100" w14:textId="77777777" w:rsidR="00C00755" w:rsidRPr="006510D6" w:rsidRDefault="00C00755" w:rsidP="003A4718">
            <w:pPr>
              <w:jc w:val="both"/>
            </w:pPr>
            <w:r w:rsidRPr="006510D6">
              <w:t>Kvalitativní metodologie</w:t>
            </w:r>
          </w:p>
        </w:tc>
        <w:tc>
          <w:tcPr>
            <w:tcW w:w="993" w:type="dxa"/>
          </w:tcPr>
          <w:p w14:paraId="1A7D3079" w14:textId="77777777" w:rsidR="00C00755" w:rsidRPr="006510D6" w:rsidRDefault="00C00755" w:rsidP="003A4718">
            <w:pPr>
              <w:jc w:val="both"/>
            </w:pPr>
            <w:r>
              <w:t>20</w:t>
            </w:r>
          </w:p>
        </w:tc>
      </w:tr>
      <w:tr w:rsidR="00C00755" w:rsidRPr="006510D6" w14:paraId="5C9712DC" w14:textId="77777777" w:rsidTr="003A4718">
        <w:tc>
          <w:tcPr>
            <w:tcW w:w="5098" w:type="dxa"/>
          </w:tcPr>
          <w:p w14:paraId="13A92DFB" w14:textId="77777777" w:rsidR="00C00755" w:rsidRPr="006510D6" w:rsidRDefault="00C00755" w:rsidP="003A4718">
            <w:pPr>
              <w:jc w:val="both"/>
            </w:pPr>
            <w:r w:rsidRPr="006510D6">
              <w:t>Kvantitativní metodologie</w:t>
            </w:r>
          </w:p>
        </w:tc>
        <w:tc>
          <w:tcPr>
            <w:tcW w:w="993" w:type="dxa"/>
          </w:tcPr>
          <w:p w14:paraId="5C55A490" w14:textId="77777777" w:rsidR="00C00755" w:rsidRPr="006510D6" w:rsidRDefault="00C00755" w:rsidP="003A4718">
            <w:pPr>
              <w:jc w:val="both"/>
            </w:pPr>
            <w:r>
              <w:t>20</w:t>
            </w:r>
          </w:p>
        </w:tc>
      </w:tr>
      <w:tr w:rsidR="00C00755" w:rsidRPr="006510D6" w14:paraId="186D9B95" w14:textId="77777777" w:rsidTr="003A4718">
        <w:tc>
          <w:tcPr>
            <w:tcW w:w="5098" w:type="dxa"/>
          </w:tcPr>
          <w:p w14:paraId="2ABB6700" w14:textId="77777777" w:rsidR="00C00755" w:rsidRPr="006510D6" w:rsidRDefault="00C00755" w:rsidP="003A4718">
            <w:pPr>
              <w:jc w:val="both"/>
            </w:pPr>
            <w:r w:rsidRPr="006510D6">
              <w:t>Pedagogická věda v transdisciplinárních souvislostech</w:t>
            </w:r>
          </w:p>
        </w:tc>
        <w:tc>
          <w:tcPr>
            <w:tcW w:w="993" w:type="dxa"/>
          </w:tcPr>
          <w:p w14:paraId="726B461C" w14:textId="77777777" w:rsidR="00C00755" w:rsidRPr="006510D6" w:rsidRDefault="00C00755" w:rsidP="003A4718">
            <w:pPr>
              <w:jc w:val="both"/>
            </w:pPr>
            <w:r>
              <w:t>20</w:t>
            </w:r>
          </w:p>
        </w:tc>
      </w:tr>
      <w:tr w:rsidR="00C00755" w:rsidRPr="006510D6" w14:paraId="3FEEBA64" w14:textId="77777777" w:rsidTr="003A4718">
        <w:tc>
          <w:tcPr>
            <w:tcW w:w="5098" w:type="dxa"/>
          </w:tcPr>
          <w:p w14:paraId="3FF65CE6" w14:textId="77777777" w:rsidR="00C00755" w:rsidRPr="006510D6" w:rsidRDefault="00C00755" w:rsidP="003A4718">
            <w:r w:rsidRPr="006510D6">
              <w:t>Akademické dovednosti v angličtině</w:t>
            </w:r>
          </w:p>
        </w:tc>
        <w:tc>
          <w:tcPr>
            <w:tcW w:w="993" w:type="dxa"/>
          </w:tcPr>
          <w:p w14:paraId="6956BF1D" w14:textId="77777777" w:rsidR="00C00755" w:rsidRDefault="00C00755" w:rsidP="003A4718">
            <w:pPr>
              <w:jc w:val="both"/>
            </w:pPr>
            <w:r>
              <w:t>40 (2x20)</w:t>
            </w:r>
          </w:p>
        </w:tc>
      </w:tr>
      <w:tr w:rsidR="00C00755" w:rsidRPr="006510D6" w14:paraId="75EBEAA4" w14:textId="77777777" w:rsidTr="003A4718">
        <w:tc>
          <w:tcPr>
            <w:tcW w:w="5098" w:type="dxa"/>
          </w:tcPr>
          <w:p w14:paraId="447155A9" w14:textId="77777777" w:rsidR="00C00755" w:rsidRPr="006510D6" w:rsidRDefault="00C00755" w:rsidP="003A4718">
            <w:pPr>
              <w:jc w:val="both"/>
            </w:pPr>
            <w:r w:rsidRPr="006510D6">
              <w:t>Doktorský seminář I. – IV.</w:t>
            </w:r>
          </w:p>
        </w:tc>
        <w:tc>
          <w:tcPr>
            <w:tcW w:w="993" w:type="dxa"/>
          </w:tcPr>
          <w:p w14:paraId="4AF00B3C" w14:textId="77777777" w:rsidR="00C00755" w:rsidRPr="006510D6" w:rsidRDefault="00C00755" w:rsidP="003A4718">
            <w:r>
              <w:t>20 (4x5)</w:t>
            </w:r>
          </w:p>
        </w:tc>
      </w:tr>
      <w:tr w:rsidR="00C00755" w:rsidRPr="006510D6" w14:paraId="606B4ADE" w14:textId="77777777" w:rsidTr="0016491C">
        <w:tc>
          <w:tcPr>
            <w:tcW w:w="5098" w:type="dxa"/>
            <w:shd w:val="clear" w:color="auto" w:fill="F79646" w:themeFill="accent6"/>
          </w:tcPr>
          <w:p w14:paraId="76957A5B" w14:textId="77777777" w:rsidR="00C00755" w:rsidRPr="006510D6" w:rsidRDefault="00C00755" w:rsidP="003A4718">
            <w:pPr>
              <w:jc w:val="both"/>
              <w:rPr>
                <w:b/>
              </w:rPr>
            </w:pPr>
            <w:r w:rsidRPr="006510D6">
              <w:rPr>
                <w:b/>
                <w:color w:val="002060"/>
              </w:rPr>
              <w:t>Povinně volitelné předměty</w:t>
            </w:r>
          </w:p>
        </w:tc>
        <w:tc>
          <w:tcPr>
            <w:tcW w:w="993" w:type="dxa"/>
            <w:shd w:val="clear" w:color="auto" w:fill="F79646" w:themeFill="accent6"/>
          </w:tcPr>
          <w:p w14:paraId="5F83DABC" w14:textId="77777777" w:rsidR="00C00755" w:rsidRPr="006510D6" w:rsidRDefault="00C00755" w:rsidP="003A4718">
            <w:pPr>
              <w:jc w:val="both"/>
              <w:rPr>
                <w:b/>
                <w:color w:val="002060"/>
              </w:rPr>
            </w:pPr>
          </w:p>
        </w:tc>
      </w:tr>
      <w:tr w:rsidR="00C00755" w:rsidRPr="006510D6" w14:paraId="1D7FFEFA" w14:textId="77777777" w:rsidTr="003A4718">
        <w:tc>
          <w:tcPr>
            <w:tcW w:w="5098" w:type="dxa"/>
          </w:tcPr>
          <w:p w14:paraId="0F24080F" w14:textId="77777777" w:rsidR="00C00755" w:rsidRPr="006510D6" w:rsidRDefault="00C00755" w:rsidP="003A4718">
            <w:pPr>
              <w:tabs>
                <w:tab w:val="left" w:pos="938"/>
              </w:tabs>
              <w:jc w:val="both"/>
            </w:pPr>
            <w:r w:rsidRPr="006510D6">
              <w:rPr>
                <w:rStyle w:val="normaltextrun"/>
                <w:color w:val="000000"/>
                <w:bdr w:val="none" w:sz="0" w:space="0" w:color="auto" w:frame="1"/>
              </w:rPr>
              <w:t>Současné trendy ve výzkumu vzdělávání</w:t>
            </w:r>
          </w:p>
        </w:tc>
        <w:tc>
          <w:tcPr>
            <w:tcW w:w="993" w:type="dxa"/>
          </w:tcPr>
          <w:p w14:paraId="7455E004" w14:textId="77777777" w:rsidR="00C00755" w:rsidRPr="006510D6" w:rsidRDefault="00C00755" w:rsidP="003A4718">
            <w:pPr>
              <w:tabs>
                <w:tab w:val="left" w:pos="938"/>
              </w:tabs>
              <w:jc w:val="both"/>
              <w:rPr>
                <w:rStyle w:val="normaltextrun"/>
                <w:color w:val="000000"/>
                <w:bdr w:val="none" w:sz="0" w:space="0" w:color="auto" w:frame="1"/>
              </w:rPr>
            </w:pPr>
            <w:r w:rsidRPr="006510D6">
              <w:rPr>
                <w:rStyle w:val="normaltextrun"/>
                <w:color w:val="000000"/>
                <w:bdr w:val="none" w:sz="0" w:space="0" w:color="auto" w:frame="1"/>
              </w:rPr>
              <w:t>15</w:t>
            </w:r>
          </w:p>
        </w:tc>
      </w:tr>
      <w:tr w:rsidR="00C00755" w:rsidRPr="006510D6" w14:paraId="50E76E0F" w14:textId="77777777" w:rsidTr="003A4718">
        <w:tc>
          <w:tcPr>
            <w:tcW w:w="5098" w:type="dxa"/>
          </w:tcPr>
          <w:p w14:paraId="52658AAC" w14:textId="77777777" w:rsidR="00C00755" w:rsidRPr="006510D6" w:rsidRDefault="00C00755" w:rsidP="003A4718">
            <w:pPr>
              <w:jc w:val="both"/>
            </w:pPr>
            <w:r w:rsidRPr="006510D6">
              <w:rPr>
                <w:rStyle w:val="normaltextrun"/>
                <w:color w:val="000000"/>
                <w:shd w:val="clear" w:color="auto" w:fill="FFFFFF"/>
              </w:rPr>
              <w:t>Sociální pedagogika</w:t>
            </w:r>
            <w:r w:rsidRPr="006510D6">
              <w:rPr>
                <w:rStyle w:val="eop"/>
                <w:rFonts w:eastAsiaTheme="minorHAnsi"/>
                <w:color w:val="000000"/>
                <w:shd w:val="clear" w:color="auto" w:fill="FFFFFF"/>
              </w:rPr>
              <w:t> </w:t>
            </w:r>
          </w:p>
        </w:tc>
        <w:tc>
          <w:tcPr>
            <w:tcW w:w="993" w:type="dxa"/>
          </w:tcPr>
          <w:p w14:paraId="1C85B7C3" w14:textId="77777777" w:rsidR="00C00755" w:rsidRPr="006510D6" w:rsidRDefault="00C00755" w:rsidP="003A4718">
            <w:pPr>
              <w:jc w:val="both"/>
              <w:rPr>
                <w:rStyle w:val="normaltextrun"/>
                <w:color w:val="000000"/>
                <w:shd w:val="clear" w:color="auto" w:fill="FFFFFF"/>
              </w:rPr>
            </w:pPr>
            <w:r w:rsidRPr="006510D6">
              <w:rPr>
                <w:rStyle w:val="normaltextrun"/>
                <w:color w:val="000000"/>
                <w:shd w:val="clear" w:color="auto" w:fill="FFFFFF"/>
              </w:rPr>
              <w:t>15</w:t>
            </w:r>
          </w:p>
        </w:tc>
      </w:tr>
      <w:tr w:rsidR="00C00755" w:rsidRPr="006510D6" w14:paraId="5000BA6E" w14:textId="77777777" w:rsidTr="003A4718">
        <w:tc>
          <w:tcPr>
            <w:tcW w:w="5098" w:type="dxa"/>
          </w:tcPr>
          <w:p w14:paraId="59761475" w14:textId="77777777" w:rsidR="00C00755" w:rsidRPr="006510D6" w:rsidRDefault="00C00755" w:rsidP="003A4718">
            <w:pPr>
              <w:jc w:val="both"/>
            </w:pPr>
            <w:r w:rsidRPr="006510D6">
              <w:rPr>
                <w:rStyle w:val="normaltextrun"/>
                <w:color w:val="000000"/>
                <w:shd w:val="clear" w:color="auto" w:fill="FFFFFF"/>
              </w:rPr>
              <w:t>Pedagogika volného času</w:t>
            </w:r>
            <w:r w:rsidRPr="006510D6">
              <w:rPr>
                <w:rStyle w:val="eop"/>
                <w:rFonts w:eastAsiaTheme="minorHAnsi"/>
                <w:color w:val="000000"/>
                <w:shd w:val="clear" w:color="auto" w:fill="FFFFFF"/>
              </w:rPr>
              <w:t> </w:t>
            </w:r>
          </w:p>
        </w:tc>
        <w:tc>
          <w:tcPr>
            <w:tcW w:w="993" w:type="dxa"/>
          </w:tcPr>
          <w:p w14:paraId="21FBB2A2" w14:textId="77777777" w:rsidR="00C00755" w:rsidRPr="006510D6" w:rsidRDefault="00C00755" w:rsidP="003A4718">
            <w:pPr>
              <w:jc w:val="both"/>
              <w:rPr>
                <w:rStyle w:val="normaltextrun"/>
                <w:color w:val="000000"/>
                <w:shd w:val="clear" w:color="auto" w:fill="FFFFFF"/>
              </w:rPr>
            </w:pPr>
            <w:r w:rsidRPr="006510D6">
              <w:rPr>
                <w:rStyle w:val="normaltextrun"/>
                <w:color w:val="000000"/>
                <w:shd w:val="clear" w:color="auto" w:fill="FFFFFF"/>
              </w:rPr>
              <w:t>15</w:t>
            </w:r>
          </w:p>
        </w:tc>
      </w:tr>
      <w:tr w:rsidR="00C00755" w:rsidRPr="006510D6" w14:paraId="14BE7D0F" w14:textId="77777777" w:rsidTr="003A4718">
        <w:tc>
          <w:tcPr>
            <w:tcW w:w="5098" w:type="dxa"/>
          </w:tcPr>
          <w:p w14:paraId="46FCF609" w14:textId="77777777" w:rsidR="00C00755" w:rsidRPr="006510D6" w:rsidRDefault="00C00755" w:rsidP="003A4718">
            <w:pPr>
              <w:jc w:val="both"/>
            </w:pPr>
            <w:r w:rsidRPr="006510D6">
              <w:rPr>
                <w:rStyle w:val="normaltextrun"/>
                <w:color w:val="000000"/>
                <w:shd w:val="clear" w:color="auto" w:fill="FFFFFF"/>
              </w:rPr>
              <w:lastRenderedPageBreak/>
              <w:t>Školní pedagogika</w:t>
            </w:r>
            <w:r w:rsidRPr="006510D6">
              <w:rPr>
                <w:rStyle w:val="eop"/>
                <w:rFonts w:eastAsiaTheme="minorHAnsi"/>
                <w:color w:val="000000"/>
                <w:shd w:val="clear" w:color="auto" w:fill="FFFFFF"/>
              </w:rPr>
              <w:t> </w:t>
            </w:r>
          </w:p>
        </w:tc>
        <w:tc>
          <w:tcPr>
            <w:tcW w:w="993" w:type="dxa"/>
          </w:tcPr>
          <w:p w14:paraId="71779C92" w14:textId="77777777" w:rsidR="00C00755" w:rsidRPr="006510D6" w:rsidRDefault="00C00755" w:rsidP="003A4718">
            <w:pPr>
              <w:jc w:val="both"/>
              <w:rPr>
                <w:rStyle w:val="normaltextrun"/>
                <w:color w:val="000000"/>
                <w:shd w:val="clear" w:color="auto" w:fill="FFFFFF"/>
              </w:rPr>
            </w:pPr>
            <w:r w:rsidRPr="006510D6">
              <w:rPr>
                <w:rStyle w:val="normaltextrun"/>
                <w:color w:val="000000"/>
                <w:shd w:val="clear" w:color="auto" w:fill="FFFFFF"/>
              </w:rPr>
              <w:t>15</w:t>
            </w:r>
          </w:p>
        </w:tc>
      </w:tr>
      <w:tr w:rsidR="00C00755" w:rsidRPr="006510D6" w14:paraId="143B2C0F" w14:textId="77777777" w:rsidTr="003A4718">
        <w:tc>
          <w:tcPr>
            <w:tcW w:w="5098" w:type="dxa"/>
          </w:tcPr>
          <w:p w14:paraId="6AD07134" w14:textId="77777777" w:rsidR="00C00755" w:rsidRPr="006510D6" w:rsidRDefault="00C00755" w:rsidP="003A4718">
            <w:pPr>
              <w:tabs>
                <w:tab w:val="left" w:pos="1122"/>
              </w:tabs>
              <w:jc w:val="both"/>
            </w:pPr>
            <w:r w:rsidRPr="006510D6">
              <w:rPr>
                <w:rStyle w:val="normaltextrun"/>
                <w:color w:val="000000"/>
                <w:shd w:val="clear" w:color="auto" w:fill="FFFFFF"/>
              </w:rPr>
              <w:t xml:space="preserve">Pedagogika </w:t>
            </w:r>
            <w:r w:rsidRPr="006510D6">
              <w:rPr>
                <w:rStyle w:val="spellingerror"/>
                <w:color w:val="000000"/>
                <w:shd w:val="clear" w:color="auto" w:fill="FFFFFF"/>
              </w:rPr>
              <w:t>preprimárního</w:t>
            </w:r>
            <w:r w:rsidRPr="006510D6">
              <w:rPr>
                <w:rStyle w:val="normaltextrun"/>
                <w:color w:val="000000"/>
                <w:shd w:val="clear" w:color="auto" w:fill="FFFFFF"/>
              </w:rPr>
              <w:t xml:space="preserve"> vzdělávání</w:t>
            </w:r>
            <w:r w:rsidRPr="006510D6">
              <w:rPr>
                <w:rStyle w:val="eop"/>
                <w:rFonts w:eastAsiaTheme="minorHAnsi"/>
                <w:color w:val="000000"/>
                <w:shd w:val="clear" w:color="auto" w:fill="FFFFFF"/>
              </w:rPr>
              <w:t> </w:t>
            </w:r>
          </w:p>
        </w:tc>
        <w:tc>
          <w:tcPr>
            <w:tcW w:w="993" w:type="dxa"/>
          </w:tcPr>
          <w:p w14:paraId="5993C00A" w14:textId="77777777" w:rsidR="00C00755" w:rsidRPr="006510D6" w:rsidRDefault="00C00755" w:rsidP="003A4718">
            <w:pPr>
              <w:tabs>
                <w:tab w:val="left" w:pos="1122"/>
              </w:tabs>
              <w:jc w:val="both"/>
              <w:rPr>
                <w:rStyle w:val="normaltextrun"/>
                <w:color w:val="000000"/>
                <w:shd w:val="clear" w:color="auto" w:fill="FFFFFF"/>
              </w:rPr>
            </w:pPr>
            <w:r w:rsidRPr="006510D6">
              <w:rPr>
                <w:rStyle w:val="normaltextrun"/>
                <w:color w:val="000000"/>
                <w:shd w:val="clear" w:color="auto" w:fill="FFFFFF"/>
              </w:rPr>
              <w:t>15</w:t>
            </w:r>
          </w:p>
        </w:tc>
      </w:tr>
      <w:tr w:rsidR="00C00755" w:rsidRPr="006510D6" w14:paraId="43E3F540" w14:textId="77777777" w:rsidTr="003A4718">
        <w:tc>
          <w:tcPr>
            <w:tcW w:w="5098" w:type="dxa"/>
          </w:tcPr>
          <w:p w14:paraId="3D15E88E" w14:textId="77777777" w:rsidR="00C00755" w:rsidRPr="006510D6" w:rsidRDefault="00C00755" w:rsidP="003A4718">
            <w:pPr>
              <w:jc w:val="both"/>
            </w:pPr>
            <w:r w:rsidRPr="006510D6">
              <w:rPr>
                <w:rStyle w:val="normaltextrun"/>
                <w:color w:val="000000"/>
                <w:shd w:val="clear" w:color="auto" w:fill="FFFFFF"/>
              </w:rPr>
              <w:t>Koncept vědění v aktuálních souvislostech</w:t>
            </w:r>
            <w:r w:rsidRPr="006510D6">
              <w:rPr>
                <w:rStyle w:val="eop"/>
                <w:rFonts w:eastAsiaTheme="minorHAnsi"/>
                <w:color w:val="000000"/>
                <w:shd w:val="clear" w:color="auto" w:fill="FFFFFF"/>
              </w:rPr>
              <w:t> </w:t>
            </w:r>
          </w:p>
        </w:tc>
        <w:tc>
          <w:tcPr>
            <w:tcW w:w="993" w:type="dxa"/>
          </w:tcPr>
          <w:p w14:paraId="0C8776C4" w14:textId="77777777" w:rsidR="00C00755" w:rsidRPr="006510D6" w:rsidRDefault="00C00755" w:rsidP="003A4718">
            <w:pPr>
              <w:jc w:val="both"/>
              <w:rPr>
                <w:rStyle w:val="normaltextrun"/>
                <w:color w:val="000000"/>
                <w:shd w:val="clear" w:color="auto" w:fill="FFFFFF"/>
              </w:rPr>
            </w:pPr>
            <w:r w:rsidRPr="006510D6">
              <w:rPr>
                <w:rStyle w:val="normaltextrun"/>
                <w:color w:val="000000"/>
                <w:shd w:val="clear" w:color="auto" w:fill="FFFFFF"/>
              </w:rPr>
              <w:t>15</w:t>
            </w:r>
          </w:p>
        </w:tc>
      </w:tr>
      <w:tr w:rsidR="00C00755" w:rsidRPr="006510D6" w14:paraId="0E41FB5F" w14:textId="77777777" w:rsidTr="003A4718">
        <w:tc>
          <w:tcPr>
            <w:tcW w:w="5098" w:type="dxa"/>
          </w:tcPr>
          <w:p w14:paraId="1B446CFF" w14:textId="77777777" w:rsidR="00C00755" w:rsidRPr="006510D6" w:rsidRDefault="00C00755" w:rsidP="003A4718">
            <w:pPr>
              <w:jc w:val="both"/>
              <w:rPr>
                <w:rStyle w:val="normaltextrun"/>
                <w:color w:val="000000"/>
                <w:shd w:val="clear" w:color="auto" w:fill="FFFFFF"/>
              </w:rPr>
            </w:pPr>
            <w:r w:rsidRPr="006510D6">
              <w:rPr>
                <w:rStyle w:val="normaltextrun"/>
                <w:color w:val="000000"/>
                <w:shd w:val="clear" w:color="auto" w:fill="FFFFFF"/>
              </w:rPr>
              <w:t>Sociologické perspektivy ve vzdělávání</w:t>
            </w:r>
            <w:r w:rsidRPr="006510D6">
              <w:rPr>
                <w:rStyle w:val="eop"/>
                <w:rFonts w:eastAsiaTheme="minorHAnsi"/>
                <w:color w:val="000000"/>
                <w:shd w:val="clear" w:color="auto" w:fill="FFFFFF"/>
              </w:rPr>
              <w:t> </w:t>
            </w:r>
          </w:p>
        </w:tc>
        <w:tc>
          <w:tcPr>
            <w:tcW w:w="993" w:type="dxa"/>
          </w:tcPr>
          <w:p w14:paraId="2B1636D3" w14:textId="77777777" w:rsidR="00C00755" w:rsidRPr="006510D6" w:rsidRDefault="00C00755" w:rsidP="003A4718">
            <w:pPr>
              <w:jc w:val="both"/>
              <w:rPr>
                <w:rStyle w:val="normaltextrun"/>
                <w:color w:val="000000"/>
                <w:shd w:val="clear" w:color="auto" w:fill="FFFFFF"/>
              </w:rPr>
            </w:pPr>
            <w:r w:rsidRPr="006510D6">
              <w:rPr>
                <w:rStyle w:val="normaltextrun"/>
                <w:color w:val="000000"/>
                <w:shd w:val="clear" w:color="auto" w:fill="FFFFFF"/>
              </w:rPr>
              <w:t>15</w:t>
            </w:r>
          </w:p>
        </w:tc>
      </w:tr>
      <w:tr w:rsidR="00C00755" w:rsidRPr="006510D6" w14:paraId="06FAB2AA" w14:textId="77777777" w:rsidTr="003A4718">
        <w:tc>
          <w:tcPr>
            <w:tcW w:w="5098" w:type="dxa"/>
          </w:tcPr>
          <w:p w14:paraId="14552044" w14:textId="77777777" w:rsidR="00C00755" w:rsidRPr="006510D6" w:rsidRDefault="00C00755" w:rsidP="003A4718">
            <w:pPr>
              <w:jc w:val="both"/>
              <w:rPr>
                <w:rStyle w:val="normaltextrun"/>
                <w:color w:val="000000"/>
                <w:shd w:val="clear" w:color="auto" w:fill="FFFFFF"/>
              </w:rPr>
            </w:pPr>
            <w:r w:rsidRPr="006510D6">
              <w:rPr>
                <w:rStyle w:val="normaltextrun"/>
                <w:color w:val="000000"/>
                <w:shd w:val="clear" w:color="auto" w:fill="FFFFFF"/>
              </w:rPr>
              <w:t>Psychologická diagnostika v kontextu pedagogických věd</w:t>
            </w:r>
            <w:r w:rsidRPr="006510D6">
              <w:rPr>
                <w:rStyle w:val="eop"/>
                <w:rFonts w:eastAsiaTheme="minorHAnsi"/>
                <w:color w:val="000000"/>
                <w:shd w:val="clear" w:color="auto" w:fill="FFFFFF"/>
              </w:rPr>
              <w:t> </w:t>
            </w:r>
          </w:p>
        </w:tc>
        <w:tc>
          <w:tcPr>
            <w:tcW w:w="993" w:type="dxa"/>
          </w:tcPr>
          <w:p w14:paraId="20C37F63" w14:textId="77777777" w:rsidR="00C00755" w:rsidRPr="006510D6" w:rsidRDefault="00C00755" w:rsidP="003A4718">
            <w:pPr>
              <w:jc w:val="both"/>
              <w:rPr>
                <w:rStyle w:val="normaltextrun"/>
                <w:color w:val="000000"/>
                <w:shd w:val="clear" w:color="auto" w:fill="FFFFFF"/>
              </w:rPr>
            </w:pPr>
            <w:r w:rsidRPr="006510D6">
              <w:rPr>
                <w:rStyle w:val="normaltextrun"/>
                <w:color w:val="000000"/>
                <w:shd w:val="clear" w:color="auto" w:fill="FFFFFF"/>
              </w:rPr>
              <w:t>15</w:t>
            </w:r>
          </w:p>
        </w:tc>
      </w:tr>
      <w:tr w:rsidR="00C00755" w:rsidRPr="006510D6" w14:paraId="4EABE2A3" w14:textId="77777777" w:rsidTr="003A4718">
        <w:tc>
          <w:tcPr>
            <w:tcW w:w="5098" w:type="dxa"/>
          </w:tcPr>
          <w:p w14:paraId="5AA4D1FD" w14:textId="77777777" w:rsidR="00C00755" w:rsidRPr="006510D6" w:rsidRDefault="00C00755" w:rsidP="003A4718">
            <w:pPr>
              <w:jc w:val="both"/>
              <w:rPr>
                <w:rStyle w:val="normaltextrun"/>
                <w:color w:val="000000"/>
                <w:shd w:val="clear" w:color="auto" w:fill="FFFFFF"/>
              </w:rPr>
            </w:pPr>
            <w:r w:rsidRPr="006510D6">
              <w:rPr>
                <w:rStyle w:val="normaltextrun"/>
                <w:color w:val="000000"/>
                <w:shd w:val="clear" w:color="auto" w:fill="FFFFFF"/>
              </w:rPr>
              <w:t>Metodologická specifika výzkumu instituce školy</w:t>
            </w:r>
            <w:r w:rsidRPr="006510D6">
              <w:rPr>
                <w:rStyle w:val="eop"/>
                <w:rFonts w:eastAsiaTheme="minorHAnsi"/>
                <w:color w:val="000000"/>
                <w:shd w:val="clear" w:color="auto" w:fill="FFFFFF"/>
              </w:rPr>
              <w:t> </w:t>
            </w:r>
          </w:p>
        </w:tc>
        <w:tc>
          <w:tcPr>
            <w:tcW w:w="993" w:type="dxa"/>
          </w:tcPr>
          <w:p w14:paraId="0018B387" w14:textId="77777777" w:rsidR="00C00755" w:rsidRPr="006510D6" w:rsidRDefault="00C00755" w:rsidP="003A4718">
            <w:pPr>
              <w:jc w:val="both"/>
              <w:rPr>
                <w:rStyle w:val="normaltextrun"/>
                <w:color w:val="000000"/>
                <w:shd w:val="clear" w:color="auto" w:fill="FFFFFF"/>
              </w:rPr>
            </w:pPr>
            <w:r w:rsidRPr="006510D6">
              <w:rPr>
                <w:rStyle w:val="normaltextrun"/>
                <w:color w:val="000000"/>
                <w:shd w:val="clear" w:color="auto" w:fill="FFFFFF"/>
              </w:rPr>
              <w:t>15</w:t>
            </w:r>
          </w:p>
        </w:tc>
      </w:tr>
      <w:tr w:rsidR="00C00755" w:rsidRPr="006510D6" w14:paraId="12E42491" w14:textId="77777777" w:rsidTr="003A4718">
        <w:tc>
          <w:tcPr>
            <w:tcW w:w="5098" w:type="dxa"/>
          </w:tcPr>
          <w:p w14:paraId="33226195" w14:textId="77777777" w:rsidR="00C00755" w:rsidRPr="006510D6" w:rsidRDefault="00C00755" w:rsidP="003A4718">
            <w:pPr>
              <w:jc w:val="both"/>
              <w:rPr>
                <w:rStyle w:val="normaltextrun"/>
                <w:color w:val="000000"/>
                <w:shd w:val="clear" w:color="auto" w:fill="FFFFFF"/>
              </w:rPr>
            </w:pPr>
            <w:r w:rsidRPr="006510D6">
              <w:rPr>
                <w:rStyle w:val="normaltextrun"/>
                <w:color w:val="000000"/>
                <w:shd w:val="clear" w:color="auto" w:fill="FFFFFF"/>
              </w:rPr>
              <w:t>Pokročilá analýza kvantitativních dat</w:t>
            </w:r>
            <w:r w:rsidRPr="006510D6">
              <w:rPr>
                <w:rStyle w:val="eop"/>
                <w:rFonts w:eastAsiaTheme="minorHAnsi"/>
                <w:color w:val="000000"/>
                <w:shd w:val="clear" w:color="auto" w:fill="FFFFFF"/>
              </w:rPr>
              <w:t> </w:t>
            </w:r>
          </w:p>
        </w:tc>
        <w:tc>
          <w:tcPr>
            <w:tcW w:w="993" w:type="dxa"/>
          </w:tcPr>
          <w:p w14:paraId="4906547D" w14:textId="77777777" w:rsidR="00C00755" w:rsidRPr="006510D6" w:rsidRDefault="00C00755" w:rsidP="003A4718">
            <w:pPr>
              <w:jc w:val="both"/>
              <w:rPr>
                <w:rStyle w:val="normaltextrun"/>
                <w:color w:val="000000"/>
                <w:shd w:val="clear" w:color="auto" w:fill="FFFFFF"/>
              </w:rPr>
            </w:pPr>
            <w:r w:rsidRPr="006510D6">
              <w:rPr>
                <w:rStyle w:val="normaltextrun"/>
                <w:color w:val="000000"/>
                <w:shd w:val="clear" w:color="auto" w:fill="FFFFFF"/>
              </w:rPr>
              <w:t>15</w:t>
            </w:r>
          </w:p>
        </w:tc>
      </w:tr>
      <w:tr w:rsidR="00C00755" w:rsidRPr="006510D6" w14:paraId="2A1F0878" w14:textId="77777777" w:rsidTr="003A4718">
        <w:tc>
          <w:tcPr>
            <w:tcW w:w="5098" w:type="dxa"/>
          </w:tcPr>
          <w:p w14:paraId="555B8A65" w14:textId="77777777" w:rsidR="00C00755" w:rsidRPr="006510D6" w:rsidRDefault="00C00755" w:rsidP="003A4718">
            <w:pPr>
              <w:jc w:val="both"/>
              <w:rPr>
                <w:rStyle w:val="normaltextrun"/>
                <w:color w:val="000000"/>
                <w:shd w:val="clear" w:color="auto" w:fill="FFFFFF"/>
              </w:rPr>
            </w:pPr>
            <w:r w:rsidRPr="006510D6">
              <w:rPr>
                <w:rStyle w:val="normaltextrun"/>
                <w:color w:val="000000"/>
                <w:shd w:val="clear" w:color="auto" w:fill="FFFFFF"/>
              </w:rPr>
              <w:t>Autoregulace učení a chování</w:t>
            </w:r>
          </w:p>
        </w:tc>
        <w:tc>
          <w:tcPr>
            <w:tcW w:w="993" w:type="dxa"/>
          </w:tcPr>
          <w:p w14:paraId="33D9159D" w14:textId="77777777" w:rsidR="00C00755" w:rsidRPr="006510D6" w:rsidRDefault="00C00755" w:rsidP="003A4718">
            <w:pPr>
              <w:jc w:val="both"/>
              <w:rPr>
                <w:rStyle w:val="normaltextrun"/>
                <w:color w:val="000000"/>
                <w:shd w:val="clear" w:color="auto" w:fill="FFFFFF"/>
              </w:rPr>
            </w:pPr>
            <w:r w:rsidRPr="006510D6">
              <w:rPr>
                <w:rStyle w:val="normaltextrun"/>
                <w:color w:val="000000"/>
                <w:shd w:val="clear" w:color="auto" w:fill="FFFFFF"/>
              </w:rPr>
              <w:t>15</w:t>
            </w:r>
          </w:p>
        </w:tc>
      </w:tr>
    </w:tbl>
    <w:p w14:paraId="29ED63CF" w14:textId="296392F5" w:rsidR="00DD2DF4" w:rsidRDefault="00DD2DF4" w:rsidP="00DD2DF4">
      <w:pPr>
        <w:tabs>
          <w:tab w:val="left" w:pos="2835"/>
        </w:tabs>
        <w:spacing w:before="120" w:after="120"/>
        <w:jc w:val="both"/>
        <w:rPr>
          <w:ins w:id="272" w:author="Jan Kalenda" w:date="2023-03-20T23:14:00Z"/>
        </w:rPr>
      </w:pPr>
      <w:ins w:id="273" w:author="Jan Kalenda" w:date="2023-03-16T18:20:00Z">
        <w:r>
          <w:t xml:space="preserve">Struktura povinných předmětů studijního plánu se zaměřuje zejména na rozvoj badatelsky orientovaných dovedností pro účely samostatného i týmového výzkumu a odborné činnosti v oblasti výchovy a vzdělávání. Struktura volitelných předmětů je pak záměrně pojata široce, aby studentům umožnila zvolit si takový předmět, který jim umožní co nejlépe prohloubit jejich znalosti/dovednosti přesně v té oblasti věd o výchově a vzdělávání, na něž se zaměřuje téma jejich disertační práce (viz též výše standard 2.4 a 2.6). </w:t>
        </w:r>
      </w:ins>
    </w:p>
    <w:p w14:paraId="549FD023" w14:textId="61E5F6E9" w:rsidR="007D2277" w:rsidRPr="007D2277" w:rsidRDefault="007D2277" w:rsidP="00DD2DF4">
      <w:pPr>
        <w:tabs>
          <w:tab w:val="left" w:pos="2835"/>
        </w:tabs>
        <w:spacing w:before="120" w:after="120"/>
        <w:jc w:val="both"/>
        <w:rPr>
          <w:ins w:id="274" w:author="Jan Kalenda" w:date="2023-03-16T18:20:00Z"/>
        </w:rPr>
      </w:pPr>
      <w:bookmarkStart w:id="275" w:name="_Hlk130399151"/>
      <w:ins w:id="276" w:author="Jan Kalenda" w:date="2023-03-20T23:15:00Z">
        <w:r>
          <w:t>Oproti předcházející verzi DPS se nová k</w:t>
        </w:r>
      </w:ins>
      <w:ins w:id="277" w:author="Jan Kalenda" w:date="2023-03-20T23:14:00Z">
        <w:r w:rsidRPr="007D2277">
          <w:t>oncepce DSP Pedagogika řídí pěti regulativními cíli. Za prvé, svazuje doktorské studium koncepčně, personálně i věcně prostřednictvím struktury předmětů s Centrem výzkumu, které na FHS zajišťuje výzkum a je tedy nejvhodnějším zastřešujícím pracovištěm pro DSP. Za druhé, rozšiřuje pole výukových obsahů z čistě školně pedagogické oblasti, která byla deklarována původním programem, na všechna témata spadající pod oblast Pedagogika – to se projevuje ve struktuře studijních předmětů i v navrhovaných tématech dizertačních prací. Za třetí, zajišťuje prvky interdisciplinárního přístupu, který je v současném vývoji moderní pedagogiky klíčový (viz např. předměty Koncept vědění v aktuálních souvislostech, Sociologické perspektivy ve vzdělávání, Psychologická diagnostika v kontextu pedagogických věd atp.). Za čtvrté, posiluje pozici metodologických předmětů v kategorii povinných i povinně volitelných předmětů. Za páté, zavádí předmět Generické dovednosti v pedagogické vědě, v němž je součástí kurikula také příprava doktorandů na moderní provoz pedagogické vědy – předmět se zabývá publikačními strategiemi vhodnými pro publikování v impaktovaných časopisech a manažerskými a vědeckými dovednostmi podstatnými pro získávání, vedení a řešení výzkumných projektů.</w:t>
        </w:r>
      </w:ins>
    </w:p>
    <w:bookmarkEnd w:id="275"/>
    <w:p w14:paraId="05A86D5E" w14:textId="77777777" w:rsidR="003B2B19" w:rsidRDefault="003B2B19" w:rsidP="00C00755">
      <w:pPr>
        <w:spacing w:before="120" w:after="120"/>
        <w:jc w:val="both"/>
      </w:pPr>
    </w:p>
    <w:p w14:paraId="7AE3CC20" w14:textId="77777777" w:rsidR="00C00755" w:rsidRPr="00104F30" w:rsidRDefault="00C00755" w:rsidP="0016491C">
      <w:pPr>
        <w:pStyle w:val="Nadpis3"/>
        <w:numPr>
          <w:ilvl w:val="0"/>
          <w:numId w:val="0"/>
        </w:numPr>
        <w:spacing w:after="120" w:line="240" w:lineRule="auto"/>
        <w:jc w:val="center"/>
        <w:rPr>
          <w:rFonts w:ascii="Times New Roman" w:hAnsi="Times New Roman" w:cs="Times New Roman"/>
          <w:b/>
          <w:sz w:val="22"/>
          <w:szCs w:val="22"/>
        </w:rPr>
      </w:pPr>
      <w:bookmarkStart w:id="278" w:name="_Toc118202774"/>
      <w:r w:rsidRPr="00104F30">
        <w:rPr>
          <w:rFonts w:ascii="Times New Roman" w:hAnsi="Times New Roman" w:cs="Times New Roman"/>
          <w:b/>
          <w:sz w:val="22"/>
          <w:szCs w:val="22"/>
        </w:rPr>
        <w:t>Soulad obsahu studijních předmětů, státních zkoušek a kvalifikačních prací s výsledky učení a profilem absolventa</w:t>
      </w:r>
      <w:bookmarkEnd w:id="278"/>
    </w:p>
    <w:p w14:paraId="101AD6D2" w14:textId="77777777" w:rsidR="00C00755" w:rsidRPr="00356C94" w:rsidRDefault="00C00755" w:rsidP="0016491C">
      <w:pPr>
        <w:spacing w:after="120"/>
        <w:jc w:val="center"/>
        <w:rPr>
          <w:color w:val="002060"/>
        </w:rPr>
      </w:pPr>
      <w:r w:rsidRPr="00356C94">
        <w:rPr>
          <w:color w:val="002060"/>
        </w:rPr>
        <w:t>Standard 2.14</w:t>
      </w:r>
    </w:p>
    <w:p w14:paraId="70AFFF0B" w14:textId="724B3ADF" w:rsidR="00C00755" w:rsidRPr="00104F30" w:rsidRDefault="00C00755" w:rsidP="00C00755">
      <w:pPr>
        <w:tabs>
          <w:tab w:val="left" w:pos="2835"/>
        </w:tabs>
        <w:spacing w:before="120" w:after="120"/>
        <w:jc w:val="both"/>
      </w:pPr>
      <w:r w:rsidRPr="00104F30">
        <w:t>Profil absolventa studijního programu koresponduje s obsahem studijních předmětů. Disponuje širším spektrem profesních odborných znalostí, které předpokládají především zvládnutí teoretických předmětů profilujícího základu a rovněž výzkumnými odbornými dovednostmi, které se promítají hlavně do předmětů profilujícího základu. Témata a zaměření doktorských prací jsou v souladu s plánovanými výsledky učení a profilem absolventa. Práce mají charakter výzkumné práce. V rámci výzkumného zaměřen</w:t>
      </w:r>
      <w:ins w:id="279" w:author="Jan Kalenda" w:date="2023-03-22T17:23:00Z">
        <w:r w:rsidR="009B14B1">
          <w:t>í</w:t>
        </w:r>
      </w:ins>
      <w:del w:id="280" w:author="Jan Kalenda" w:date="2023-03-22T17:23:00Z">
        <w:r w:rsidRPr="00104F30" w:rsidDel="009B14B1">
          <w:delText>é</w:delText>
        </w:r>
      </w:del>
      <w:r w:rsidRPr="00104F30">
        <w:t xml:space="preserve"> doktorské práce je její součástí empirický výzkum. </w:t>
      </w:r>
    </w:p>
    <w:p w14:paraId="2AD83126" w14:textId="77777777" w:rsidR="00C00755" w:rsidRPr="00485AC7" w:rsidRDefault="00C00755" w:rsidP="00C00755">
      <w:pPr>
        <w:spacing w:before="120" w:after="120"/>
        <w:jc w:val="both"/>
      </w:pPr>
      <w:r w:rsidRPr="00485AC7">
        <w:t xml:space="preserve">Průběh a organizace státní doktorské zkoušky je upravena ve Vnitřním předpisu </w:t>
      </w:r>
      <w:r w:rsidRPr="00485AC7">
        <w:rPr>
          <w:i/>
          <w:iCs/>
        </w:rPr>
        <w:t xml:space="preserve">Studijní a zkušební řád UTB </w:t>
      </w:r>
      <w:r w:rsidRPr="00485AC7">
        <w:t xml:space="preserve">v článcích 44 </w:t>
      </w:r>
      <w:r>
        <w:t>až</w:t>
      </w:r>
      <w:r w:rsidRPr="00485AC7">
        <w:t xml:space="preserve"> 47.</w:t>
      </w:r>
      <w:r w:rsidRPr="006510D6">
        <w:rPr>
          <w:vertAlign w:val="superscript"/>
        </w:rPr>
        <w:t xml:space="preserve"> </w:t>
      </w:r>
      <w:r w:rsidRPr="00104F30">
        <w:rPr>
          <w:vertAlign w:val="superscript"/>
        </w:rPr>
        <w:footnoteReference w:id="43"/>
      </w:r>
      <w:r w:rsidRPr="00485AC7">
        <w:tab/>
      </w:r>
      <w:r w:rsidRPr="00485AC7">
        <w:tab/>
      </w:r>
      <w:r w:rsidRPr="00485AC7">
        <w:tab/>
      </w:r>
      <w:r w:rsidRPr="00485AC7">
        <w:tab/>
      </w:r>
    </w:p>
    <w:p w14:paraId="42E244DD" w14:textId="77777777" w:rsidR="00C00755" w:rsidRPr="00104F30" w:rsidRDefault="00C00755" w:rsidP="00C00755">
      <w:pPr>
        <w:spacing w:before="120" w:after="120"/>
        <w:jc w:val="both"/>
      </w:pPr>
    </w:p>
    <w:p w14:paraId="7D78A5C0" w14:textId="77777777" w:rsidR="00C00755" w:rsidRPr="00104F30" w:rsidRDefault="00C00755" w:rsidP="00C00755">
      <w:pPr>
        <w:pStyle w:val="Nadpis2"/>
        <w:pBdr>
          <w:top w:val="single" w:sz="4" w:space="1" w:color="auto"/>
          <w:left w:val="single" w:sz="4" w:space="4" w:color="auto"/>
          <w:bottom w:val="single" w:sz="4" w:space="1" w:color="auto"/>
          <w:right w:val="single" w:sz="4" w:space="4" w:color="auto"/>
        </w:pBdr>
        <w:spacing w:line="240" w:lineRule="auto"/>
        <w:jc w:val="center"/>
        <w:rPr>
          <w:rFonts w:ascii="Times New Roman" w:hAnsi="Times New Roman"/>
        </w:rPr>
      </w:pPr>
      <w:bookmarkStart w:id="281" w:name="_Toc118202775"/>
      <w:r w:rsidRPr="00104F30">
        <w:rPr>
          <w:rFonts w:ascii="Times New Roman" w:hAnsi="Times New Roman"/>
        </w:rPr>
        <w:t>Vzdělávací a tvůrčí činnost ve studijním programu</w:t>
      </w:r>
      <w:bookmarkEnd w:id="281"/>
    </w:p>
    <w:p w14:paraId="187BC44B" w14:textId="77777777" w:rsidR="00C00755" w:rsidRPr="00301652" w:rsidRDefault="00C00755" w:rsidP="0016491C">
      <w:pPr>
        <w:pStyle w:val="Nadpis3"/>
        <w:numPr>
          <w:ilvl w:val="0"/>
          <w:numId w:val="0"/>
        </w:numPr>
        <w:spacing w:line="240" w:lineRule="auto"/>
        <w:jc w:val="center"/>
        <w:rPr>
          <w:rFonts w:ascii="Times New Roman" w:hAnsi="Times New Roman" w:cs="Times New Roman"/>
          <w:sz w:val="22"/>
          <w:szCs w:val="22"/>
        </w:rPr>
      </w:pPr>
      <w:bookmarkStart w:id="282" w:name="_Toc118202776"/>
      <w:r w:rsidRPr="00301652">
        <w:rPr>
          <w:rFonts w:ascii="Times New Roman" w:hAnsi="Times New Roman" w:cs="Times New Roman"/>
          <w:b/>
          <w:sz w:val="22"/>
          <w:szCs w:val="22"/>
        </w:rPr>
        <w:t>Metody výuky a hodnocení výsledků studia</w:t>
      </w:r>
      <w:bookmarkEnd w:id="282"/>
    </w:p>
    <w:p w14:paraId="5F26295E" w14:textId="77777777" w:rsidR="00C00755" w:rsidRDefault="00C00755" w:rsidP="00C00755">
      <w:pPr>
        <w:autoSpaceDE w:val="0"/>
        <w:autoSpaceDN w:val="0"/>
        <w:adjustRightInd w:val="0"/>
        <w:rPr>
          <w:rFonts w:ascii="Calibri" w:hAnsi="Calibri" w:cs="Calibri"/>
          <w:b/>
          <w:bCs/>
          <w:color w:val="000000"/>
          <w:sz w:val="23"/>
          <w:szCs w:val="23"/>
        </w:rPr>
      </w:pPr>
    </w:p>
    <w:p w14:paraId="560DD6DC" w14:textId="77777777" w:rsidR="00C00755" w:rsidRPr="00485AC7" w:rsidRDefault="00C00755" w:rsidP="00C00755">
      <w:pPr>
        <w:autoSpaceDE w:val="0"/>
        <w:autoSpaceDN w:val="0"/>
        <w:adjustRightInd w:val="0"/>
        <w:spacing w:after="120"/>
        <w:jc w:val="center"/>
        <w:rPr>
          <w:color w:val="002060"/>
        </w:rPr>
      </w:pPr>
      <w:r w:rsidRPr="00485AC7">
        <w:rPr>
          <w:bCs/>
          <w:color w:val="002060"/>
        </w:rPr>
        <w:t>Standard 3.1</w:t>
      </w:r>
    </w:p>
    <w:p w14:paraId="6BF89C59" w14:textId="77777777" w:rsidR="00C00755" w:rsidRPr="00485AC7" w:rsidRDefault="00C00755" w:rsidP="00C00755">
      <w:pPr>
        <w:autoSpaceDE w:val="0"/>
        <w:autoSpaceDN w:val="0"/>
        <w:adjustRightInd w:val="0"/>
        <w:jc w:val="both"/>
        <w:rPr>
          <w:color w:val="000000"/>
        </w:rPr>
      </w:pPr>
      <w:r w:rsidRPr="00485AC7">
        <w:rPr>
          <w:color w:val="000000"/>
        </w:rPr>
        <w:t xml:space="preserve">Metody a způsoby výuky jsou zakotveny ve </w:t>
      </w:r>
      <w:r w:rsidRPr="00485AC7">
        <w:rPr>
          <w:i/>
          <w:iCs/>
          <w:color w:val="000000"/>
        </w:rPr>
        <w:t xml:space="preserve">Studijním a zkušebním řádu UTB ve Zlíně, </w:t>
      </w:r>
      <w:r w:rsidRPr="00485AC7">
        <w:rPr>
          <w:color w:val="000000"/>
        </w:rPr>
        <w:t>článek 37 a dále upřesněny a doplněny ve Vnitřním předpisu F</w:t>
      </w:r>
      <w:r>
        <w:rPr>
          <w:color w:val="000000"/>
        </w:rPr>
        <w:t>HS</w:t>
      </w:r>
      <w:r w:rsidRPr="00485AC7">
        <w:rPr>
          <w:color w:val="000000"/>
        </w:rPr>
        <w:t xml:space="preserve"> </w:t>
      </w:r>
      <w:r w:rsidRPr="00485AC7">
        <w:rPr>
          <w:i/>
          <w:iCs/>
          <w:color w:val="000000"/>
        </w:rPr>
        <w:t xml:space="preserve">Pravidla průběhu studia ve studijních programech uskutečňovaných na Fakultě </w:t>
      </w:r>
      <w:r>
        <w:rPr>
          <w:i/>
          <w:iCs/>
          <w:color w:val="000000"/>
        </w:rPr>
        <w:t>humanitních studií</w:t>
      </w:r>
      <w:r w:rsidRPr="00485AC7">
        <w:rPr>
          <w:i/>
          <w:iCs/>
          <w:color w:val="000000"/>
        </w:rPr>
        <w:t xml:space="preserve">. </w:t>
      </w:r>
      <w:r w:rsidRPr="00485AC7">
        <w:rPr>
          <w:color w:val="000000"/>
        </w:rPr>
        <w:t>Metodami výuky v rámci doktorského studijního programu je především přednáška a individuální konzultace.</w:t>
      </w:r>
    </w:p>
    <w:p w14:paraId="3B92E7C9" w14:textId="77777777" w:rsidR="00C00755" w:rsidRDefault="00C00755" w:rsidP="00C00755">
      <w:pPr>
        <w:autoSpaceDE w:val="0"/>
        <w:autoSpaceDN w:val="0"/>
        <w:adjustRightInd w:val="0"/>
        <w:rPr>
          <w:b/>
          <w:bCs/>
          <w:color w:val="000000"/>
        </w:rPr>
      </w:pPr>
    </w:p>
    <w:p w14:paraId="0DD2E1C4" w14:textId="77777777" w:rsidR="00C00755" w:rsidRPr="00485AC7" w:rsidRDefault="00C00755" w:rsidP="00C00755">
      <w:pPr>
        <w:autoSpaceDE w:val="0"/>
        <w:autoSpaceDN w:val="0"/>
        <w:adjustRightInd w:val="0"/>
        <w:spacing w:after="120"/>
        <w:jc w:val="center"/>
        <w:rPr>
          <w:color w:val="002060"/>
        </w:rPr>
      </w:pPr>
      <w:r w:rsidRPr="00485AC7">
        <w:rPr>
          <w:bCs/>
          <w:color w:val="002060"/>
        </w:rPr>
        <w:t>Standard 3.2</w:t>
      </w:r>
    </w:p>
    <w:p w14:paraId="6E2BC436" w14:textId="77777777" w:rsidR="00C00755" w:rsidRPr="00485AC7" w:rsidRDefault="00C00755" w:rsidP="00C00755">
      <w:pPr>
        <w:autoSpaceDE w:val="0"/>
        <w:autoSpaceDN w:val="0"/>
        <w:adjustRightInd w:val="0"/>
        <w:jc w:val="both"/>
        <w:rPr>
          <w:color w:val="000000"/>
        </w:rPr>
      </w:pPr>
      <w:r w:rsidRPr="00485AC7">
        <w:rPr>
          <w:color w:val="000000"/>
        </w:rPr>
        <w:t xml:space="preserve">Podíl přímé výuky a samostudia je definován pro každý předmět v charakteristice předmětu, kterou má student k dispozici v infomačním systému UTB ve Zlíně. </w:t>
      </w:r>
    </w:p>
    <w:p w14:paraId="20134BAC" w14:textId="77777777" w:rsidR="00C00755" w:rsidRDefault="00C00755" w:rsidP="00C00755">
      <w:pPr>
        <w:autoSpaceDE w:val="0"/>
        <w:autoSpaceDN w:val="0"/>
        <w:adjustRightInd w:val="0"/>
        <w:rPr>
          <w:b/>
          <w:bCs/>
          <w:color w:val="000000"/>
        </w:rPr>
      </w:pPr>
    </w:p>
    <w:p w14:paraId="1F4AC94C" w14:textId="77777777" w:rsidR="00C00755" w:rsidRPr="00485AC7" w:rsidRDefault="00C00755" w:rsidP="00C00755">
      <w:pPr>
        <w:autoSpaceDE w:val="0"/>
        <w:autoSpaceDN w:val="0"/>
        <w:adjustRightInd w:val="0"/>
        <w:spacing w:after="120"/>
        <w:jc w:val="center"/>
        <w:rPr>
          <w:color w:val="002060"/>
        </w:rPr>
      </w:pPr>
      <w:r w:rsidRPr="00485AC7">
        <w:rPr>
          <w:bCs/>
          <w:color w:val="002060"/>
        </w:rPr>
        <w:t>Standard 3.3</w:t>
      </w:r>
    </w:p>
    <w:p w14:paraId="13192AD9" w14:textId="77777777" w:rsidR="00C00755" w:rsidRPr="00485AC7" w:rsidRDefault="00C00755" w:rsidP="00C00755">
      <w:pPr>
        <w:autoSpaceDE w:val="0"/>
        <w:autoSpaceDN w:val="0"/>
        <w:adjustRightInd w:val="0"/>
        <w:jc w:val="both"/>
        <w:rPr>
          <w:color w:val="000000"/>
        </w:rPr>
      </w:pPr>
      <w:r w:rsidRPr="00485AC7">
        <w:rPr>
          <w:color w:val="000000"/>
        </w:rPr>
        <w:t xml:space="preserve">Studijní literatura ke všem předmětům studijního programu </w:t>
      </w:r>
      <w:r>
        <w:rPr>
          <w:color w:val="000000"/>
        </w:rPr>
        <w:t xml:space="preserve">Pedagogika </w:t>
      </w:r>
      <w:r w:rsidRPr="00485AC7">
        <w:rPr>
          <w:color w:val="000000"/>
        </w:rPr>
        <w:t xml:space="preserve">reflektuje aktuální stav poznání v daném oboru. U každého předmětu v přílohách </w:t>
      </w:r>
      <w:r w:rsidRPr="00485AC7">
        <w:rPr>
          <w:i/>
          <w:iCs/>
          <w:color w:val="000000"/>
        </w:rPr>
        <w:t xml:space="preserve">B-III – Charakteristika studijního předmětu </w:t>
      </w:r>
      <w:r w:rsidRPr="00485AC7">
        <w:rPr>
          <w:color w:val="000000"/>
        </w:rPr>
        <w:t xml:space="preserve">je uvedena povinná a doporučená literatura. V příloze </w:t>
      </w:r>
      <w:r w:rsidRPr="00485AC7">
        <w:rPr>
          <w:i/>
          <w:iCs/>
          <w:color w:val="000000"/>
        </w:rPr>
        <w:t xml:space="preserve">C-III Informační zabezpečení studijního programu </w:t>
      </w:r>
      <w:r w:rsidRPr="00485AC7">
        <w:rPr>
          <w:color w:val="000000"/>
        </w:rPr>
        <w:t xml:space="preserve">jsou uvedeny další údaje o informačním zabezpečení výuky. </w:t>
      </w:r>
    </w:p>
    <w:p w14:paraId="478D9030" w14:textId="77777777" w:rsidR="00C00755" w:rsidRDefault="00C00755" w:rsidP="00C00755">
      <w:pPr>
        <w:autoSpaceDE w:val="0"/>
        <w:autoSpaceDN w:val="0"/>
        <w:adjustRightInd w:val="0"/>
        <w:rPr>
          <w:b/>
          <w:bCs/>
          <w:color w:val="000000"/>
        </w:rPr>
      </w:pPr>
    </w:p>
    <w:p w14:paraId="1CE1549C" w14:textId="77777777" w:rsidR="00C00755" w:rsidRPr="00485AC7" w:rsidRDefault="00C00755" w:rsidP="00C00755">
      <w:pPr>
        <w:autoSpaceDE w:val="0"/>
        <w:autoSpaceDN w:val="0"/>
        <w:adjustRightInd w:val="0"/>
        <w:jc w:val="center"/>
        <w:rPr>
          <w:color w:val="002060"/>
        </w:rPr>
      </w:pPr>
      <w:r w:rsidRPr="00485AC7">
        <w:rPr>
          <w:bCs/>
          <w:color w:val="002060"/>
        </w:rPr>
        <w:t>Standard 3.4</w:t>
      </w:r>
    </w:p>
    <w:p w14:paraId="0B77AFFA" w14:textId="48FD8DD4" w:rsidR="00C00755" w:rsidRDefault="00C00755" w:rsidP="00C00755">
      <w:pPr>
        <w:spacing w:before="120" w:after="120"/>
        <w:jc w:val="both"/>
        <w:rPr>
          <w:i/>
          <w:iCs/>
          <w:color w:val="000000"/>
        </w:rPr>
      </w:pPr>
      <w:r w:rsidRPr="00485AC7">
        <w:rPr>
          <w:color w:val="000000"/>
        </w:rPr>
        <w:t xml:space="preserve">Pravidla pro hodnocení studia jsou uvedena ve </w:t>
      </w:r>
      <w:r w:rsidRPr="00485AC7">
        <w:rPr>
          <w:i/>
          <w:iCs/>
          <w:color w:val="000000"/>
        </w:rPr>
        <w:t xml:space="preserve">Studijním a zkušebním řádu UTB ve Zlíně </w:t>
      </w:r>
      <w:r w:rsidRPr="00485AC7">
        <w:rPr>
          <w:color w:val="000000"/>
        </w:rPr>
        <w:t xml:space="preserve">v článcích 37 </w:t>
      </w:r>
      <w:r w:rsidR="005A6505">
        <w:rPr>
          <w:color w:val="000000"/>
        </w:rPr>
        <w:t>až</w:t>
      </w:r>
      <w:r w:rsidRPr="00485AC7">
        <w:rPr>
          <w:color w:val="000000"/>
        </w:rPr>
        <w:t xml:space="preserve"> 39 doplněná ve Vnitřním předpisu </w:t>
      </w:r>
      <w:r w:rsidRPr="00485AC7">
        <w:rPr>
          <w:i/>
          <w:iCs/>
          <w:color w:val="000000"/>
        </w:rPr>
        <w:t xml:space="preserve">Pravidla průběhu studia ve studijních programech uskutečňovaných na Fakultě </w:t>
      </w:r>
      <w:r>
        <w:rPr>
          <w:i/>
          <w:iCs/>
          <w:color w:val="000000"/>
        </w:rPr>
        <w:t>humanitních studií.</w:t>
      </w:r>
    </w:p>
    <w:p w14:paraId="09A6D25B" w14:textId="77777777" w:rsidR="00C00755" w:rsidRPr="00485AC7" w:rsidRDefault="00C00755" w:rsidP="00C00755">
      <w:pPr>
        <w:spacing w:before="120" w:after="120"/>
        <w:jc w:val="both"/>
      </w:pPr>
    </w:p>
    <w:p w14:paraId="5FE099F0" w14:textId="77777777" w:rsidR="00C00755" w:rsidRPr="00356C94" w:rsidRDefault="00C00755" w:rsidP="0016491C">
      <w:pPr>
        <w:pStyle w:val="Nadpis3"/>
        <w:numPr>
          <w:ilvl w:val="0"/>
          <w:numId w:val="0"/>
        </w:numPr>
        <w:spacing w:before="0" w:after="120" w:line="240" w:lineRule="auto"/>
        <w:jc w:val="center"/>
        <w:rPr>
          <w:rFonts w:ascii="Times New Roman" w:hAnsi="Times New Roman" w:cs="Times New Roman"/>
          <w:b/>
        </w:rPr>
      </w:pPr>
      <w:bookmarkStart w:id="283" w:name="_Toc118202777"/>
      <w:r w:rsidRPr="00356C94">
        <w:rPr>
          <w:rFonts w:ascii="Times New Roman" w:hAnsi="Times New Roman" w:cs="Times New Roman"/>
          <w:b/>
        </w:rPr>
        <w:t>Tvůrčí činnost vztahující se ke studijnímu programu</w:t>
      </w:r>
      <w:bookmarkEnd w:id="283"/>
    </w:p>
    <w:p w14:paraId="467E84D2" w14:textId="77777777" w:rsidR="00C00755" w:rsidRPr="0016491C" w:rsidRDefault="00C00755" w:rsidP="0016491C">
      <w:pPr>
        <w:pStyle w:val="Nadpis3"/>
        <w:numPr>
          <w:ilvl w:val="0"/>
          <w:numId w:val="0"/>
        </w:numPr>
        <w:spacing w:line="240" w:lineRule="auto"/>
        <w:jc w:val="center"/>
        <w:rPr>
          <w:rFonts w:ascii="Times New Roman" w:hAnsi="Times New Roman" w:cs="Times New Roman"/>
          <w:sz w:val="20"/>
          <w:szCs w:val="20"/>
        </w:rPr>
      </w:pPr>
      <w:bookmarkStart w:id="284" w:name="_Toc118202778"/>
      <w:r w:rsidRPr="0016491C">
        <w:rPr>
          <w:rFonts w:ascii="Times New Roman" w:hAnsi="Times New Roman" w:cs="Times New Roman"/>
          <w:sz w:val="20"/>
          <w:szCs w:val="20"/>
        </w:rPr>
        <w:t>Standard 3.5d</w:t>
      </w:r>
      <w:bookmarkEnd w:id="284"/>
    </w:p>
    <w:p w14:paraId="7EBA570F" w14:textId="77777777" w:rsidR="00C00755" w:rsidRPr="0026529A" w:rsidRDefault="00C00755" w:rsidP="00C00755">
      <w:pPr>
        <w:tabs>
          <w:tab w:val="left" w:pos="2835"/>
        </w:tabs>
        <w:spacing w:before="120" w:after="120"/>
        <w:jc w:val="both"/>
      </w:pPr>
      <w:r w:rsidRPr="0026529A">
        <w:t>Tvůrčí činnost vztahující se k předkládanému studijnímu programu je realizována s ohledem na jeho rozvoj a propojení s aktuálními trendy v pedagogice. V personálních kartách (C-I této žádosti) jsou uvedeny publikační výstupy akademických pracovníků a pracovníků z praxe, kteří se podílejí na jeho realizaci.</w:t>
      </w:r>
    </w:p>
    <w:p w14:paraId="4DAAD46F" w14:textId="77777777" w:rsidR="00C00755" w:rsidRPr="0026529A" w:rsidRDefault="00C00755" w:rsidP="00C00755">
      <w:pPr>
        <w:tabs>
          <w:tab w:val="left" w:pos="2835"/>
        </w:tabs>
        <w:spacing w:before="120" w:after="120"/>
        <w:jc w:val="both"/>
      </w:pPr>
      <w:r w:rsidRPr="0026529A">
        <w:t>Fakulta humanitních studií UTB ve Zlíně v souvislosti s naplňováním strategického záměru systematicky zvyšuje kvalitu své tvůrčí činnosti, a to zejména podporou interních výzkumných týmů z institucionálních prostředků DKRVO a také podporou úsilí akademických pracovníků o získání a následné řešení externích projektů GA ČR a TA ČR (viz též část C-II této žádosti). Tyto řešené projekty souvisí s oblastí vzdělávání „Neškolská pedagogika“ a s navrhovaným doktorským studijním programem Pedagogika, zodpovědní řešitelé/spoluřešitelé se významně podílejí na personálním zabezpečení DSP Pedagogika.</w:t>
      </w:r>
    </w:p>
    <w:p w14:paraId="2DA47513" w14:textId="77777777" w:rsidR="00C00755" w:rsidRPr="0026529A" w:rsidRDefault="00C00755" w:rsidP="00C00755">
      <w:pPr>
        <w:spacing w:before="120" w:after="120"/>
        <w:jc w:val="both"/>
      </w:pPr>
      <w:r w:rsidRPr="0026529A">
        <w:t>V posledních letech byly řešeny také následující výzkumné projekty:</w:t>
      </w:r>
    </w:p>
    <w:p w14:paraId="192C3013" w14:textId="77777777" w:rsidR="00C00755" w:rsidRPr="0026529A" w:rsidRDefault="00C00755" w:rsidP="00630AC5">
      <w:pPr>
        <w:pStyle w:val="Odstavecseseznamem"/>
        <w:numPr>
          <w:ilvl w:val="0"/>
          <w:numId w:val="118"/>
        </w:numPr>
        <w:spacing w:before="120" w:after="120"/>
        <w:jc w:val="both"/>
      </w:pPr>
      <w:r w:rsidRPr="0026529A">
        <w:t>2020-2023: Kalenda, J. / Kočvarová, I.; Vaculíková, J.: Development of new andragogical diagnostic approaches and inverventions of the adult docility phenomenon (2020-1-SK01-KA204-078313), A/EC.</w:t>
      </w:r>
    </w:p>
    <w:p w14:paraId="4F3CF808" w14:textId="77777777" w:rsidR="00C00755" w:rsidRPr="0026529A" w:rsidRDefault="00C00755" w:rsidP="00630AC5">
      <w:pPr>
        <w:pStyle w:val="Odstavecseseznamem"/>
        <w:numPr>
          <w:ilvl w:val="0"/>
          <w:numId w:val="118"/>
        </w:numPr>
        <w:spacing w:before="120" w:after="120"/>
        <w:jc w:val="both"/>
      </w:pPr>
      <w:r w:rsidRPr="0026529A">
        <w:t>2020-2023: Klimecká, E. / Venterová, L., Staňková, I., Dostál, P., Havigerová, J. M.: Nálepkování intelektově nadaných dětí ve školním prostředí (TL03000191), B/TAČR.</w:t>
      </w:r>
    </w:p>
    <w:p w14:paraId="71042E69" w14:textId="77777777" w:rsidR="00C00755" w:rsidRPr="0026529A" w:rsidRDefault="00C00755" w:rsidP="00630AC5">
      <w:pPr>
        <w:pStyle w:val="Odstavecseseznamem"/>
        <w:numPr>
          <w:ilvl w:val="0"/>
          <w:numId w:val="118"/>
        </w:numPr>
        <w:jc w:val="both"/>
      </w:pPr>
      <w:r w:rsidRPr="0026529A">
        <w:t>2019-2021: Kalenda, J. / Karger, T.; Kalenda, S.; Vaculíková, J.; Kočvarová, I.: Bílá místa neformálního vzdělávání dospělých v České republice: Neúčastníci a jejich sociální světy (GA19-00987S), B/GAČR.</w:t>
      </w:r>
    </w:p>
    <w:p w14:paraId="48755460" w14:textId="77777777" w:rsidR="00C00755" w:rsidRPr="0026529A" w:rsidRDefault="00C00755" w:rsidP="00630AC5">
      <w:pPr>
        <w:pStyle w:val="Odstavecseseznamem"/>
        <w:numPr>
          <w:ilvl w:val="0"/>
          <w:numId w:val="118"/>
        </w:numPr>
        <w:jc w:val="both"/>
      </w:pPr>
      <w:r w:rsidRPr="0026529A">
        <w:t>2017-2021: Hrbáčková, K. / Hladík, J. a kol.: Dynamika autoregulace u sociálně vyloučených žáků (GA 17-04816S), B/GAČR.</w:t>
      </w:r>
    </w:p>
    <w:p w14:paraId="5832C5CF" w14:textId="77777777" w:rsidR="00C00755" w:rsidRPr="0026529A" w:rsidRDefault="00C00755" w:rsidP="00630AC5">
      <w:pPr>
        <w:pStyle w:val="Odstavecseseznamem"/>
        <w:numPr>
          <w:ilvl w:val="0"/>
          <w:numId w:val="118"/>
        </w:numPr>
        <w:jc w:val="both"/>
      </w:pPr>
      <w:r w:rsidRPr="0026529A">
        <w:t>2019-2020: Majerčíková, J. / Navrátilová, H., Trávníčková, P., Wiegerová, A., Gavora, P., Kolek J.: Koncepce vzdělávání pro generaci Alfa s využitím badatelských principů učení se v mateřské škole (GA TL02000331), B/TAČR.</w:t>
      </w:r>
    </w:p>
    <w:p w14:paraId="2EDB755C" w14:textId="77777777" w:rsidR="00C00755" w:rsidRPr="0026529A" w:rsidRDefault="00C00755" w:rsidP="00630AC5">
      <w:pPr>
        <w:pStyle w:val="Odstavecseseznamem"/>
        <w:numPr>
          <w:ilvl w:val="0"/>
          <w:numId w:val="118"/>
        </w:numPr>
        <w:spacing w:before="120" w:after="120"/>
        <w:jc w:val="both"/>
      </w:pPr>
      <w:r w:rsidRPr="0026529A">
        <w:t>2014-2016: Hrbáčková, K. / Chráska, M., Kaňková, M., Martincová, J., Suchánková, E., Včelařová, H., Zgarbová, P.: Metakognice u dětí předškolního věku (GA 14-12113S), B/GAČR.</w:t>
      </w:r>
    </w:p>
    <w:p w14:paraId="34321820" w14:textId="77777777" w:rsidR="00C00755" w:rsidRPr="0026529A" w:rsidRDefault="00C00755" w:rsidP="00630AC5">
      <w:pPr>
        <w:pStyle w:val="Odstavecseseznamem"/>
        <w:numPr>
          <w:ilvl w:val="0"/>
          <w:numId w:val="118"/>
        </w:numPr>
        <w:spacing w:before="120" w:after="120"/>
        <w:jc w:val="both"/>
      </w:pPr>
      <w:r w:rsidRPr="0026529A">
        <w:t>2013-2015: Kalenda, S.Porozumění procesu autoregulace u dětí a mládeže v institucionální péči (GA13-04121S), B-GAČR.</w:t>
      </w:r>
    </w:p>
    <w:p w14:paraId="00D444F7" w14:textId="77777777" w:rsidR="00C00755" w:rsidRPr="0026529A" w:rsidRDefault="00C00755" w:rsidP="00630AC5">
      <w:pPr>
        <w:pStyle w:val="Odstavecseseznamem"/>
        <w:numPr>
          <w:ilvl w:val="0"/>
          <w:numId w:val="118"/>
        </w:numPr>
        <w:spacing w:before="120" w:after="120"/>
        <w:jc w:val="both"/>
      </w:pPr>
      <w:r w:rsidRPr="0026529A">
        <w:t>2012-2014: Hladík, J.: Determinanty rozvoje multikulturní kompetence studentů pomáhajících profesí (GPP407/12/P196), B-GAČR.</w:t>
      </w:r>
    </w:p>
    <w:p w14:paraId="6A667A31" w14:textId="77777777" w:rsidR="00C00755" w:rsidRDefault="00C00755" w:rsidP="00C00755">
      <w:pPr>
        <w:spacing w:before="120" w:after="120"/>
        <w:jc w:val="both"/>
      </w:pPr>
    </w:p>
    <w:p w14:paraId="786A880F" w14:textId="77777777" w:rsidR="00C00755" w:rsidRPr="0016491C" w:rsidRDefault="00C00755" w:rsidP="0016491C">
      <w:pPr>
        <w:pStyle w:val="Nadpis3"/>
        <w:numPr>
          <w:ilvl w:val="0"/>
          <w:numId w:val="0"/>
        </w:numPr>
        <w:spacing w:line="240" w:lineRule="auto"/>
        <w:jc w:val="center"/>
        <w:rPr>
          <w:rFonts w:ascii="Times New Roman" w:hAnsi="Times New Roman" w:cs="Times New Roman"/>
          <w:sz w:val="20"/>
          <w:szCs w:val="20"/>
        </w:rPr>
      </w:pPr>
      <w:bookmarkStart w:id="285" w:name="_Toc118202779"/>
      <w:r w:rsidRPr="0016491C">
        <w:rPr>
          <w:rFonts w:ascii="Times New Roman" w:hAnsi="Times New Roman" w:cs="Times New Roman"/>
          <w:sz w:val="20"/>
          <w:szCs w:val="20"/>
        </w:rPr>
        <w:t>Standard 3.6</w:t>
      </w:r>
      <w:bookmarkEnd w:id="285"/>
    </w:p>
    <w:p w14:paraId="29F2A016" w14:textId="77777777" w:rsidR="00C00755" w:rsidRDefault="00C00755" w:rsidP="00C00755">
      <w:pPr>
        <w:spacing w:before="120" w:after="120"/>
        <w:jc w:val="both"/>
      </w:pPr>
      <w:r>
        <w:t>UTB ve Zlíně uskutečňuje v oblasti vzdělávání pedagogika tvůrčí činnost s mezinárodním rozměrem. Příkladem takovéto tvůrčí činnosti jsou studie publikované v zahraničních časopisech indexovaných v databázích Scopus a Web of Science v posledních pěti letech:</w:t>
      </w:r>
    </w:p>
    <w:p w14:paraId="5BF4308D" w14:textId="2D6F2107" w:rsidR="00C00755" w:rsidRPr="000F174B" w:rsidRDefault="00C00755" w:rsidP="00630AC5">
      <w:pPr>
        <w:pStyle w:val="Odstavecseseznamem"/>
        <w:numPr>
          <w:ilvl w:val="0"/>
          <w:numId w:val="119"/>
        </w:numPr>
        <w:jc w:val="both"/>
        <w:rPr>
          <w:rStyle w:val="Hypertextovodkaz"/>
          <w:iCs/>
          <w:lang w:val="en-GB"/>
        </w:rPr>
      </w:pPr>
      <w:r w:rsidRPr="000F174B">
        <w:rPr>
          <w:lang w:val="de-DE"/>
        </w:rPr>
        <w:t xml:space="preserve">Denglerová, D., Kalenda, J., Sedláková, M., &amp; Šíp, R. (2022). </w:t>
      </w:r>
      <w:r w:rsidRPr="000F174B">
        <w:rPr>
          <w:lang w:val="en-GB"/>
        </w:rPr>
        <w:t xml:space="preserve">Dancing between Money and Ideas: Inclusion in Primary Education in the Czech Republic from 2005 to 2020. </w:t>
      </w:r>
      <w:r w:rsidRPr="000F174B">
        <w:rPr>
          <w:i/>
          <w:iCs/>
          <w:lang w:val="en-GB"/>
        </w:rPr>
        <w:t>International Journal of Inclusive Education</w:t>
      </w:r>
      <w:r w:rsidRPr="000F174B">
        <w:rPr>
          <w:iCs/>
          <w:lang w:val="en-GB"/>
        </w:rPr>
        <w:t xml:space="preserve">. </w:t>
      </w:r>
      <w:r w:rsidRPr="000F174B">
        <w:rPr>
          <w:lang w:val="en-GB"/>
        </w:rPr>
        <w:t xml:space="preserve">Pre-published, 1-19. </w:t>
      </w:r>
      <w:hyperlink r:id="rId33" w:history="1">
        <w:r w:rsidRPr="000F174B">
          <w:rPr>
            <w:rStyle w:val="Hypertextovodkaz"/>
            <w:lang w:val="en-GB"/>
          </w:rPr>
          <w:t>https://doi.org/10.1080/13603116.2022.2134475</w:t>
        </w:r>
      </w:hyperlink>
    </w:p>
    <w:p w14:paraId="41F772C8" w14:textId="1B52CDA8" w:rsidR="00C00755" w:rsidRPr="000F174B" w:rsidRDefault="00C00755" w:rsidP="00630AC5">
      <w:pPr>
        <w:pStyle w:val="Odstavecseseznamem"/>
        <w:numPr>
          <w:ilvl w:val="0"/>
          <w:numId w:val="119"/>
        </w:numPr>
        <w:jc w:val="both"/>
        <w:rPr>
          <w:iCs/>
          <w:lang w:val="en-GB"/>
        </w:rPr>
      </w:pPr>
      <w:r w:rsidRPr="000F174B">
        <w:rPr>
          <w:lang w:val="en-GB"/>
        </w:rPr>
        <w:t xml:space="preserve">Gavora, P., Vaculíková, J., Kalenda, J., Kálmán, O., Gombos, P., Świgost, M., &amp; Bontová, A. (2020). Comparing metacognitive reading strategies among university students from Poland, Hungary, Slovakia and the Czech Republic. </w:t>
      </w:r>
      <w:r w:rsidRPr="000F174B">
        <w:rPr>
          <w:i/>
          <w:lang w:val="en-GB"/>
        </w:rPr>
        <w:t xml:space="preserve">Journal of Further and Higher Education </w:t>
      </w:r>
      <w:r w:rsidRPr="000F174B">
        <w:rPr>
          <w:lang w:val="en-GB"/>
        </w:rPr>
        <w:t xml:space="preserve">44(7), 896–910. </w:t>
      </w:r>
      <w:hyperlink r:id="rId34" w:history="1">
        <w:r w:rsidRPr="000F174B">
          <w:rPr>
            <w:rStyle w:val="Hypertextovodkaz"/>
            <w:rFonts w:eastAsiaTheme="majorEastAsia"/>
            <w:lang w:val="en-GB"/>
          </w:rPr>
          <w:t>http://doi.org/10.1080/0309877X.2019.1614545</w:t>
        </w:r>
      </w:hyperlink>
      <w:r w:rsidRPr="000F174B">
        <w:rPr>
          <w:lang w:val="en-GB"/>
        </w:rPr>
        <w:t xml:space="preserve"> </w:t>
      </w:r>
    </w:p>
    <w:p w14:paraId="4CFB292A" w14:textId="77777777" w:rsidR="00C00755" w:rsidRPr="000F174B" w:rsidRDefault="00C00755" w:rsidP="00630AC5">
      <w:pPr>
        <w:pStyle w:val="Odstavecseseznamem"/>
        <w:numPr>
          <w:ilvl w:val="0"/>
          <w:numId w:val="119"/>
        </w:numPr>
        <w:jc w:val="both"/>
        <w:rPr>
          <w:lang w:val="en-GB"/>
        </w:rPr>
      </w:pPr>
      <w:r w:rsidRPr="000F174B">
        <w:rPr>
          <w:lang w:val="en-GB"/>
        </w:rPr>
        <w:lastRenderedPageBreak/>
        <w:t xml:space="preserve">Hrbackova, K. &amp; Hrncirikova, Z. (2022). The Perception of School Life From the Perspective of Popular and Rejected Students. </w:t>
      </w:r>
      <w:r w:rsidRPr="000F174B">
        <w:rPr>
          <w:i/>
          <w:iCs/>
          <w:lang w:val="en-GB"/>
        </w:rPr>
        <w:t>Frontiers in Psychology</w:t>
      </w:r>
      <w:r w:rsidRPr="000F174B">
        <w:rPr>
          <w:lang w:val="en-GB"/>
        </w:rPr>
        <w:t>. 13. 801611. doi: 10.3389/fpsyg.2022.801611.</w:t>
      </w:r>
    </w:p>
    <w:p w14:paraId="5A67072C" w14:textId="77777777" w:rsidR="00C00755" w:rsidRPr="000F174B" w:rsidRDefault="00C00755" w:rsidP="00630AC5">
      <w:pPr>
        <w:pStyle w:val="Odstavecseseznamem"/>
        <w:numPr>
          <w:ilvl w:val="0"/>
          <w:numId w:val="119"/>
        </w:numPr>
        <w:jc w:val="both"/>
        <w:rPr>
          <w:lang w:val="en-GB"/>
        </w:rPr>
      </w:pPr>
      <w:r w:rsidRPr="000F174B">
        <w:rPr>
          <w:lang w:val="en-GB"/>
        </w:rPr>
        <w:t xml:space="preserve">Hladik, J., Hrbackova, K. (2021). Peer-rejected students: an analysis of their self-regulatory mechanisms. </w:t>
      </w:r>
      <w:r w:rsidRPr="000F174B">
        <w:rPr>
          <w:i/>
          <w:iCs/>
          <w:lang w:val="en-GB"/>
        </w:rPr>
        <w:t>Children and Youth Services Review</w:t>
      </w:r>
      <w:r w:rsidRPr="000F174B">
        <w:rPr>
          <w:lang w:val="en-GB"/>
        </w:rPr>
        <w:t xml:space="preserve">. 126, 106030.      </w:t>
      </w:r>
    </w:p>
    <w:p w14:paraId="3D8B17CC" w14:textId="77777777" w:rsidR="00C00755" w:rsidRPr="000F174B" w:rsidRDefault="00C00755" w:rsidP="00630AC5">
      <w:pPr>
        <w:pStyle w:val="Odstavecseseznamem"/>
        <w:numPr>
          <w:ilvl w:val="0"/>
          <w:numId w:val="119"/>
        </w:numPr>
        <w:jc w:val="both"/>
        <w:rPr>
          <w:lang w:val="en-GB"/>
        </w:rPr>
      </w:pPr>
      <w:r w:rsidRPr="000F174B">
        <w:rPr>
          <w:lang w:val="en-GB"/>
        </w:rPr>
        <w:t xml:space="preserve">Hrbáčková, K.  &amp; Hladík, J. (2018). Autoregulace žáků v závislosti na vnímaných projevech rizikového chování. </w:t>
      </w:r>
      <w:r w:rsidRPr="000F174B">
        <w:rPr>
          <w:i/>
          <w:iCs/>
          <w:lang w:val="en-GB"/>
        </w:rPr>
        <w:t>Studia paedagogica</w:t>
      </w:r>
      <w:r w:rsidRPr="000F174B">
        <w:rPr>
          <w:lang w:val="en-GB"/>
        </w:rPr>
        <w:t xml:space="preserve">, 23(1), 81-104.  </w:t>
      </w:r>
    </w:p>
    <w:p w14:paraId="2022C41F" w14:textId="52A85DC7" w:rsidR="000F174B" w:rsidRPr="000F174B" w:rsidRDefault="000F174B" w:rsidP="00630AC5">
      <w:pPr>
        <w:pStyle w:val="Odstavecseseznamem"/>
        <w:numPr>
          <w:ilvl w:val="0"/>
          <w:numId w:val="119"/>
        </w:numPr>
        <w:spacing w:after="160"/>
        <w:jc w:val="both"/>
        <w:rPr>
          <w:rStyle w:val="doilink"/>
          <w:lang w:val="en-GB"/>
        </w:rPr>
      </w:pPr>
      <w:r w:rsidRPr="000F174B">
        <w:rPr>
          <w:iCs/>
          <w:lang w:val="en-GB"/>
        </w:rPr>
        <w:t xml:space="preserve">Kalenda, J. &amp; Kočvarová, I. (2022). </w:t>
      </w:r>
      <w:r w:rsidRPr="000F174B">
        <w:rPr>
          <w:rStyle w:val="arttitle"/>
          <w:rFonts w:eastAsia="Arial"/>
          <w:lang w:val="en-GB"/>
        </w:rPr>
        <w:t>Enduring inequality: long-term trends and factors in participation in adult education and learning among older adults,</w:t>
      </w:r>
      <w:r w:rsidRPr="000F174B">
        <w:rPr>
          <w:lang w:val="en-GB"/>
        </w:rPr>
        <w:t xml:space="preserve"> </w:t>
      </w:r>
      <w:r w:rsidRPr="000F174B">
        <w:rPr>
          <w:rStyle w:val="serialtitle"/>
          <w:i/>
          <w:lang w:val="en-GB"/>
        </w:rPr>
        <w:t>Gerontology &amp; Geriatrics Education</w:t>
      </w:r>
      <w:r w:rsidRPr="000F174B">
        <w:rPr>
          <w:rStyle w:val="serialtitle"/>
          <w:lang w:val="en-GB"/>
        </w:rPr>
        <w:t>,</w:t>
      </w:r>
      <w:r w:rsidRPr="000F174B">
        <w:rPr>
          <w:lang w:val="en-GB"/>
        </w:rPr>
        <w:t xml:space="preserve"> </w:t>
      </w:r>
      <w:r w:rsidRPr="000F174B">
        <w:rPr>
          <w:rStyle w:val="doilink"/>
          <w:lang w:val="en-GB"/>
        </w:rPr>
        <w:t xml:space="preserve">DOI: </w:t>
      </w:r>
      <w:hyperlink r:id="rId35" w:history="1">
        <w:r w:rsidRPr="000F174B">
          <w:rPr>
            <w:rStyle w:val="Hypertextovodkaz"/>
          </w:rPr>
          <w:t>https://doi.org/10.1080/02701960.2022.2156866</w:t>
        </w:r>
      </w:hyperlink>
    </w:p>
    <w:p w14:paraId="1C1CCDC5" w14:textId="20227A87" w:rsidR="00C00755" w:rsidRPr="000F174B" w:rsidRDefault="00C00755" w:rsidP="00630AC5">
      <w:pPr>
        <w:pStyle w:val="Odstavecseseznamem"/>
        <w:numPr>
          <w:ilvl w:val="0"/>
          <w:numId w:val="119"/>
        </w:numPr>
        <w:jc w:val="both"/>
        <w:rPr>
          <w:color w:val="548DD4" w:themeColor="text2" w:themeTint="99"/>
          <w:lang w:val="en-GB"/>
        </w:rPr>
      </w:pPr>
      <w:r w:rsidRPr="000F174B">
        <w:rPr>
          <w:lang w:val="en-GB"/>
        </w:rPr>
        <w:t xml:space="preserve">Kalenda, J., Kočvarová, I., &amp; Vaculíková, J. (2022). Barriers to participation of Low-educated Workers in Non-formal Education. </w:t>
      </w:r>
      <w:r w:rsidRPr="000F174B">
        <w:rPr>
          <w:i/>
          <w:lang w:val="en-GB"/>
        </w:rPr>
        <w:t>Journal of Education and Work</w:t>
      </w:r>
      <w:r w:rsidRPr="000F174B">
        <w:rPr>
          <w:lang w:val="en-GB"/>
        </w:rPr>
        <w:t xml:space="preserve">.  Pre-published, 1-16. </w:t>
      </w:r>
      <w:hyperlink r:id="rId36" w:history="1">
        <w:r w:rsidRPr="000F174B">
          <w:rPr>
            <w:rStyle w:val="Hypertextovodkaz"/>
            <w:lang w:val="en-GB"/>
          </w:rPr>
          <w:t>https://doi.org/10.1080/13639080.2022.2091118</w:t>
        </w:r>
      </w:hyperlink>
    </w:p>
    <w:p w14:paraId="180EBE2F" w14:textId="65C361B6" w:rsidR="00C00755" w:rsidRPr="000F174B" w:rsidRDefault="00C00755" w:rsidP="00630AC5">
      <w:pPr>
        <w:pStyle w:val="Odstavecseseznamem"/>
        <w:numPr>
          <w:ilvl w:val="0"/>
          <w:numId w:val="119"/>
        </w:numPr>
        <w:jc w:val="both"/>
        <w:rPr>
          <w:rStyle w:val="Hypertextovodkaz"/>
          <w:lang w:val="en-GB"/>
        </w:rPr>
      </w:pPr>
      <w:r w:rsidRPr="000F174B">
        <w:rPr>
          <w:lang w:val="en-GB"/>
        </w:rPr>
        <w:t xml:space="preserve">Kalenda, J. &amp; Kočvarová, I. (2022). Why do not they participate? Reasons for non-participation in adult learning and education from the viewpoint of self-determination theory. (RELA) </w:t>
      </w:r>
      <w:r w:rsidRPr="000F174B">
        <w:rPr>
          <w:i/>
          <w:lang w:val="en-GB"/>
        </w:rPr>
        <w:t>Journal of European Research of learning and education of Adults</w:t>
      </w:r>
      <w:r w:rsidRPr="000F174B">
        <w:rPr>
          <w:lang w:val="en-GB"/>
        </w:rPr>
        <w:t xml:space="preserve">. Pre-published, 1-16. </w:t>
      </w:r>
      <w:hyperlink r:id="rId37" w:history="1">
        <w:r w:rsidRPr="000F174B">
          <w:rPr>
            <w:rStyle w:val="Hypertextovodkaz"/>
            <w:lang w:val="en-GB"/>
          </w:rPr>
          <w:t>http://doi.org/10.3384/rela.2000-7426.3535</w:t>
        </w:r>
      </w:hyperlink>
    </w:p>
    <w:p w14:paraId="08A2CCB9" w14:textId="138866B3" w:rsidR="00C00755" w:rsidRPr="000F174B" w:rsidRDefault="00C00755" w:rsidP="00630AC5">
      <w:pPr>
        <w:pStyle w:val="Odstavecseseznamem"/>
        <w:numPr>
          <w:ilvl w:val="0"/>
          <w:numId w:val="119"/>
        </w:numPr>
        <w:jc w:val="both"/>
        <w:rPr>
          <w:u w:val="single"/>
          <w:lang w:val="en-GB"/>
        </w:rPr>
      </w:pPr>
      <w:r w:rsidRPr="000F174B">
        <w:rPr>
          <w:lang w:val="en-GB"/>
        </w:rPr>
        <w:t xml:space="preserve">Kalenda, J., Kočvarová, I., &amp; Vaculíková, J. (2020). </w:t>
      </w:r>
      <w:r w:rsidRPr="000F174B">
        <w:rPr>
          <w:bCs/>
          <w:lang w:val="en-GB"/>
        </w:rPr>
        <w:t xml:space="preserve">Determinants of Participation in Non-formal Education in the Czech Republic. </w:t>
      </w:r>
      <w:r w:rsidRPr="000F174B">
        <w:rPr>
          <w:bCs/>
          <w:i/>
          <w:lang w:val="en-GB"/>
        </w:rPr>
        <w:t>Adult Education Quarterly</w:t>
      </w:r>
      <w:r w:rsidRPr="000F174B">
        <w:rPr>
          <w:bCs/>
          <w:lang w:val="en-GB"/>
        </w:rPr>
        <w:t xml:space="preserve">, 70(2), 99–118. </w:t>
      </w:r>
      <w:hyperlink r:id="rId38" w:history="1">
        <w:r w:rsidRPr="000F174B">
          <w:rPr>
            <w:rStyle w:val="Hypertextovodkaz"/>
            <w:lang w:val="en-GB"/>
          </w:rPr>
          <w:t>http://doi.org/10.1177/0741713619878391</w:t>
        </w:r>
      </w:hyperlink>
    </w:p>
    <w:p w14:paraId="689478CC" w14:textId="72D8A3DC" w:rsidR="00C00755" w:rsidRPr="000F174B" w:rsidRDefault="00C00755" w:rsidP="00630AC5">
      <w:pPr>
        <w:pStyle w:val="Odstavecseseznamem"/>
        <w:numPr>
          <w:ilvl w:val="0"/>
          <w:numId w:val="119"/>
        </w:numPr>
        <w:jc w:val="both"/>
        <w:rPr>
          <w:u w:val="single"/>
          <w:lang w:val="en-GB"/>
        </w:rPr>
      </w:pPr>
      <w:r w:rsidRPr="000F174B">
        <w:rPr>
          <w:lang w:val="en-GB"/>
        </w:rPr>
        <w:t xml:space="preserve">Kalenda, J. &amp; Kočvarová, I. (2020). Participation in non-formal education in risk society. </w:t>
      </w:r>
      <w:r w:rsidRPr="000F174B">
        <w:rPr>
          <w:i/>
          <w:lang w:val="en-GB"/>
        </w:rPr>
        <w:t>International Journal of Lifelong Education</w:t>
      </w:r>
      <w:r w:rsidRPr="000F174B">
        <w:rPr>
          <w:lang w:val="en-GB"/>
        </w:rPr>
        <w:t>. Early Access</w:t>
      </w:r>
      <w:r w:rsidRPr="000F174B">
        <w:rPr>
          <w:rStyle w:val="serial-title"/>
          <w:lang w:val="en-GB"/>
        </w:rPr>
        <w:t xml:space="preserve"> Online. </w:t>
      </w:r>
      <w:hyperlink r:id="rId39" w:history="1">
        <w:r w:rsidRPr="000F174B">
          <w:rPr>
            <w:rStyle w:val="Hypertextovodkaz"/>
            <w:lang w:val="en-GB"/>
          </w:rPr>
          <w:t>http://doi.org/10.1080/02601370.2020.1808102</w:t>
        </w:r>
      </w:hyperlink>
    </w:p>
    <w:p w14:paraId="22EB0EAA" w14:textId="7C133005" w:rsidR="00C00755" w:rsidRPr="000F174B" w:rsidRDefault="00C00755" w:rsidP="00630AC5">
      <w:pPr>
        <w:pStyle w:val="Odstavecseseznamem"/>
        <w:numPr>
          <w:ilvl w:val="0"/>
          <w:numId w:val="119"/>
        </w:numPr>
        <w:jc w:val="both"/>
        <w:rPr>
          <w:lang w:val="en-GB"/>
        </w:rPr>
      </w:pPr>
      <w:r w:rsidRPr="000F174B">
        <w:rPr>
          <w:lang w:val="de-DE"/>
        </w:rPr>
        <w:t xml:space="preserve">Karger, T., Kalenda, J., Kalenda, S. &amp; Kroutilová Nováková, r. (2022). </w:t>
      </w:r>
      <w:r w:rsidRPr="000F174B">
        <w:rPr>
          <w:lang w:val="en-GB"/>
        </w:rPr>
        <w:t xml:space="preserve">How Disadvantaged Groups Legitimize Non-participation in Adult Education and Training: The Situational Logic of Decision-Making. </w:t>
      </w:r>
      <w:r w:rsidRPr="000F174B">
        <w:rPr>
          <w:i/>
          <w:lang w:val="en-GB"/>
        </w:rPr>
        <w:t xml:space="preserve">International Journal of Lifelong Education.  </w:t>
      </w:r>
      <w:hyperlink r:id="rId40" w:history="1">
        <w:r w:rsidRPr="000F174B">
          <w:rPr>
            <w:rStyle w:val="Hypertextovodkaz"/>
            <w:lang w:val="en-GB"/>
          </w:rPr>
          <w:t>https://doi.org/10.1080/02601370.2022.2057606</w:t>
        </w:r>
      </w:hyperlink>
    </w:p>
    <w:p w14:paraId="2E9E6075" w14:textId="07262ED3" w:rsidR="00C00755" w:rsidRPr="000F174B" w:rsidRDefault="00C00755" w:rsidP="00630AC5">
      <w:pPr>
        <w:pStyle w:val="Odstavecseseznamem"/>
        <w:numPr>
          <w:ilvl w:val="0"/>
          <w:numId w:val="119"/>
        </w:numPr>
        <w:jc w:val="both"/>
        <w:rPr>
          <w:lang w:val="en-GB"/>
        </w:rPr>
      </w:pPr>
      <w:r w:rsidRPr="000F174B">
        <w:rPr>
          <w:lang w:val="de-DE"/>
        </w:rPr>
        <w:t xml:space="preserve">Karger, T., Kalenda, J. &amp; Vaculíková, J. (2020). </w:t>
      </w:r>
      <w:r w:rsidRPr="000F174B">
        <w:rPr>
          <w:lang w:val="en-GB"/>
        </w:rPr>
        <w:t xml:space="preserve">Biographical Stages and Information Sources in the Formation of Historical Consciousness. </w:t>
      </w:r>
      <w:r w:rsidRPr="000F174B">
        <w:rPr>
          <w:i/>
          <w:lang w:val="en-GB"/>
        </w:rPr>
        <w:t>Historická sociologie/Historical Sociology</w:t>
      </w:r>
      <w:r w:rsidRPr="000F174B">
        <w:rPr>
          <w:lang w:val="en-GB"/>
        </w:rPr>
        <w:t xml:space="preserve">, 11 (1), 9–32. </w:t>
      </w:r>
      <w:hyperlink r:id="rId41" w:history="1">
        <w:r w:rsidRPr="000F174B">
          <w:rPr>
            <w:rStyle w:val="Hypertextovodkaz"/>
            <w:lang w:val="en-GB"/>
          </w:rPr>
          <w:t>http://doi.org/10.14712/23363525.2020.2</w:t>
        </w:r>
      </w:hyperlink>
      <w:r w:rsidRPr="000F174B">
        <w:rPr>
          <w:lang w:val="en-GB"/>
        </w:rPr>
        <w:t xml:space="preserve"> </w:t>
      </w:r>
    </w:p>
    <w:p w14:paraId="0CE73409" w14:textId="54266D29" w:rsidR="00C00755" w:rsidRPr="000F174B" w:rsidRDefault="00C00755" w:rsidP="00630AC5">
      <w:pPr>
        <w:pStyle w:val="Odstavecseseznamem"/>
        <w:numPr>
          <w:ilvl w:val="0"/>
          <w:numId w:val="119"/>
        </w:numPr>
        <w:jc w:val="both"/>
        <w:rPr>
          <w:lang w:val="en-GB"/>
        </w:rPr>
      </w:pPr>
      <w:r w:rsidRPr="000F174B">
        <w:rPr>
          <w:lang w:val="en-GB"/>
        </w:rPr>
        <w:t>Karger, T. (70 %)</w:t>
      </w:r>
      <w:r w:rsidR="00BC3647" w:rsidRPr="000F174B">
        <w:rPr>
          <w:lang w:val="en-GB"/>
        </w:rPr>
        <w:t xml:space="preserve"> </w:t>
      </w:r>
      <w:r w:rsidRPr="000F174B">
        <w:rPr>
          <w:lang w:val="en-GB"/>
        </w:rPr>
        <w:t xml:space="preserve">&amp; Jansová, I. (2021). The six faces of ignorance in online piracy: How not knowing shapes the practices of media consumption. </w:t>
      </w:r>
      <w:r w:rsidRPr="000F174B">
        <w:rPr>
          <w:i/>
          <w:lang w:val="en-GB"/>
        </w:rPr>
        <w:t>Economy and Society</w:t>
      </w:r>
      <w:r w:rsidRPr="000F174B">
        <w:rPr>
          <w:lang w:val="en-GB"/>
        </w:rPr>
        <w:t xml:space="preserve">, </w:t>
      </w:r>
      <w:r w:rsidRPr="000F174B">
        <w:rPr>
          <w:i/>
          <w:iCs/>
          <w:lang w:val="en-GB"/>
        </w:rPr>
        <w:t>50</w:t>
      </w:r>
      <w:r w:rsidRPr="000F174B">
        <w:rPr>
          <w:lang w:val="en-GB"/>
        </w:rPr>
        <w:t>(4), 666–685.</w:t>
      </w:r>
    </w:p>
    <w:p w14:paraId="1CC3F458" w14:textId="77777777" w:rsidR="00C00755" w:rsidRPr="000F174B" w:rsidRDefault="00C00755" w:rsidP="00630AC5">
      <w:pPr>
        <w:pStyle w:val="Odstavecseseznamem"/>
        <w:numPr>
          <w:ilvl w:val="0"/>
          <w:numId w:val="119"/>
        </w:numPr>
        <w:jc w:val="both"/>
        <w:rPr>
          <w:lang w:val="en-GB"/>
        </w:rPr>
      </w:pPr>
      <w:r w:rsidRPr="000F174B">
        <w:rPr>
          <w:lang w:val="en-GB"/>
        </w:rPr>
        <w:t xml:space="preserve">Karger, T. (2021). The signs of frenetic standstill: The concept of change in the discourse of lifelong learning and the tempo of the Czech National Qualifications Framework. </w:t>
      </w:r>
      <w:r w:rsidRPr="000F174B">
        <w:rPr>
          <w:i/>
          <w:lang w:val="en-GB"/>
        </w:rPr>
        <w:t>Time &amp; Society,</w:t>
      </w:r>
      <w:r w:rsidRPr="000F174B">
        <w:rPr>
          <w:lang w:val="en-GB"/>
        </w:rPr>
        <w:t xml:space="preserve"> </w:t>
      </w:r>
      <w:r w:rsidRPr="000F174B">
        <w:rPr>
          <w:i/>
          <w:iCs/>
          <w:lang w:val="en-GB"/>
        </w:rPr>
        <w:t>30</w:t>
      </w:r>
      <w:r w:rsidRPr="000F174B">
        <w:rPr>
          <w:lang w:val="en-GB"/>
        </w:rPr>
        <w:t>(3), 423–444.</w:t>
      </w:r>
    </w:p>
    <w:p w14:paraId="24819ADA" w14:textId="77777777" w:rsidR="00C00755" w:rsidRPr="000F174B" w:rsidRDefault="00C00755" w:rsidP="00630AC5">
      <w:pPr>
        <w:pStyle w:val="Odstavecseseznamem"/>
        <w:numPr>
          <w:ilvl w:val="0"/>
          <w:numId w:val="119"/>
        </w:numPr>
        <w:jc w:val="both"/>
        <w:rPr>
          <w:lang w:val="en-GB"/>
        </w:rPr>
      </w:pPr>
      <w:r w:rsidRPr="000F174B">
        <w:rPr>
          <w:lang w:val="de-DE"/>
        </w:rPr>
        <w:t xml:space="preserve">Karger, T., (40 %) Kalenda, J. &amp; Vaculíková, J. (2020). </w:t>
      </w:r>
      <w:r w:rsidRPr="000F174B">
        <w:rPr>
          <w:lang w:val="en-GB"/>
        </w:rPr>
        <w:t xml:space="preserve">Biographical Stages and Information Sources in the Formation of Historical Consciousness. </w:t>
      </w:r>
      <w:r w:rsidRPr="000F174B">
        <w:rPr>
          <w:i/>
          <w:lang w:val="en-GB"/>
        </w:rPr>
        <w:t>Historical Sociology</w:t>
      </w:r>
      <w:r w:rsidRPr="000F174B">
        <w:rPr>
          <w:lang w:val="en-GB"/>
        </w:rPr>
        <w:t xml:space="preserve">, </w:t>
      </w:r>
      <w:r w:rsidRPr="000F174B">
        <w:rPr>
          <w:i/>
          <w:iCs/>
          <w:lang w:val="en-GB"/>
        </w:rPr>
        <w:t>13</w:t>
      </w:r>
      <w:r w:rsidRPr="000F174B">
        <w:rPr>
          <w:lang w:val="en-GB"/>
        </w:rPr>
        <w:t xml:space="preserve">(1), 9–32. </w:t>
      </w:r>
    </w:p>
    <w:p w14:paraId="1B1E7098" w14:textId="77777777" w:rsidR="00C00755" w:rsidRPr="000F174B" w:rsidRDefault="00C00755" w:rsidP="00630AC5">
      <w:pPr>
        <w:pStyle w:val="Odstavecseseznamem"/>
        <w:numPr>
          <w:ilvl w:val="0"/>
          <w:numId w:val="119"/>
        </w:numPr>
        <w:jc w:val="both"/>
        <w:rPr>
          <w:lang w:val="en-GB"/>
        </w:rPr>
      </w:pPr>
      <w:r w:rsidRPr="000F174B">
        <w:rPr>
          <w:lang w:val="en-GB"/>
        </w:rPr>
        <w:t xml:space="preserve">Karger, T. (2019). The meaning of sharing in free software and beyond. </w:t>
      </w:r>
      <w:r w:rsidRPr="000F174B">
        <w:rPr>
          <w:i/>
          <w:lang w:val="en-GB"/>
        </w:rPr>
        <w:t>Information, Communication &amp; Society,</w:t>
      </w:r>
      <w:r w:rsidRPr="000F174B">
        <w:rPr>
          <w:lang w:val="en-GB"/>
        </w:rPr>
        <w:t xml:space="preserve"> </w:t>
      </w:r>
      <w:r w:rsidRPr="000F174B">
        <w:rPr>
          <w:i/>
          <w:iCs/>
          <w:lang w:val="en-GB"/>
        </w:rPr>
        <w:t>22</w:t>
      </w:r>
      <w:r w:rsidRPr="000F174B">
        <w:rPr>
          <w:lang w:val="en-GB"/>
        </w:rPr>
        <w:t>(9), 1468–4462.</w:t>
      </w:r>
    </w:p>
    <w:p w14:paraId="79D2310F" w14:textId="5EDF03A1" w:rsidR="00C00755" w:rsidRPr="000F174B" w:rsidRDefault="00C00755" w:rsidP="00630AC5">
      <w:pPr>
        <w:pStyle w:val="Odstavecseseznamem"/>
        <w:numPr>
          <w:ilvl w:val="0"/>
          <w:numId w:val="119"/>
        </w:numPr>
        <w:jc w:val="both"/>
        <w:rPr>
          <w:lang w:val="en-GB"/>
        </w:rPr>
      </w:pPr>
      <w:r w:rsidRPr="000F174B">
        <w:rPr>
          <w:lang w:val="en-GB"/>
        </w:rPr>
        <w:t xml:space="preserve">Kočvarová, I., Vaculíková, J. &amp; Kalenda, J. (2021). Development and Initial Validation of the Cognitive and Non-cognitive Factors of Non-participation in Non-formal Adult Education Questionnaire. </w:t>
      </w:r>
      <w:r w:rsidRPr="000F174B">
        <w:rPr>
          <w:i/>
          <w:lang w:val="en-GB"/>
        </w:rPr>
        <w:t>Journal of Psychoeducational Assessment</w:t>
      </w:r>
      <w:r w:rsidRPr="000F174B">
        <w:rPr>
          <w:lang w:val="en-GB"/>
        </w:rPr>
        <w:t xml:space="preserve">. Pre-published, 1–16. </w:t>
      </w:r>
      <w:hyperlink r:id="rId42" w:history="1">
        <w:r w:rsidRPr="000F174B">
          <w:rPr>
            <w:rStyle w:val="Hypertextovodkaz"/>
            <w:lang w:val="en-GB"/>
          </w:rPr>
          <w:t>http://doi.org/10.1177/07342829211060571</w:t>
        </w:r>
      </w:hyperlink>
    </w:p>
    <w:p w14:paraId="0FB11559" w14:textId="2C9B336C" w:rsidR="00C00755" w:rsidRPr="000F174B" w:rsidRDefault="00C00755" w:rsidP="00630AC5">
      <w:pPr>
        <w:pStyle w:val="Odstavecseseznamem"/>
        <w:numPr>
          <w:ilvl w:val="0"/>
          <w:numId w:val="119"/>
        </w:numPr>
        <w:jc w:val="both"/>
        <w:rPr>
          <w:rStyle w:val="Hypertextovodkaz"/>
          <w:lang w:val="en-GB"/>
        </w:rPr>
      </w:pPr>
      <w:r w:rsidRPr="000F174B">
        <w:rPr>
          <w:lang w:val="en-GB"/>
        </w:rPr>
        <w:t xml:space="preserve">Vaculíková, J., Kalenda, J., &amp; Kočvarová, I. (2019). Hidden gender differences in formal and non-formal adult education. </w:t>
      </w:r>
      <w:r w:rsidRPr="000F174B">
        <w:rPr>
          <w:i/>
          <w:lang w:val="en-GB"/>
        </w:rPr>
        <w:t>Studies in Continuing Education</w:t>
      </w:r>
      <w:r w:rsidRPr="000F174B">
        <w:rPr>
          <w:lang w:val="en-GB"/>
        </w:rPr>
        <w:t xml:space="preserve">. Early Access.  </w:t>
      </w:r>
      <w:hyperlink r:id="rId43" w:history="1">
        <w:r w:rsidRPr="000F174B">
          <w:rPr>
            <w:rStyle w:val="Hypertextovodkaz"/>
            <w:lang w:val="en-GB"/>
          </w:rPr>
          <w:t>http://doi.org/10.1080/0158037X.2020.1732334</w:t>
        </w:r>
      </w:hyperlink>
    </w:p>
    <w:p w14:paraId="63911EC4" w14:textId="77777777" w:rsidR="000F174B" w:rsidRPr="000F174B" w:rsidRDefault="000F174B" w:rsidP="00630AC5">
      <w:pPr>
        <w:pStyle w:val="Odstavecseseznamem"/>
        <w:numPr>
          <w:ilvl w:val="0"/>
          <w:numId w:val="119"/>
        </w:numPr>
        <w:spacing w:after="160"/>
        <w:jc w:val="both"/>
        <w:rPr>
          <w:iCs/>
          <w:lang w:val="en-GB"/>
        </w:rPr>
      </w:pPr>
      <w:r w:rsidRPr="000F174B">
        <w:rPr>
          <w:lang w:val="en-GB"/>
        </w:rPr>
        <w:t xml:space="preserve">Vaculíková, J.; Kočvarová, I.; Kalenda, J.; Neupauer Z.; Cvijetić Vukčević M.; Włoch A. (2022). Factor Structure of the Self-Regulation Questionnaire among adult learners from Poland, Serbia, Slovakia, and the Czech Republic. </w:t>
      </w:r>
      <w:r w:rsidRPr="000F174B">
        <w:rPr>
          <w:i/>
          <w:lang w:val="en-GB"/>
        </w:rPr>
        <w:t>Psicologia: Reflexão e Crítica.</w:t>
      </w:r>
    </w:p>
    <w:p w14:paraId="178CA56A" w14:textId="60B7090B" w:rsidR="00C00755" w:rsidRPr="000F174B" w:rsidRDefault="00C00755" w:rsidP="00630AC5">
      <w:pPr>
        <w:pStyle w:val="Odstavecseseznamem"/>
        <w:numPr>
          <w:ilvl w:val="0"/>
          <w:numId w:val="119"/>
        </w:numPr>
        <w:jc w:val="both"/>
        <w:rPr>
          <w:lang w:val="en-GB"/>
        </w:rPr>
      </w:pPr>
      <w:r w:rsidRPr="000F174B">
        <w:rPr>
          <w:lang w:val="en-GB"/>
        </w:rPr>
        <w:t xml:space="preserve">Vaculíková, J., &amp; Hanková, M. (2021). Risk factors affecting mental health during the early stages of the COVID-19 pandemic in high-risk 50+ population in the Czech Republic. </w:t>
      </w:r>
      <w:r w:rsidRPr="000F174B">
        <w:rPr>
          <w:i/>
          <w:lang w:val="en-GB"/>
        </w:rPr>
        <w:t>J</w:t>
      </w:r>
      <w:r w:rsidR="00BC3647" w:rsidRPr="000F174B">
        <w:rPr>
          <w:i/>
          <w:lang w:val="en-GB"/>
        </w:rPr>
        <w:t>ournal of</w:t>
      </w:r>
      <w:r w:rsidRPr="000F174B">
        <w:rPr>
          <w:i/>
          <w:lang w:val="en-GB"/>
        </w:rPr>
        <w:t xml:space="preserve"> Gerontological Social Work, 65</w:t>
      </w:r>
      <w:r w:rsidRPr="000F174B">
        <w:rPr>
          <w:lang w:val="en-GB"/>
        </w:rPr>
        <w:t xml:space="preserve">(2), 143–167. </w:t>
      </w:r>
    </w:p>
    <w:p w14:paraId="09B2A230" w14:textId="77777777" w:rsidR="00C00755" w:rsidRPr="000F174B" w:rsidRDefault="00C00755" w:rsidP="00630AC5">
      <w:pPr>
        <w:pStyle w:val="Odstavecseseznamem"/>
        <w:numPr>
          <w:ilvl w:val="0"/>
          <w:numId w:val="119"/>
        </w:numPr>
        <w:jc w:val="both"/>
        <w:rPr>
          <w:lang w:val="en-GB"/>
        </w:rPr>
      </w:pPr>
      <w:r w:rsidRPr="000F174B">
        <w:rPr>
          <w:lang w:val="en-GB"/>
        </w:rPr>
        <w:t xml:space="preserve">Vaculíková, J. (2021). Coping strategies and academic motivation: The mediating effect of achievement emotions, </w:t>
      </w:r>
      <w:r w:rsidRPr="000F174B">
        <w:rPr>
          <w:i/>
          <w:lang w:val="en-GB"/>
        </w:rPr>
        <w:t>International Journal of Psychology and Psychological Therapy. 21</w:t>
      </w:r>
      <w:r w:rsidRPr="000F174B">
        <w:rPr>
          <w:lang w:val="en-GB"/>
        </w:rPr>
        <w:t>(3), 363–378.</w:t>
      </w:r>
    </w:p>
    <w:p w14:paraId="2504B447" w14:textId="77777777" w:rsidR="00C00755" w:rsidRPr="00356C94" w:rsidRDefault="00C00755" w:rsidP="00630AC5">
      <w:pPr>
        <w:pStyle w:val="Odstavecseseznamem"/>
        <w:numPr>
          <w:ilvl w:val="0"/>
          <w:numId w:val="119"/>
        </w:numPr>
        <w:jc w:val="both"/>
        <w:rPr>
          <w:lang w:val="en-GB"/>
        </w:rPr>
      </w:pPr>
      <w:r w:rsidRPr="000F174B">
        <w:rPr>
          <w:lang w:val="en-GB"/>
        </w:rPr>
        <w:t xml:space="preserve">Vaculíková, J. (2019). Mediation pattern of proactive coping and social support on well-being and depression. </w:t>
      </w:r>
      <w:r w:rsidRPr="000F174B">
        <w:rPr>
          <w:i/>
          <w:lang w:val="en-GB"/>
        </w:rPr>
        <w:t>International Journal of Psychology and Psychological Therapy. 19</w:t>
      </w:r>
      <w:r w:rsidRPr="000F174B">
        <w:rPr>
          <w:lang w:val="en-GB"/>
        </w:rPr>
        <w:t>(1), 39–54</w:t>
      </w:r>
      <w:r w:rsidRPr="00356C94">
        <w:rPr>
          <w:lang w:val="en-GB"/>
        </w:rPr>
        <w:t>.</w:t>
      </w:r>
    </w:p>
    <w:p w14:paraId="4084BB0B" w14:textId="41BA77B0" w:rsidR="00C00755" w:rsidRDefault="00C00755" w:rsidP="00C00755">
      <w:pPr>
        <w:spacing w:before="120" w:after="120"/>
        <w:jc w:val="both"/>
      </w:pPr>
      <w:r>
        <w:t>Výsledky tvůrčí činnosti jsou předmětem evaluace jak jednotlivých pedagogů zapojených do realizace DSP Pedagogika dle platné směrnice rektora Hodnocení a rozvoje akademických a vědeckých pracovníků UTB ve Zlíně</w:t>
      </w:r>
      <w:r>
        <w:rPr>
          <w:rStyle w:val="Znakapoznpodarou"/>
        </w:rPr>
        <w:footnoteReference w:id="44"/>
      </w:r>
      <w:r>
        <w:t>, tak v rámci hodnocení Fakulty humanitních studií jako výzkumné jednotky dle Metodiky 17+ RVVI</w:t>
      </w:r>
      <w:r w:rsidR="0016491C">
        <w:t>.</w:t>
      </w:r>
    </w:p>
    <w:p w14:paraId="3F087820" w14:textId="77777777" w:rsidR="00C00755" w:rsidRDefault="00C00755" w:rsidP="00C00755">
      <w:pPr>
        <w:spacing w:before="120" w:after="120"/>
        <w:jc w:val="both"/>
      </w:pPr>
    </w:p>
    <w:p w14:paraId="42F54961" w14:textId="77777777" w:rsidR="00C00755" w:rsidRPr="0016491C" w:rsidRDefault="00C00755" w:rsidP="0016491C">
      <w:pPr>
        <w:pStyle w:val="Nadpis3"/>
        <w:numPr>
          <w:ilvl w:val="0"/>
          <w:numId w:val="0"/>
        </w:numPr>
        <w:spacing w:line="240" w:lineRule="auto"/>
        <w:jc w:val="center"/>
        <w:rPr>
          <w:rFonts w:ascii="Times New Roman" w:hAnsi="Times New Roman" w:cs="Times New Roman"/>
          <w:sz w:val="20"/>
          <w:szCs w:val="20"/>
        </w:rPr>
      </w:pPr>
      <w:bookmarkStart w:id="286" w:name="_Toc118202780"/>
      <w:r w:rsidRPr="0016491C">
        <w:rPr>
          <w:rFonts w:ascii="Times New Roman" w:hAnsi="Times New Roman" w:cs="Times New Roman"/>
          <w:sz w:val="20"/>
          <w:szCs w:val="20"/>
        </w:rPr>
        <w:lastRenderedPageBreak/>
        <w:t>Standardy 3.7</w:t>
      </w:r>
      <w:bookmarkEnd w:id="286"/>
    </w:p>
    <w:p w14:paraId="570CDB57" w14:textId="4E3E287A" w:rsidR="00C00755" w:rsidRDefault="00C00755" w:rsidP="00C00755">
      <w:pPr>
        <w:spacing w:before="120" w:after="120"/>
        <w:jc w:val="both"/>
      </w:pPr>
      <w:r>
        <w:t xml:space="preserve">Přehled témat dizertačních prací je součástí přílohy B-I, stejně jako požadavky na tvůrčí aktivity, bez nichž není možné přistoupit ke státní závěrečné zkoušce a obhajobě dizertační práce. </w:t>
      </w:r>
      <w:r w:rsidRPr="0026529A">
        <w:t>Nezbytnou součástí studia DSP Pedagogika je schopnost studenta, orientovat se v nejnovějších trendech v uvedené oblasti, kontinuální zvyšování znalostí a sběr zkušeností ve výzkumných a vzdělávacích institucích v České republice i ve světě. Z uvedeného důvodu budou v průběhu studia plně podporované zejména zahraniční stáže studenta na renomovaných vědecko-výzkumných pracovištích i spolupráce s vybranými organizacemi v rámci výzkumných činností. Součástí studia budou i pravidelné vědecko-výzkumné a odborné workshopy pro podporu sdílení znalostí a konfrontace získaných odborných znalostí s vybranými odborníky z vědy, výzkumu a pedagogické praxe. Z hlediska profesní profilace studenta DSP bude další významnou specifikací požadavek na prezentování vlastních vědeckých výstupů, dosažených v průběhu studia formou vědeckých článků, prezentace na vědeckých konferencích, či odborných workshopech z oblasti pedagogiky.</w:t>
      </w:r>
    </w:p>
    <w:p w14:paraId="40B1A774" w14:textId="77777777" w:rsidR="007D2277" w:rsidRDefault="007D2277" w:rsidP="000F174B">
      <w:pPr>
        <w:jc w:val="center"/>
        <w:rPr>
          <w:sz w:val="24"/>
        </w:rPr>
      </w:pPr>
      <w:bookmarkStart w:id="287" w:name="_Toc118202781"/>
    </w:p>
    <w:p w14:paraId="268C2186" w14:textId="2C61D83F" w:rsidR="00C00755" w:rsidRPr="00301652" w:rsidRDefault="000F174B" w:rsidP="000F174B">
      <w:pPr>
        <w:jc w:val="center"/>
      </w:pPr>
      <w:r w:rsidRPr="000F174B">
        <w:rPr>
          <w:sz w:val="24"/>
        </w:rPr>
        <w:t>F</w:t>
      </w:r>
      <w:r w:rsidR="00C00755" w:rsidRPr="000F174B">
        <w:rPr>
          <w:sz w:val="24"/>
        </w:rPr>
        <w:t>inanční, materiální a další zabezpečení studijního programu</w:t>
      </w:r>
      <w:bookmarkEnd w:id="287"/>
    </w:p>
    <w:p w14:paraId="68EECE4B" w14:textId="77777777" w:rsidR="00C00755" w:rsidRPr="00104F30" w:rsidRDefault="00C00755" w:rsidP="0016491C">
      <w:pPr>
        <w:pStyle w:val="Nadpis3"/>
        <w:numPr>
          <w:ilvl w:val="0"/>
          <w:numId w:val="0"/>
        </w:numPr>
        <w:spacing w:line="240" w:lineRule="auto"/>
        <w:jc w:val="center"/>
        <w:rPr>
          <w:rFonts w:ascii="Times New Roman" w:hAnsi="Times New Roman" w:cs="Times New Roman"/>
          <w:b/>
          <w:sz w:val="22"/>
          <w:szCs w:val="22"/>
        </w:rPr>
      </w:pPr>
      <w:bookmarkStart w:id="288" w:name="_Toc118202782"/>
      <w:r w:rsidRPr="00104F30">
        <w:rPr>
          <w:rFonts w:ascii="Times New Roman" w:hAnsi="Times New Roman" w:cs="Times New Roman"/>
          <w:b/>
          <w:sz w:val="22"/>
          <w:szCs w:val="22"/>
        </w:rPr>
        <w:t>Finanční zabezpečení studijního programu</w:t>
      </w:r>
      <w:bookmarkEnd w:id="288"/>
    </w:p>
    <w:p w14:paraId="2C6D116D" w14:textId="77777777" w:rsidR="00C00755" w:rsidRPr="0016491C" w:rsidRDefault="00C00755" w:rsidP="00C00755">
      <w:pPr>
        <w:tabs>
          <w:tab w:val="left" w:pos="2835"/>
        </w:tabs>
        <w:spacing w:before="120" w:after="120"/>
        <w:jc w:val="center"/>
        <w:rPr>
          <w:color w:val="002060"/>
        </w:rPr>
      </w:pPr>
      <w:r w:rsidRPr="0016491C">
        <w:rPr>
          <w:color w:val="002060"/>
        </w:rPr>
        <w:t>Standard 4.1</w:t>
      </w:r>
    </w:p>
    <w:p w14:paraId="6F4257F0" w14:textId="77777777" w:rsidR="00C00755" w:rsidRPr="00485AC7" w:rsidRDefault="00C00755" w:rsidP="00C00755">
      <w:pPr>
        <w:tabs>
          <w:tab w:val="left" w:pos="2835"/>
        </w:tabs>
        <w:spacing w:before="120" w:after="120"/>
        <w:jc w:val="both"/>
      </w:pPr>
      <w:r w:rsidRPr="00485AC7">
        <w:t>Vzdělávací činnost UTB ve Zlíně je financována ze státního rozpočtu, včetně realizace doktorského studijního program Pedagogika. FHS UTB ve Zlíně má v tomto ohledu zhodnoceny předpokládané finanční náklady na uskutečňování studijního programu., stejně jako výdaje na jeho inovace a rozvoj.</w:t>
      </w:r>
    </w:p>
    <w:p w14:paraId="5F348E1E" w14:textId="77777777" w:rsidR="00C00755" w:rsidRDefault="00C00755" w:rsidP="0016491C">
      <w:pPr>
        <w:pStyle w:val="Nadpis3"/>
        <w:numPr>
          <w:ilvl w:val="0"/>
          <w:numId w:val="0"/>
        </w:numPr>
        <w:spacing w:line="240" w:lineRule="auto"/>
        <w:rPr>
          <w:rFonts w:ascii="Times New Roman" w:eastAsiaTheme="minorHAnsi" w:hAnsi="Times New Roman" w:cs="Times New Roman"/>
          <w:color w:val="auto"/>
          <w:sz w:val="22"/>
          <w:szCs w:val="22"/>
        </w:rPr>
      </w:pPr>
    </w:p>
    <w:p w14:paraId="7E3CFF85" w14:textId="77777777" w:rsidR="00C00755" w:rsidRPr="00104F30" w:rsidRDefault="00C00755" w:rsidP="0016491C">
      <w:pPr>
        <w:pStyle w:val="Nadpis3"/>
        <w:numPr>
          <w:ilvl w:val="0"/>
          <w:numId w:val="0"/>
        </w:numPr>
        <w:spacing w:line="240" w:lineRule="auto"/>
        <w:jc w:val="center"/>
        <w:rPr>
          <w:rFonts w:ascii="Times New Roman" w:hAnsi="Times New Roman" w:cs="Times New Roman"/>
          <w:b/>
          <w:sz w:val="22"/>
          <w:szCs w:val="22"/>
        </w:rPr>
      </w:pPr>
      <w:bookmarkStart w:id="289" w:name="_Toc118202783"/>
      <w:r w:rsidRPr="00104F30">
        <w:rPr>
          <w:rFonts w:ascii="Times New Roman" w:hAnsi="Times New Roman" w:cs="Times New Roman"/>
          <w:b/>
          <w:sz w:val="22"/>
          <w:szCs w:val="22"/>
        </w:rPr>
        <w:t>Materiální a technické zabezpečení studijního programu</w:t>
      </w:r>
      <w:bookmarkEnd w:id="289"/>
    </w:p>
    <w:p w14:paraId="05237D5E" w14:textId="77777777" w:rsidR="00C00755" w:rsidRPr="0016491C" w:rsidRDefault="00C00755" w:rsidP="00C00755">
      <w:pPr>
        <w:tabs>
          <w:tab w:val="left" w:pos="2835"/>
        </w:tabs>
        <w:spacing w:before="120" w:after="120"/>
        <w:jc w:val="center"/>
        <w:rPr>
          <w:color w:val="002060"/>
        </w:rPr>
      </w:pPr>
      <w:r w:rsidRPr="0016491C">
        <w:rPr>
          <w:color w:val="002060"/>
        </w:rPr>
        <w:t>Standard 4.2</w:t>
      </w:r>
    </w:p>
    <w:p w14:paraId="3D8D2FED" w14:textId="77777777" w:rsidR="00C00755" w:rsidRPr="00485AC7" w:rsidRDefault="00C00755" w:rsidP="00C00755">
      <w:pPr>
        <w:tabs>
          <w:tab w:val="left" w:pos="2835"/>
        </w:tabs>
        <w:spacing w:before="120" w:after="120"/>
        <w:jc w:val="both"/>
      </w:pPr>
      <w:r w:rsidRPr="00485AC7">
        <w:t>Výuka ve studijním programu probíhá ve Vzdělávacím komplexu Univerzity Tomáše Bati ve Zlíně, ve kterém sídlí Fakulta humanitních studií. Vzdělávací komplex je zcela nový, moderně vybavený objekt dokončený v roce 2017. Výuka zde probíhá od letního semestru 2018. Prostory jsou určeny pro 2080 studentů (okamžitá obsazenost). Výukové prostory obsahují posluchárny pro 240, 98, 72 a 70 osob, 13 seminárních učeben a 1 počítačovou učebnu.</w:t>
      </w:r>
    </w:p>
    <w:p w14:paraId="6C747A73" w14:textId="77777777" w:rsidR="00C00755" w:rsidRPr="00485AC7" w:rsidRDefault="00C00755" w:rsidP="00C00755">
      <w:pPr>
        <w:tabs>
          <w:tab w:val="left" w:pos="2835"/>
        </w:tabs>
        <w:spacing w:before="120" w:after="120"/>
        <w:jc w:val="both"/>
      </w:pPr>
      <w:r w:rsidRPr="00485AC7">
        <w:t>Vzdělávací komplex disponuje odpovídajícím materiálním a technickým zabezpečením, s dostatečnými výukovými a studijními prostory. Zabezpečeno je dobré vybavení učeben reflektující na potřeby a počty studentů, s ohledem na požadavky a profil studijního programu. V učebnách vybavených stolními počítači či notebooky (včetně studovny v prostorách univerzitní knihovny) je instalován software pro statistické zpracování dat (SPSS, AMOS), stejně jako pro kvalitativní analýzu dat (Atlast.ti).</w:t>
      </w:r>
    </w:p>
    <w:p w14:paraId="4B8A886F" w14:textId="77777777" w:rsidR="00C00755" w:rsidRPr="00104F30" w:rsidRDefault="00C00755" w:rsidP="00C00755">
      <w:pPr>
        <w:tabs>
          <w:tab w:val="left" w:pos="2835"/>
        </w:tabs>
        <w:spacing w:before="120" w:after="120"/>
        <w:jc w:val="both"/>
      </w:pPr>
    </w:p>
    <w:p w14:paraId="1CA0F181" w14:textId="77777777" w:rsidR="00C00755" w:rsidRPr="00104F30" w:rsidRDefault="00C00755" w:rsidP="0016491C">
      <w:pPr>
        <w:pStyle w:val="Nadpis3"/>
        <w:numPr>
          <w:ilvl w:val="0"/>
          <w:numId w:val="0"/>
        </w:numPr>
        <w:spacing w:line="240" w:lineRule="auto"/>
        <w:jc w:val="center"/>
        <w:rPr>
          <w:rFonts w:ascii="Times New Roman" w:hAnsi="Times New Roman" w:cs="Times New Roman"/>
          <w:b/>
          <w:sz w:val="22"/>
          <w:szCs w:val="22"/>
        </w:rPr>
      </w:pPr>
      <w:bookmarkStart w:id="290" w:name="_Toc118202784"/>
      <w:r w:rsidRPr="00104F30">
        <w:rPr>
          <w:rFonts w:ascii="Times New Roman" w:hAnsi="Times New Roman" w:cs="Times New Roman"/>
          <w:b/>
          <w:sz w:val="22"/>
          <w:szCs w:val="22"/>
        </w:rPr>
        <w:t>Odborná literatura a elektronické databáze odpovídající studijnímu programu</w:t>
      </w:r>
      <w:bookmarkEnd w:id="290"/>
    </w:p>
    <w:p w14:paraId="655D99E8" w14:textId="77777777" w:rsidR="00C00755" w:rsidRPr="0016491C" w:rsidRDefault="00C00755" w:rsidP="00C00755">
      <w:pPr>
        <w:tabs>
          <w:tab w:val="left" w:pos="2835"/>
        </w:tabs>
        <w:spacing w:before="120" w:after="120"/>
        <w:jc w:val="center"/>
        <w:rPr>
          <w:color w:val="002060"/>
        </w:rPr>
      </w:pPr>
      <w:r w:rsidRPr="0016491C">
        <w:rPr>
          <w:color w:val="002060"/>
        </w:rPr>
        <w:t>Standard 4.3</w:t>
      </w:r>
    </w:p>
    <w:p w14:paraId="52E65463" w14:textId="77777777" w:rsidR="00C00755" w:rsidRPr="00AE16CF" w:rsidRDefault="00C00755" w:rsidP="00C00755">
      <w:pPr>
        <w:tabs>
          <w:tab w:val="left" w:pos="2835"/>
        </w:tabs>
        <w:spacing w:before="120" w:after="120"/>
        <w:jc w:val="both"/>
      </w:pPr>
      <w:r w:rsidRPr="00AE16CF">
        <w:t>Jak je uvedeno v částech C-III a Standardu 1.12 této žádosti, studenti mají dostatečný prostor pro studium, rovněž přístup k odborné literatuře a dalším informačním zdrojům odpovídajícím studijnímu programu</w:t>
      </w:r>
      <w:r>
        <w:t>.</w:t>
      </w:r>
    </w:p>
    <w:p w14:paraId="69404483" w14:textId="77777777" w:rsidR="00C00755" w:rsidRPr="00485AC7" w:rsidRDefault="00C00755" w:rsidP="00C00755">
      <w:pPr>
        <w:tabs>
          <w:tab w:val="left" w:pos="2835"/>
        </w:tabs>
        <w:spacing w:after="120"/>
        <w:jc w:val="both"/>
      </w:pPr>
      <w:r w:rsidRPr="00485AC7">
        <w:t>UTB ve Zlíně disponuje moderním a rozsáhlým systémem elektronických zdrojů určených ke vzdělávací a tvůrčí činnosti, stejně jako odpovídajícími knihovními službami. Všechny služby knihoven a elektronické zdroje pro výuku jsou s přihlédnutím k typu a případnému profilu studijního programu dostatečné a dostupné studentům a akademickým pracovníkům.</w:t>
      </w:r>
    </w:p>
    <w:p w14:paraId="61913AAB" w14:textId="77777777" w:rsidR="00C00755" w:rsidRPr="00485AC7" w:rsidRDefault="00C00755" w:rsidP="00C00755">
      <w:pPr>
        <w:tabs>
          <w:tab w:val="left" w:pos="2835"/>
        </w:tabs>
        <w:spacing w:before="120" w:after="120"/>
        <w:jc w:val="both"/>
        <w:rPr>
          <w:bCs/>
        </w:rPr>
      </w:pPr>
      <w:r w:rsidRPr="00485AC7">
        <w:t xml:space="preserve">Informační zdroje a informační služby pro všechny studijní programy realizované na UTB ve Zlíně zabezpečuje centrálně Knihovna UTB (dále jen „knihovna“). Ta sídlí v moderních prostorách Univerzitního centra a je navštěvována studenty a pedagogy ze všech fakult, ale i čtenáři z řad odborné veřejnosti, neboť se jedná o největší univerzální odbornou knihovnu ve Zlínském kraji. Kromě centrálního pracoviště ve Zlíně, provozuje Knihovna UTB ještě i areálovou studovnu v Uherském Hradišti. K dispozici je zhruba 500 studijních míst, 230 počítačů a dostatečné množství přípojných míst pro notebooky. Knihovna je vybavena virtuální technologií WMware s klientskými stanicemi Zero Client DZ22-2. Uživatelé mohou používat při své práci 3 multifunkční tiskárny pro kopírování, tisk a skenování. K dispozici je také speciální knižní skener. Knihovna disponuje také dostatečným počtem individuálních studoven pro práci v menších týmech, studovnou pro studenty se specifickými potřebami.  ale i relaxačními prostory. Knihovna poskytuje kromě standardních výpůjčních služeb (údaje o knihovním fondu viz níže) řadu dalších odborných služeb. Jedná se například o rešeršní službu či meziknihovní výpůjční službu, kdy je možné získat pro uživatele dokumenty z jiných českých, ale i zahraničních knihoven. Další služby se </w:t>
      </w:r>
      <w:r w:rsidRPr="00485AC7">
        <w:lastRenderedPageBreak/>
        <w:t>zabývají oblastí informačního vzdělávání, a to jak základními kurzy pro studenty, tak odbornějšími školeními pro akademické pracovníky týkající se například podpory vědeckovýzkumné činnosti, vyhledáváním v databázích nebo publikační a citační etikou. V knihovním fondu je více než 150 000 knih, přičemž roční přírůstek každoročně přesahuje 5 000 knižních jednotek. Stále více knih je dostupných v elektronické podobě. Důležitá je zejména vysoká aktuálnost knihovního fondu, který je neustále doplňován. Knihovna odebírá více než 200 periodik v tištěné podobě. Mimo tištěné časopisy knihovna zpřístupňuje cca. 50 000 elektronických periodik. Vysoce transparentní je proces nákupu nových knih, které jsou doporučovány pedagogy buď přímo ve spolupráci s pracovníky knihovny, nebo prostým vyplněním požadované studijní literatury do karet předmětů v studijním systému STAG. Studenti mohou knihovně podávat návrhy na nákup literatury, která jim ve fondu chybí, skrze online formulář v katalogu knihovny. Knihovna dále zajišťuje i přístup k bakalářským, diplomovým a disertačním pracím absolventů univerzity, a to v rámci digitální knihovny na adrese http://digilib.k.utb.cz. Práce jsou zde zpravidla dostupné volně v plném textu. Kromě toho provozuje knihovna také repozitář publikační činnosti akademických pracovníků univerzity.</w:t>
      </w:r>
      <w:r w:rsidRPr="00485AC7">
        <w:rPr>
          <w:rStyle w:val="Znakapoznpodarou"/>
        </w:rPr>
        <w:footnoteReference w:id="45"/>
      </w:r>
      <w:r w:rsidRPr="00485AC7">
        <w:t xml:space="preserve"> na adrese http://publikace.k.utb.cz. Knihovna také nabízí kurzy a konzultace pro studenty, zaměstnance, doktorandy a širokou veřejnost.</w:t>
      </w:r>
    </w:p>
    <w:p w14:paraId="1B848D3D" w14:textId="77777777" w:rsidR="00C00755" w:rsidRPr="0016491C" w:rsidRDefault="00C00755" w:rsidP="00C00755">
      <w:pPr>
        <w:pStyle w:val="Default"/>
        <w:jc w:val="both"/>
        <w:rPr>
          <w:color w:val="auto"/>
          <w:sz w:val="20"/>
          <w:szCs w:val="20"/>
        </w:rPr>
      </w:pPr>
      <w:r w:rsidRPr="0016491C">
        <w:rPr>
          <w:color w:val="auto"/>
          <w:sz w:val="20"/>
          <w:szCs w:val="20"/>
        </w:rPr>
        <w:t>Knihovna UTB si dlouhodobě zakládá na široké nabídce elektronických informačních zdrojů pro účely výuky, ale i podpory vědeckovýzkumného procesu. Zdroje jsou nabízeny prostřednictvím špičkových technologií, které podporují komfortní práci a vysoké využití nabízených databází. Veškeré informační zdroje jsou dostupné skrze moderní centrální portál Xerxes http://portal.k.utb.cz, který je postaven na bázi známého discovery systému Summon. Jednotlivé databáze tedy není potřeba prohledávat separátně. K dispozici je také technologie SFX, která značně ulehčuje uživatelům práci zejména při dohledávání plných textů dokumentů. Veškeré elektronické zdroje jsou přístupné 24 hodin denně a to i z počítačů mimo univerzitní síť UTB formou tzv. vzdáleného přístupu.</w:t>
      </w:r>
    </w:p>
    <w:p w14:paraId="472B0BD7" w14:textId="77777777" w:rsidR="00C00755" w:rsidRPr="0016491C" w:rsidRDefault="00C00755" w:rsidP="00C00755">
      <w:pPr>
        <w:pStyle w:val="Default"/>
        <w:jc w:val="both"/>
        <w:rPr>
          <w:color w:val="auto"/>
          <w:sz w:val="20"/>
          <w:szCs w:val="20"/>
        </w:rPr>
      </w:pPr>
    </w:p>
    <w:p w14:paraId="5972172A" w14:textId="77777777" w:rsidR="00C00755" w:rsidRPr="0016491C" w:rsidRDefault="00C00755" w:rsidP="00C00755">
      <w:pPr>
        <w:jc w:val="both"/>
      </w:pPr>
      <w:r w:rsidRPr="0016491C">
        <w:t>Konkrétní dostupné databáze:</w:t>
      </w:r>
    </w:p>
    <w:p w14:paraId="08EF7ADB" w14:textId="77777777" w:rsidR="00C00755" w:rsidRPr="0016491C" w:rsidRDefault="00C00755" w:rsidP="00630AC5">
      <w:pPr>
        <w:pStyle w:val="paragraph"/>
        <w:numPr>
          <w:ilvl w:val="0"/>
          <w:numId w:val="107"/>
        </w:numPr>
        <w:spacing w:before="0" w:beforeAutospacing="0" w:after="0" w:afterAutospacing="0"/>
        <w:ind w:left="714" w:right="624" w:hanging="357"/>
        <w:jc w:val="both"/>
        <w:textAlignment w:val="baseline"/>
        <w:rPr>
          <w:sz w:val="20"/>
          <w:szCs w:val="20"/>
        </w:rPr>
      </w:pPr>
      <w:r w:rsidRPr="0016491C">
        <w:rPr>
          <w:sz w:val="20"/>
          <w:szCs w:val="20"/>
        </w:rPr>
        <w:t>Citační databáze Web of Science a Scopus</w:t>
      </w:r>
    </w:p>
    <w:p w14:paraId="6648D9CE" w14:textId="77777777" w:rsidR="00C00755" w:rsidRPr="0016491C" w:rsidRDefault="00C00755" w:rsidP="00630AC5">
      <w:pPr>
        <w:pStyle w:val="paragraph"/>
        <w:numPr>
          <w:ilvl w:val="0"/>
          <w:numId w:val="107"/>
        </w:numPr>
        <w:spacing w:before="0" w:beforeAutospacing="0" w:after="0" w:afterAutospacing="0"/>
        <w:ind w:left="714" w:right="624" w:hanging="357"/>
        <w:jc w:val="both"/>
        <w:textAlignment w:val="baseline"/>
        <w:rPr>
          <w:sz w:val="20"/>
          <w:szCs w:val="20"/>
        </w:rPr>
      </w:pPr>
      <w:r w:rsidRPr="0016491C">
        <w:rPr>
          <w:sz w:val="20"/>
          <w:szCs w:val="20"/>
        </w:rPr>
        <w:t>Multioborové kolekce elektronických časopisů Elsevier ScienceDirect, Wiley Online Library, SpringerLink a další</w:t>
      </w:r>
    </w:p>
    <w:p w14:paraId="13D8A129" w14:textId="77777777" w:rsidR="00C00755" w:rsidRPr="0016491C" w:rsidRDefault="00C00755" w:rsidP="00630AC5">
      <w:pPr>
        <w:pStyle w:val="paragraph"/>
        <w:numPr>
          <w:ilvl w:val="0"/>
          <w:numId w:val="107"/>
        </w:numPr>
        <w:spacing w:before="0" w:beforeAutospacing="0" w:after="0" w:afterAutospacing="0"/>
        <w:ind w:left="714" w:right="624" w:hanging="357"/>
        <w:jc w:val="both"/>
        <w:textAlignment w:val="baseline"/>
        <w:rPr>
          <w:sz w:val="20"/>
          <w:szCs w:val="20"/>
        </w:rPr>
      </w:pPr>
      <w:r w:rsidRPr="0016491C">
        <w:rPr>
          <w:sz w:val="20"/>
          <w:szCs w:val="20"/>
        </w:rPr>
        <w:t>Multioborové plnotextové databáze Ebsco a ProQuest</w:t>
      </w:r>
    </w:p>
    <w:p w14:paraId="78AB55E4" w14:textId="77777777" w:rsidR="00C00755" w:rsidRPr="0016491C" w:rsidRDefault="00C00755" w:rsidP="00630AC5">
      <w:pPr>
        <w:pStyle w:val="paragraph"/>
        <w:numPr>
          <w:ilvl w:val="0"/>
          <w:numId w:val="107"/>
        </w:numPr>
        <w:spacing w:before="0" w:beforeAutospacing="0" w:after="0" w:afterAutospacing="0"/>
        <w:ind w:left="714" w:right="624" w:hanging="357"/>
        <w:jc w:val="both"/>
        <w:textAlignment w:val="baseline"/>
        <w:rPr>
          <w:sz w:val="20"/>
          <w:szCs w:val="20"/>
        </w:rPr>
      </w:pPr>
      <w:r w:rsidRPr="0016491C">
        <w:rPr>
          <w:sz w:val="20"/>
          <w:szCs w:val="20"/>
        </w:rPr>
        <w:t xml:space="preserve">Relevantní oborové databáze </w:t>
      </w:r>
    </w:p>
    <w:p w14:paraId="600B0E47" w14:textId="77777777" w:rsidR="00C00755" w:rsidRPr="0016491C" w:rsidRDefault="00C00755" w:rsidP="00630AC5">
      <w:pPr>
        <w:pStyle w:val="paragraph"/>
        <w:numPr>
          <w:ilvl w:val="0"/>
          <w:numId w:val="107"/>
        </w:numPr>
        <w:spacing w:before="0" w:beforeAutospacing="0" w:after="0" w:afterAutospacing="0"/>
        <w:ind w:left="714" w:right="624" w:hanging="357"/>
        <w:jc w:val="both"/>
        <w:textAlignment w:val="baseline"/>
        <w:rPr>
          <w:sz w:val="20"/>
          <w:szCs w:val="20"/>
        </w:rPr>
      </w:pPr>
      <w:r w:rsidRPr="0016491C">
        <w:rPr>
          <w:sz w:val="20"/>
          <w:szCs w:val="20"/>
        </w:rPr>
        <w:t>Významné české oborové zdroje jako např. digitální knihovna Bookport</w:t>
      </w:r>
    </w:p>
    <w:p w14:paraId="232F9CC6" w14:textId="77777777" w:rsidR="00C00755" w:rsidRPr="00485AC7" w:rsidRDefault="00C00755" w:rsidP="00C00755">
      <w:pPr>
        <w:pStyle w:val="Default"/>
        <w:rPr>
          <w:color w:val="auto"/>
          <w:sz w:val="22"/>
          <w:szCs w:val="22"/>
        </w:rPr>
      </w:pPr>
    </w:p>
    <w:p w14:paraId="749E2FBE" w14:textId="59107A58" w:rsidR="00C00755" w:rsidRDefault="00C00755" w:rsidP="00C00755">
      <w:pPr>
        <w:rPr>
          <w:rStyle w:val="Hypertextovodkaz"/>
        </w:rPr>
      </w:pPr>
      <w:r w:rsidRPr="00485AC7">
        <w:t>Seznam všech databází je d</w:t>
      </w:r>
      <w:r>
        <w:t>o</w:t>
      </w:r>
      <w:r w:rsidRPr="00485AC7">
        <w:t>stupný</w:t>
      </w:r>
      <w:r w:rsidRPr="00485AC7">
        <w:rPr>
          <w:iCs/>
        </w:rPr>
        <w:t xml:space="preserve"> zde: </w:t>
      </w:r>
      <w:hyperlink r:id="rId44" w:history="1">
        <w:r w:rsidRPr="00485AC7">
          <w:rPr>
            <w:rStyle w:val="Hypertextovodkaz"/>
          </w:rPr>
          <w:t>https://vufind.katalog.k.utb.cz/Content/list-of-databases</w:t>
        </w:r>
      </w:hyperlink>
    </w:p>
    <w:p w14:paraId="739A87BA" w14:textId="77777777" w:rsidR="00C00755" w:rsidRPr="00FE006B" w:rsidRDefault="00C00755" w:rsidP="00C00755">
      <w:pPr>
        <w:rPr>
          <w:u w:val="single"/>
        </w:rPr>
      </w:pPr>
    </w:p>
    <w:p w14:paraId="0A55E695" w14:textId="77777777" w:rsidR="00C00755" w:rsidRPr="00301652" w:rsidRDefault="00C00755" w:rsidP="00C00755">
      <w:pPr>
        <w:pStyle w:val="Nadpis2"/>
        <w:pBdr>
          <w:top w:val="single" w:sz="4" w:space="1" w:color="auto"/>
          <w:left w:val="single" w:sz="4" w:space="4" w:color="auto"/>
          <w:bottom w:val="single" w:sz="4" w:space="1" w:color="auto"/>
          <w:right w:val="single" w:sz="4" w:space="4" w:color="auto"/>
        </w:pBdr>
        <w:spacing w:line="240" w:lineRule="auto"/>
        <w:jc w:val="center"/>
        <w:rPr>
          <w:rFonts w:ascii="Times New Roman" w:hAnsi="Times New Roman"/>
        </w:rPr>
      </w:pPr>
      <w:bookmarkStart w:id="291" w:name="_Toc118202785"/>
      <w:r w:rsidRPr="00104F30">
        <w:rPr>
          <w:rFonts w:ascii="Times New Roman" w:hAnsi="Times New Roman"/>
        </w:rPr>
        <w:t>Garant studijního programu</w:t>
      </w:r>
      <w:bookmarkEnd w:id="291"/>
    </w:p>
    <w:p w14:paraId="1C7B86EC" w14:textId="77777777" w:rsidR="00C00755" w:rsidRPr="00104F30" w:rsidRDefault="00C00755" w:rsidP="0016491C">
      <w:pPr>
        <w:pStyle w:val="Nadpis3"/>
        <w:numPr>
          <w:ilvl w:val="0"/>
          <w:numId w:val="0"/>
        </w:numPr>
        <w:spacing w:line="240" w:lineRule="auto"/>
        <w:jc w:val="center"/>
        <w:rPr>
          <w:rFonts w:ascii="Times New Roman" w:hAnsi="Times New Roman" w:cs="Times New Roman"/>
          <w:b/>
          <w:sz w:val="22"/>
          <w:szCs w:val="22"/>
        </w:rPr>
      </w:pPr>
      <w:bookmarkStart w:id="292" w:name="_Toc118202786"/>
      <w:r w:rsidRPr="00104F30">
        <w:rPr>
          <w:rFonts w:ascii="Times New Roman" w:hAnsi="Times New Roman" w:cs="Times New Roman"/>
          <w:b/>
          <w:sz w:val="22"/>
          <w:szCs w:val="22"/>
        </w:rPr>
        <w:t>Pravomoci a odpovědnost garanta</w:t>
      </w:r>
      <w:bookmarkEnd w:id="292"/>
    </w:p>
    <w:p w14:paraId="49F3C654" w14:textId="77777777" w:rsidR="00C00755" w:rsidRPr="0016491C" w:rsidRDefault="00C00755" w:rsidP="00C00755">
      <w:pPr>
        <w:spacing w:before="120" w:after="120"/>
        <w:jc w:val="center"/>
        <w:rPr>
          <w:color w:val="002060"/>
        </w:rPr>
      </w:pPr>
      <w:r w:rsidRPr="0016491C">
        <w:rPr>
          <w:color w:val="002060"/>
        </w:rPr>
        <w:t>Standard 5.1</w:t>
      </w:r>
    </w:p>
    <w:p w14:paraId="280C6001" w14:textId="77777777" w:rsidR="00C00755" w:rsidRPr="00485AC7" w:rsidRDefault="00C00755" w:rsidP="00C00755">
      <w:pPr>
        <w:spacing w:before="120" w:after="120"/>
        <w:jc w:val="both"/>
      </w:pPr>
      <w:r w:rsidRPr="00485AC7">
        <w:t>Povinnosti garanta studijního programu jsou stanoveny v čl. 8 Řádu pro tvorbu, schvalování, uskutečňování a změny studijních programů Univerzity Tomáše Bati ve Zlíně.</w:t>
      </w:r>
      <w:r w:rsidRPr="00485AC7">
        <w:rPr>
          <w:rStyle w:val="Znakapoznpodarou"/>
        </w:rPr>
        <w:footnoteReference w:id="46"/>
      </w:r>
      <w:r w:rsidRPr="00485AC7">
        <w:t xml:space="preserve"> Pravomoci a odpovědnost garanta na Fakultě humanitních studií pak upravuje vnitřní norma UTB SR/8/2022 Standardy studijních programů UTB.</w:t>
      </w:r>
    </w:p>
    <w:p w14:paraId="7DCBD7E2" w14:textId="77777777" w:rsidR="00C00755" w:rsidRDefault="00C00755" w:rsidP="00C00755">
      <w:pPr>
        <w:rPr>
          <w:rFonts w:eastAsiaTheme="majorEastAsia"/>
          <w:b/>
          <w:color w:val="243F60" w:themeColor="accent1" w:themeShade="7F"/>
        </w:rPr>
      </w:pPr>
    </w:p>
    <w:p w14:paraId="1025EAEC" w14:textId="77777777" w:rsidR="00C00755" w:rsidRPr="00104F30" w:rsidRDefault="00C00755" w:rsidP="0016491C">
      <w:pPr>
        <w:pStyle w:val="Nadpis3"/>
        <w:numPr>
          <w:ilvl w:val="0"/>
          <w:numId w:val="0"/>
        </w:numPr>
        <w:spacing w:line="240" w:lineRule="auto"/>
        <w:jc w:val="center"/>
        <w:rPr>
          <w:rFonts w:ascii="Times New Roman" w:hAnsi="Times New Roman" w:cs="Times New Roman"/>
          <w:color w:val="FF0000"/>
          <w:sz w:val="22"/>
          <w:szCs w:val="22"/>
        </w:rPr>
      </w:pPr>
      <w:bookmarkStart w:id="293" w:name="_Toc118202787"/>
      <w:r w:rsidRPr="00104F30">
        <w:rPr>
          <w:rFonts w:ascii="Times New Roman" w:hAnsi="Times New Roman" w:cs="Times New Roman"/>
          <w:b/>
          <w:sz w:val="22"/>
          <w:szCs w:val="22"/>
        </w:rPr>
        <w:t>Zhodnocení osoby garanta z hlediska naplnění standardů</w:t>
      </w:r>
      <w:bookmarkEnd w:id="293"/>
    </w:p>
    <w:p w14:paraId="19B20FEA" w14:textId="77777777" w:rsidR="00C00755" w:rsidRPr="0016491C" w:rsidRDefault="00C00755" w:rsidP="00C00755">
      <w:pPr>
        <w:spacing w:before="120" w:after="120"/>
        <w:jc w:val="center"/>
        <w:rPr>
          <w:color w:val="002060"/>
        </w:rPr>
      </w:pPr>
      <w:r w:rsidRPr="0016491C">
        <w:rPr>
          <w:color w:val="002060"/>
        </w:rPr>
        <w:t>Standardy 5.2-5.4</w:t>
      </w:r>
    </w:p>
    <w:p w14:paraId="5F1955FA" w14:textId="77777777" w:rsidR="00C00755" w:rsidRPr="00224E80" w:rsidRDefault="00C00755" w:rsidP="00C00755">
      <w:pPr>
        <w:autoSpaceDE w:val="0"/>
        <w:autoSpaceDN w:val="0"/>
        <w:adjustRightInd w:val="0"/>
        <w:jc w:val="both"/>
      </w:pPr>
      <w:r w:rsidRPr="00224E80">
        <w:t>Garan</w:t>
      </w:r>
      <w:r w:rsidRPr="00485AC7">
        <w:t>tem</w:t>
      </w:r>
      <w:r w:rsidRPr="00224E80">
        <w:t xml:space="preserve"> doktorského studijního programu </w:t>
      </w:r>
      <w:r w:rsidRPr="00485AC7">
        <w:t xml:space="preserve">Pedagogika </w:t>
      </w:r>
      <w:r w:rsidRPr="00224E80">
        <w:t xml:space="preserve">je </w:t>
      </w:r>
      <w:r w:rsidRPr="00485AC7">
        <w:t>doc. Mgr.</w:t>
      </w:r>
      <w:r w:rsidRPr="00224E80">
        <w:rPr>
          <w:b/>
          <w:bCs/>
        </w:rPr>
        <w:t xml:space="preserve"> </w:t>
      </w:r>
      <w:r w:rsidRPr="00485AC7">
        <w:rPr>
          <w:b/>
          <w:bCs/>
        </w:rPr>
        <w:t>Jan Kalenda, Ph.D.</w:t>
      </w:r>
      <w:r w:rsidRPr="00224E80">
        <w:rPr>
          <w:b/>
          <w:bCs/>
        </w:rPr>
        <w:t xml:space="preserve"> </w:t>
      </w:r>
      <w:r w:rsidRPr="00224E80">
        <w:t>Garant má požadovanou kvalifikaci (</w:t>
      </w:r>
      <w:r w:rsidRPr="00485AC7">
        <w:t>doc.</w:t>
      </w:r>
      <w:r w:rsidRPr="00224E80">
        <w:t xml:space="preserve"> – obor </w:t>
      </w:r>
      <w:r w:rsidRPr="00485AC7">
        <w:t xml:space="preserve">Andragogika, oblast vzdělávání </w:t>
      </w:r>
      <w:r w:rsidRPr="00A405EC">
        <w:rPr>
          <w:i/>
        </w:rPr>
        <w:t>Neškolská pedagogika</w:t>
      </w:r>
      <w:r w:rsidRPr="00224E80">
        <w:t xml:space="preserve">). Ve své pedagogické práci se věnuje oblasti </w:t>
      </w:r>
      <w:r w:rsidRPr="00485AC7">
        <w:t xml:space="preserve">metodologie kvantitativního a kvalitativního výzkumu, vzdělávání dospělých a sociálním aspektům výchovy a vzdělávání. </w:t>
      </w:r>
      <w:r w:rsidRPr="00224E80">
        <w:t>Doposud byl řešitel</w:t>
      </w:r>
      <w:r w:rsidRPr="00485AC7">
        <w:t>em</w:t>
      </w:r>
      <w:r w:rsidRPr="00224E80">
        <w:t xml:space="preserve"> </w:t>
      </w:r>
      <w:r w:rsidRPr="00485AC7">
        <w:t>7</w:t>
      </w:r>
      <w:r w:rsidRPr="00224E80">
        <w:t xml:space="preserve"> vzdělávacích projektů</w:t>
      </w:r>
      <w:r w:rsidRPr="00485AC7">
        <w:t xml:space="preserve"> (CRP, OPVV)</w:t>
      </w:r>
      <w:r w:rsidRPr="00224E80">
        <w:t>, je autor</w:t>
      </w:r>
      <w:r w:rsidRPr="00485AC7">
        <w:t>em</w:t>
      </w:r>
      <w:r w:rsidRPr="00224E80">
        <w:t xml:space="preserve"> </w:t>
      </w:r>
      <w:r w:rsidRPr="00485AC7">
        <w:t>strategie digitalizace vzdělávání a systému zajišťování kvality vzdělávací činnosti na UTB ve Zlíně</w:t>
      </w:r>
      <w:r w:rsidRPr="00224E80">
        <w:t>.</w:t>
      </w:r>
      <w:r w:rsidRPr="00485AC7">
        <w:t xml:space="preserve"> V roce 2017 koordinoval zisk institucionální akreditace UTB ve Zlíně a v letech 2016 až 2022 vykonával funkce prorektora pro pedagogickou činnost a prorektora pro kvalitu na téže vysoké škole.</w:t>
      </w:r>
      <w:r w:rsidRPr="00224E80">
        <w:t xml:space="preserve"> </w:t>
      </w:r>
    </w:p>
    <w:p w14:paraId="6A044D15" w14:textId="487E8B86" w:rsidR="00C00755" w:rsidRPr="00485AC7" w:rsidRDefault="00C00755" w:rsidP="00C00755">
      <w:pPr>
        <w:tabs>
          <w:tab w:val="left" w:pos="2835"/>
        </w:tabs>
        <w:spacing w:before="120" w:after="120"/>
        <w:jc w:val="both"/>
      </w:pPr>
      <w:r w:rsidRPr="00485AC7">
        <w:t xml:space="preserve">Vědecká práce garanta je zaměřena na oblast účasti ve vzdělávání dospělých, behaviorální faktory spojené s celoživotním učením (motivace, bariéry a postoje k celoživotnímu učení) a kulturní validizaci zahraničních výzkumných nástrojů pro zkoumání učení. Garant je autorem nebo spoluautorem </w:t>
      </w:r>
      <w:r w:rsidR="000F174B">
        <w:t>4</w:t>
      </w:r>
      <w:del w:id="294" w:author="Jan Kalenda" w:date="2023-03-16T14:39:00Z">
        <w:r w:rsidR="000F174B" w:rsidDel="007E4DB6">
          <w:delText>0</w:delText>
        </w:r>
      </w:del>
      <w:ins w:id="295" w:author="Jan Kalenda" w:date="2023-03-16T14:39:00Z">
        <w:r w:rsidR="007E4DB6">
          <w:t>2</w:t>
        </w:r>
      </w:ins>
      <w:r w:rsidRPr="00485AC7">
        <w:t xml:space="preserve"> publikací indexovaných na Web of Science (H-Index 6), 2</w:t>
      </w:r>
      <w:ins w:id="296" w:author="Jan Kalenda" w:date="2023-03-16T14:40:00Z">
        <w:r w:rsidR="007E4DB6">
          <w:t>4</w:t>
        </w:r>
      </w:ins>
      <w:del w:id="297" w:author="Jan Kalenda" w:date="2023-03-16T14:40:00Z">
        <w:r w:rsidRPr="00485AC7" w:rsidDel="007E4DB6">
          <w:delText>1</w:delText>
        </w:r>
      </w:del>
      <w:r w:rsidRPr="00485AC7">
        <w:t xml:space="preserve"> publikací indexovaných v databázi SCOPUS (H-Index </w:t>
      </w:r>
      <w:ins w:id="298" w:author="Jan Kalenda" w:date="2023-03-16T14:40:00Z">
        <w:r w:rsidR="007E4DB6">
          <w:t>5</w:t>
        </w:r>
      </w:ins>
      <w:del w:id="299" w:author="Jan Kalenda" w:date="2023-03-16T14:40:00Z">
        <w:r w:rsidRPr="00485AC7" w:rsidDel="007E4DB6">
          <w:delText>4</w:delText>
        </w:r>
      </w:del>
      <w:r w:rsidRPr="00485AC7">
        <w:t xml:space="preserve">) a 20 ostatních </w:t>
      </w:r>
      <w:r w:rsidRPr="00485AC7">
        <w:lastRenderedPageBreak/>
        <w:t>odborných vědeckých publikací. Garant je rovněž autorem nebo spoluautorem 2 monografií a 10 kapitol v knize. Doposud byla zodpovědným řešitelem nebo spoluřešitelem řady vědeckovýzkumných projektů. Spolupracuje s privátní, státní i neziskovou sférou, včetně mezinárodních organizací jako jsou: European Training Foundation (ETF), CEDEFOP, UNESCO</w:t>
      </w:r>
      <w:r w:rsidR="00A405EC">
        <w:t xml:space="preserve"> nebo</w:t>
      </w:r>
      <w:r w:rsidRPr="00485AC7">
        <w:t xml:space="preserve"> European University Association.</w:t>
      </w:r>
    </w:p>
    <w:p w14:paraId="420E02BC" w14:textId="0656768A" w:rsidR="00C00755" w:rsidRPr="00485AC7" w:rsidRDefault="00C00755" w:rsidP="00C00755">
      <w:pPr>
        <w:tabs>
          <w:tab w:val="left" w:pos="2835"/>
        </w:tabs>
        <w:spacing w:before="120" w:after="120"/>
        <w:jc w:val="both"/>
      </w:pPr>
      <w:r w:rsidRPr="00485AC7">
        <w:t xml:space="preserve">Garant působil jako visiting professor na významných zahraničních institucích jako </w:t>
      </w:r>
      <w:r w:rsidR="00A405EC">
        <w:t xml:space="preserve">jsou </w:t>
      </w:r>
      <w:r w:rsidRPr="00485AC7">
        <w:t>University of Glasgow, CRED&amp;L, School of Education, University of Malaga, Faculty of Social Science nebo University of California Los Angeles (USA), School of Education &amp; Information Studies (Fulbright Scholarship).</w:t>
      </w:r>
    </w:p>
    <w:p w14:paraId="2E8BB38D" w14:textId="77777777" w:rsidR="00C00755" w:rsidRPr="00485AC7" w:rsidRDefault="00C00755" w:rsidP="00C00755">
      <w:pPr>
        <w:tabs>
          <w:tab w:val="left" w:pos="2835"/>
        </w:tabs>
        <w:spacing w:before="120" w:after="120"/>
        <w:jc w:val="both"/>
      </w:pPr>
    </w:p>
    <w:p w14:paraId="4073E61D" w14:textId="77777777" w:rsidR="00C00755" w:rsidRPr="00485AC7" w:rsidRDefault="00C00755" w:rsidP="00C00755">
      <w:pPr>
        <w:tabs>
          <w:tab w:val="left" w:pos="2835"/>
        </w:tabs>
        <w:spacing w:before="120" w:after="120"/>
        <w:jc w:val="both"/>
      </w:pPr>
      <w:r w:rsidRPr="00485AC7">
        <w:t>Řešené výzkumné projekty:</w:t>
      </w:r>
    </w:p>
    <w:p w14:paraId="394FC1B9" w14:textId="77777777" w:rsidR="00C00755" w:rsidRPr="0016491C" w:rsidRDefault="00C00755" w:rsidP="00630AC5">
      <w:pPr>
        <w:pStyle w:val="Odstavecseseznamem"/>
        <w:numPr>
          <w:ilvl w:val="0"/>
          <w:numId w:val="117"/>
        </w:numPr>
        <w:autoSpaceDE w:val="0"/>
        <w:autoSpaceDN w:val="0"/>
        <w:jc w:val="both"/>
      </w:pPr>
      <w:r w:rsidRPr="0016491C">
        <w:t xml:space="preserve">Projekt ERASMUS+: </w:t>
      </w:r>
      <w:r w:rsidRPr="0016491C">
        <w:rPr>
          <w:bCs/>
        </w:rPr>
        <w:t xml:space="preserve">Strategic Partnerships for adult education: </w:t>
      </w:r>
      <w:r w:rsidRPr="0016491C">
        <w:rPr>
          <w:i/>
          <w:lang w:val="en-US"/>
        </w:rPr>
        <w:t>Development of diagnostic and intervention apparatus of adult docility phenomenon</w:t>
      </w:r>
      <w:r w:rsidRPr="0016491C">
        <w:rPr>
          <w:lang w:val="en-US"/>
        </w:rPr>
        <w:t>. Realizace: 2020-2022</w:t>
      </w:r>
      <w:r w:rsidRPr="0016491C">
        <w:t xml:space="preserve">, Mezinárodní konsorcium (Slovensko, ČR, Finsko, Polsko, Ukrajina). </w:t>
      </w:r>
      <w:r w:rsidRPr="0016491C">
        <w:rPr>
          <w:lang w:val="en-US"/>
        </w:rPr>
        <w:t>Hlavní řešitel projektu za Českou republiku.</w:t>
      </w:r>
    </w:p>
    <w:p w14:paraId="43C7B238" w14:textId="77777777" w:rsidR="00C00755" w:rsidRPr="0016491C" w:rsidRDefault="00C00755" w:rsidP="00630AC5">
      <w:pPr>
        <w:pStyle w:val="Odstavecseseznamem"/>
        <w:numPr>
          <w:ilvl w:val="0"/>
          <w:numId w:val="117"/>
        </w:numPr>
        <w:autoSpaceDE w:val="0"/>
        <w:autoSpaceDN w:val="0"/>
        <w:jc w:val="both"/>
      </w:pPr>
      <w:r w:rsidRPr="0016491C">
        <w:t xml:space="preserve">Projekt GAČR: </w:t>
      </w:r>
      <w:r w:rsidRPr="0016491C">
        <w:rPr>
          <w:i/>
        </w:rPr>
        <w:t>Bílá místa neformálního vzdělávání v ČR: neúčastníci a jejich sociální světy</w:t>
      </w:r>
      <w:r w:rsidRPr="0016491C">
        <w:t xml:space="preserve"> (GA19-00987S), realizace: 2019-2021, Fakulta humanitních studí Univerzity Tomáše Bati ve Zlíně. Hlavní řešitel projektu.</w:t>
      </w:r>
    </w:p>
    <w:p w14:paraId="5F0CEA47" w14:textId="77777777" w:rsidR="00C00755" w:rsidRPr="0016491C" w:rsidRDefault="00C00755" w:rsidP="00630AC5">
      <w:pPr>
        <w:pStyle w:val="Odstavecseseznamem"/>
        <w:numPr>
          <w:ilvl w:val="0"/>
          <w:numId w:val="117"/>
        </w:numPr>
        <w:autoSpaceDE w:val="0"/>
        <w:autoSpaceDN w:val="0"/>
        <w:jc w:val="both"/>
      </w:pPr>
      <w:r w:rsidRPr="0016491C">
        <w:t xml:space="preserve">Projekt GAČR: </w:t>
      </w:r>
      <w:r w:rsidRPr="0016491C">
        <w:rPr>
          <w:i/>
        </w:rPr>
        <w:t>Cesty k inkluzivní škole 21. století: Etnografický přístup</w:t>
      </w:r>
      <w:r w:rsidRPr="0016491C">
        <w:t xml:space="preserve"> (GA19-13038S), realizace: 2019–2021. Pedagogická fakulta Masarykovy Univerzity v Brně. Spoluřešitel (metodologie situační analýzy).</w:t>
      </w:r>
    </w:p>
    <w:p w14:paraId="0D84A121" w14:textId="52D5873D" w:rsidR="00C00755" w:rsidRPr="0016491C" w:rsidRDefault="00C00755" w:rsidP="00630AC5">
      <w:pPr>
        <w:pStyle w:val="Odstavecseseznamem"/>
        <w:numPr>
          <w:ilvl w:val="0"/>
          <w:numId w:val="117"/>
        </w:numPr>
        <w:autoSpaceDE w:val="0"/>
        <w:autoSpaceDN w:val="0"/>
        <w:jc w:val="both"/>
      </w:pPr>
      <w:r w:rsidRPr="0016491C">
        <w:t xml:space="preserve">Projekt European Training Foundation (ETF): </w:t>
      </w:r>
      <w:r w:rsidRPr="0016491C">
        <w:rPr>
          <w:i/>
        </w:rPr>
        <w:t xml:space="preserve">ETF Creating New </w:t>
      </w:r>
      <w:del w:id="300" w:author="Jan Kalenda" w:date="2023-03-22T17:18:00Z">
        <w:r w:rsidRPr="0016491C" w:rsidDel="002C5DD6">
          <w:rPr>
            <w:i/>
          </w:rPr>
          <w:delText xml:space="preserve">New </w:delText>
        </w:r>
      </w:del>
      <w:r w:rsidRPr="0016491C">
        <w:rPr>
          <w:i/>
        </w:rPr>
        <w:t>Learning initiative</w:t>
      </w:r>
      <w:r w:rsidRPr="0016491C">
        <w:t xml:space="preserve"> (POL-TIEDA WP 20). Realizace: 2020. Spoluřešitel (researcher in adult vocational learning in non-formal and informal environments responsible for Task 04: Learning environment for adult education and learning). </w:t>
      </w:r>
    </w:p>
    <w:p w14:paraId="33C7E15C" w14:textId="77777777" w:rsidR="0016491C" w:rsidRDefault="00C00755" w:rsidP="00630AC5">
      <w:pPr>
        <w:pStyle w:val="Odstavecseseznamem"/>
        <w:numPr>
          <w:ilvl w:val="0"/>
          <w:numId w:val="117"/>
        </w:numPr>
        <w:autoSpaceDE w:val="0"/>
        <w:autoSpaceDN w:val="0"/>
        <w:jc w:val="both"/>
      </w:pPr>
      <w:r w:rsidRPr="0016491C">
        <w:t xml:space="preserve">Projekt VEGA: </w:t>
      </w:r>
      <w:r w:rsidRPr="0016491C">
        <w:rPr>
          <w:i/>
        </w:rPr>
        <w:t>Konštrukt docility v teórii edukácie dospelých</w:t>
      </w:r>
      <w:r w:rsidRPr="0016491C">
        <w:t xml:space="preserve"> (VEGA MŠVVaŠ SR, č. 1/0526/18), realizace: 2018–2020, Pedagogická Fakulta Univerzity Matěja Bela v Banskej Bystrici. Člen řešitelského týmu.</w:t>
      </w:r>
    </w:p>
    <w:p w14:paraId="35E84232" w14:textId="5042F543" w:rsidR="00C00755" w:rsidRPr="0016491C" w:rsidRDefault="00C00755" w:rsidP="00630AC5">
      <w:pPr>
        <w:pStyle w:val="Odstavecseseznamem"/>
        <w:numPr>
          <w:ilvl w:val="0"/>
          <w:numId w:val="117"/>
        </w:numPr>
        <w:autoSpaceDE w:val="0"/>
        <w:autoSpaceDN w:val="0"/>
        <w:jc w:val="both"/>
      </w:pPr>
      <w:r w:rsidRPr="0016491C">
        <w:rPr>
          <w:lang w:val="en-GB"/>
        </w:rPr>
        <w:t>Projekt CEDEFOP:</w:t>
      </w:r>
      <w:r w:rsidRPr="0016491C">
        <w:rPr>
          <w:i/>
          <w:lang w:val="en-GB"/>
        </w:rPr>
        <w:t xml:space="preserve"> Apprenticeships for Adults in Europe </w:t>
      </w:r>
      <w:r w:rsidRPr="0016491C">
        <w:rPr>
          <w:lang w:val="en-GB"/>
        </w:rPr>
        <w:t>(CEDEFOP - Service Contract 2016-0136/AO/DLE/RCDCR/Apprenticeships for Adults/014/16), realizace: 2016–2018. Danish Technological Institute.</w:t>
      </w:r>
      <w:r w:rsidRPr="0016491C">
        <w:t xml:space="preserve"> Hlavní řešitel za Českou republiku.</w:t>
      </w:r>
    </w:p>
    <w:p w14:paraId="2A405467" w14:textId="77777777" w:rsidR="00C00755" w:rsidRPr="00451418" w:rsidRDefault="00C00755" w:rsidP="00C00755">
      <w:pPr>
        <w:pStyle w:val="Kolofon"/>
        <w:spacing w:line="276" w:lineRule="auto"/>
        <w:ind w:left="1080"/>
        <w:jc w:val="both"/>
        <w:rPr>
          <w:rFonts w:ascii="Times New Roman" w:hAnsi="Times New Roman" w:cs="Times New Roman"/>
          <w:color w:val="FF0000"/>
          <w:sz w:val="22"/>
          <w:lang w:val="en-GB"/>
        </w:rPr>
      </w:pPr>
    </w:p>
    <w:p w14:paraId="00F2BDE7" w14:textId="77777777" w:rsidR="00C00755" w:rsidRPr="00104F30" w:rsidRDefault="00C00755" w:rsidP="00C00755">
      <w:pPr>
        <w:pStyle w:val="Nadpis2"/>
        <w:pBdr>
          <w:top w:val="single" w:sz="4" w:space="1" w:color="auto"/>
          <w:left w:val="single" w:sz="4" w:space="4" w:color="auto"/>
          <w:bottom w:val="single" w:sz="4" w:space="1" w:color="auto"/>
          <w:right w:val="single" w:sz="4" w:space="4" w:color="auto"/>
        </w:pBdr>
        <w:spacing w:line="240" w:lineRule="auto"/>
        <w:jc w:val="center"/>
        <w:rPr>
          <w:rFonts w:ascii="Times New Roman" w:hAnsi="Times New Roman"/>
        </w:rPr>
      </w:pPr>
      <w:bookmarkStart w:id="301" w:name="_Toc118202788"/>
      <w:r w:rsidRPr="00104F30">
        <w:rPr>
          <w:rFonts w:ascii="Times New Roman" w:hAnsi="Times New Roman"/>
        </w:rPr>
        <w:t>Personální zabezpečení studijního programu</w:t>
      </w:r>
      <w:bookmarkEnd w:id="301"/>
    </w:p>
    <w:p w14:paraId="7B6BE928" w14:textId="77777777" w:rsidR="00C00755" w:rsidRPr="00104F30" w:rsidRDefault="00C00755" w:rsidP="0016491C">
      <w:pPr>
        <w:pStyle w:val="Nadpis3"/>
        <w:numPr>
          <w:ilvl w:val="0"/>
          <w:numId w:val="0"/>
        </w:numPr>
        <w:spacing w:line="240" w:lineRule="auto"/>
        <w:jc w:val="center"/>
        <w:rPr>
          <w:rFonts w:ascii="Times New Roman" w:hAnsi="Times New Roman" w:cs="Times New Roman"/>
          <w:b/>
          <w:sz w:val="22"/>
          <w:szCs w:val="22"/>
        </w:rPr>
      </w:pPr>
      <w:bookmarkStart w:id="302" w:name="_Toc118202789"/>
      <w:r w:rsidRPr="00104F30">
        <w:rPr>
          <w:rFonts w:ascii="Times New Roman" w:hAnsi="Times New Roman" w:cs="Times New Roman"/>
          <w:b/>
          <w:sz w:val="22"/>
          <w:szCs w:val="22"/>
        </w:rPr>
        <w:t>Zhodnocení celkového personálního zabezpečení studijního programu z hlediska naplnění standardů</w:t>
      </w:r>
      <w:bookmarkEnd w:id="302"/>
    </w:p>
    <w:p w14:paraId="75DCA41B" w14:textId="77777777" w:rsidR="00C00755" w:rsidRDefault="00C00755" w:rsidP="00C00755">
      <w:pPr>
        <w:jc w:val="center"/>
      </w:pPr>
    </w:p>
    <w:p w14:paraId="2C909FDD" w14:textId="77777777" w:rsidR="00C00755" w:rsidRPr="00224E80" w:rsidRDefault="00C00755" w:rsidP="00C00755">
      <w:pPr>
        <w:jc w:val="center"/>
        <w:rPr>
          <w:sz w:val="19"/>
          <w:szCs w:val="19"/>
        </w:rPr>
      </w:pPr>
      <w:r w:rsidRPr="00224E80">
        <w:t>Standardy 6.1-6.2,</w:t>
      </w:r>
    </w:p>
    <w:p w14:paraId="4351A518" w14:textId="4B1E7E56" w:rsidR="00C00755" w:rsidRPr="00485AC7" w:rsidRDefault="00C00755" w:rsidP="00C00755">
      <w:pPr>
        <w:autoSpaceDE w:val="0"/>
        <w:autoSpaceDN w:val="0"/>
        <w:adjustRightInd w:val="0"/>
        <w:spacing w:after="120"/>
        <w:jc w:val="both"/>
      </w:pPr>
      <w:r w:rsidRPr="00485AC7">
        <w:t xml:space="preserve">Na zabezpečení studijního programu se podílejí 2 profesoři, </w:t>
      </w:r>
      <w:ins w:id="303" w:author="Jan Kalenda" w:date="2023-03-22T17:23:00Z">
        <w:r w:rsidR="009B14B1">
          <w:t>6</w:t>
        </w:r>
      </w:ins>
      <w:del w:id="304" w:author="Jan Kalenda" w:date="2023-03-22T17:23:00Z">
        <w:r w:rsidR="00483DD2" w:rsidDel="009B14B1">
          <w:delText>7</w:delText>
        </w:r>
      </w:del>
      <w:r w:rsidRPr="00485AC7">
        <w:t xml:space="preserve"> docentů, 5 odborných asistentů s titulem Ph.D. a 2 lektoři na výuku angličtiny.</w:t>
      </w:r>
    </w:p>
    <w:p w14:paraId="2E377252" w14:textId="77777777" w:rsidR="00C00755" w:rsidRPr="00224E80" w:rsidRDefault="00C00755" w:rsidP="00C00755">
      <w:pPr>
        <w:autoSpaceDE w:val="0"/>
        <w:autoSpaceDN w:val="0"/>
        <w:adjustRightInd w:val="0"/>
        <w:jc w:val="both"/>
      </w:pPr>
      <w:r w:rsidRPr="00224E80">
        <w:t xml:space="preserve">Struktura akademických pracovníků odpovídá z hlediska kvalifikace, věkové struktury a týdenní pracovní doby struktuře daného studijního plánu, jeho cílům a profilu absolventa daného studijního programu. Zároveň akademičtí pracovníci vykonávají tvůrčí činnost, která se vztahuje k danému studijnímu programu v rámci jejich profesního zaměření. Veškeré detaily o každém z níže uvedených akademických pracovníků jsou uvedeny v </w:t>
      </w:r>
      <w:r w:rsidRPr="00224E80">
        <w:rPr>
          <w:i/>
          <w:iCs/>
        </w:rPr>
        <w:t xml:space="preserve">Příloze C-I – Personální zabezpečení. </w:t>
      </w:r>
    </w:p>
    <w:p w14:paraId="20297D25" w14:textId="77777777" w:rsidR="00C00755" w:rsidRPr="00485AC7" w:rsidRDefault="00C00755" w:rsidP="00C00755">
      <w:pPr>
        <w:tabs>
          <w:tab w:val="left" w:pos="2835"/>
        </w:tabs>
        <w:spacing w:before="120" w:after="120"/>
        <w:jc w:val="both"/>
        <w:rPr>
          <w:i/>
          <w:iCs/>
        </w:rPr>
      </w:pPr>
      <w:r w:rsidRPr="00485AC7">
        <w:t xml:space="preserve">Následující tabulka dokládá seznam akademických pracovníků podílejících se na výuce v doktorském studijním programu Pedagogika. V přehledu jsou uvedeni akademičtí pracovníci podílející se na přednáškách z </w:t>
      </w:r>
      <w:r w:rsidRPr="00485AC7">
        <w:rPr>
          <w:i/>
          <w:iCs/>
        </w:rPr>
        <w:t xml:space="preserve">předmětů povinných a povinně volitelných </w:t>
      </w:r>
      <w:r w:rsidRPr="00485AC7">
        <w:t xml:space="preserve">v rámci daného studijního plánu, který je uveden v </w:t>
      </w:r>
      <w:r w:rsidRPr="00485AC7">
        <w:rPr>
          <w:i/>
          <w:iCs/>
        </w:rPr>
        <w:t>Příloze B-IIb – Studijní plány a návrh témat prací (doktorské studijní programy).</w:t>
      </w:r>
    </w:p>
    <w:p w14:paraId="72B2C79C" w14:textId="77777777" w:rsidR="00C00755" w:rsidRDefault="00C00755" w:rsidP="00C00755">
      <w:pPr>
        <w:tabs>
          <w:tab w:val="left" w:pos="2835"/>
        </w:tabs>
        <w:spacing w:before="120" w:after="120"/>
        <w:jc w:val="both"/>
      </w:pPr>
    </w:p>
    <w:p w14:paraId="7CD132B5" w14:textId="77777777" w:rsidR="007D2277" w:rsidRDefault="007D2277">
      <w:pPr>
        <w:rPr>
          <w:b/>
        </w:rPr>
      </w:pPr>
      <w:r>
        <w:rPr>
          <w:b/>
        </w:rPr>
        <w:br w:type="page"/>
      </w:r>
    </w:p>
    <w:p w14:paraId="4FA09D56" w14:textId="7A71DA50" w:rsidR="00C00755" w:rsidRPr="00AE16CF" w:rsidRDefault="00C00755" w:rsidP="00C00755">
      <w:pPr>
        <w:tabs>
          <w:tab w:val="left" w:pos="2835"/>
        </w:tabs>
        <w:spacing w:before="120" w:after="120"/>
        <w:jc w:val="both"/>
        <w:rPr>
          <w:b/>
        </w:rPr>
      </w:pPr>
      <w:r w:rsidRPr="00AE16CF">
        <w:rPr>
          <w:b/>
        </w:rPr>
        <w:lastRenderedPageBreak/>
        <w:t>Personální zabezpečení DSP Pedagogika</w:t>
      </w:r>
    </w:p>
    <w:tbl>
      <w:tblPr>
        <w:tblW w:w="90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1"/>
        <w:gridCol w:w="1134"/>
        <w:gridCol w:w="709"/>
        <w:gridCol w:w="850"/>
        <w:gridCol w:w="1276"/>
        <w:gridCol w:w="992"/>
        <w:gridCol w:w="993"/>
        <w:gridCol w:w="992"/>
        <w:gridCol w:w="846"/>
      </w:tblGrid>
      <w:tr w:rsidR="00C00755" w:rsidRPr="00E13FED" w14:paraId="1AD0597C" w14:textId="77777777" w:rsidTr="009B14B1">
        <w:tc>
          <w:tcPr>
            <w:tcW w:w="1271" w:type="dxa"/>
            <w:shd w:val="clear" w:color="auto" w:fill="F79646" w:themeFill="accent6"/>
          </w:tcPr>
          <w:p w14:paraId="5FC0DB36" w14:textId="77777777" w:rsidR="00C00755" w:rsidRPr="00E13FED" w:rsidRDefault="00C00755" w:rsidP="003A4718">
            <w:pPr>
              <w:adjustRightInd w:val="0"/>
              <w:spacing w:before="100" w:beforeAutospacing="1"/>
              <w:rPr>
                <w:b/>
              </w:rPr>
            </w:pPr>
            <w:r w:rsidRPr="00E13FED">
              <w:rPr>
                <w:b/>
              </w:rPr>
              <w:t>Příjmení</w:t>
            </w:r>
          </w:p>
        </w:tc>
        <w:tc>
          <w:tcPr>
            <w:tcW w:w="1134" w:type="dxa"/>
            <w:shd w:val="clear" w:color="auto" w:fill="F79646" w:themeFill="accent6"/>
          </w:tcPr>
          <w:p w14:paraId="04A680D6" w14:textId="77777777" w:rsidR="00C00755" w:rsidRPr="00E13FED" w:rsidRDefault="00C00755" w:rsidP="003A4718">
            <w:pPr>
              <w:adjustRightInd w:val="0"/>
              <w:spacing w:before="100" w:beforeAutospacing="1"/>
              <w:rPr>
                <w:b/>
              </w:rPr>
            </w:pPr>
            <w:r w:rsidRPr="00E13FED">
              <w:rPr>
                <w:b/>
              </w:rPr>
              <w:t>Jméno</w:t>
            </w:r>
          </w:p>
        </w:tc>
        <w:tc>
          <w:tcPr>
            <w:tcW w:w="709" w:type="dxa"/>
            <w:shd w:val="clear" w:color="auto" w:fill="F79646" w:themeFill="accent6"/>
          </w:tcPr>
          <w:p w14:paraId="02A93988" w14:textId="77777777" w:rsidR="00C00755" w:rsidRPr="00E13FED" w:rsidRDefault="00C00755" w:rsidP="003A4718">
            <w:pPr>
              <w:adjustRightInd w:val="0"/>
              <w:spacing w:before="100" w:beforeAutospacing="1"/>
              <w:rPr>
                <w:b/>
              </w:rPr>
            </w:pPr>
            <w:r w:rsidRPr="00E13FED">
              <w:rPr>
                <w:b/>
              </w:rPr>
              <w:t>Titul</w:t>
            </w:r>
          </w:p>
        </w:tc>
        <w:tc>
          <w:tcPr>
            <w:tcW w:w="850" w:type="dxa"/>
            <w:shd w:val="clear" w:color="auto" w:fill="F79646" w:themeFill="accent6"/>
          </w:tcPr>
          <w:p w14:paraId="3110DB31" w14:textId="77777777" w:rsidR="00C00755" w:rsidRPr="00E13FED" w:rsidRDefault="00C00755" w:rsidP="003A4718">
            <w:pPr>
              <w:adjustRightInd w:val="0"/>
              <w:spacing w:before="100" w:beforeAutospacing="1"/>
              <w:rPr>
                <w:b/>
              </w:rPr>
            </w:pPr>
            <w:r w:rsidRPr="00E13FED">
              <w:rPr>
                <w:b/>
              </w:rPr>
              <w:t>Úvazek</w:t>
            </w:r>
          </w:p>
        </w:tc>
        <w:tc>
          <w:tcPr>
            <w:tcW w:w="1276" w:type="dxa"/>
            <w:shd w:val="clear" w:color="auto" w:fill="F79646" w:themeFill="accent6"/>
          </w:tcPr>
          <w:p w14:paraId="6EB5B6E6" w14:textId="77777777" w:rsidR="00C00755" w:rsidRPr="00E13FED" w:rsidRDefault="00C00755" w:rsidP="003A4718">
            <w:pPr>
              <w:adjustRightInd w:val="0"/>
              <w:spacing w:before="100" w:beforeAutospacing="1"/>
              <w:rPr>
                <w:b/>
              </w:rPr>
            </w:pPr>
            <w:r w:rsidRPr="00E13FED">
              <w:rPr>
                <w:b/>
              </w:rPr>
              <w:t>Pracovní poměr</w:t>
            </w:r>
          </w:p>
        </w:tc>
        <w:tc>
          <w:tcPr>
            <w:tcW w:w="992" w:type="dxa"/>
            <w:shd w:val="clear" w:color="auto" w:fill="F79646" w:themeFill="accent6"/>
          </w:tcPr>
          <w:p w14:paraId="4C368D11" w14:textId="77777777" w:rsidR="00C00755" w:rsidRPr="00B21C06" w:rsidRDefault="00C00755" w:rsidP="003A4718">
            <w:pPr>
              <w:adjustRightInd w:val="0"/>
              <w:spacing w:before="100" w:beforeAutospacing="1"/>
              <w:rPr>
                <w:b/>
              </w:rPr>
            </w:pPr>
            <w:r w:rsidRPr="00B21C06">
              <w:rPr>
                <w:b/>
              </w:rPr>
              <w:t>Školitel v daném SP</w:t>
            </w:r>
          </w:p>
        </w:tc>
        <w:tc>
          <w:tcPr>
            <w:tcW w:w="993" w:type="dxa"/>
            <w:shd w:val="clear" w:color="auto" w:fill="F79646" w:themeFill="accent6"/>
          </w:tcPr>
          <w:p w14:paraId="63CE9439" w14:textId="77777777" w:rsidR="00C00755" w:rsidRPr="00B21C06" w:rsidRDefault="00C00755" w:rsidP="003A4718">
            <w:pPr>
              <w:adjustRightInd w:val="0"/>
              <w:spacing w:before="100" w:beforeAutospacing="1"/>
              <w:rPr>
                <w:b/>
              </w:rPr>
            </w:pPr>
            <w:r w:rsidRPr="00B21C06">
              <w:rPr>
                <w:b/>
              </w:rPr>
              <w:t>Vyuč.</w:t>
            </w:r>
          </w:p>
        </w:tc>
        <w:tc>
          <w:tcPr>
            <w:tcW w:w="992" w:type="dxa"/>
            <w:shd w:val="clear" w:color="auto" w:fill="F79646" w:themeFill="accent6"/>
          </w:tcPr>
          <w:p w14:paraId="071940C0" w14:textId="77777777" w:rsidR="00C00755" w:rsidRPr="00B21C06" w:rsidRDefault="00C00755" w:rsidP="003A4718">
            <w:pPr>
              <w:adjustRightInd w:val="0"/>
              <w:spacing w:before="100" w:beforeAutospacing="1"/>
              <w:rPr>
                <w:b/>
              </w:rPr>
            </w:pPr>
            <w:r w:rsidRPr="00B21C06">
              <w:rPr>
                <w:b/>
              </w:rPr>
              <w:t>Oborová rada</w:t>
            </w:r>
          </w:p>
        </w:tc>
        <w:tc>
          <w:tcPr>
            <w:tcW w:w="846" w:type="dxa"/>
            <w:shd w:val="clear" w:color="auto" w:fill="F79646" w:themeFill="accent6"/>
          </w:tcPr>
          <w:p w14:paraId="6ED5CAC2" w14:textId="77777777" w:rsidR="00C00755" w:rsidRPr="00B21C06" w:rsidRDefault="00C00755" w:rsidP="003A4718">
            <w:pPr>
              <w:adjustRightInd w:val="0"/>
              <w:spacing w:before="100" w:beforeAutospacing="1"/>
              <w:rPr>
                <w:b/>
              </w:rPr>
            </w:pPr>
            <w:r w:rsidRPr="00B21C06">
              <w:rPr>
                <w:b/>
              </w:rPr>
              <w:t>r.n.*</w:t>
            </w:r>
          </w:p>
        </w:tc>
      </w:tr>
      <w:tr w:rsidR="00C00755" w:rsidRPr="00E13FED" w14:paraId="5F9E792E" w14:textId="77777777" w:rsidTr="009B14B1">
        <w:tc>
          <w:tcPr>
            <w:tcW w:w="9063" w:type="dxa"/>
            <w:gridSpan w:val="9"/>
            <w:shd w:val="clear" w:color="auto" w:fill="FBD4B4" w:themeFill="accent6" w:themeFillTint="66"/>
          </w:tcPr>
          <w:p w14:paraId="460597D4" w14:textId="77777777" w:rsidR="00C00755" w:rsidRPr="00B21C06" w:rsidRDefault="00C00755" w:rsidP="003A4718">
            <w:pPr>
              <w:adjustRightInd w:val="0"/>
              <w:spacing w:before="100" w:beforeAutospacing="1"/>
              <w:rPr>
                <w:b/>
              </w:rPr>
            </w:pPr>
            <w:r w:rsidRPr="00B21C06">
              <w:rPr>
                <w:b/>
              </w:rPr>
              <w:t>Profesoři</w:t>
            </w:r>
          </w:p>
        </w:tc>
      </w:tr>
      <w:tr w:rsidR="00C00755" w:rsidRPr="00E13FED" w14:paraId="088DC55A" w14:textId="77777777" w:rsidTr="009B14B1">
        <w:tc>
          <w:tcPr>
            <w:tcW w:w="1271" w:type="dxa"/>
          </w:tcPr>
          <w:p w14:paraId="5D9BB965" w14:textId="77777777" w:rsidR="00C00755" w:rsidRPr="00E13FED" w:rsidRDefault="00C00755" w:rsidP="003A4718">
            <w:pPr>
              <w:adjustRightInd w:val="0"/>
              <w:spacing w:before="100" w:beforeAutospacing="1"/>
              <w:rPr>
                <w:b/>
              </w:rPr>
            </w:pPr>
            <w:r w:rsidRPr="00E13FED">
              <w:rPr>
                <w:b/>
              </w:rPr>
              <w:t>Jirásek</w:t>
            </w:r>
          </w:p>
        </w:tc>
        <w:tc>
          <w:tcPr>
            <w:tcW w:w="1134" w:type="dxa"/>
          </w:tcPr>
          <w:p w14:paraId="3A242FCF" w14:textId="77777777" w:rsidR="00C00755" w:rsidRPr="00E13FED" w:rsidRDefault="00C00755" w:rsidP="003A4718">
            <w:pPr>
              <w:adjustRightInd w:val="0"/>
              <w:spacing w:before="100" w:beforeAutospacing="1"/>
              <w:rPr>
                <w:b/>
              </w:rPr>
            </w:pPr>
            <w:r w:rsidRPr="00E13FED">
              <w:rPr>
                <w:b/>
              </w:rPr>
              <w:t>Ivo</w:t>
            </w:r>
          </w:p>
        </w:tc>
        <w:tc>
          <w:tcPr>
            <w:tcW w:w="709" w:type="dxa"/>
          </w:tcPr>
          <w:p w14:paraId="194AE30E" w14:textId="77777777" w:rsidR="00C00755" w:rsidRPr="00E13FED" w:rsidRDefault="00C00755" w:rsidP="003A4718">
            <w:pPr>
              <w:adjustRightInd w:val="0"/>
              <w:spacing w:before="100" w:beforeAutospacing="1"/>
            </w:pPr>
            <w:r w:rsidRPr="00E13FED">
              <w:t>prof.</w:t>
            </w:r>
          </w:p>
        </w:tc>
        <w:tc>
          <w:tcPr>
            <w:tcW w:w="850" w:type="dxa"/>
          </w:tcPr>
          <w:p w14:paraId="68F5552B" w14:textId="77777777" w:rsidR="00C00755" w:rsidRPr="00E13FED" w:rsidRDefault="00C00755" w:rsidP="003A4718">
            <w:pPr>
              <w:adjustRightInd w:val="0"/>
              <w:spacing w:before="100" w:beforeAutospacing="1"/>
            </w:pPr>
            <w:r w:rsidRPr="00E13FED">
              <w:t>20</w:t>
            </w:r>
          </w:p>
        </w:tc>
        <w:tc>
          <w:tcPr>
            <w:tcW w:w="1276" w:type="dxa"/>
          </w:tcPr>
          <w:p w14:paraId="26D13E98" w14:textId="77777777" w:rsidR="00C00755" w:rsidRPr="00E13FED" w:rsidRDefault="00C00755" w:rsidP="003A4718">
            <w:pPr>
              <w:adjustRightInd w:val="0"/>
              <w:spacing w:before="100" w:beforeAutospacing="1"/>
            </w:pPr>
            <w:r w:rsidRPr="00E13FED">
              <w:t>Do 31. 08. 2023</w:t>
            </w:r>
          </w:p>
        </w:tc>
        <w:tc>
          <w:tcPr>
            <w:tcW w:w="992" w:type="dxa"/>
          </w:tcPr>
          <w:p w14:paraId="445B1D3E" w14:textId="77777777" w:rsidR="00C00755" w:rsidRPr="00B21C06" w:rsidRDefault="00C00755" w:rsidP="003A4718">
            <w:pPr>
              <w:adjustRightInd w:val="0"/>
              <w:spacing w:before="100" w:beforeAutospacing="1"/>
            </w:pPr>
            <w:r w:rsidRPr="00B21C06">
              <w:t>Ano</w:t>
            </w:r>
          </w:p>
        </w:tc>
        <w:tc>
          <w:tcPr>
            <w:tcW w:w="993" w:type="dxa"/>
          </w:tcPr>
          <w:p w14:paraId="767DAD0F" w14:textId="77777777" w:rsidR="00C00755" w:rsidRPr="00B21C06" w:rsidRDefault="00C00755" w:rsidP="003A4718">
            <w:pPr>
              <w:adjustRightInd w:val="0"/>
              <w:spacing w:before="100" w:beforeAutospacing="1"/>
            </w:pPr>
            <w:r w:rsidRPr="00B21C06">
              <w:t>Ano</w:t>
            </w:r>
          </w:p>
        </w:tc>
        <w:tc>
          <w:tcPr>
            <w:tcW w:w="992" w:type="dxa"/>
          </w:tcPr>
          <w:p w14:paraId="4E651AF9" w14:textId="77777777" w:rsidR="00C00755" w:rsidRPr="00B21C06" w:rsidRDefault="00C00755" w:rsidP="003A4718">
            <w:pPr>
              <w:adjustRightInd w:val="0"/>
              <w:spacing w:before="100" w:beforeAutospacing="1"/>
            </w:pPr>
            <w:r w:rsidRPr="00B21C06">
              <w:t>Ne</w:t>
            </w:r>
          </w:p>
        </w:tc>
        <w:tc>
          <w:tcPr>
            <w:tcW w:w="846" w:type="dxa"/>
          </w:tcPr>
          <w:p w14:paraId="17C8AC7C" w14:textId="77777777" w:rsidR="00C00755" w:rsidRPr="00B21C06" w:rsidRDefault="00C00755" w:rsidP="003A4718">
            <w:pPr>
              <w:adjustRightInd w:val="0"/>
              <w:spacing w:before="100" w:beforeAutospacing="1"/>
            </w:pPr>
            <w:r w:rsidRPr="00B21C06">
              <w:t>1964</w:t>
            </w:r>
          </w:p>
        </w:tc>
      </w:tr>
      <w:tr w:rsidR="00C00755" w:rsidRPr="00E13FED" w14:paraId="1918EADE" w14:textId="77777777" w:rsidTr="009B14B1">
        <w:tc>
          <w:tcPr>
            <w:tcW w:w="1271" w:type="dxa"/>
          </w:tcPr>
          <w:p w14:paraId="41D8B8EE" w14:textId="77777777" w:rsidR="00C00755" w:rsidRPr="00E13FED" w:rsidRDefault="00C00755" w:rsidP="003A4718">
            <w:pPr>
              <w:adjustRightInd w:val="0"/>
              <w:spacing w:before="100" w:beforeAutospacing="1"/>
              <w:rPr>
                <w:b/>
              </w:rPr>
            </w:pPr>
            <w:r w:rsidRPr="00E13FED">
              <w:rPr>
                <w:b/>
              </w:rPr>
              <w:t>Kalenda</w:t>
            </w:r>
          </w:p>
        </w:tc>
        <w:tc>
          <w:tcPr>
            <w:tcW w:w="1134" w:type="dxa"/>
          </w:tcPr>
          <w:p w14:paraId="323B54E2" w14:textId="77777777" w:rsidR="00C00755" w:rsidRPr="00E13FED" w:rsidRDefault="00C00755" w:rsidP="003A4718">
            <w:pPr>
              <w:adjustRightInd w:val="0"/>
              <w:spacing w:before="100" w:beforeAutospacing="1"/>
              <w:rPr>
                <w:b/>
              </w:rPr>
            </w:pPr>
            <w:r w:rsidRPr="00E13FED">
              <w:rPr>
                <w:b/>
              </w:rPr>
              <w:t>Soňa</w:t>
            </w:r>
          </w:p>
        </w:tc>
        <w:tc>
          <w:tcPr>
            <w:tcW w:w="709" w:type="dxa"/>
          </w:tcPr>
          <w:p w14:paraId="29343473" w14:textId="77777777" w:rsidR="00C00755" w:rsidRPr="00E13FED" w:rsidRDefault="00C00755" w:rsidP="003A4718">
            <w:pPr>
              <w:adjustRightInd w:val="0"/>
              <w:spacing w:before="100" w:beforeAutospacing="1"/>
            </w:pPr>
            <w:r w:rsidRPr="00E13FED">
              <w:t>prof.</w:t>
            </w:r>
          </w:p>
        </w:tc>
        <w:tc>
          <w:tcPr>
            <w:tcW w:w="850" w:type="dxa"/>
          </w:tcPr>
          <w:p w14:paraId="52CCEB28" w14:textId="77777777" w:rsidR="00C00755" w:rsidRPr="00E13FED" w:rsidRDefault="00C00755" w:rsidP="003A4718">
            <w:pPr>
              <w:adjustRightInd w:val="0"/>
              <w:spacing w:before="100" w:beforeAutospacing="1"/>
            </w:pPr>
            <w:r w:rsidRPr="00E13FED">
              <w:t>20</w:t>
            </w:r>
          </w:p>
        </w:tc>
        <w:tc>
          <w:tcPr>
            <w:tcW w:w="1276" w:type="dxa"/>
          </w:tcPr>
          <w:p w14:paraId="1A662D08" w14:textId="77777777" w:rsidR="00C00755" w:rsidRPr="00E13FED" w:rsidRDefault="00C00755" w:rsidP="003A4718">
            <w:pPr>
              <w:adjustRightInd w:val="0"/>
              <w:spacing w:before="100" w:beforeAutospacing="1"/>
            </w:pPr>
            <w:r w:rsidRPr="00E13FED">
              <w:t>Na dobu neurčitou</w:t>
            </w:r>
          </w:p>
        </w:tc>
        <w:tc>
          <w:tcPr>
            <w:tcW w:w="992" w:type="dxa"/>
          </w:tcPr>
          <w:p w14:paraId="5CDA5B07" w14:textId="77777777" w:rsidR="00C00755" w:rsidRPr="00B21C06" w:rsidRDefault="00C00755" w:rsidP="003A4718">
            <w:pPr>
              <w:adjustRightInd w:val="0"/>
              <w:spacing w:before="100" w:beforeAutospacing="1"/>
            </w:pPr>
            <w:r w:rsidRPr="00B21C06">
              <w:t>Ano</w:t>
            </w:r>
          </w:p>
        </w:tc>
        <w:tc>
          <w:tcPr>
            <w:tcW w:w="993" w:type="dxa"/>
          </w:tcPr>
          <w:p w14:paraId="3FE3148D" w14:textId="77777777" w:rsidR="00C00755" w:rsidRPr="00B21C06" w:rsidRDefault="00C00755" w:rsidP="003A4718">
            <w:pPr>
              <w:adjustRightInd w:val="0"/>
              <w:spacing w:before="100" w:beforeAutospacing="1"/>
            </w:pPr>
            <w:r w:rsidRPr="00B21C06">
              <w:t>Ano</w:t>
            </w:r>
          </w:p>
        </w:tc>
        <w:tc>
          <w:tcPr>
            <w:tcW w:w="992" w:type="dxa"/>
          </w:tcPr>
          <w:p w14:paraId="05984C7A" w14:textId="77777777" w:rsidR="00C00755" w:rsidRPr="00B21C06" w:rsidRDefault="00C00755" w:rsidP="003A4718">
            <w:pPr>
              <w:adjustRightInd w:val="0"/>
              <w:spacing w:before="100" w:beforeAutospacing="1"/>
            </w:pPr>
            <w:r w:rsidRPr="00B21C06">
              <w:t>Ne</w:t>
            </w:r>
          </w:p>
        </w:tc>
        <w:tc>
          <w:tcPr>
            <w:tcW w:w="846" w:type="dxa"/>
          </w:tcPr>
          <w:p w14:paraId="3EBAA356" w14:textId="77777777" w:rsidR="00C00755" w:rsidRPr="00B21C06" w:rsidRDefault="00C00755" w:rsidP="003A4718">
            <w:pPr>
              <w:adjustRightInd w:val="0"/>
              <w:spacing w:before="100" w:beforeAutospacing="1"/>
            </w:pPr>
            <w:r w:rsidRPr="00B21C06">
              <w:t>1972</w:t>
            </w:r>
          </w:p>
        </w:tc>
      </w:tr>
      <w:tr w:rsidR="00C00755" w:rsidRPr="00E13FED" w14:paraId="7F75D1CF" w14:textId="77777777" w:rsidTr="009B14B1">
        <w:tc>
          <w:tcPr>
            <w:tcW w:w="9063" w:type="dxa"/>
            <w:gridSpan w:val="9"/>
            <w:shd w:val="clear" w:color="auto" w:fill="FBD4B4" w:themeFill="accent6" w:themeFillTint="66"/>
          </w:tcPr>
          <w:p w14:paraId="6BF70B35" w14:textId="77777777" w:rsidR="00C00755" w:rsidRPr="00B21C06" w:rsidRDefault="00C00755" w:rsidP="003A4718">
            <w:pPr>
              <w:adjustRightInd w:val="0"/>
              <w:spacing w:before="100" w:beforeAutospacing="1"/>
              <w:rPr>
                <w:b/>
              </w:rPr>
            </w:pPr>
            <w:r w:rsidRPr="00B21C06">
              <w:rPr>
                <w:b/>
              </w:rPr>
              <w:t>Docenti</w:t>
            </w:r>
          </w:p>
        </w:tc>
      </w:tr>
      <w:tr w:rsidR="00C00755" w:rsidRPr="00E13FED" w14:paraId="34EEC55F" w14:textId="77777777" w:rsidTr="009B14B1">
        <w:tc>
          <w:tcPr>
            <w:tcW w:w="1271" w:type="dxa"/>
          </w:tcPr>
          <w:p w14:paraId="65FEDF38" w14:textId="77777777" w:rsidR="00C00755" w:rsidRPr="00E13FED" w:rsidRDefault="00C00755" w:rsidP="003A4718">
            <w:pPr>
              <w:adjustRightInd w:val="0"/>
              <w:spacing w:before="100" w:beforeAutospacing="1"/>
              <w:rPr>
                <w:b/>
              </w:rPr>
            </w:pPr>
            <w:r w:rsidRPr="00E13FED">
              <w:rPr>
                <w:b/>
              </w:rPr>
              <w:t>Fasnerová</w:t>
            </w:r>
          </w:p>
        </w:tc>
        <w:tc>
          <w:tcPr>
            <w:tcW w:w="1134" w:type="dxa"/>
          </w:tcPr>
          <w:p w14:paraId="7DC64C45" w14:textId="77777777" w:rsidR="00C00755" w:rsidRPr="00E13FED" w:rsidRDefault="00C00755" w:rsidP="003A4718">
            <w:pPr>
              <w:adjustRightInd w:val="0"/>
              <w:spacing w:before="100" w:beforeAutospacing="1"/>
              <w:rPr>
                <w:b/>
              </w:rPr>
            </w:pPr>
            <w:r w:rsidRPr="00E13FED">
              <w:rPr>
                <w:b/>
              </w:rPr>
              <w:t>Martina</w:t>
            </w:r>
          </w:p>
        </w:tc>
        <w:tc>
          <w:tcPr>
            <w:tcW w:w="709" w:type="dxa"/>
          </w:tcPr>
          <w:p w14:paraId="3B68E69B" w14:textId="77777777" w:rsidR="00C00755" w:rsidRPr="00E13FED" w:rsidRDefault="00C00755" w:rsidP="003A4718">
            <w:pPr>
              <w:adjustRightInd w:val="0"/>
              <w:spacing w:before="100" w:beforeAutospacing="1"/>
            </w:pPr>
            <w:r w:rsidRPr="00E13FED">
              <w:t>doc.</w:t>
            </w:r>
          </w:p>
        </w:tc>
        <w:tc>
          <w:tcPr>
            <w:tcW w:w="850" w:type="dxa"/>
          </w:tcPr>
          <w:p w14:paraId="4263A5BF" w14:textId="77777777" w:rsidR="00C00755" w:rsidRPr="00E13FED" w:rsidRDefault="00C00755" w:rsidP="003A4718">
            <w:pPr>
              <w:adjustRightInd w:val="0"/>
              <w:spacing w:before="100" w:beforeAutospacing="1"/>
            </w:pPr>
            <w:r w:rsidRPr="00E13FED">
              <w:t>20</w:t>
            </w:r>
          </w:p>
        </w:tc>
        <w:tc>
          <w:tcPr>
            <w:tcW w:w="1276" w:type="dxa"/>
          </w:tcPr>
          <w:p w14:paraId="03DA5746" w14:textId="77777777" w:rsidR="00C00755" w:rsidRPr="00E13FED" w:rsidRDefault="00C00755" w:rsidP="003A4718">
            <w:pPr>
              <w:adjustRightInd w:val="0"/>
              <w:spacing w:before="100" w:beforeAutospacing="1"/>
            </w:pPr>
            <w:r w:rsidRPr="00E13FED">
              <w:t>Do 31. 08. 2023</w:t>
            </w:r>
          </w:p>
        </w:tc>
        <w:tc>
          <w:tcPr>
            <w:tcW w:w="992" w:type="dxa"/>
          </w:tcPr>
          <w:p w14:paraId="6A52C576" w14:textId="77777777" w:rsidR="00C00755" w:rsidRPr="00B21C06" w:rsidRDefault="00C00755" w:rsidP="003A4718">
            <w:pPr>
              <w:adjustRightInd w:val="0"/>
              <w:spacing w:before="100" w:beforeAutospacing="1"/>
            </w:pPr>
            <w:r w:rsidRPr="00B21C06">
              <w:t>Ano</w:t>
            </w:r>
          </w:p>
        </w:tc>
        <w:tc>
          <w:tcPr>
            <w:tcW w:w="993" w:type="dxa"/>
          </w:tcPr>
          <w:p w14:paraId="046E2014" w14:textId="77777777" w:rsidR="00C00755" w:rsidRPr="00B21C06" w:rsidRDefault="00C00755" w:rsidP="003A4718">
            <w:pPr>
              <w:adjustRightInd w:val="0"/>
              <w:spacing w:before="100" w:beforeAutospacing="1"/>
            </w:pPr>
            <w:r w:rsidRPr="00B21C06">
              <w:t>Ano</w:t>
            </w:r>
          </w:p>
        </w:tc>
        <w:tc>
          <w:tcPr>
            <w:tcW w:w="992" w:type="dxa"/>
          </w:tcPr>
          <w:p w14:paraId="0FD15B70" w14:textId="77777777" w:rsidR="00C00755" w:rsidRPr="00B21C06" w:rsidRDefault="00C00755" w:rsidP="003A4718">
            <w:pPr>
              <w:adjustRightInd w:val="0"/>
              <w:spacing w:before="100" w:beforeAutospacing="1"/>
            </w:pPr>
            <w:r w:rsidRPr="00B21C06">
              <w:t>Ano</w:t>
            </w:r>
          </w:p>
        </w:tc>
        <w:tc>
          <w:tcPr>
            <w:tcW w:w="846" w:type="dxa"/>
          </w:tcPr>
          <w:p w14:paraId="6DAD85B1" w14:textId="77777777" w:rsidR="00C00755" w:rsidRPr="00B21C06" w:rsidRDefault="00C00755" w:rsidP="003A4718">
            <w:pPr>
              <w:adjustRightInd w:val="0"/>
              <w:spacing w:before="100" w:beforeAutospacing="1"/>
            </w:pPr>
            <w:r w:rsidRPr="00B21C06">
              <w:t>1966</w:t>
            </w:r>
          </w:p>
        </w:tc>
      </w:tr>
      <w:tr w:rsidR="00C00755" w:rsidRPr="00E13FED" w14:paraId="218027EC" w14:textId="77777777" w:rsidTr="009B14B1">
        <w:tc>
          <w:tcPr>
            <w:tcW w:w="1271" w:type="dxa"/>
          </w:tcPr>
          <w:p w14:paraId="4716A0E8" w14:textId="77777777" w:rsidR="00C00755" w:rsidRPr="00E13FED" w:rsidRDefault="00C00755" w:rsidP="003A4718">
            <w:pPr>
              <w:adjustRightInd w:val="0"/>
              <w:spacing w:before="100" w:beforeAutospacing="1"/>
              <w:rPr>
                <w:b/>
              </w:rPr>
            </w:pPr>
            <w:r w:rsidRPr="00E13FED">
              <w:rPr>
                <w:b/>
              </w:rPr>
              <w:t>Hladík</w:t>
            </w:r>
          </w:p>
        </w:tc>
        <w:tc>
          <w:tcPr>
            <w:tcW w:w="1134" w:type="dxa"/>
          </w:tcPr>
          <w:p w14:paraId="4A27C47D" w14:textId="77777777" w:rsidR="00C00755" w:rsidRPr="00E13FED" w:rsidRDefault="00C00755" w:rsidP="003A4718">
            <w:pPr>
              <w:adjustRightInd w:val="0"/>
              <w:spacing w:before="100" w:beforeAutospacing="1"/>
              <w:rPr>
                <w:b/>
              </w:rPr>
            </w:pPr>
            <w:r w:rsidRPr="00E13FED">
              <w:rPr>
                <w:b/>
              </w:rPr>
              <w:t>Jakub</w:t>
            </w:r>
          </w:p>
        </w:tc>
        <w:tc>
          <w:tcPr>
            <w:tcW w:w="709" w:type="dxa"/>
          </w:tcPr>
          <w:p w14:paraId="72A9D1F0" w14:textId="77777777" w:rsidR="00C00755" w:rsidRPr="00E13FED" w:rsidRDefault="00C00755" w:rsidP="003A4718">
            <w:pPr>
              <w:adjustRightInd w:val="0"/>
              <w:spacing w:before="100" w:beforeAutospacing="1"/>
            </w:pPr>
            <w:r w:rsidRPr="00E13FED">
              <w:t>doc.</w:t>
            </w:r>
          </w:p>
        </w:tc>
        <w:tc>
          <w:tcPr>
            <w:tcW w:w="850" w:type="dxa"/>
          </w:tcPr>
          <w:p w14:paraId="77E7DEEB" w14:textId="77777777" w:rsidR="00C00755" w:rsidRPr="00E13FED" w:rsidRDefault="00C00755" w:rsidP="003A4718">
            <w:pPr>
              <w:adjustRightInd w:val="0"/>
              <w:spacing w:before="100" w:beforeAutospacing="1"/>
            </w:pPr>
            <w:r w:rsidRPr="00E13FED">
              <w:t>40</w:t>
            </w:r>
          </w:p>
        </w:tc>
        <w:tc>
          <w:tcPr>
            <w:tcW w:w="1276" w:type="dxa"/>
          </w:tcPr>
          <w:p w14:paraId="155FCB98" w14:textId="77777777" w:rsidR="00C00755" w:rsidRPr="00E13FED" w:rsidRDefault="00C00755" w:rsidP="003A4718">
            <w:pPr>
              <w:adjustRightInd w:val="0"/>
              <w:spacing w:before="100" w:beforeAutospacing="1"/>
            </w:pPr>
            <w:r w:rsidRPr="00E13FED">
              <w:t>Na dobu neurčitou</w:t>
            </w:r>
          </w:p>
        </w:tc>
        <w:tc>
          <w:tcPr>
            <w:tcW w:w="992" w:type="dxa"/>
          </w:tcPr>
          <w:p w14:paraId="17124131" w14:textId="77777777" w:rsidR="00C00755" w:rsidRPr="00B21C06" w:rsidRDefault="00C00755" w:rsidP="003A4718">
            <w:pPr>
              <w:adjustRightInd w:val="0"/>
              <w:spacing w:before="100" w:beforeAutospacing="1"/>
            </w:pPr>
            <w:r w:rsidRPr="00B21C06">
              <w:t>Ano</w:t>
            </w:r>
          </w:p>
        </w:tc>
        <w:tc>
          <w:tcPr>
            <w:tcW w:w="993" w:type="dxa"/>
          </w:tcPr>
          <w:p w14:paraId="325BA668" w14:textId="77777777" w:rsidR="00C00755" w:rsidRPr="00B21C06" w:rsidRDefault="00C00755" w:rsidP="003A4718">
            <w:pPr>
              <w:adjustRightInd w:val="0"/>
              <w:spacing w:before="100" w:beforeAutospacing="1"/>
            </w:pPr>
            <w:r w:rsidRPr="00B21C06">
              <w:t>Ano</w:t>
            </w:r>
          </w:p>
        </w:tc>
        <w:tc>
          <w:tcPr>
            <w:tcW w:w="992" w:type="dxa"/>
          </w:tcPr>
          <w:p w14:paraId="010BA0B4" w14:textId="77777777" w:rsidR="00C00755" w:rsidRPr="00B21C06" w:rsidRDefault="00C00755" w:rsidP="003A4718">
            <w:pPr>
              <w:adjustRightInd w:val="0"/>
              <w:spacing w:before="100" w:beforeAutospacing="1"/>
            </w:pPr>
            <w:r w:rsidRPr="00B21C06">
              <w:t>Ne</w:t>
            </w:r>
          </w:p>
        </w:tc>
        <w:tc>
          <w:tcPr>
            <w:tcW w:w="846" w:type="dxa"/>
          </w:tcPr>
          <w:p w14:paraId="3620C05B" w14:textId="77777777" w:rsidR="00C00755" w:rsidRPr="00B21C06" w:rsidRDefault="00C00755" w:rsidP="003A4718">
            <w:pPr>
              <w:adjustRightInd w:val="0"/>
              <w:spacing w:before="100" w:beforeAutospacing="1"/>
            </w:pPr>
            <w:r w:rsidRPr="00B21C06">
              <w:t>1980</w:t>
            </w:r>
          </w:p>
        </w:tc>
      </w:tr>
      <w:tr w:rsidR="00C00755" w:rsidRPr="00E13FED" w14:paraId="7B72296D" w14:textId="77777777" w:rsidTr="009B14B1">
        <w:tc>
          <w:tcPr>
            <w:tcW w:w="1271" w:type="dxa"/>
          </w:tcPr>
          <w:p w14:paraId="4C8844E7" w14:textId="77777777" w:rsidR="00C00755" w:rsidRPr="00E13FED" w:rsidRDefault="00C00755" w:rsidP="003A4718">
            <w:pPr>
              <w:adjustRightInd w:val="0"/>
              <w:spacing w:before="100" w:beforeAutospacing="1"/>
              <w:rPr>
                <w:b/>
              </w:rPr>
            </w:pPr>
            <w:r w:rsidRPr="00E13FED">
              <w:rPr>
                <w:b/>
              </w:rPr>
              <w:t>Janíková</w:t>
            </w:r>
          </w:p>
        </w:tc>
        <w:tc>
          <w:tcPr>
            <w:tcW w:w="1134" w:type="dxa"/>
          </w:tcPr>
          <w:p w14:paraId="22C8264A" w14:textId="77777777" w:rsidR="00C00755" w:rsidRPr="00E13FED" w:rsidRDefault="00C00755" w:rsidP="003A4718">
            <w:pPr>
              <w:adjustRightInd w:val="0"/>
              <w:spacing w:before="100" w:beforeAutospacing="1"/>
              <w:rPr>
                <w:b/>
              </w:rPr>
            </w:pPr>
            <w:r w:rsidRPr="00E13FED">
              <w:rPr>
                <w:b/>
              </w:rPr>
              <w:t>Marcela</w:t>
            </w:r>
          </w:p>
        </w:tc>
        <w:tc>
          <w:tcPr>
            <w:tcW w:w="709" w:type="dxa"/>
          </w:tcPr>
          <w:p w14:paraId="7371AC96" w14:textId="77777777" w:rsidR="00C00755" w:rsidRPr="00E13FED" w:rsidRDefault="00C00755" w:rsidP="003A4718">
            <w:pPr>
              <w:adjustRightInd w:val="0"/>
              <w:spacing w:before="100" w:beforeAutospacing="1"/>
            </w:pPr>
            <w:r w:rsidRPr="00E13FED">
              <w:t>doc.</w:t>
            </w:r>
          </w:p>
        </w:tc>
        <w:tc>
          <w:tcPr>
            <w:tcW w:w="850" w:type="dxa"/>
          </w:tcPr>
          <w:p w14:paraId="6AF6F02C" w14:textId="77777777" w:rsidR="00C00755" w:rsidRPr="00E13FED" w:rsidRDefault="00C00755" w:rsidP="003A4718">
            <w:pPr>
              <w:adjustRightInd w:val="0"/>
              <w:spacing w:before="100" w:beforeAutospacing="1"/>
            </w:pPr>
            <w:r w:rsidRPr="00E13FED">
              <w:t>40</w:t>
            </w:r>
          </w:p>
        </w:tc>
        <w:tc>
          <w:tcPr>
            <w:tcW w:w="1276" w:type="dxa"/>
          </w:tcPr>
          <w:p w14:paraId="1E68C797" w14:textId="63557F84" w:rsidR="00C00755" w:rsidRPr="00E13FED" w:rsidRDefault="00C00755" w:rsidP="003A4718">
            <w:pPr>
              <w:adjustRightInd w:val="0"/>
              <w:spacing w:before="100" w:beforeAutospacing="1"/>
            </w:pPr>
            <w:del w:id="305" w:author="Jan Kalenda" w:date="2023-03-15T22:50:00Z">
              <w:r w:rsidRPr="00E13FED" w:rsidDel="00EB4614">
                <w:delText>Do 31. 05. 2025</w:delText>
              </w:r>
            </w:del>
            <w:ins w:id="306" w:author="Jan Kalenda" w:date="2023-03-15T22:50:00Z">
              <w:r w:rsidR="00EB4614">
                <w:t xml:space="preserve">Na dobu neurčitou </w:t>
              </w:r>
            </w:ins>
          </w:p>
        </w:tc>
        <w:tc>
          <w:tcPr>
            <w:tcW w:w="992" w:type="dxa"/>
          </w:tcPr>
          <w:p w14:paraId="34BDAC38" w14:textId="77777777" w:rsidR="00C00755" w:rsidRPr="00B21C06" w:rsidRDefault="00C00755" w:rsidP="003A4718">
            <w:pPr>
              <w:adjustRightInd w:val="0"/>
              <w:spacing w:before="100" w:beforeAutospacing="1"/>
            </w:pPr>
            <w:r w:rsidRPr="00B21C06">
              <w:t>Ano</w:t>
            </w:r>
          </w:p>
        </w:tc>
        <w:tc>
          <w:tcPr>
            <w:tcW w:w="993" w:type="dxa"/>
          </w:tcPr>
          <w:p w14:paraId="6B84BB4E" w14:textId="77777777" w:rsidR="00C00755" w:rsidRPr="00B21C06" w:rsidRDefault="00C00755" w:rsidP="003A4718">
            <w:pPr>
              <w:adjustRightInd w:val="0"/>
              <w:spacing w:before="100" w:beforeAutospacing="1"/>
            </w:pPr>
            <w:r w:rsidRPr="00B21C06">
              <w:t>Ano</w:t>
            </w:r>
          </w:p>
        </w:tc>
        <w:tc>
          <w:tcPr>
            <w:tcW w:w="992" w:type="dxa"/>
          </w:tcPr>
          <w:p w14:paraId="5E128CCE" w14:textId="77777777" w:rsidR="00C00755" w:rsidRPr="00B21C06" w:rsidRDefault="00C00755" w:rsidP="003A4718">
            <w:pPr>
              <w:adjustRightInd w:val="0"/>
              <w:spacing w:before="100" w:beforeAutospacing="1"/>
            </w:pPr>
            <w:r w:rsidRPr="00B21C06">
              <w:t>Ano</w:t>
            </w:r>
          </w:p>
        </w:tc>
        <w:tc>
          <w:tcPr>
            <w:tcW w:w="846" w:type="dxa"/>
          </w:tcPr>
          <w:p w14:paraId="08B0A337" w14:textId="77777777" w:rsidR="00C00755" w:rsidRPr="00B21C06" w:rsidRDefault="00C00755" w:rsidP="003A4718">
            <w:pPr>
              <w:adjustRightInd w:val="0"/>
              <w:spacing w:before="100" w:beforeAutospacing="1"/>
            </w:pPr>
            <w:r w:rsidRPr="00B21C06">
              <w:t>1979</w:t>
            </w:r>
          </w:p>
        </w:tc>
      </w:tr>
      <w:tr w:rsidR="00C00755" w:rsidRPr="00E13FED" w14:paraId="652617E7" w14:textId="77777777" w:rsidTr="009B14B1">
        <w:tc>
          <w:tcPr>
            <w:tcW w:w="1271" w:type="dxa"/>
          </w:tcPr>
          <w:p w14:paraId="65AC407E" w14:textId="77777777" w:rsidR="00C00755" w:rsidRPr="00E13FED" w:rsidRDefault="00C00755" w:rsidP="003A4718">
            <w:pPr>
              <w:adjustRightInd w:val="0"/>
              <w:spacing w:before="100" w:beforeAutospacing="1"/>
              <w:rPr>
                <w:b/>
              </w:rPr>
            </w:pPr>
            <w:r w:rsidRPr="00E13FED">
              <w:rPr>
                <w:b/>
              </w:rPr>
              <w:t>Kalenda</w:t>
            </w:r>
          </w:p>
        </w:tc>
        <w:tc>
          <w:tcPr>
            <w:tcW w:w="1134" w:type="dxa"/>
          </w:tcPr>
          <w:p w14:paraId="1C331265" w14:textId="77777777" w:rsidR="00C00755" w:rsidRPr="00E13FED" w:rsidRDefault="00C00755" w:rsidP="003A4718">
            <w:pPr>
              <w:adjustRightInd w:val="0"/>
              <w:spacing w:before="100" w:beforeAutospacing="1"/>
              <w:rPr>
                <w:b/>
              </w:rPr>
            </w:pPr>
            <w:r w:rsidRPr="00E13FED">
              <w:rPr>
                <w:b/>
              </w:rPr>
              <w:t>Jan</w:t>
            </w:r>
          </w:p>
        </w:tc>
        <w:tc>
          <w:tcPr>
            <w:tcW w:w="709" w:type="dxa"/>
          </w:tcPr>
          <w:p w14:paraId="6E556064" w14:textId="77777777" w:rsidR="00C00755" w:rsidRPr="00E13FED" w:rsidRDefault="00C00755" w:rsidP="003A4718">
            <w:pPr>
              <w:adjustRightInd w:val="0"/>
              <w:spacing w:before="100" w:beforeAutospacing="1"/>
            </w:pPr>
            <w:r w:rsidRPr="00E13FED">
              <w:t>doc.</w:t>
            </w:r>
          </w:p>
        </w:tc>
        <w:tc>
          <w:tcPr>
            <w:tcW w:w="850" w:type="dxa"/>
          </w:tcPr>
          <w:p w14:paraId="5C5FC2E7" w14:textId="77777777" w:rsidR="00C00755" w:rsidRPr="00E13FED" w:rsidRDefault="00C00755" w:rsidP="003A4718">
            <w:pPr>
              <w:adjustRightInd w:val="0"/>
              <w:spacing w:before="100" w:beforeAutospacing="1"/>
            </w:pPr>
            <w:r w:rsidRPr="00E13FED">
              <w:t>40</w:t>
            </w:r>
          </w:p>
        </w:tc>
        <w:tc>
          <w:tcPr>
            <w:tcW w:w="1276" w:type="dxa"/>
          </w:tcPr>
          <w:p w14:paraId="60C50B61" w14:textId="77777777" w:rsidR="00C00755" w:rsidRPr="00E13FED" w:rsidRDefault="00C00755" w:rsidP="003A4718">
            <w:pPr>
              <w:adjustRightInd w:val="0"/>
              <w:spacing w:before="100" w:beforeAutospacing="1"/>
            </w:pPr>
            <w:r w:rsidRPr="00E13FED">
              <w:t>Na dobu neurčitou</w:t>
            </w:r>
          </w:p>
        </w:tc>
        <w:tc>
          <w:tcPr>
            <w:tcW w:w="992" w:type="dxa"/>
          </w:tcPr>
          <w:p w14:paraId="025284EC" w14:textId="77777777" w:rsidR="00C00755" w:rsidRPr="00B21C06" w:rsidRDefault="00C00755" w:rsidP="003A4718">
            <w:pPr>
              <w:adjustRightInd w:val="0"/>
              <w:spacing w:before="100" w:beforeAutospacing="1"/>
            </w:pPr>
            <w:r w:rsidRPr="00B21C06">
              <w:t>Ano</w:t>
            </w:r>
          </w:p>
        </w:tc>
        <w:tc>
          <w:tcPr>
            <w:tcW w:w="993" w:type="dxa"/>
          </w:tcPr>
          <w:p w14:paraId="32C20ECD" w14:textId="77777777" w:rsidR="00C00755" w:rsidRPr="00B21C06" w:rsidRDefault="00C00755" w:rsidP="003A4718">
            <w:pPr>
              <w:adjustRightInd w:val="0"/>
              <w:spacing w:before="100" w:beforeAutospacing="1"/>
            </w:pPr>
            <w:r w:rsidRPr="00B21C06">
              <w:t>Ano</w:t>
            </w:r>
          </w:p>
        </w:tc>
        <w:tc>
          <w:tcPr>
            <w:tcW w:w="992" w:type="dxa"/>
          </w:tcPr>
          <w:p w14:paraId="59BEA9BD" w14:textId="77777777" w:rsidR="00C00755" w:rsidRPr="00B21C06" w:rsidRDefault="00C00755" w:rsidP="003A4718">
            <w:pPr>
              <w:adjustRightInd w:val="0"/>
              <w:spacing w:before="100" w:beforeAutospacing="1"/>
            </w:pPr>
            <w:r w:rsidRPr="00B21C06">
              <w:t>Ano</w:t>
            </w:r>
          </w:p>
        </w:tc>
        <w:tc>
          <w:tcPr>
            <w:tcW w:w="846" w:type="dxa"/>
          </w:tcPr>
          <w:p w14:paraId="02828B49" w14:textId="77777777" w:rsidR="00C00755" w:rsidRPr="00B21C06" w:rsidRDefault="00C00755" w:rsidP="003A4718">
            <w:pPr>
              <w:adjustRightInd w:val="0"/>
              <w:spacing w:before="100" w:beforeAutospacing="1"/>
            </w:pPr>
            <w:r w:rsidRPr="00B21C06">
              <w:t>1985</w:t>
            </w:r>
          </w:p>
        </w:tc>
      </w:tr>
      <w:tr w:rsidR="00483DD2" w:rsidRPr="00E13FED" w14:paraId="38661195" w14:textId="77777777" w:rsidTr="009B14B1">
        <w:tc>
          <w:tcPr>
            <w:tcW w:w="1271" w:type="dxa"/>
          </w:tcPr>
          <w:p w14:paraId="0BC8B70E" w14:textId="170BE1D9" w:rsidR="00483DD2" w:rsidRPr="00E13FED" w:rsidRDefault="00483DD2" w:rsidP="003A4718">
            <w:pPr>
              <w:adjustRightInd w:val="0"/>
              <w:spacing w:before="100" w:beforeAutospacing="1"/>
              <w:rPr>
                <w:b/>
              </w:rPr>
            </w:pPr>
            <w:r>
              <w:rPr>
                <w:b/>
              </w:rPr>
              <w:t>Najvar</w:t>
            </w:r>
          </w:p>
        </w:tc>
        <w:tc>
          <w:tcPr>
            <w:tcW w:w="1134" w:type="dxa"/>
          </w:tcPr>
          <w:p w14:paraId="2E2347B7" w14:textId="7C3E5DB7" w:rsidR="00483DD2" w:rsidRPr="00E13FED" w:rsidRDefault="00483DD2" w:rsidP="003A4718">
            <w:pPr>
              <w:adjustRightInd w:val="0"/>
              <w:spacing w:before="100" w:beforeAutospacing="1"/>
              <w:rPr>
                <w:b/>
              </w:rPr>
            </w:pPr>
            <w:r>
              <w:rPr>
                <w:b/>
              </w:rPr>
              <w:t>Petr</w:t>
            </w:r>
          </w:p>
        </w:tc>
        <w:tc>
          <w:tcPr>
            <w:tcW w:w="709" w:type="dxa"/>
          </w:tcPr>
          <w:p w14:paraId="1A82F0BA" w14:textId="3170AAD8" w:rsidR="00483DD2" w:rsidRPr="00E13FED" w:rsidRDefault="00483DD2" w:rsidP="003A4718">
            <w:pPr>
              <w:adjustRightInd w:val="0"/>
              <w:spacing w:before="100" w:beforeAutospacing="1"/>
            </w:pPr>
            <w:r>
              <w:t>doc.</w:t>
            </w:r>
          </w:p>
        </w:tc>
        <w:tc>
          <w:tcPr>
            <w:tcW w:w="850" w:type="dxa"/>
          </w:tcPr>
          <w:p w14:paraId="2C59E0B8" w14:textId="0301BA94" w:rsidR="00483DD2" w:rsidRPr="00E13FED" w:rsidRDefault="00483DD2" w:rsidP="003A4718">
            <w:pPr>
              <w:adjustRightInd w:val="0"/>
              <w:spacing w:before="100" w:beforeAutospacing="1"/>
            </w:pPr>
            <w:r>
              <w:t>40</w:t>
            </w:r>
          </w:p>
        </w:tc>
        <w:tc>
          <w:tcPr>
            <w:tcW w:w="1276" w:type="dxa"/>
          </w:tcPr>
          <w:p w14:paraId="0F0EC1D2" w14:textId="682FA7F0" w:rsidR="00483DD2" w:rsidRPr="00E13FED" w:rsidRDefault="00483DD2" w:rsidP="003A4718">
            <w:pPr>
              <w:adjustRightInd w:val="0"/>
              <w:spacing w:before="100" w:beforeAutospacing="1"/>
            </w:pPr>
            <w:del w:id="307" w:author="Jan Kalenda" w:date="2023-03-15T22:51:00Z">
              <w:r w:rsidDel="00EB4614">
                <w:delText>Do 31. 12. 2024</w:delText>
              </w:r>
            </w:del>
            <w:ins w:id="308" w:author="Jan Kalenda" w:date="2023-03-15T22:51:00Z">
              <w:r w:rsidR="00EB4614">
                <w:t>Na dobu neurčitou</w:t>
              </w:r>
            </w:ins>
          </w:p>
        </w:tc>
        <w:tc>
          <w:tcPr>
            <w:tcW w:w="992" w:type="dxa"/>
          </w:tcPr>
          <w:p w14:paraId="442E5A00" w14:textId="75F32CA5" w:rsidR="00483DD2" w:rsidRPr="00B21C06" w:rsidRDefault="009B14B1" w:rsidP="003A4718">
            <w:pPr>
              <w:adjustRightInd w:val="0"/>
              <w:spacing w:before="100" w:beforeAutospacing="1"/>
            </w:pPr>
            <w:ins w:id="309" w:author="Jan Kalenda" w:date="2023-03-22T17:24:00Z">
              <w:r>
                <w:t>Ano</w:t>
              </w:r>
            </w:ins>
            <w:del w:id="310" w:author="Jan Kalenda" w:date="2023-03-22T17:24:00Z">
              <w:r w:rsidR="00483DD2" w:rsidDel="009B14B1">
                <w:delText>Ne</w:delText>
              </w:r>
            </w:del>
          </w:p>
        </w:tc>
        <w:tc>
          <w:tcPr>
            <w:tcW w:w="993" w:type="dxa"/>
          </w:tcPr>
          <w:p w14:paraId="413F7B21" w14:textId="41B6FF96" w:rsidR="00483DD2" w:rsidRPr="00B21C06" w:rsidRDefault="00483DD2" w:rsidP="003A4718">
            <w:pPr>
              <w:adjustRightInd w:val="0"/>
              <w:spacing w:before="100" w:beforeAutospacing="1"/>
            </w:pPr>
            <w:r>
              <w:t>Ano</w:t>
            </w:r>
          </w:p>
        </w:tc>
        <w:tc>
          <w:tcPr>
            <w:tcW w:w="992" w:type="dxa"/>
          </w:tcPr>
          <w:p w14:paraId="3B63859E" w14:textId="27D71AE2" w:rsidR="00483DD2" w:rsidRPr="00B21C06" w:rsidRDefault="00483DD2" w:rsidP="003A4718">
            <w:pPr>
              <w:adjustRightInd w:val="0"/>
              <w:spacing w:before="100" w:beforeAutospacing="1"/>
            </w:pPr>
            <w:r>
              <w:t>Ne</w:t>
            </w:r>
          </w:p>
        </w:tc>
        <w:tc>
          <w:tcPr>
            <w:tcW w:w="846" w:type="dxa"/>
          </w:tcPr>
          <w:p w14:paraId="7409D610" w14:textId="054D6C3D" w:rsidR="00483DD2" w:rsidRPr="00B21C06" w:rsidRDefault="00483DD2" w:rsidP="003A4718">
            <w:pPr>
              <w:adjustRightInd w:val="0"/>
              <w:spacing w:before="100" w:beforeAutospacing="1"/>
            </w:pPr>
            <w:r>
              <w:t>1978</w:t>
            </w:r>
          </w:p>
        </w:tc>
      </w:tr>
      <w:tr w:rsidR="00C00755" w:rsidRPr="00E13FED" w14:paraId="5DCC7521" w14:textId="77777777" w:rsidTr="009B14B1">
        <w:tc>
          <w:tcPr>
            <w:tcW w:w="1271" w:type="dxa"/>
          </w:tcPr>
          <w:p w14:paraId="7F368795" w14:textId="77777777" w:rsidR="00C00755" w:rsidRPr="00E13FED" w:rsidRDefault="00C00755" w:rsidP="003A4718">
            <w:pPr>
              <w:adjustRightInd w:val="0"/>
              <w:spacing w:before="100" w:beforeAutospacing="1"/>
              <w:rPr>
                <w:b/>
              </w:rPr>
            </w:pPr>
            <w:r w:rsidRPr="00E13FED">
              <w:rPr>
                <w:b/>
              </w:rPr>
              <w:t>Šíp</w:t>
            </w:r>
          </w:p>
        </w:tc>
        <w:tc>
          <w:tcPr>
            <w:tcW w:w="1134" w:type="dxa"/>
          </w:tcPr>
          <w:p w14:paraId="69FC4E8C" w14:textId="77777777" w:rsidR="00C00755" w:rsidRPr="00E13FED" w:rsidRDefault="00C00755" w:rsidP="003A4718">
            <w:pPr>
              <w:adjustRightInd w:val="0"/>
              <w:spacing w:before="100" w:beforeAutospacing="1"/>
              <w:rPr>
                <w:b/>
              </w:rPr>
            </w:pPr>
            <w:r w:rsidRPr="00E13FED">
              <w:rPr>
                <w:b/>
              </w:rPr>
              <w:t>Radim</w:t>
            </w:r>
          </w:p>
        </w:tc>
        <w:tc>
          <w:tcPr>
            <w:tcW w:w="709" w:type="dxa"/>
          </w:tcPr>
          <w:p w14:paraId="0F5E2E99" w14:textId="77777777" w:rsidR="00C00755" w:rsidRPr="00E13FED" w:rsidRDefault="00C00755" w:rsidP="003A4718">
            <w:pPr>
              <w:adjustRightInd w:val="0"/>
              <w:spacing w:before="100" w:beforeAutospacing="1"/>
            </w:pPr>
            <w:r w:rsidRPr="00E13FED">
              <w:t>doc.</w:t>
            </w:r>
          </w:p>
        </w:tc>
        <w:tc>
          <w:tcPr>
            <w:tcW w:w="850" w:type="dxa"/>
          </w:tcPr>
          <w:p w14:paraId="2B2E5FFA" w14:textId="77777777" w:rsidR="00C00755" w:rsidRPr="00E13FED" w:rsidRDefault="00C00755" w:rsidP="003A4718">
            <w:pPr>
              <w:adjustRightInd w:val="0"/>
              <w:spacing w:before="100" w:beforeAutospacing="1"/>
            </w:pPr>
            <w:r w:rsidRPr="00E13FED">
              <w:t>40</w:t>
            </w:r>
          </w:p>
        </w:tc>
        <w:tc>
          <w:tcPr>
            <w:tcW w:w="1276" w:type="dxa"/>
          </w:tcPr>
          <w:p w14:paraId="2D24BCBC" w14:textId="2EB5EB1F" w:rsidR="00C00755" w:rsidRPr="00E13FED" w:rsidRDefault="00C00755" w:rsidP="003A4718">
            <w:pPr>
              <w:adjustRightInd w:val="0"/>
              <w:spacing w:before="100" w:beforeAutospacing="1"/>
            </w:pPr>
            <w:r w:rsidRPr="00E13FED">
              <w:t>Do 30. 09. 2024</w:t>
            </w:r>
          </w:p>
        </w:tc>
        <w:tc>
          <w:tcPr>
            <w:tcW w:w="992" w:type="dxa"/>
          </w:tcPr>
          <w:p w14:paraId="756933A3" w14:textId="77777777" w:rsidR="00C00755" w:rsidRPr="00B21C06" w:rsidRDefault="00C00755" w:rsidP="003A4718">
            <w:pPr>
              <w:adjustRightInd w:val="0"/>
              <w:spacing w:before="100" w:beforeAutospacing="1"/>
            </w:pPr>
            <w:r w:rsidRPr="00B21C06">
              <w:t>Ano</w:t>
            </w:r>
          </w:p>
        </w:tc>
        <w:tc>
          <w:tcPr>
            <w:tcW w:w="993" w:type="dxa"/>
          </w:tcPr>
          <w:p w14:paraId="5FEEEF05" w14:textId="77777777" w:rsidR="00C00755" w:rsidRPr="00B21C06" w:rsidRDefault="00C00755" w:rsidP="003A4718">
            <w:pPr>
              <w:adjustRightInd w:val="0"/>
              <w:spacing w:before="100" w:beforeAutospacing="1"/>
            </w:pPr>
            <w:r w:rsidRPr="00B21C06">
              <w:t>Ano</w:t>
            </w:r>
          </w:p>
        </w:tc>
        <w:tc>
          <w:tcPr>
            <w:tcW w:w="992" w:type="dxa"/>
          </w:tcPr>
          <w:p w14:paraId="6C5487ED" w14:textId="77777777" w:rsidR="00C00755" w:rsidRPr="00B21C06" w:rsidRDefault="00C00755" w:rsidP="003A4718">
            <w:pPr>
              <w:adjustRightInd w:val="0"/>
              <w:spacing w:before="100" w:beforeAutospacing="1"/>
            </w:pPr>
            <w:r w:rsidRPr="00B21C06">
              <w:t>Ano</w:t>
            </w:r>
          </w:p>
        </w:tc>
        <w:tc>
          <w:tcPr>
            <w:tcW w:w="846" w:type="dxa"/>
          </w:tcPr>
          <w:p w14:paraId="01EF8BA2" w14:textId="77777777" w:rsidR="00C00755" w:rsidRPr="00B21C06" w:rsidRDefault="00C00755" w:rsidP="003A4718">
            <w:pPr>
              <w:adjustRightInd w:val="0"/>
              <w:spacing w:before="100" w:beforeAutospacing="1"/>
            </w:pPr>
            <w:r w:rsidRPr="00B21C06">
              <w:t>1975</w:t>
            </w:r>
          </w:p>
        </w:tc>
      </w:tr>
      <w:tr w:rsidR="00C00755" w:rsidRPr="00E13FED" w14:paraId="7B37C0F3" w14:textId="77777777" w:rsidTr="009B14B1">
        <w:tc>
          <w:tcPr>
            <w:tcW w:w="9063" w:type="dxa"/>
            <w:gridSpan w:val="9"/>
            <w:shd w:val="clear" w:color="auto" w:fill="FBD4B4" w:themeFill="accent6" w:themeFillTint="66"/>
          </w:tcPr>
          <w:p w14:paraId="07B66470" w14:textId="77777777" w:rsidR="00C00755" w:rsidRPr="00B21C06" w:rsidRDefault="00C00755" w:rsidP="003A4718">
            <w:pPr>
              <w:adjustRightInd w:val="0"/>
              <w:spacing w:before="100" w:beforeAutospacing="1"/>
              <w:rPr>
                <w:b/>
              </w:rPr>
            </w:pPr>
            <w:r w:rsidRPr="00B21C06">
              <w:rPr>
                <w:b/>
              </w:rPr>
              <w:t>Odborní asistenti</w:t>
            </w:r>
          </w:p>
        </w:tc>
      </w:tr>
      <w:tr w:rsidR="00C00755" w:rsidRPr="00E13FED" w14:paraId="78DE5BEC" w14:textId="77777777" w:rsidTr="009B14B1">
        <w:tc>
          <w:tcPr>
            <w:tcW w:w="1271" w:type="dxa"/>
          </w:tcPr>
          <w:p w14:paraId="24F2272F" w14:textId="77777777" w:rsidR="00C00755" w:rsidRPr="00E13FED" w:rsidRDefault="00C00755" w:rsidP="003A4718">
            <w:pPr>
              <w:adjustRightInd w:val="0"/>
              <w:spacing w:before="100" w:beforeAutospacing="1"/>
              <w:rPr>
                <w:b/>
              </w:rPr>
            </w:pPr>
            <w:r w:rsidRPr="00E13FED">
              <w:rPr>
                <w:b/>
              </w:rPr>
              <w:t>Denglerová</w:t>
            </w:r>
          </w:p>
        </w:tc>
        <w:tc>
          <w:tcPr>
            <w:tcW w:w="1134" w:type="dxa"/>
          </w:tcPr>
          <w:p w14:paraId="78D6081E" w14:textId="77777777" w:rsidR="00C00755" w:rsidRPr="00E13FED" w:rsidRDefault="00C00755" w:rsidP="003A4718">
            <w:pPr>
              <w:adjustRightInd w:val="0"/>
              <w:spacing w:before="100" w:beforeAutospacing="1"/>
              <w:rPr>
                <w:b/>
              </w:rPr>
            </w:pPr>
            <w:r w:rsidRPr="00E13FED">
              <w:rPr>
                <w:b/>
              </w:rPr>
              <w:t>Denisa</w:t>
            </w:r>
          </w:p>
        </w:tc>
        <w:tc>
          <w:tcPr>
            <w:tcW w:w="709" w:type="dxa"/>
          </w:tcPr>
          <w:p w14:paraId="46026321" w14:textId="77777777" w:rsidR="00C00755" w:rsidRPr="00E13FED" w:rsidRDefault="00C00755" w:rsidP="003A4718">
            <w:pPr>
              <w:adjustRightInd w:val="0"/>
              <w:spacing w:before="100" w:beforeAutospacing="1"/>
            </w:pPr>
            <w:r w:rsidRPr="00E13FED">
              <w:t>Ph.D.</w:t>
            </w:r>
          </w:p>
        </w:tc>
        <w:tc>
          <w:tcPr>
            <w:tcW w:w="850" w:type="dxa"/>
          </w:tcPr>
          <w:p w14:paraId="64A1C91F" w14:textId="77777777" w:rsidR="00C00755" w:rsidRPr="00E13FED" w:rsidRDefault="00C00755" w:rsidP="003A4718">
            <w:pPr>
              <w:adjustRightInd w:val="0"/>
              <w:spacing w:before="100" w:beforeAutospacing="1"/>
            </w:pPr>
            <w:r w:rsidRPr="00E13FED">
              <w:t>40</w:t>
            </w:r>
          </w:p>
        </w:tc>
        <w:tc>
          <w:tcPr>
            <w:tcW w:w="1276" w:type="dxa"/>
          </w:tcPr>
          <w:p w14:paraId="2DAD85D3" w14:textId="77777777" w:rsidR="00C00755" w:rsidRPr="00E13FED" w:rsidRDefault="00C00755" w:rsidP="003A4718">
            <w:pPr>
              <w:adjustRightInd w:val="0"/>
              <w:spacing w:before="100" w:beforeAutospacing="1"/>
              <w:rPr>
                <w:highlight w:val="yellow"/>
              </w:rPr>
            </w:pPr>
            <w:r w:rsidRPr="00E13FED">
              <w:t>Do 31. 08. 2025</w:t>
            </w:r>
          </w:p>
        </w:tc>
        <w:tc>
          <w:tcPr>
            <w:tcW w:w="992" w:type="dxa"/>
          </w:tcPr>
          <w:p w14:paraId="74F3C824" w14:textId="1C779098" w:rsidR="00C00755" w:rsidRPr="00B21C06" w:rsidRDefault="009B14B1" w:rsidP="003A4718">
            <w:pPr>
              <w:adjustRightInd w:val="0"/>
              <w:spacing w:before="100" w:beforeAutospacing="1"/>
            </w:pPr>
            <w:ins w:id="311" w:author="Jan Kalenda" w:date="2023-03-22T17:24:00Z">
              <w:r>
                <w:t>Ne</w:t>
              </w:r>
            </w:ins>
            <w:del w:id="312" w:author="Jan Kalenda" w:date="2023-03-22T17:24:00Z">
              <w:r w:rsidR="00C00755" w:rsidRPr="00B21C06" w:rsidDel="009B14B1">
                <w:delText>Äno</w:delText>
              </w:r>
            </w:del>
          </w:p>
        </w:tc>
        <w:tc>
          <w:tcPr>
            <w:tcW w:w="993" w:type="dxa"/>
          </w:tcPr>
          <w:p w14:paraId="4751FAC6" w14:textId="77777777" w:rsidR="00C00755" w:rsidRPr="00B21C06" w:rsidRDefault="00C00755" w:rsidP="003A4718">
            <w:pPr>
              <w:adjustRightInd w:val="0"/>
              <w:spacing w:before="100" w:beforeAutospacing="1"/>
            </w:pPr>
            <w:r w:rsidRPr="00B21C06">
              <w:t>Ano</w:t>
            </w:r>
          </w:p>
        </w:tc>
        <w:tc>
          <w:tcPr>
            <w:tcW w:w="992" w:type="dxa"/>
          </w:tcPr>
          <w:p w14:paraId="2F0E54C6" w14:textId="77777777" w:rsidR="00C00755" w:rsidRPr="00B21C06" w:rsidRDefault="00C00755" w:rsidP="003A4718">
            <w:pPr>
              <w:adjustRightInd w:val="0"/>
              <w:spacing w:before="100" w:beforeAutospacing="1"/>
            </w:pPr>
            <w:r w:rsidRPr="00B21C06">
              <w:t>Ne</w:t>
            </w:r>
          </w:p>
        </w:tc>
        <w:tc>
          <w:tcPr>
            <w:tcW w:w="846" w:type="dxa"/>
          </w:tcPr>
          <w:p w14:paraId="53D6F769" w14:textId="77777777" w:rsidR="00C00755" w:rsidRPr="00B21C06" w:rsidRDefault="00C00755" w:rsidP="003A4718">
            <w:pPr>
              <w:adjustRightInd w:val="0"/>
              <w:spacing w:before="100" w:beforeAutospacing="1"/>
            </w:pPr>
            <w:r w:rsidRPr="00B21C06">
              <w:t>1979</w:t>
            </w:r>
          </w:p>
        </w:tc>
      </w:tr>
      <w:tr w:rsidR="00C00755" w:rsidRPr="00E13FED" w14:paraId="0B9A7919" w14:textId="77777777" w:rsidTr="009B14B1">
        <w:tc>
          <w:tcPr>
            <w:tcW w:w="1271" w:type="dxa"/>
          </w:tcPr>
          <w:p w14:paraId="05795257" w14:textId="77777777" w:rsidR="00C00755" w:rsidRPr="00E13FED" w:rsidRDefault="00C00755" w:rsidP="003A4718">
            <w:pPr>
              <w:adjustRightInd w:val="0"/>
              <w:spacing w:before="100" w:beforeAutospacing="1"/>
              <w:rPr>
                <w:b/>
              </w:rPr>
            </w:pPr>
            <w:r w:rsidRPr="00E13FED">
              <w:rPr>
                <w:b/>
              </w:rPr>
              <w:t xml:space="preserve">Hrbáčková </w:t>
            </w:r>
          </w:p>
        </w:tc>
        <w:tc>
          <w:tcPr>
            <w:tcW w:w="1134" w:type="dxa"/>
          </w:tcPr>
          <w:p w14:paraId="1A5892C6" w14:textId="77777777" w:rsidR="00C00755" w:rsidRPr="00E13FED" w:rsidRDefault="00C00755" w:rsidP="003A4718">
            <w:pPr>
              <w:adjustRightInd w:val="0"/>
              <w:spacing w:before="100" w:beforeAutospacing="1"/>
              <w:rPr>
                <w:b/>
              </w:rPr>
            </w:pPr>
            <w:r w:rsidRPr="00E13FED">
              <w:rPr>
                <w:b/>
              </w:rPr>
              <w:t>Karla</w:t>
            </w:r>
          </w:p>
        </w:tc>
        <w:tc>
          <w:tcPr>
            <w:tcW w:w="709" w:type="dxa"/>
          </w:tcPr>
          <w:p w14:paraId="53036E20" w14:textId="77777777" w:rsidR="00C00755" w:rsidRPr="00E13FED" w:rsidRDefault="00C00755" w:rsidP="003A4718">
            <w:pPr>
              <w:adjustRightInd w:val="0"/>
              <w:spacing w:before="100" w:beforeAutospacing="1"/>
            </w:pPr>
            <w:r w:rsidRPr="00E13FED">
              <w:t>Ph.D.</w:t>
            </w:r>
          </w:p>
        </w:tc>
        <w:tc>
          <w:tcPr>
            <w:tcW w:w="850" w:type="dxa"/>
          </w:tcPr>
          <w:p w14:paraId="45A4A44E" w14:textId="77777777" w:rsidR="00C00755" w:rsidRPr="00E13FED" w:rsidRDefault="00C00755" w:rsidP="003A4718">
            <w:pPr>
              <w:adjustRightInd w:val="0"/>
              <w:spacing w:before="100" w:beforeAutospacing="1"/>
            </w:pPr>
            <w:r w:rsidRPr="00E13FED">
              <w:t>40</w:t>
            </w:r>
          </w:p>
        </w:tc>
        <w:tc>
          <w:tcPr>
            <w:tcW w:w="1276" w:type="dxa"/>
          </w:tcPr>
          <w:p w14:paraId="584026A4" w14:textId="77777777" w:rsidR="00C00755" w:rsidRPr="00E13FED" w:rsidRDefault="00C00755" w:rsidP="003A4718">
            <w:pPr>
              <w:adjustRightInd w:val="0"/>
              <w:spacing w:before="100" w:beforeAutospacing="1"/>
              <w:rPr>
                <w:highlight w:val="yellow"/>
              </w:rPr>
            </w:pPr>
            <w:r w:rsidRPr="00E13FED">
              <w:t>Na dobu neurčitou</w:t>
            </w:r>
          </w:p>
        </w:tc>
        <w:tc>
          <w:tcPr>
            <w:tcW w:w="992" w:type="dxa"/>
          </w:tcPr>
          <w:p w14:paraId="30174768" w14:textId="4DFFF62D" w:rsidR="00C00755" w:rsidRPr="00B21C06" w:rsidRDefault="009B14B1" w:rsidP="003A4718">
            <w:pPr>
              <w:adjustRightInd w:val="0"/>
              <w:spacing w:before="100" w:beforeAutospacing="1"/>
            </w:pPr>
            <w:ins w:id="313" w:author="Jan Kalenda" w:date="2023-03-22T17:24:00Z">
              <w:r>
                <w:t>Ne</w:t>
              </w:r>
            </w:ins>
            <w:del w:id="314" w:author="Jan Kalenda" w:date="2023-03-22T17:24:00Z">
              <w:r w:rsidR="00C00755" w:rsidRPr="00B21C06" w:rsidDel="009B14B1">
                <w:delText>Ano</w:delText>
              </w:r>
            </w:del>
          </w:p>
        </w:tc>
        <w:tc>
          <w:tcPr>
            <w:tcW w:w="993" w:type="dxa"/>
          </w:tcPr>
          <w:p w14:paraId="081B34DB" w14:textId="77777777" w:rsidR="00C00755" w:rsidRPr="00B21C06" w:rsidRDefault="00C00755" w:rsidP="003A4718">
            <w:pPr>
              <w:adjustRightInd w:val="0"/>
              <w:spacing w:before="100" w:beforeAutospacing="1"/>
            </w:pPr>
            <w:r w:rsidRPr="00B21C06">
              <w:t>Ano</w:t>
            </w:r>
          </w:p>
        </w:tc>
        <w:tc>
          <w:tcPr>
            <w:tcW w:w="992" w:type="dxa"/>
          </w:tcPr>
          <w:p w14:paraId="16C76165" w14:textId="77777777" w:rsidR="00C00755" w:rsidRPr="00B21C06" w:rsidRDefault="00C00755" w:rsidP="003A4718">
            <w:pPr>
              <w:adjustRightInd w:val="0"/>
              <w:spacing w:before="100" w:beforeAutospacing="1"/>
            </w:pPr>
            <w:r w:rsidRPr="00B21C06">
              <w:t>Ne</w:t>
            </w:r>
          </w:p>
        </w:tc>
        <w:tc>
          <w:tcPr>
            <w:tcW w:w="846" w:type="dxa"/>
          </w:tcPr>
          <w:p w14:paraId="79F01D21" w14:textId="77777777" w:rsidR="00C00755" w:rsidRPr="00B21C06" w:rsidRDefault="00C00755" w:rsidP="003A4718">
            <w:pPr>
              <w:adjustRightInd w:val="0"/>
              <w:spacing w:before="100" w:beforeAutospacing="1"/>
            </w:pPr>
            <w:r w:rsidRPr="00B21C06">
              <w:t>1978</w:t>
            </w:r>
          </w:p>
        </w:tc>
      </w:tr>
      <w:tr w:rsidR="00C00755" w:rsidRPr="00E13FED" w14:paraId="48456550" w14:textId="77777777" w:rsidTr="009B14B1">
        <w:tc>
          <w:tcPr>
            <w:tcW w:w="1271" w:type="dxa"/>
          </w:tcPr>
          <w:p w14:paraId="40245C2B" w14:textId="77777777" w:rsidR="00C00755" w:rsidRPr="00E13FED" w:rsidRDefault="00C00755" w:rsidP="003A4718">
            <w:pPr>
              <w:adjustRightInd w:val="0"/>
              <w:spacing w:before="100" w:beforeAutospacing="1"/>
              <w:rPr>
                <w:b/>
              </w:rPr>
            </w:pPr>
            <w:r w:rsidRPr="00E13FED">
              <w:rPr>
                <w:b/>
              </w:rPr>
              <w:t>Karger</w:t>
            </w:r>
          </w:p>
        </w:tc>
        <w:tc>
          <w:tcPr>
            <w:tcW w:w="1134" w:type="dxa"/>
          </w:tcPr>
          <w:p w14:paraId="4DF0BE47" w14:textId="77777777" w:rsidR="00C00755" w:rsidRPr="00E13FED" w:rsidRDefault="00C00755" w:rsidP="003A4718">
            <w:pPr>
              <w:adjustRightInd w:val="0"/>
              <w:spacing w:before="100" w:beforeAutospacing="1"/>
              <w:rPr>
                <w:b/>
              </w:rPr>
            </w:pPr>
            <w:r w:rsidRPr="00E13FED">
              <w:rPr>
                <w:b/>
              </w:rPr>
              <w:t>Tomáš</w:t>
            </w:r>
          </w:p>
        </w:tc>
        <w:tc>
          <w:tcPr>
            <w:tcW w:w="709" w:type="dxa"/>
          </w:tcPr>
          <w:p w14:paraId="27C08FC6" w14:textId="77777777" w:rsidR="00C00755" w:rsidRPr="00E13FED" w:rsidRDefault="00C00755" w:rsidP="003A4718">
            <w:pPr>
              <w:adjustRightInd w:val="0"/>
              <w:spacing w:before="100" w:beforeAutospacing="1"/>
            </w:pPr>
            <w:r w:rsidRPr="00E13FED">
              <w:t>Ph.D.</w:t>
            </w:r>
          </w:p>
        </w:tc>
        <w:tc>
          <w:tcPr>
            <w:tcW w:w="850" w:type="dxa"/>
          </w:tcPr>
          <w:p w14:paraId="21585A93" w14:textId="77777777" w:rsidR="00C00755" w:rsidRPr="00E13FED" w:rsidRDefault="00C00755" w:rsidP="003A4718">
            <w:pPr>
              <w:adjustRightInd w:val="0"/>
              <w:spacing w:before="100" w:beforeAutospacing="1"/>
            </w:pPr>
            <w:r w:rsidRPr="00E13FED">
              <w:t>40</w:t>
            </w:r>
          </w:p>
        </w:tc>
        <w:tc>
          <w:tcPr>
            <w:tcW w:w="1276" w:type="dxa"/>
          </w:tcPr>
          <w:p w14:paraId="5597835B" w14:textId="77777777" w:rsidR="00C00755" w:rsidRPr="00E13FED" w:rsidRDefault="00C00755" w:rsidP="003A4718">
            <w:pPr>
              <w:adjustRightInd w:val="0"/>
              <w:spacing w:before="100" w:beforeAutospacing="1"/>
            </w:pPr>
            <w:r w:rsidRPr="00E13FED">
              <w:t>Do 31. 10. 2024</w:t>
            </w:r>
          </w:p>
        </w:tc>
        <w:tc>
          <w:tcPr>
            <w:tcW w:w="992" w:type="dxa"/>
          </w:tcPr>
          <w:p w14:paraId="30971E9D" w14:textId="77777777" w:rsidR="00C00755" w:rsidRPr="00B21C06" w:rsidRDefault="00C00755" w:rsidP="003A4718">
            <w:pPr>
              <w:adjustRightInd w:val="0"/>
              <w:spacing w:before="100" w:beforeAutospacing="1"/>
            </w:pPr>
            <w:r w:rsidRPr="00B21C06">
              <w:t>Ne</w:t>
            </w:r>
          </w:p>
        </w:tc>
        <w:tc>
          <w:tcPr>
            <w:tcW w:w="993" w:type="dxa"/>
          </w:tcPr>
          <w:p w14:paraId="307E3DBC" w14:textId="77777777" w:rsidR="00C00755" w:rsidRPr="00B21C06" w:rsidRDefault="00C00755" w:rsidP="003A4718">
            <w:pPr>
              <w:adjustRightInd w:val="0"/>
              <w:spacing w:before="100" w:beforeAutospacing="1"/>
            </w:pPr>
            <w:r w:rsidRPr="00B21C06">
              <w:t>Ano</w:t>
            </w:r>
          </w:p>
        </w:tc>
        <w:tc>
          <w:tcPr>
            <w:tcW w:w="992" w:type="dxa"/>
          </w:tcPr>
          <w:p w14:paraId="761320D2" w14:textId="77777777" w:rsidR="00C00755" w:rsidRPr="00B21C06" w:rsidRDefault="00C00755" w:rsidP="003A4718">
            <w:pPr>
              <w:adjustRightInd w:val="0"/>
              <w:spacing w:before="100" w:beforeAutospacing="1"/>
            </w:pPr>
            <w:r w:rsidRPr="00B21C06">
              <w:t>Ne</w:t>
            </w:r>
          </w:p>
        </w:tc>
        <w:tc>
          <w:tcPr>
            <w:tcW w:w="846" w:type="dxa"/>
          </w:tcPr>
          <w:p w14:paraId="56DF1C16" w14:textId="77777777" w:rsidR="00C00755" w:rsidRPr="00B21C06" w:rsidRDefault="00C00755" w:rsidP="003A4718">
            <w:pPr>
              <w:adjustRightInd w:val="0"/>
              <w:spacing w:before="100" w:beforeAutospacing="1"/>
            </w:pPr>
            <w:r w:rsidRPr="00B21C06">
              <w:t>1988</w:t>
            </w:r>
          </w:p>
        </w:tc>
      </w:tr>
      <w:tr w:rsidR="00C00755" w:rsidRPr="00E13FED" w14:paraId="77604FAA" w14:textId="77777777" w:rsidTr="009B14B1">
        <w:tc>
          <w:tcPr>
            <w:tcW w:w="1271" w:type="dxa"/>
          </w:tcPr>
          <w:p w14:paraId="294C886D" w14:textId="77777777" w:rsidR="00C00755" w:rsidRPr="00E13FED" w:rsidRDefault="00C00755" w:rsidP="003A4718">
            <w:pPr>
              <w:adjustRightInd w:val="0"/>
              <w:spacing w:before="100" w:beforeAutospacing="1"/>
              <w:rPr>
                <w:b/>
              </w:rPr>
            </w:pPr>
            <w:r w:rsidRPr="00E13FED">
              <w:rPr>
                <w:b/>
              </w:rPr>
              <w:t xml:space="preserve">Kočvarová </w:t>
            </w:r>
          </w:p>
        </w:tc>
        <w:tc>
          <w:tcPr>
            <w:tcW w:w="1134" w:type="dxa"/>
          </w:tcPr>
          <w:p w14:paraId="781A99AE" w14:textId="77777777" w:rsidR="00C00755" w:rsidRPr="00E13FED" w:rsidRDefault="00C00755" w:rsidP="003A4718">
            <w:pPr>
              <w:adjustRightInd w:val="0"/>
              <w:spacing w:before="100" w:beforeAutospacing="1"/>
              <w:rPr>
                <w:b/>
              </w:rPr>
            </w:pPr>
            <w:r w:rsidRPr="00E13FED">
              <w:rPr>
                <w:b/>
              </w:rPr>
              <w:t>Ilona</w:t>
            </w:r>
          </w:p>
        </w:tc>
        <w:tc>
          <w:tcPr>
            <w:tcW w:w="709" w:type="dxa"/>
          </w:tcPr>
          <w:p w14:paraId="2F86B17B" w14:textId="77777777" w:rsidR="00C00755" w:rsidRPr="00E13FED" w:rsidRDefault="00C00755" w:rsidP="003A4718">
            <w:pPr>
              <w:adjustRightInd w:val="0"/>
              <w:spacing w:before="100" w:beforeAutospacing="1"/>
            </w:pPr>
            <w:r w:rsidRPr="00E13FED">
              <w:t>Ph.D.</w:t>
            </w:r>
          </w:p>
        </w:tc>
        <w:tc>
          <w:tcPr>
            <w:tcW w:w="850" w:type="dxa"/>
          </w:tcPr>
          <w:p w14:paraId="5D538C88" w14:textId="77777777" w:rsidR="00C00755" w:rsidRPr="00E13FED" w:rsidRDefault="00C00755" w:rsidP="003A4718">
            <w:pPr>
              <w:adjustRightInd w:val="0"/>
              <w:spacing w:before="100" w:beforeAutospacing="1"/>
            </w:pPr>
            <w:r w:rsidRPr="00E13FED">
              <w:t>40</w:t>
            </w:r>
          </w:p>
        </w:tc>
        <w:tc>
          <w:tcPr>
            <w:tcW w:w="1276" w:type="dxa"/>
          </w:tcPr>
          <w:p w14:paraId="694316DE" w14:textId="77777777" w:rsidR="00C00755" w:rsidRPr="00E13FED" w:rsidRDefault="00C00755" w:rsidP="003A4718">
            <w:pPr>
              <w:adjustRightInd w:val="0"/>
              <w:spacing w:before="100" w:beforeAutospacing="1"/>
            </w:pPr>
            <w:r w:rsidRPr="00E13FED">
              <w:t>Na dobu neurčitou</w:t>
            </w:r>
          </w:p>
        </w:tc>
        <w:tc>
          <w:tcPr>
            <w:tcW w:w="992" w:type="dxa"/>
          </w:tcPr>
          <w:p w14:paraId="4DD13E34" w14:textId="77777777" w:rsidR="00C00755" w:rsidRPr="00B21C06" w:rsidRDefault="00C00755" w:rsidP="003A4718">
            <w:pPr>
              <w:adjustRightInd w:val="0"/>
              <w:spacing w:before="100" w:beforeAutospacing="1"/>
            </w:pPr>
            <w:r w:rsidRPr="00B21C06">
              <w:t>Ne</w:t>
            </w:r>
          </w:p>
        </w:tc>
        <w:tc>
          <w:tcPr>
            <w:tcW w:w="993" w:type="dxa"/>
          </w:tcPr>
          <w:p w14:paraId="6F4C3EE2" w14:textId="77777777" w:rsidR="00C00755" w:rsidRPr="00B21C06" w:rsidRDefault="00C00755" w:rsidP="003A4718">
            <w:pPr>
              <w:adjustRightInd w:val="0"/>
              <w:spacing w:before="100" w:beforeAutospacing="1"/>
            </w:pPr>
            <w:r w:rsidRPr="00B21C06">
              <w:t>Ano</w:t>
            </w:r>
          </w:p>
        </w:tc>
        <w:tc>
          <w:tcPr>
            <w:tcW w:w="992" w:type="dxa"/>
          </w:tcPr>
          <w:p w14:paraId="5B1556D1" w14:textId="77777777" w:rsidR="00C00755" w:rsidRPr="00B21C06" w:rsidRDefault="00C00755" w:rsidP="003A4718">
            <w:pPr>
              <w:adjustRightInd w:val="0"/>
              <w:spacing w:before="100" w:beforeAutospacing="1"/>
            </w:pPr>
            <w:r w:rsidRPr="00B21C06">
              <w:t>Ne</w:t>
            </w:r>
          </w:p>
        </w:tc>
        <w:tc>
          <w:tcPr>
            <w:tcW w:w="846" w:type="dxa"/>
          </w:tcPr>
          <w:p w14:paraId="5CB06D5C" w14:textId="77777777" w:rsidR="00C00755" w:rsidRPr="00B21C06" w:rsidRDefault="00C00755" w:rsidP="003A4718">
            <w:pPr>
              <w:adjustRightInd w:val="0"/>
              <w:spacing w:before="100" w:beforeAutospacing="1"/>
            </w:pPr>
            <w:r w:rsidRPr="00B21C06">
              <w:t>1983</w:t>
            </w:r>
          </w:p>
        </w:tc>
      </w:tr>
      <w:tr w:rsidR="00C00755" w:rsidRPr="00E13FED" w14:paraId="62CDD09C" w14:textId="77777777" w:rsidTr="009B14B1">
        <w:tc>
          <w:tcPr>
            <w:tcW w:w="1271" w:type="dxa"/>
          </w:tcPr>
          <w:p w14:paraId="44DD2684" w14:textId="77777777" w:rsidR="00C00755" w:rsidRPr="00E13FED" w:rsidRDefault="00C00755" w:rsidP="003A4718">
            <w:pPr>
              <w:adjustRightInd w:val="0"/>
              <w:spacing w:before="100" w:beforeAutospacing="1"/>
              <w:rPr>
                <w:b/>
              </w:rPr>
            </w:pPr>
            <w:r w:rsidRPr="00E13FED">
              <w:rPr>
                <w:b/>
              </w:rPr>
              <w:t>Vaculíková</w:t>
            </w:r>
          </w:p>
        </w:tc>
        <w:tc>
          <w:tcPr>
            <w:tcW w:w="1134" w:type="dxa"/>
          </w:tcPr>
          <w:p w14:paraId="731B763C" w14:textId="77777777" w:rsidR="00C00755" w:rsidRPr="00E13FED" w:rsidRDefault="00C00755" w:rsidP="003A4718">
            <w:pPr>
              <w:adjustRightInd w:val="0"/>
              <w:spacing w:before="100" w:beforeAutospacing="1"/>
              <w:rPr>
                <w:b/>
              </w:rPr>
            </w:pPr>
            <w:r w:rsidRPr="00E13FED">
              <w:rPr>
                <w:b/>
              </w:rPr>
              <w:t>Jitka</w:t>
            </w:r>
          </w:p>
        </w:tc>
        <w:tc>
          <w:tcPr>
            <w:tcW w:w="709" w:type="dxa"/>
          </w:tcPr>
          <w:p w14:paraId="7F93C54B" w14:textId="77777777" w:rsidR="00C00755" w:rsidRPr="00E13FED" w:rsidRDefault="00C00755" w:rsidP="003A4718">
            <w:pPr>
              <w:adjustRightInd w:val="0"/>
              <w:spacing w:before="100" w:beforeAutospacing="1"/>
            </w:pPr>
            <w:r w:rsidRPr="00E13FED">
              <w:t>Ph.D.</w:t>
            </w:r>
          </w:p>
        </w:tc>
        <w:tc>
          <w:tcPr>
            <w:tcW w:w="850" w:type="dxa"/>
          </w:tcPr>
          <w:p w14:paraId="6304C4DB" w14:textId="77777777" w:rsidR="00C00755" w:rsidRPr="00E13FED" w:rsidRDefault="00C00755" w:rsidP="003A4718">
            <w:pPr>
              <w:adjustRightInd w:val="0"/>
              <w:spacing w:before="100" w:beforeAutospacing="1"/>
            </w:pPr>
            <w:r w:rsidRPr="00E13FED">
              <w:t>40</w:t>
            </w:r>
          </w:p>
        </w:tc>
        <w:tc>
          <w:tcPr>
            <w:tcW w:w="1276" w:type="dxa"/>
          </w:tcPr>
          <w:p w14:paraId="4900F414" w14:textId="77777777" w:rsidR="00C00755" w:rsidRPr="00E13FED" w:rsidRDefault="00C00755" w:rsidP="003A4718">
            <w:pPr>
              <w:adjustRightInd w:val="0"/>
              <w:spacing w:before="100" w:beforeAutospacing="1"/>
            </w:pPr>
            <w:r w:rsidRPr="00E13FED">
              <w:t>Na dobu neurčitou</w:t>
            </w:r>
          </w:p>
        </w:tc>
        <w:tc>
          <w:tcPr>
            <w:tcW w:w="992" w:type="dxa"/>
          </w:tcPr>
          <w:p w14:paraId="44A07A08" w14:textId="77777777" w:rsidR="00C00755" w:rsidRPr="00B21C06" w:rsidRDefault="00C00755" w:rsidP="003A4718">
            <w:pPr>
              <w:adjustRightInd w:val="0"/>
              <w:spacing w:before="100" w:beforeAutospacing="1"/>
            </w:pPr>
            <w:r w:rsidRPr="00B21C06">
              <w:t>Ne</w:t>
            </w:r>
          </w:p>
        </w:tc>
        <w:tc>
          <w:tcPr>
            <w:tcW w:w="993" w:type="dxa"/>
          </w:tcPr>
          <w:p w14:paraId="5B766BC8" w14:textId="77777777" w:rsidR="00C00755" w:rsidRPr="00B21C06" w:rsidRDefault="00C00755" w:rsidP="003A4718">
            <w:pPr>
              <w:adjustRightInd w:val="0"/>
              <w:spacing w:before="100" w:beforeAutospacing="1"/>
            </w:pPr>
            <w:r w:rsidRPr="00B21C06">
              <w:t>Ano</w:t>
            </w:r>
          </w:p>
        </w:tc>
        <w:tc>
          <w:tcPr>
            <w:tcW w:w="992" w:type="dxa"/>
          </w:tcPr>
          <w:p w14:paraId="6911C08E" w14:textId="77777777" w:rsidR="00C00755" w:rsidRPr="00B21C06" w:rsidRDefault="00C00755" w:rsidP="003A4718">
            <w:pPr>
              <w:adjustRightInd w:val="0"/>
              <w:spacing w:before="100" w:beforeAutospacing="1"/>
            </w:pPr>
            <w:r w:rsidRPr="00B21C06">
              <w:t>Ne</w:t>
            </w:r>
          </w:p>
        </w:tc>
        <w:tc>
          <w:tcPr>
            <w:tcW w:w="846" w:type="dxa"/>
          </w:tcPr>
          <w:p w14:paraId="6914ECD0" w14:textId="77777777" w:rsidR="00C00755" w:rsidRPr="00B21C06" w:rsidRDefault="00C00755" w:rsidP="003A4718">
            <w:pPr>
              <w:adjustRightInd w:val="0"/>
              <w:spacing w:before="100" w:beforeAutospacing="1"/>
            </w:pPr>
            <w:r w:rsidRPr="00B21C06">
              <w:t>1983</w:t>
            </w:r>
          </w:p>
        </w:tc>
      </w:tr>
      <w:tr w:rsidR="00C00755" w:rsidRPr="00E13FED" w14:paraId="11D9698D" w14:textId="77777777" w:rsidTr="009B14B1">
        <w:tc>
          <w:tcPr>
            <w:tcW w:w="9063" w:type="dxa"/>
            <w:gridSpan w:val="9"/>
            <w:shd w:val="clear" w:color="auto" w:fill="FBD4B4" w:themeFill="accent6" w:themeFillTint="66"/>
          </w:tcPr>
          <w:p w14:paraId="0CC8E3D7" w14:textId="77777777" w:rsidR="00C00755" w:rsidRPr="00B21C06" w:rsidRDefault="00C00755" w:rsidP="003A4718">
            <w:pPr>
              <w:adjustRightInd w:val="0"/>
              <w:spacing w:before="100" w:beforeAutospacing="1"/>
              <w:rPr>
                <w:b/>
              </w:rPr>
            </w:pPr>
            <w:r w:rsidRPr="00B21C06">
              <w:rPr>
                <w:b/>
              </w:rPr>
              <w:t>Lektoři cizího jazyka</w:t>
            </w:r>
          </w:p>
        </w:tc>
      </w:tr>
      <w:tr w:rsidR="00C00755" w:rsidRPr="00E13FED" w14:paraId="507F7E85" w14:textId="77777777" w:rsidTr="009B14B1">
        <w:tc>
          <w:tcPr>
            <w:tcW w:w="1271" w:type="dxa"/>
          </w:tcPr>
          <w:p w14:paraId="5CB313C6" w14:textId="77777777" w:rsidR="00C00755" w:rsidRPr="00E13FED" w:rsidRDefault="00C00755" w:rsidP="003A4718">
            <w:pPr>
              <w:adjustRightInd w:val="0"/>
              <w:spacing w:before="100" w:beforeAutospacing="1"/>
              <w:rPr>
                <w:b/>
              </w:rPr>
            </w:pPr>
            <w:r w:rsidRPr="00E13FED">
              <w:rPr>
                <w:b/>
              </w:rPr>
              <w:t>Orsavová</w:t>
            </w:r>
          </w:p>
        </w:tc>
        <w:tc>
          <w:tcPr>
            <w:tcW w:w="1134" w:type="dxa"/>
          </w:tcPr>
          <w:p w14:paraId="5D0A6CB1" w14:textId="77777777" w:rsidR="00C00755" w:rsidRPr="00E13FED" w:rsidRDefault="00C00755" w:rsidP="003A4718">
            <w:pPr>
              <w:adjustRightInd w:val="0"/>
              <w:spacing w:before="100" w:beforeAutospacing="1"/>
              <w:rPr>
                <w:b/>
              </w:rPr>
            </w:pPr>
            <w:r w:rsidRPr="00E13FED">
              <w:rPr>
                <w:b/>
              </w:rPr>
              <w:t xml:space="preserve">Jana </w:t>
            </w:r>
          </w:p>
        </w:tc>
        <w:tc>
          <w:tcPr>
            <w:tcW w:w="709" w:type="dxa"/>
          </w:tcPr>
          <w:p w14:paraId="73F8B35D" w14:textId="77777777" w:rsidR="00C00755" w:rsidRPr="00E13FED" w:rsidRDefault="00C00755" w:rsidP="003A4718">
            <w:pPr>
              <w:adjustRightInd w:val="0"/>
              <w:spacing w:before="100" w:beforeAutospacing="1"/>
            </w:pPr>
            <w:r w:rsidRPr="00E13FED">
              <w:t>Ph.D.</w:t>
            </w:r>
          </w:p>
        </w:tc>
        <w:tc>
          <w:tcPr>
            <w:tcW w:w="850" w:type="dxa"/>
          </w:tcPr>
          <w:p w14:paraId="2705FAA9" w14:textId="77777777" w:rsidR="00C00755" w:rsidRPr="00E13FED" w:rsidRDefault="00C00755" w:rsidP="003A4718">
            <w:pPr>
              <w:adjustRightInd w:val="0"/>
              <w:spacing w:before="100" w:beforeAutospacing="1"/>
            </w:pPr>
            <w:r w:rsidRPr="00E13FED">
              <w:t>40</w:t>
            </w:r>
          </w:p>
        </w:tc>
        <w:tc>
          <w:tcPr>
            <w:tcW w:w="1276" w:type="dxa"/>
          </w:tcPr>
          <w:p w14:paraId="2B6DF33F" w14:textId="77777777" w:rsidR="00C00755" w:rsidRPr="00E13FED" w:rsidRDefault="00C00755" w:rsidP="003A4718">
            <w:pPr>
              <w:adjustRightInd w:val="0"/>
              <w:spacing w:before="100" w:beforeAutospacing="1"/>
            </w:pPr>
            <w:r w:rsidRPr="00E13FED">
              <w:t>Na dobu neurčitou</w:t>
            </w:r>
          </w:p>
        </w:tc>
        <w:tc>
          <w:tcPr>
            <w:tcW w:w="992" w:type="dxa"/>
          </w:tcPr>
          <w:p w14:paraId="34198729" w14:textId="77777777" w:rsidR="00C00755" w:rsidRPr="00B21C06" w:rsidRDefault="00C00755" w:rsidP="003A4718">
            <w:pPr>
              <w:adjustRightInd w:val="0"/>
              <w:spacing w:before="100" w:beforeAutospacing="1"/>
            </w:pPr>
            <w:r w:rsidRPr="00B21C06">
              <w:t>Ne</w:t>
            </w:r>
          </w:p>
        </w:tc>
        <w:tc>
          <w:tcPr>
            <w:tcW w:w="993" w:type="dxa"/>
          </w:tcPr>
          <w:p w14:paraId="5263107A" w14:textId="77777777" w:rsidR="00C00755" w:rsidRPr="00B21C06" w:rsidRDefault="00C00755" w:rsidP="003A4718">
            <w:pPr>
              <w:adjustRightInd w:val="0"/>
              <w:spacing w:before="100" w:beforeAutospacing="1"/>
            </w:pPr>
            <w:r w:rsidRPr="00B21C06">
              <w:t>Ano</w:t>
            </w:r>
          </w:p>
        </w:tc>
        <w:tc>
          <w:tcPr>
            <w:tcW w:w="992" w:type="dxa"/>
          </w:tcPr>
          <w:p w14:paraId="3D7BF754" w14:textId="77777777" w:rsidR="00C00755" w:rsidRPr="00B21C06" w:rsidRDefault="00C00755" w:rsidP="003A4718">
            <w:pPr>
              <w:adjustRightInd w:val="0"/>
              <w:spacing w:before="100" w:beforeAutospacing="1"/>
            </w:pPr>
            <w:r w:rsidRPr="00B21C06">
              <w:t>Ne</w:t>
            </w:r>
          </w:p>
        </w:tc>
        <w:tc>
          <w:tcPr>
            <w:tcW w:w="846" w:type="dxa"/>
          </w:tcPr>
          <w:p w14:paraId="57CC37A4" w14:textId="77777777" w:rsidR="00C00755" w:rsidRPr="00B21C06" w:rsidRDefault="00C00755" w:rsidP="003A4718">
            <w:pPr>
              <w:adjustRightInd w:val="0"/>
              <w:spacing w:before="100" w:beforeAutospacing="1"/>
            </w:pPr>
            <w:r w:rsidRPr="00B21C06">
              <w:t>1982</w:t>
            </w:r>
          </w:p>
        </w:tc>
      </w:tr>
      <w:tr w:rsidR="00C00755" w:rsidRPr="00E13FED" w14:paraId="79B64088" w14:textId="77777777" w:rsidTr="009B14B1">
        <w:trPr>
          <w:trHeight w:val="212"/>
        </w:trPr>
        <w:tc>
          <w:tcPr>
            <w:tcW w:w="1271" w:type="dxa"/>
          </w:tcPr>
          <w:p w14:paraId="46259C64" w14:textId="77777777" w:rsidR="00C00755" w:rsidRPr="00E13FED" w:rsidRDefault="00C00755" w:rsidP="003A4718">
            <w:pPr>
              <w:adjustRightInd w:val="0"/>
              <w:spacing w:before="100" w:beforeAutospacing="1"/>
              <w:rPr>
                <w:b/>
              </w:rPr>
            </w:pPr>
            <w:r w:rsidRPr="00E13FED">
              <w:rPr>
                <w:b/>
              </w:rPr>
              <w:t>Pečivová</w:t>
            </w:r>
          </w:p>
        </w:tc>
        <w:tc>
          <w:tcPr>
            <w:tcW w:w="1134" w:type="dxa"/>
          </w:tcPr>
          <w:p w14:paraId="2BED8DA2" w14:textId="77777777" w:rsidR="00C00755" w:rsidRPr="00E13FED" w:rsidRDefault="00C00755" w:rsidP="003A4718">
            <w:pPr>
              <w:adjustRightInd w:val="0"/>
              <w:spacing w:before="100" w:beforeAutospacing="1"/>
              <w:rPr>
                <w:b/>
              </w:rPr>
            </w:pPr>
            <w:r w:rsidRPr="00E13FED">
              <w:rPr>
                <w:b/>
              </w:rPr>
              <w:t>Veronika</w:t>
            </w:r>
          </w:p>
        </w:tc>
        <w:tc>
          <w:tcPr>
            <w:tcW w:w="709" w:type="dxa"/>
          </w:tcPr>
          <w:p w14:paraId="535F4981" w14:textId="77777777" w:rsidR="00C00755" w:rsidRPr="00E13FED" w:rsidRDefault="00C00755" w:rsidP="003A4718">
            <w:pPr>
              <w:adjustRightInd w:val="0"/>
              <w:spacing w:before="100" w:beforeAutospacing="1"/>
            </w:pPr>
            <w:r w:rsidRPr="00E13FED">
              <w:t>Ph.D.</w:t>
            </w:r>
          </w:p>
        </w:tc>
        <w:tc>
          <w:tcPr>
            <w:tcW w:w="850" w:type="dxa"/>
          </w:tcPr>
          <w:p w14:paraId="0993C8E9" w14:textId="77777777" w:rsidR="00C00755" w:rsidRPr="00E13FED" w:rsidRDefault="00C00755" w:rsidP="003A4718">
            <w:pPr>
              <w:adjustRightInd w:val="0"/>
              <w:spacing w:before="100" w:beforeAutospacing="1"/>
            </w:pPr>
            <w:r w:rsidRPr="00E13FED">
              <w:t>40</w:t>
            </w:r>
          </w:p>
        </w:tc>
        <w:tc>
          <w:tcPr>
            <w:tcW w:w="1276" w:type="dxa"/>
          </w:tcPr>
          <w:p w14:paraId="058F4D78" w14:textId="77777777" w:rsidR="00C00755" w:rsidRPr="00E13FED" w:rsidRDefault="00C00755" w:rsidP="003A4718">
            <w:pPr>
              <w:adjustRightInd w:val="0"/>
              <w:spacing w:before="100" w:beforeAutospacing="1"/>
            </w:pPr>
            <w:r w:rsidRPr="00E13FED">
              <w:t>Na dobu neurčitou</w:t>
            </w:r>
          </w:p>
        </w:tc>
        <w:tc>
          <w:tcPr>
            <w:tcW w:w="992" w:type="dxa"/>
          </w:tcPr>
          <w:p w14:paraId="659B9842" w14:textId="77777777" w:rsidR="00C00755" w:rsidRPr="00B21C06" w:rsidRDefault="00C00755" w:rsidP="003A4718">
            <w:pPr>
              <w:adjustRightInd w:val="0"/>
              <w:spacing w:before="100" w:beforeAutospacing="1"/>
            </w:pPr>
            <w:r w:rsidRPr="00B21C06">
              <w:t>Ne</w:t>
            </w:r>
          </w:p>
        </w:tc>
        <w:tc>
          <w:tcPr>
            <w:tcW w:w="993" w:type="dxa"/>
          </w:tcPr>
          <w:p w14:paraId="1D2D0780" w14:textId="77777777" w:rsidR="00C00755" w:rsidRPr="00B21C06" w:rsidRDefault="00C00755" w:rsidP="003A4718">
            <w:pPr>
              <w:adjustRightInd w:val="0"/>
              <w:spacing w:before="100" w:beforeAutospacing="1"/>
            </w:pPr>
            <w:r w:rsidRPr="00B21C06">
              <w:t>Ano</w:t>
            </w:r>
          </w:p>
        </w:tc>
        <w:tc>
          <w:tcPr>
            <w:tcW w:w="992" w:type="dxa"/>
          </w:tcPr>
          <w:p w14:paraId="63858613" w14:textId="77777777" w:rsidR="00C00755" w:rsidRPr="00B21C06" w:rsidRDefault="00C00755" w:rsidP="003A4718">
            <w:pPr>
              <w:adjustRightInd w:val="0"/>
              <w:spacing w:before="100" w:beforeAutospacing="1"/>
            </w:pPr>
            <w:r w:rsidRPr="00B21C06">
              <w:t>Ne</w:t>
            </w:r>
          </w:p>
        </w:tc>
        <w:tc>
          <w:tcPr>
            <w:tcW w:w="846" w:type="dxa"/>
          </w:tcPr>
          <w:p w14:paraId="1475792C" w14:textId="77777777" w:rsidR="00C00755" w:rsidRPr="00B21C06" w:rsidRDefault="00C00755" w:rsidP="003A4718">
            <w:pPr>
              <w:adjustRightInd w:val="0"/>
              <w:spacing w:before="100" w:beforeAutospacing="1"/>
            </w:pPr>
            <w:r w:rsidRPr="00B21C06">
              <w:t>1979</w:t>
            </w:r>
          </w:p>
        </w:tc>
      </w:tr>
    </w:tbl>
    <w:p w14:paraId="5FD6A068" w14:textId="77777777" w:rsidR="00C00755" w:rsidRDefault="00C00755" w:rsidP="00C00755">
      <w:pPr>
        <w:tabs>
          <w:tab w:val="left" w:pos="2835"/>
        </w:tabs>
        <w:spacing w:before="120" w:after="120"/>
        <w:jc w:val="both"/>
      </w:pPr>
    </w:p>
    <w:p w14:paraId="47D4B17D" w14:textId="3819782F" w:rsidR="00C00755" w:rsidRPr="00485AC7" w:rsidRDefault="00C00755" w:rsidP="00C00755">
      <w:pPr>
        <w:tabs>
          <w:tab w:val="left" w:pos="2835"/>
        </w:tabs>
        <w:spacing w:before="120" w:after="120"/>
        <w:jc w:val="both"/>
      </w:pPr>
      <w:r w:rsidRPr="00485AC7">
        <w:t xml:space="preserve">Personální rozvoj pracovníků FHS je pravidelně monitorován a řídí se směrnicí rektora Hodnocení a řízení rozvoje akademických a vědeckých pracovníků UTB ve Zlíně. S ohledem na to si akademičtí pracovníci pravidelně vypracovávají dvouletý plán osobního rozvoje a konzultují ho s vedením ústavu/centra, příp. fakulty. </w:t>
      </w:r>
      <w:r w:rsidR="00A25750">
        <w:t>Z hlediska rozvoje personálního zabezpečení studijního programu se v období 2023 až 2024 plánuje habilitační řízení 3 odborných asistentů zapojených do výuky</w:t>
      </w:r>
      <w:ins w:id="315" w:author="Jan Kalenda" w:date="2023-03-15T22:54:00Z">
        <w:r w:rsidR="00EB4614">
          <w:t xml:space="preserve"> – dr. Vaculíková, dr. Hrbáčková a dr. Denglerová</w:t>
        </w:r>
      </w:ins>
      <w:r w:rsidR="00A25750">
        <w:t>. Díky tomu by mělo být personální zabezepčení DSP ještě více posíleno.</w:t>
      </w:r>
      <w:del w:id="316" w:author="Jan Kalenda" w:date="2023-03-15T22:54:00Z">
        <w:r w:rsidR="00A25750" w:rsidDel="00EB4614">
          <w:delText xml:space="preserve"> </w:delText>
        </w:r>
      </w:del>
    </w:p>
    <w:p w14:paraId="45A9DDFA" w14:textId="2136C16A" w:rsidR="00C00755" w:rsidRDefault="00C00755" w:rsidP="00C00755">
      <w:pPr>
        <w:tabs>
          <w:tab w:val="left" w:pos="2835"/>
        </w:tabs>
        <w:spacing w:before="120" w:after="120"/>
        <w:jc w:val="both"/>
        <w:rPr>
          <w:ins w:id="317" w:author="Jan Kalenda" w:date="2023-03-15T22:55:00Z"/>
        </w:rPr>
      </w:pPr>
      <w:r w:rsidRPr="00485AC7">
        <w:t>U pracovníků, jejichž pracovní poměr končí v průběhu platnosti akreditace DSP Pedagogika, se předpokládá prodloužení pracovní smlouvy</w:t>
      </w:r>
      <w:ins w:id="318" w:author="Jan Kalenda" w:date="2023-03-15T22:51:00Z">
        <w:r w:rsidR="00EB4614">
          <w:t xml:space="preserve"> na dobu p</w:t>
        </w:r>
      </w:ins>
      <w:ins w:id="319" w:author="Jan Kalenda" w:date="2023-03-15T22:52:00Z">
        <w:r w:rsidR="00EB4614">
          <w:t>řinejmenším stejně dlouhou</w:t>
        </w:r>
      </w:ins>
      <w:r w:rsidR="007209B2">
        <w:t>,</w:t>
      </w:r>
      <w:ins w:id="320" w:author="Jan Kalenda" w:date="2023-03-15T22:52:00Z">
        <w:r w:rsidR="00EB4614">
          <w:t xml:space="preserve"> jako j</w:t>
        </w:r>
      </w:ins>
      <w:ins w:id="321" w:author="Jan Kalenda" w:date="2023-03-15T22:58:00Z">
        <w:r w:rsidR="00EB4614">
          <w:t>e</w:t>
        </w:r>
      </w:ins>
      <w:ins w:id="322" w:author="Jan Kalenda" w:date="2023-03-15T22:52:00Z">
        <w:r w:rsidR="00EB4614">
          <w:t xml:space="preserve"> doba udělení akreditace</w:t>
        </w:r>
      </w:ins>
      <w:r w:rsidRPr="00485AC7">
        <w:t>.</w:t>
      </w:r>
      <w:ins w:id="323" w:author="Jan Kalenda" w:date="2023-03-15T22:51:00Z">
        <w:r w:rsidR="00EB4614">
          <w:t xml:space="preserve"> Jedná se o </w:t>
        </w:r>
      </w:ins>
      <w:ins w:id="324" w:author="Jan Kalenda" w:date="2023-03-15T22:52:00Z">
        <w:r w:rsidR="00EB4614">
          <w:t xml:space="preserve">prof. Jiráska, doc. Fasnerovou, </w:t>
        </w:r>
      </w:ins>
      <w:ins w:id="325" w:author="Jan Kalenda" w:date="2023-03-15T22:51:00Z">
        <w:r w:rsidR="00EB4614">
          <w:t>doc. Šípa, dr. Denglerovou</w:t>
        </w:r>
      </w:ins>
      <w:ins w:id="326" w:author="Jan Kalenda" w:date="2023-03-15T22:52:00Z">
        <w:r w:rsidR="00EB4614">
          <w:t xml:space="preserve"> a dr. Kargera</w:t>
        </w:r>
      </w:ins>
      <w:ins w:id="327" w:author="Jan Kalenda" w:date="2023-03-15T22:53:00Z">
        <w:r w:rsidR="00EB4614">
          <w:t>.</w:t>
        </w:r>
      </w:ins>
      <w:ins w:id="328" w:author="Jan Kalenda" w:date="2023-03-15T22:51:00Z">
        <w:r w:rsidR="00EB4614">
          <w:t xml:space="preserve"> </w:t>
        </w:r>
      </w:ins>
      <w:r w:rsidRPr="00485AC7">
        <w:t xml:space="preserve"> Z tohoto pohledu je personál</w:t>
      </w:r>
      <w:r w:rsidR="007209B2">
        <w:t>ní zajištění programu stabilní,</w:t>
      </w:r>
      <w:r w:rsidRPr="00485AC7">
        <w:t xml:space="preserve"> s vidinou dalšího personálního růstu členů týmu. </w:t>
      </w:r>
    </w:p>
    <w:p w14:paraId="20B5AA4C" w14:textId="77777777" w:rsidR="00C00755" w:rsidRPr="00104F30" w:rsidRDefault="00C00755" w:rsidP="00C00755">
      <w:pPr>
        <w:spacing w:before="120" w:after="120"/>
        <w:jc w:val="both"/>
      </w:pPr>
    </w:p>
    <w:p w14:paraId="1A2A632E" w14:textId="77777777" w:rsidR="009B14B1" w:rsidRDefault="009B14B1">
      <w:pPr>
        <w:rPr>
          <w:rFonts w:eastAsiaTheme="majorEastAsia"/>
          <w:b/>
          <w:color w:val="243F60" w:themeColor="accent1" w:themeShade="7F"/>
          <w:sz w:val="22"/>
          <w:szCs w:val="22"/>
          <w:lang w:eastAsia="en-US"/>
        </w:rPr>
      </w:pPr>
      <w:bookmarkStart w:id="329" w:name="_Toc118202790"/>
      <w:r>
        <w:rPr>
          <w:b/>
          <w:sz w:val="22"/>
          <w:szCs w:val="22"/>
        </w:rPr>
        <w:br w:type="page"/>
      </w:r>
    </w:p>
    <w:p w14:paraId="7452DD5A" w14:textId="6F93F4FC" w:rsidR="00C00755" w:rsidRPr="00104F30" w:rsidRDefault="00C00755" w:rsidP="0016491C">
      <w:pPr>
        <w:pStyle w:val="Nadpis3"/>
        <w:numPr>
          <w:ilvl w:val="0"/>
          <w:numId w:val="0"/>
        </w:numPr>
        <w:spacing w:line="240" w:lineRule="auto"/>
        <w:jc w:val="center"/>
        <w:rPr>
          <w:rFonts w:ascii="Times New Roman" w:hAnsi="Times New Roman" w:cs="Times New Roman"/>
          <w:b/>
          <w:sz w:val="22"/>
          <w:szCs w:val="22"/>
        </w:rPr>
      </w:pPr>
      <w:r w:rsidRPr="00104F30">
        <w:rPr>
          <w:rFonts w:ascii="Times New Roman" w:hAnsi="Times New Roman" w:cs="Times New Roman"/>
          <w:b/>
          <w:sz w:val="22"/>
          <w:szCs w:val="22"/>
        </w:rPr>
        <w:lastRenderedPageBreak/>
        <w:t>Personální zabezpečení předmětů profilujícího základu</w:t>
      </w:r>
      <w:bookmarkEnd w:id="329"/>
    </w:p>
    <w:p w14:paraId="2A02CB4B" w14:textId="77777777" w:rsidR="00C00755" w:rsidRPr="00FE006B" w:rsidRDefault="00C00755" w:rsidP="00C00755">
      <w:pPr>
        <w:tabs>
          <w:tab w:val="left" w:pos="2835"/>
        </w:tabs>
        <w:spacing w:before="120" w:after="120"/>
        <w:jc w:val="center"/>
        <w:rPr>
          <w:color w:val="002060"/>
        </w:rPr>
      </w:pPr>
      <w:r w:rsidRPr="00FE006B">
        <w:rPr>
          <w:color w:val="002060"/>
        </w:rPr>
        <w:t>Standardy 6.4, 6.9-6.10</w:t>
      </w:r>
    </w:p>
    <w:p w14:paraId="483DD0FD" w14:textId="77777777" w:rsidR="00C00755" w:rsidRPr="00485AC7" w:rsidRDefault="00C00755" w:rsidP="00C00755">
      <w:pPr>
        <w:tabs>
          <w:tab w:val="left" w:pos="2835"/>
        </w:tabs>
        <w:spacing w:before="120" w:after="120"/>
        <w:jc w:val="both"/>
      </w:pPr>
      <w:r w:rsidRPr="00485AC7">
        <w:t xml:space="preserve">Veškeré předměty profilujícího základu vyučované v doktorském studijním programu Pedagogika jsou garantovány akademickými pracovníky s hodností profesor nebo docent, což vyplývá z přílohy </w:t>
      </w:r>
      <w:r w:rsidRPr="00485AC7">
        <w:rPr>
          <w:i/>
          <w:iCs/>
        </w:rPr>
        <w:t xml:space="preserve">B-IIb – Studijní plány a návrh témat prací (doktorské studijní programy). </w:t>
      </w:r>
      <w:r w:rsidRPr="00485AC7">
        <w:t xml:space="preserve"> Jak již bylo uvedeno, studijní program je personálně zabezpečen osobami v pracovním poměru s celkovou týdenní pracovní dobou odpovídající stanovené týdenní pracovní době podle §79 zákoníku práce.</w:t>
      </w:r>
      <w:del w:id="330" w:author="Jan Kalenda" w:date="2023-03-15T23:02:00Z">
        <w:r w:rsidRPr="00485AC7" w:rsidDel="00C23302">
          <w:delText xml:space="preserve"> </w:delText>
        </w:r>
      </w:del>
    </w:p>
    <w:p w14:paraId="06876476" w14:textId="77777777" w:rsidR="00C00755" w:rsidRPr="009D0725" w:rsidRDefault="00C00755" w:rsidP="00C00755">
      <w:pPr>
        <w:tabs>
          <w:tab w:val="left" w:pos="2835"/>
        </w:tabs>
        <w:spacing w:before="120" w:after="120"/>
        <w:jc w:val="both"/>
        <w:rPr>
          <w:color w:val="FF0000"/>
        </w:rPr>
      </w:pPr>
    </w:p>
    <w:p w14:paraId="76BE48E0" w14:textId="00934F81" w:rsidR="007E4DB6" w:rsidRDefault="007E4DB6">
      <w:pPr>
        <w:rPr>
          <w:ins w:id="331" w:author="Jan Kalenda" w:date="2023-03-16T14:41:00Z"/>
          <w:b/>
        </w:rPr>
      </w:pPr>
    </w:p>
    <w:p w14:paraId="1325C196" w14:textId="25B6F413" w:rsidR="00C00755" w:rsidRPr="00485AC7" w:rsidRDefault="00C00755" w:rsidP="00C00755">
      <w:pPr>
        <w:tabs>
          <w:tab w:val="left" w:pos="2835"/>
        </w:tabs>
        <w:spacing w:before="120" w:after="120"/>
        <w:jc w:val="both"/>
        <w:rPr>
          <w:b/>
        </w:rPr>
      </w:pPr>
      <w:r w:rsidRPr="00485AC7">
        <w:rPr>
          <w:b/>
        </w:rPr>
        <w:t>Personální zabezpečení předmětů profilujícího základu</w:t>
      </w:r>
    </w:p>
    <w:tbl>
      <w:tblPr>
        <w:tblStyle w:val="Mkatabulky"/>
        <w:tblW w:w="0" w:type="auto"/>
        <w:tblLook w:val="04A0" w:firstRow="1" w:lastRow="0" w:firstColumn="1" w:lastColumn="0" w:noHBand="0" w:noVBand="1"/>
      </w:tblPr>
      <w:tblGrid>
        <w:gridCol w:w="2263"/>
        <w:gridCol w:w="2977"/>
        <w:gridCol w:w="3822"/>
      </w:tblGrid>
      <w:tr w:rsidR="00C00755" w:rsidRPr="00485AC7" w14:paraId="07B9C5E5" w14:textId="77777777" w:rsidTr="0016491C">
        <w:tc>
          <w:tcPr>
            <w:tcW w:w="2263" w:type="dxa"/>
            <w:shd w:val="clear" w:color="auto" w:fill="E36C0A" w:themeFill="accent6" w:themeFillShade="BF"/>
          </w:tcPr>
          <w:p w14:paraId="2A804C3E" w14:textId="77777777" w:rsidR="00C00755" w:rsidRPr="00485AC7" w:rsidRDefault="00C00755" w:rsidP="003A4718">
            <w:pPr>
              <w:tabs>
                <w:tab w:val="left" w:pos="2835"/>
              </w:tabs>
              <w:jc w:val="both"/>
              <w:rPr>
                <w:b/>
              </w:rPr>
            </w:pPr>
            <w:r w:rsidRPr="00485AC7">
              <w:rPr>
                <w:b/>
              </w:rPr>
              <w:t xml:space="preserve">Předmět </w:t>
            </w:r>
          </w:p>
        </w:tc>
        <w:tc>
          <w:tcPr>
            <w:tcW w:w="2977" w:type="dxa"/>
            <w:shd w:val="clear" w:color="auto" w:fill="E36C0A" w:themeFill="accent6" w:themeFillShade="BF"/>
          </w:tcPr>
          <w:p w14:paraId="16F9BB92" w14:textId="77777777" w:rsidR="00C00755" w:rsidRPr="00485AC7" w:rsidRDefault="00C00755" w:rsidP="003A4718">
            <w:pPr>
              <w:tabs>
                <w:tab w:val="left" w:pos="2835"/>
              </w:tabs>
              <w:jc w:val="both"/>
              <w:rPr>
                <w:b/>
              </w:rPr>
            </w:pPr>
            <w:r w:rsidRPr="00485AC7">
              <w:rPr>
                <w:b/>
              </w:rPr>
              <w:t>Garant</w:t>
            </w:r>
          </w:p>
        </w:tc>
        <w:tc>
          <w:tcPr>
            <w:tcW w:w="3822" w:type="dxa"/>
            <w:shd w:val="clear" w:color="auto" w:fill="E36C0A" w:themeFill="accent6" w:themeFillShade="BF"/>
          </w:tcPr>
          <w:p w14:paraId="059D89BD" w14:textId="77777777" w:rsidR="00C00755" w:rsidRPr="00485AC7" w:rsidRDefault="00C00755" w:rsidP="003A4718">
            <w:pPr>
              <w:tabs>
                <w:tab w:val="left" w:pos="2835"/>
              </w:tabs>
              <w:jc w:val="both"/>
              <w:rPr>
                <w:b/>
              </w:rPr>
            </w:pPr>
            <w:r w:rsidRPr="00485AC7">
              <w:rPr>
                <w:b/>
              </w:rPr>
              <w:t>Vyučující</w:t>
            </w:r>
          </w:p>
        </w:tc>
      </w:tr>
      <w:tr w:rsidR="00C00755" w:rsidRPr="00485AC7" w14:paraId="2AD3140E" w14:textId="77777777" w:rsidTr="003A4718">
        <w:tc>
          <w:tcPr>
            <w:tcW w:w="2263" w:type="dxa"/>
          </w:tcPr>
          <w:p w14:paraId="7CE99870" w14:textId="77777777" w:rsidR="00C00755" w:rsidRPr="00485AC7" w:rsidRDefault="00C00755" w:rsidP="003A4718">
            <w:pPr>
              <w:tabs>
                <w:tab w:val="left" w:pos="2835"/>
              </w:tabs>
              <w:jc w:val="both"/>
            </w:pPr>
            <w:r w:rsidRPr="00485AC7">
              <w:t>Generické dovednosti v pedagogické vědě</w:t>
            </w:r>
          </w:p>
        </w:tc>
        <w:tc>
          <w:tcPr>
            <w:tcW w:w="2977" w:type="dxa"/>
          </w:tcPr>
          <w:p w14:paraId="2889EE02" w14:textId="7024BCF0" w:rsidR="00C00755" w:rsidRPr="00485AC7" w:rsidRDefault="00C00755" w:rsidP="003A4718">
            <w:pPr>
              <w:rPr>
                <w:b/>
              </w:rPr>
            </w:pPr>
            <w:r w:rsidRPr="00485AC7">
              <w:rPr>
                <w:b/>
              </w:rPr>
              <w:t xml:space="preserve">doc. Mgr. </w:t>
            </w:r>
            <w:r w:rsidR="00483DD2">
              <w:rPr>
                <w:b/>
              </w:rPr>
              <w:t>Petr Najvar</w:t>
            </w:r>
            <w:r w:rsidRPr="00485AC7">
              <w:rPr>
                <w:b/>
              </w:rPr>
              <w:t>, Ph.D.</w:t>
            </w:r>
          </w:p>
          <w:p w14:paraId="4E7C9D2A" w14:textId="77777777" w:rsidR="00C00755" w:rsidRPr="00485AC7" w:rsidRDefault="00C00755" w:rsidP="003A4718">
            <w:pPr>
              <w:tabs>
                <w:tab w:val="left" w:pos="2835"/>
              </w:tabs>
              <w:jc w:val="both"/>
            </w:pPr>
          </w:p>
        </w:tc>
        <w:tc>
          <w:tcPr>
            <w:tcW w:w="3822" w:type="dxa"/>
          </w:tcPr>
          <w:p w14:paraId="47CE63D3" w14:textId="77777777" w:rsidR="00A25750" w:rsidRDefault="00A25750" w:rsidP="00A25750">
            <w:pPr>
              <w:rPr>
                <w:b/>
              </w:rPr>
            </w:pPr>
            <w:r w:rsidRPr="00485AC7">
              <w:rPr>
                <w:b/>
              </w:rPr>
              <w:t xml:space="preserve">doc. Mgr. </w:t>
            </w:r>
            <w:r>
              <w:rPr>
                <w:b/>
              </w:rPr>
              <w:t>Petr Najvar</w:t>
            </w:r>
            <w:r w:rsidRPr="00485AC7">
              <w:rPr>
                <w:b/>
              </w:rPr>
              <w:t>, Ph.D.</w:t>
            </w:r>
          </w:p>
          <w:p w14:paraId="53D85EB5" w14:textId="77777777" w:rsidR="00A25750" w:rsidRPr="00483DD2" w:rsidRDefault="00A25750" w:rsidP="00A25750">
            <w:r>
              <w:t>(25 %)</w:t>
            </w:r>
          </w:p>
          <w:p w14:paraId="0CA4D6DA" w14:textId="2EB6236A" w:rsidR="00C00755" w:rsidRPr="00485AC7" w:rsidRDefault="00A25750" w:rsidP="00A25750">
            <w:pPr>
              <w:tabs>
                <w:tab w:val="left" w:pos="2835"/>
              </w:tabs>
              <w:jc w:val="both"/>
            </w:pPr>
            <w:r>
              <w:t>doc. Mgr. Jan Kalenda, Ph.D. (75 %)</w:t>
            </w:r>
          </w:p>
        </w:tc>
      </w:tr>
      <w:tr w:rsidR="00C00755" w:rsidRPr="00485AC7" w14:paraId="135EE3B0" w14:textId="77777777" w:rsidTr="003A4718">
        <w:tc>
          <w:tcPr>
            <w:tcW w:w="2263" w:type="dxa"/>
          </w:tcPr>
          <w:p w14:paraId="7EB53306" w14:textId="77777777" w:rsidR="00C00755" w:rsidRPr="00485AC7" w:rsidRDefault="00C00755" w:rsidP="003A4718">
            <w:pPr>
              <w:tabs>
                <w:tab w:val="left" w:pos="2835"/>
              </w:tabs>
              <w:jc w:val="both"/>
            </w:pPr>
            <w:r w:rsidRPr="00485AC7">
              <w:t>Kvalitativní metodologie</w:t>
            </w:r>
          </w:p>
        </w:tc>
        <w:tc>
          <w:tcPr>
            <w:tcW w:w="2977" w:type="dxa"/>
          </w:tcPr>
          <w:p w14:paraId="08737A80" w14:textId="77777777" w:rsidR="00C00755" w:rsidRPr="00485AC7" w:rsidRDefault="00C00755" w:rsidP="003A4718">
            <w:pPr>
              <w:rPr>
                <w:b/>
              </w:rPr>
            </w:pPr>
            <w:r w:rsidRPr="00485AC7">
              <w:rPr>
                <w:b/>
              </w:rPr>
              <w:t>prof. Mgr. Soňa Kalenda, Ph.D.</w:t>
            </w:r>
          </w:p>
          <w:p w14:paraId="512F23CA" w14:textId="77777777" w:rsidR="00C00755" w:rsidRPr="00485AC7" w:rsidRDefault="00C00755" w:rsidP="003A4718">
            <w:pPr>
              <w:rPr>
                <w:b/>
              </w:rPr>
            </w:pPr>
          </w:p>
        </w:tc>
        <w:tc>
          <w:tcPr>
            <w:tcW w:w="3822" w:type="dxa"/>
          </w:tcPr>
          <w:p w14:paraId="5AE693E9" w14:textId="77777777" w:rsidR="00A25750" w:rsidRPr="00485AC7" w:rsidRDefault="00A25750" w:rsidP="00A25750">
            <w:pPr>
              <w:rPr>
                <w:b/>
              </w:rPr>
            </w:pPr>
            <w:r w:rsidRPr="00485AC7">
              <w:rPr>
                <w:b/>
              </w:rPr>
              <w:t>prof. Mgr. Soňa Kalenda, Ph.D.</w:t>
            </w:r>
          </w:p>
          <w:p w14:paraId="0B6095C8" w14:textId="23563677" w:rsidR="00C00755" w:rsidRPr="00485AC7" w:rsidRDefault="00A25750" w:rsidP="00A25750">
            <w:r>
              <w:t xml:space="preserve"> </w:t>
            </w:r>
            <w:r w:rsidR="00483DD2">
              <w:t>(</w:t>
            </w:r>
            <w:r>
              <w:t>100</w:t>
            </w:r>
            <w:r w:rsidR="00483DD2">
              <w:t xml:space="preserve"> %)</w:t>
            </w:r>
          </w:p>
        </w:tc>
      </w:tr>
      <w:tr w:rsidR="00C00755" w:rsidRPr="00485AC7" w14:paraId="6B15A464" w14:textId="77777777" w:rsidTr="003A4718">
        <w:tc>
          <w:tcPr>
            <w:tcW w:w="2263" w:type="dxa"/>
          </w:tcPr>
          <w:p w14:paraId="3A519C19" w14:textId="77777777" w:rsidR="00C00755" w:rsidRPr="00485AC7" w:rsidRDefault="00C00755" w:rsidP="003A4718">
            <w:pPr>
              <w:tabs>
                <w:tab w:val="left" w:pos="2835"/>
              </w:tabs>
              <w:jc w:val="both"/>
            </w:pPr>
            <w:r w:rsidRPr="00485AC7">
              <w:t>Kvantitativní metodologie</w:t>
            </w:r>
          </w:p>
        </w:tc>
        <w:tc>
          <w:tcPr>
            <w:tcW w:w="2977" w:type="dxa"/>
          </w:tcPr>
          <w:p w14:paraId="67DE37A8" w14:textId="77777777" w:rsidR="00C00755" w:rsidRPr="00485AC7" w:rsidRDefault="00C00755" w:rsidP="003A4718">
            <w:pPr>
              <w:rPr>
                <w:rStyle w:val="normaltextrun"/>
                <w:b/>
                <w:bdr w:val="none" w:sz="0" w:space="0" w:color="auto" w:frame="1"/>
              </w:rPr>
            </w:pPr>
            <w:r w:rsidRPr="00485AC7">
              <w:rPr>
                <w:rStyle w:val="normaltextrun"/>
                <w:b/>
                <w:bdr w:val="none" w:sz="0" w:space="0" w:color="auto" w:frame="1"/>
              </w:rPr>
              <w:t>doc. Mgr. Jan Kalenda, Ph.D.</w:t>
            </w:r>
          </w:p>
          <w:p w14:paraId="530A1A4C" w14:textId="77777777" w:rsidR="00C00755" w:rsidRPr="00485AC7" w:rsidRDefault="00C00755" w:rsidP="003A4718">
            <w:pPr>
              <w:tabs>
                <w:tab w:val="left" w:pos="2835"/>
              </w:tabs>
              <w:jc w:val="both"/>
            </w:pPr>
          </w:p>
        </w:tc>
        <w:tc>
          <w:tcPr>
            <w:tcW w:w="3822" w:type="dxa"/>
          </w:tcPr>
          <w:p w14:paraId="459FAF86" w14:textId="77777777" w:rsidR="00C00755" w:rsidRPr="00485AC7" w:rsidRDefault="00C00755" w:rsidP="003A4718">
            <w:pPr>
              <w:rPr>
                <w:rStyle w:val="normaltextrun"/>
                <w:b/>
                <w:bdr w:val="none" w:sz="0" w:space="0" w:color="auto" w:frame="1"/>
              </w:rPr>
            </w:pPr>
            <w:r w:rsidRPr="00485AC7">
              <w:rPr>
                <w:rStyle w:val="normaltextrun"/>
                <w:b/>
                <w:bdr w:val="none" w:sz="0" w:space="0" w:color="auto" w:frame="1"/>
              </w:rPr>
              <w:t>doc. Mgr. Jan Kalenda, Ph.D.</w:t>
            </w:r>
          </w:p>
          <w:p w14:paraId="1A1D8053" w14:textId="0945602E" w:rsidR="00C00755" w:rsidRPr="00485AC7" w:rsidRDefault="00C00755" w:rsidP="003A4718">
            <w:pPr>
              <w:rPr>
                <w:rStyle w:val="normaltextrun"/>
                <w:bdr w:val="none" w:sz="0" w:space="0" w:color="auto" w:frame="1"/>
              </w:rPr>
            </w:pPr>
            <w:r w:rsidRPr="00485AC7">
              <w:rPr>
                <w:rStyle w:val="normaltextrun"/>
                <w:bdr w:val="none" w:sz="0" w:space="0" w:color="auto" w:frame="1"/>
              </w:rPr>
              <w:t>(</w:t>
            </w:r>
            <w:r w:rsidR="00483DD2">
              <w:rPr>
                <w:rStyle w:val="normaltextrun"/>
                <w:bdr w:val="none" w:sz="0" w:space="0" w:color="auto" w:frame="1"/>
              </w:rPr>
              <w:t>4</w:t>
            </w:r>
            <w:r w:rsidRPr="00485AC7">
              <w:rPr>
                <w:rStyle w:val="normaltextrun"/>
                <w:bdr w:val="none" w:sz="0" w:space="0" w:color="auto" w:frame="1"/>
              </w:rPr>
              <w:t xml:space="preserve">0 %) </w:t>
            </w:r>
          </w:p>
          <w:p w14:paraId="78D09F0E" w14:textId="24C72E66" w:rsidR="00C00755" w:rsidRPr="00485AC7" w:rsidRDefault="00C00755" w:rsidP="003A4718">
            <w:pPr>
              <w:rPr>
                <w:rStyle w:val="normaltextrun"/>
                <w:bdr w:val="none" w:sz="0" w:space="0" w:color="auto" w:frame="1"/>
              </w:rPr>
            </w:pPr>
            <w:r w:rsidRPr="00485AC7">
              <w:rPr>
                <w:rStyle w:val="normaltextrun"/>
                <w:bdr w:val="none" w:sz="0" w:space="0" w:color="auto" w:frame="1"/>
              </w:rPr>
              <w:t>doc. Jakub Hladík, Ph.D. (</w:t>
            </w:r>
            <w:r w:rsidR="00483DD2">
              <w:rPr>
                <w:rStyle w:val="normaltextrun"/>
                <w:bdr w:val="none" w:sz="0" w:space="0" w:color="auto" w:frame="1"/>
              </w:rPr>
              <w:t>3</w:t>
            </w:r>
            <w:r w:rsidRPr="00485AC7">
              <w:rPr>
                <w:rStyle w:val="normaltextrun"/>
                <w:bdr w:val="none" w:sz="0" w:space="0" w:color="auto" w:frame="1"/>
              </w:rPr>
              <w:t>0 %)</w:t>
            </w:r>
          </w:p>
          <w:p w14:paraId="7672D10C" w14:textId="77777777" w:rsidR="00C00755" w:rsidRPr="00485AC7" w:rsidRDefault="00C00755" w:rsidP="003A4718">
            <w:pPr>
              <w:rPr>
                <w:rStyle w:val="normaltextrun"/>
                <w:bdr w:val="none" w:sz="0" w:space="0" w:color="auto" w:frame="1"/>
              </w:rPr>
            </w:pPr>
            <w:r w:rsidRPr="00485AC7">
              <w:rPr>
                <w:rStyle w:val="normaltextrun"/>
                <w:bdr w:val="none" w:sz="0" w:space="0" w:color="auto" w:frame="1"/>
              </w:rPr>
              <w:t xml:space="preserve">PhDr. Denisa Denglerová, Ph.D. (10 %), </w:t>
            </w:r>
          </w:p>
          <w:p w14:paraId="2DCAA808" w14:textId="77777777" w:rsidR="00C00755" w:rsidRPr="00485AC7" w:rsidRDefault="00C00755" w:rsidP="003A4718">
            <w:pPr>
              <w:rPr>
                <w:rStyle w:val="normaltextrun"/>
                <w:bdr w:val="none" w:sz="0" w:space="0" w:color="auto" w:frame="1"/>
              </w:rPr>
            </w:pPr>
            <w:r w:rsidRPr="00485AC7">
              <w:rPr>
                <w:rStyle w:val="normaltextrun"/>
                <w:bdr w:val="none" w:sz="0" w:space="0" w:color="auto" w:frame="1"/>
              </w:rPr>
              <w:t xml:space="preserve">Mgr. Karla Hrbáčková, Ph.D. (10 %), </w:t>
            </w:r>
          </w:p>
          <w:p w14:paraId="529CF952" w14:textId="77777777" w:rsidR="00C00755" w:rsidRPr="00485AC7" w:rsidRDefault="00C00755" w:rsidP="003A4718">
            <w:pPr>
              <w:tabs>
                <w:tab w:val="left" w:pos="2835"/>
              </w:tabs>
              <w:jc w:val="both"/>
            </w:pPr>
            <w:r w:rsidRPr="00485AC7">
              <w:rPr>
                <w:rStyle w:val="normaltextrun"/>
                <w:bdr w:val="none" w:sz="0" w:space="0" w:color="auto" w:frame="1"/>
              </w:rPr>
              <w:t>Mgr. Jitka Vaculíková, Ph.D. (10 %)</w:t>
            </w:r>
          </w:p>
        </w:tc>
      </w:tr>
      <w:tr w:rsidR="00C00755" w:rsidRPr="00485AC7" w14:paraId="6EF27657" w14:textId="77777777" w:rsidTr="003A4718">
        <w:tc>
          <w:tcPr>
            <w:tcW w:w="2263" w:type="dxa"/>
          </w:tcPr>
          <w:p w14:paraId="385075DB" w14:textId="77777777" w:rsidR="00C00755" w:rsidRPr="00485AC7" w:rsidRDefault="00C00755" w:rsidP="003A4718">
            <w:pPr>
              <w:tabs>
                <w:tab w:val="left" w:pos="2835"/>
              </w:tabs>
              <w:jc w:val="both"/>
            </w:pPr>
            <w:r w:rsidRPr="00485AC7">
              <w:t>Pedagogická věda v transdisciplinárních souvislostech</w:t>
            </w:r>
          </w:p>
        </w:tc>
        <w:tc>
          <w:tcPr>
            <w:tcW w:w="2977" w:type="dxa"/>
          </w:tcPr>
          <w:p w14:paraId="01C63132" w14:textId="77777777" w:rsidR="00C00755" w:rsidRPr="00485AC7" w:rsidRDefault="00C00755" w:rsidP="003A4718">
            <w:pPr>
              <w:rPr>
                <w:b/>
              </w:rPr>
            </w:pPr>
            <w:r w:rsidRPr="00485AC7">
              <w:rPr>
                <w:b/>
              </w:rPr>
              <w:t xml:space="preserve">doc. Mgr. Radim Šíp, Ph.D. </w:t>
            </w:r>
          </w:p>
          <w:p w14:paraId="2B5A0E74" w14:textId="77777777" w:rsidR="00C00755" w:rsidRPr="00485AC7" w:rsidRDefault="00C00755" w:rsidP="003A4718">
            <w:pPr>
              <w:tabs>
                <w:tab w:val="left" w:pos="2835"/>
              </w:tabs>
              <w:jc w:val="both"/>
            </w:pPr>
          </w:p>
        </w:tc>
        <w:tc>
          <w:tcPr>
            <w:tcW w:w="3822" w:type="dxa"/>
          </w:tcPr>
          <w:p w14:paraId="38E92FF7" w14:textId="77777777" w:rsidR="00C00755" w:rsidRPr="00485AC7" w:rsidRDefault="00C00755" w:rsidP="003A4718">
            <w:pPr>
              <w:rPr>
                <w:b/>
              </w:rPr>
            </w:pPr>
            <w:r w:rsidRPr="00485AC7">
              <w:rPr>
                <w:b/>
              </w:rPr>
              <w:t xml:space="preserve">doc. Mgr. Radim Šíp, Ph.D. </w:t>
            </w:r>
          </w:p>
          <w:p w14:paraId="64E1ED92" w14:textId="77777777" w:rsidR="00C00755" w:rsidRPr="00485AC7" w:rsidRDefault="00C00755" w:rsidP="003A4718">
            <w:r w:rsidRPr="00485AC7">
              <w:t>(70 %)</w:t>
            </w:r>
          </w:p>
          <w:p w14:paraId="4A63E7E2" w14:textId="77777777" w:rsidR="00C00755" w:rsidRPr="00485AC7" w:rsidRDefault="00C00755" w:rsidP="003A4718">
            <w:r w:rsidRPr="00485AC7">
              <w:t>PhDr. Denisa Denglerová, Ph.D. (15 %)</w:t>
            </w:r>
          </w:p>
          <w:p w14:paraId="75C3ADE1" w14:textId="77777777" w:rsidR="00C00755" w:rsidRPr="00485AC7" w:rsidRDefault="00C00755" w:rsidP="003A4718">
            <w:pPr>
              <w:tabs>
                <w:tab w:val="left" w:pos="2835"/>
              </w:tabs>
              <w:jc w:val="both"/>
            </w:pPr>
            <w:r w:rsidRPr="00485AC7">
              <w:t>Mgr. Tomáš Karger, Ph.D. (15 %)</w:t>
            </w:r>
          </w:p>
        </w:tc>
      </w:tr>
      <w:tr w:rsidR="00C00755" w:rsidRPr="00485AC7" w14:paraId="313008A8" w14:textId="77777777" w:rsidTr="003A4718">
        <w:tc>
          <w:tcPr>
            <w:tcW w:w="2263" w:type="dxa"/>
          </w:tcPr>
          <w:p w14:paraId="66B2CD22" w14:textId="77777777" w:rsidR="00C00755" w:rsidRPr="00485AC7" w:rsidRDefault="00C00755" w:rsidP="003A4718">
            <w:r w:rsidRPr="00485AC7">
              <w:t>Akademické dovednosti v angličtině</w:t>
            </w:r>
          </w:p>
          <w:p w14:paraId="74746FFC" w14:textId="77777777" w:rsidR="00C00755" w:rsidRPr="00485AC7" w:rsidRDefault="00C00755" w:rsidP="003A4718">
            <w:pPr>
              <w:tabs>
                <w:tab w:val="left" w:pos="2835"/>
              </w:tabs>
              <w:jc w:val="both"/>
            </w:pPr>
          </w:p>
        </w:tc>
        <w:tc>
          <w:tcPr>
            <w:tcW w:w="2977" w:type="dxa"/>
          </w:tcPr>
          <w:p w14:paraId="31F90032" w14:textId="77777777" w:rsidR="00C00755" w:rsidRPr="00485AC7" w:rsidRDefault="00C00755" w:rsidP="003A4718">
            <w:r w:rsidRPr="00485AC7">
              <w:rPr>
                <w:b/>
              </w:rPr>
              <w:t>Mgr. Jana Orsavová, Ph.D.</w:t>
            </w:r>
            <w:r w:rsidRPr="00485AC7">
              <w:t>,</w:t>
            </w:r>
          </w:p>
          <w:p w14:paraId="38895C80" w14:textId="77777777" w:rsidR="00C00755" w:rsidRPr="00485AC7" w:rsidRDefault="00C00755" w:rsidP="003A4718">
            <w:pPr>
              <w:tabs>
                <w:tab w:val="left" w:pos="2835"/>
              </w:tabs>
              <w:jc w:val="both"/>
            </w:pPr>
          </w:p>
        </w:tc>
        <w:tc>
          <w:tcPr>
            <w:tcW w:w="3822" w:type="dxa"/>
          </w:tcPr>
          <w:p w14:paraId="08AE6847" w14:textId="77777777" w:rsidR="00C00755" w:rsidRPr="00485AC7" w:rsidRDefault="00C00755" w:rsidP="003A4718">
            <w:r w:rsidRPr="00485AC7">
              <w:rPr>
                <w:b/>
              </w:rPr>
              <w:t>Mgr. Jana Orsavová, Ph.D.</w:t>
            </w:r>
            <w:r w:rsidRPr="00485AC7">
              <w:t>,</w:t>
            </w:r>
          </w:p>
          <w:p w14:paraId="25E3341A" w14:textId="77777777" w:rsidR="00C00755" w:rsidRPr="00485AC7" w:rsidRDefault="00C00755" w:rsidP="003A4718">
            <w:r w:rsidRPr="00485AC7">
              <w:t>(50 %)</w:t>
            </w:r>
          </w:p>
          <w:p w14:paraId="185287CA" w14:textId="77777777" w:rsidR="00C00755" w:rsidRPr="00485AC7" w:rsidRDefault="00C00755" w:rsidP="003A4718">
            <w:pPr>
              <w:tabs>
                <w:tab w:val="left" w:pos="2835"/>
              </w:tabs>
              <w:jc w:val="both"/>
            </w:pPr>
            <w:r w:rsidRPr="00485AC7">
              <w:t>Mgr. Veronika Pečivová, Ph.D. (50 %)</w:t>
            </w:r>
          </w:p>
        </w:tc>
      </w:tr>
      <w:tr w:rsidR="00C00755" w:rsidRPr="00485AC7" w14:paraId="733444D8" w14:textId="77777777" w:rsidTr="003A4718">
        <w:tc>
          <w:tcPr>
            <w:tcW w:w="2263" w:type="dxa"/>
          </w:tcPr>
          <w:p w14:paraId="1AC8D852" w14:textId="77777777" w:rsidR="00C00755" w:rsidRPr="00485AC7" w:rsidRDefault="00C00755" w:rsidP="003A4718">
            <w:r w:rsidRPr="00485AC7">
              <w:t>Doktorský seminář I. – IV.</w:t>
            </w:r>
          </w:p>
        </w:tc>
        <w:tc>
          <w:tcPr>
            <w:tcW w:w="2977" w:type="dxa"/>
          </w:tcPr>
          <w:p w14:paraId="261F799D" w14:textId="77777777" w:rsidR="00C00755" w:rsidRPr="00485AC7" w:rsidRDefault="00C00755" w:rsidP="003A4718">
            <w:pPr>
              <w:rPr>
                <w:b/>
              </w:rPr>
            </w:pPr>
            <w:r w:rsidRPr="00485AC7">
              <w:rPr>
                <w:b/>
              </w:rPr>
              <w:t xml:space="preserve">doc. Mgr. Radim Šíp, Ph.D. </w:t>
            </w:r>
          </w:p>
          <w:p w14:paraId="20893BE0" w14:textId="77777777" w:rsidR="00C00755" w:rsidRPr="00485AC7" w:rsidRDefault="00C00755" w:rsidP="003A4718">
            <w:pPr>
              <w:rPr>
                <w:b/>
              </w:rPr>
            </w:pPr>
          </w:p>
        </w:tc>
        <w:tc>
          <w:tcPr>
            <w:tcW w:w="3822" w:type="dxa"/>
          </w:tcPr>
          <w:p w14:paraId="4BCAD0EC" w14:textId="77777777" w:rsidR="00C00755" w:rsidRPr="00485AC7" w:rsidRDefault="00C00755" w:rsidP="003A4718">
            <w:pPr>
              <w:rPr>
                <w:b/>
              </w:rPr>
            </w:pPr>
            <w:r w:rsidRPr="00485AC7">
              <w:rPr>
                <w:b/>
              </w:rPr>
              <w:t xml:space="preserve">doc. Mgr. Radim Šíp, Ph.D. </w:t>
            </w:r>
          </w:p>
          <w:p w14:paraId="3EBDD1B0" w14:textId="77777777" w:rsidR="00C00755" w:rsidRPr="00485AC7" w:rsidRDefault="00C00755" w:rsidP="003A4718">
            <w:r w:rsidRPr="00485AC7">
              <w:t xml:space="preserve"> (70 %)</w:t>
            </w:r>
          </w:p>
          <w:p w14:paraId="21FC9D89" w14:textId="263D6CF8" w:rsidR="00C00755" w:rsidRPr="00485AC7" w:rsidRDefault="00C00755" w:rsidP="003A4718">
            <w:pPr>
              <w:rPr>
                <w:b/>
              </w:rPr>
            </w:pPr>
            <w:r w:rsidRPr="00485AC7">
              <w:t>Mgr. Ilona Kočvarová, Ph.D. (</w:t>
            </w:r>
            <w:r w:rsidR="00483DD2">
              <w:t>30</w:t>
            </w:r>
            <w:r w:rsidRPr="00485AC7">
              <w:t xml:space="preserve"> %)</w:t>
            </w:r>
          </w:p>
        </w:tc>
      </w:tr>
    </w:tbl>
    <w:p w14:paraId="3741F586" w14:textId="77777777" w:rsidR="00C00755" w:rsidRPr="009D0725" w:rsidRDefault="00C00755" w:rsidP="00C00755">
      <w:pPr>
        <w:tabs>
          <w:tab w:val="left" w:pos="2835"/>
        </w:tabs>
        <w:spacing w:before="120" w:after="120"/>
        <w:jc w:val="both"/>
        <w:rPr>
          <w:color w:val="FF0000"/>
        </w:rPr>
      </w:pPr>
    </w:p>
    <w:p w14:paraId="7874F49C" w14:textId="77777777" w:rsidR="00C00755" w:rsidRPr="00104F30" w:rsidRDefault="00C00755" w:rsidP="0016491C">
      <w:pPr>
        <w:pStyle w:val="Nadpis3"/>
        <w:numPr>
          <w:ilvl w:val="0"/>
          <w:numId w:val="0"/>
        </w:numPr>
        <w:spacing w:line="240" w:lineRule="auto"/>
        <w:jc w:val="center"/>
        <w:rPr>
          <w:rFonts w:ascii="Times New Roman" w:hAnsi="Times New Roman" w:cs="Times New Roman"/>
          <w:b/>
          <w:sz w:val="22"/>
          <w:szCs w:val="22"/>
        </w:rPr>
      </w:pPr>
      <w:bookmarkStart w:id="332" w:name="_Toc118202791"/>
      <w:r w:rsidRPr="00104F30">
        <w:rPr>
          <w:rFonts w:ascii="Times New Roman" w:hAnsi="Times New Roman" w:cs="Times New Roman"/>
          <w:b/>
          <w:sz w:val="22"/>
          <w:szCs w:val="22"/>
        </w:rPr>
        <w:t>Kvalifikace odborníků z praxe zapojených do výuky ve studijním programu</w:t>
      </w:r>
      <w:bookmarkEnd w:id="332"/>
    </w:p>
    <w:p w14:paraId="39D90A32" w14:textId="77777777" w:rsidR="00C00755" w:rsidRPr="00FE006B" w:rsidRDefault="00C00755" w:rsidP="00C00755">
      <w:pPr>
        <w:tabs>
          <w:tab w:val="left" w:pos="2835"/>
        </w:tabs>
        <w:spacing w:before="120" w:after="120"/>
        <w:jc w:val="center"/>
        <w:rPr>
          <w:color w:val="002060"/>
        </w:rPr>
      </w:pPr>
      <w:r w:rsidRPr="00FE006B">
        <w:rPr>
          <w:color w:val="002060"/>
        </w:rPr>
        <w:t>Standardy 6.11</w:t>
      </w:r>
    </w:p>
    <w:p w14:paraId="5668EE03" w14:textId="77777777" w:rsidR="00C00755" w:rsidRPr="00485AC7" w:rsidRDefault="00C00755" w:rsidP="00C00755">
      <w:pPr>
        <w:rPr>
          <w:bCs/>
        </w:rPr>
      </w:pPr>
      <w:r w:rsidRPr="00485AC7">
        <w:rPr>
          <w:bCs/>
        </w:rPr>
        <w:t>Školitelé v programu:</w:t>
      </w:r>
    </w:p>
    <w:p w14:paraId="127FDEBB" w14:textId="1137470A" w:rsidR="00C00755" w:rsidRPr="00485AC7" w:rsidDel="009B14B1" w:rsidRDefault="00C00755" w:rsidP="00630AC5">
      <w:pPr>
        <w:pStyle w:val="Odstavecseseznamem"/>
        <w:numPr>
          <w:ilvl w:val="0"/>
          <w:numId w:val="109"/>
        </w:numPr>
        <w:tabs>
          <w:tab w:val="left" w:pos="709"/>
        </w:tabs>
        <w:jc w:val="both"/>
        <w:rPr>
          <w:del w:id="333" w:author="Jan Kalenda" w:date="2023-03-22T17:26:00Z"/>
        </w:rPr>
      </w:pPr>
      <w:del w:id="334" w:author="Jan Kalenda" w:date="2023-03-22T17:26:00Z">
        <w:r w:rsidRPr="00485AC7" w:rsidDel="009B14B1">
          <w:delText>PhDr. Denisa Denglerová, Ph.D. – LF MU, FHS UTB</w:delText>
        </w:r>
      </w:del>
    </w:p>
    <w:p w14:paraId="4E906627" w14:textId="77777777" w:rsidR="00C00755" w:rsidRPr="00485AC7" w:rsidRDefault="00C00755" w:rsidP="00630AC5">
      <w:pPr>
        <w:pStyle w:val="Odstavecseseznamem"/>
        <w:numPr>
          <w:ilvl w:val="0"/>
          <w:numId w:val="109"/>
        </w:numPr>
        <w:tabs>
          <w:tab w:val="left" w:pos="709"/>
        </w:tabs>
        <w:jc w:val="both"/>
      </w:pPr>
      <w:r w:rsidRPr="00485AC7">
        <w:t xml:space="preserve">doc. PhDr. Martina Fasnerová, Ph.D. – PdF UPOL, FHS UTB </w:t>
      </w:r>
    </w:p>
    <w:p w14:paraId="14ABC52E" w14:textId="77777777" w:rsidR="00C00755" w:rsidRPr="00485AC7" w:rsidRDefault="00C00755" w:rsidP="00630AC5">
      <w:pPr>
        <w:pStyle w:val="Odstavecseseznamem"/>
        <w:numPr>
          <w:ilvl w:val="0"/>
          <w:numId w:val="109"/>
        </w:numPr>
        <w:tabs>
          <w:tab w:val="left" w:pos="709"/>
        </w:tabs>
        <w:jc w:val="both"/>
      </w:pPr>
      <w:r w:rsidRPr="00485AC7">
        <w:t>doc. PhDr. Lenka Haburajová Ilavská, Ph.D. – FHS UTB, FSŠ VŠ Danubius</w:t>
      </w:r>
    </w:p>
    <w:p w14:paraId="1CB8357A" w14:textId="77777777" w:rsidR="00C00755" w:rsidRPr="00485AC7" w:rsidRDefault="00C00755" w:rsidP="00630AC5">
      <w:pPr>
        <w:pStyle w:val="Odstavecseseznamem"/>
        <w:numPr>
          <w:ilvl w:val="0"/>
          <w:numId w:val="109"/>
        </w:numPr>
        <w:tabs>
          <w:tab w:val="left" w:pos="709"/>
        </w:tabs>
        <w:jc w:val="both"/>
      </w:pPr>
      <w:r w:rsidRPr="00485AC7">
        <w:t>doc. Mgr. Jakub Hladík, Ph.D. - FHS UTB</w:t>
      </w:r>
    </w:p>
    <w:p w14:paraId="61E852E6" w14:textId="56F69158" w:rsidR="00C00755" w:rsidDel="009B14B1" w:rsidRDefault="00C00755" w:rsidP="00630AC5">
      <w:pPr>
        <w:pStyle w:val="Odstavecseseznamem"/>
        <w:numPr>
          <w:ilvl w:val="0"/>
          <w:numId w:val="109"/>
        </w:numPr>
        <w:tabs>
          <w:tab w:val="left" w:pos="709"/>
        </w:tabs>
        <w:jc w:val="both"/>
        <w:rPr>
          <w:del w:id="335" w:author="Jan Kalenda" w:date="2023-03-22T17:26:00Z"/>
        </w:rPr>
      </w:pPr>
      <w:del w:id="336" w:author="Jan Kalenda" w:date="2023-03-22T17:26:00Z">
        <w:r w:rsidRPr="00485AC7" w:rsidDel="009B14B1">
          <w:delText>Mgr. Karla Hrbáčková, Ph.D. – FHS UTB</w:delText>
        </w:r>
      </w:del>
    </w:p>
    <w:p w14:paraId="4C32BF33" w14:textId="3FA2F0DF" w:rsidR="009B14B1" w:rsidRPr="00485AC7" w:rsidRDefault="009B14B1" w:rsidP="00630AC5">
      <w:pPr>
        <w:pStyle w:val="Odstavecseseznamem"/>
        <w:numPr>
          <w:ilvl w:val="0"/>
          <w:numId w:val="109"/>
        </w:numPr>
        <w:tabs>
          <w:tab w:val="left" w:pos="709"/>
        </w:tabs>
        <w:jc w:val="both"/>
        <w:rPr>
          <w:ins w:id="337" w:author="Jan Kalenda" w:date="2023-03-22T17:26:00Z"/>
        </w:rPr>
      </w:pPr>
      <w:ins w:id="338" w:author="Jan Kalenda" w:date="2023-03-22T17:26:00Z">
        <w:r>
          <w:t>doc. Mgr. Petr Najvar, Ph.D. – FHS UTB</w:t>
        </w:r>
      </w:ins>
    </w:p>
    <w:p w14:paraId="28C129A2" w14:textId="77777777" w:rsidR="00C00755" w:rsidRPr="00485AC7" w:rsidRDefault="00C00755" w:rsidP="00630AC5">
      <w:pPr>
        <w:pStyle w:val="Odstavecseseznamem"/>
        <w:numPr>
          <w:ilvl w:val="0"/>
          <w:numId w:val="109"/>
        </w:numPr>
        <w:tabs>
          <w:tab w:val="left" w:pos="709"/>
        </w:tabs>
        <w:jc w:val="both"/>
      </w:pPr>
      <w:r w:rsidRPr="00485AC7">
        <w:t>doc. PhDr. Marcela Janíková, Ph.D. – FHS UTB, FSpS MU</w:t>
      </w:r>
    </w:p>
    <w:p w14:paraId="1566EACB" w14:textId="77777777" w:rsidR="00C00755" w:rsidRPr="00485AC7" w:rsidRDefault="00C00755" w:rsidP="00630AC5">
      <w:pPr>
        <w:pStyle w:val="Odstavecseseznamem"/>
        <w:numPr>
          <w:ilvl w:val="0"/>
          <w:numId w:val="109"/>
        </w:numPr>
        <w:tabs>
          <w:tab w:val="left" w:pos="709"/>
        </w:tabs>
        <w:jc w:val="both"/>
      </w:pPr>
      <w:r w:rsidRPr="00485AC7">
        <w:t>prof. PhDr. Ivo Jirásek, Ph.D., FTK UPOL, FHS UTB</w:t>
      </w:r>
    </w:p>
    <w:p w14:paraId="284A3767" w14:textId="0797215C" w:rsidR="00C00755" w:rsidRPr="00485AC7" w:rsidRDefault="00C00755" w:rsidP="00630AC5">
      <w:pPr>
        <w:pStyle w:val="Odstavecseseznamem"/>
        <w:numPr>
          <w:ilvl w:val="0"/>
          <w:numId w:val="109"/>
        </w:numPr>
        <w:tabs>
          <w:tab w:val="left" w:pos="709"/>
        </w:tabs>
        <w:jc w:val="both"/>
      </w:pPr>
      <w:r w:rsidRPr="00485AC7">
        <w:t>doc. Mgr. Jan Kalenda, Ph.D. – FHS UTB</w:t>
      </w:r>
      <w:ins w:id="339" w:author="Jan Kalenda" w:date="2023-03-22T17:26:00Z">
        <w:r w:rsidR="009B14B1">
          <w:t xml:space="preserve"> </w:t>
        </w:r>
      </w:ins>
    </w:p>
    <w:p w14:paraId="423C3319" w14:textId="77777777" w:rsidR="00C00755" w:rsidRPr="00485AC7" w:rsidRDefault="00C00755" w:rsidP="00630AC5">
      <w:pPr>
        <w:pStyle w:val="Odstavecseseznamem"/>
        <w:numPr>
          <w:ilvl w:val="0"/>
          <w:numId w:val="109"/>
        </w:numPr>
        <w:tabs>
          <w:tab w:val="left" w:pos="709"/>
        </w:tabs>
        <w:jc w:val="both"/>
      </w:pPr>
      <w:r w:rsidRPr="00485AC7">
        <w:t>prof. Mgr. Soňa Kalenda, Ph.D. – FSS OU, FHS UTB</w:t>
      </w:r>
    </w:p>
    <w:p w14:paraId="1A812744" w14:textId="77777777" w:rsidR="00C00755" w:rsidRPr="00485AC7" w:rsidRDefault="00C00755" w:rsidP="00630AC5">
      <w:pPr>
        <w:pStyle w:val="Odstavecseseznamem"/>
        <w:numPr>
          <w:ilvl w:val="0"/>
          <w:numId w:val="109"/>
        </w:numPr>
        <w:tabs>
          <w:tab w:val="left" w:pos="709"/>
        </w:tabs>
        <w:jc w:val="both"/>
      </w:pPr>
      <w:r w:rsidRPr="00485AC7">
        <w:t>prof. PaedDr. Zdena Kráľová, PhD. – PdF UKF, FHS UTB</w:t>
      </w:r>
    </w:p>
    <w:p w14:paraId="67CC25BB" w14:textId="77777777" w:rsidR="00C00755" w:rsidRPr="00485AC7" w:rsidRDefault="00C00755" w:rsidP="00630AC5">
      <w:pPr>
        <w:pStyle w:val="Odstavecseseznamem"/>
        <w:numPr>
          <w:ilvl w:val="0"/>
          <w:numId w:val="109"/>
        </w:numPr>
        <w:tabs>
          <w:tab w:val="left" w:pos="709"/>
        </w:tabs>
        <w:jc w:val="both"/>
      </w:pPr>
      <w:r w:rsidRPr="00485AC7">
        <w:t>doc. PhDr. Zuzana Petrová, PhD. – PdF TU, FHS UTB</w:t>
      </w:r>
    </w:p>
    <w:p w14:paraId="1DD06275" w14:textId="77777777" w:rsidR="00C00755" w:rsidRPr="00485AC7" w:rsidRDefault="00C00755" w:rsidP="00630AC5">
      <w:pPr>
        <w:pStyle w:val="Odstavecseseznamem"/>
        <w:numPr>
          <w:ilvl w:val="0"/>
          <w:numId w:val="109"/>
        </w:numPr>
        <w:tabs>
          <w:tab w:val="left" w:pos="709"/>
        </w:tabs>
        <w:jc w:val="both"/>
      </w:pPr>
      <w:r w:rsidRPr="00485AC7">
        <w:t>doc. Mgr. Radim Šíp, Ph.D. - FHS UTB</w:t>
      </w:r>
    </w:p>
    <w:p w14:paraId="5E5DEF14" w14:textId="77777777" w:rsidR="00C00755" w:rsidRPr="00485AC7" w:rsidRDefault="00C00755" w:rsidP="00C00755">
      <w:pPr>
        <w:jc w:val="both"/>
        <w:rPr>
          <w:bCs/>
        </w:rPr>
      </w:pPr>
    </w:p>
    <w:p w14:paraId="54A9C488" w14:textId="3E41A4A0" w:rsidR="00C00755" w:rsidRDefault="00C00755" w:rsidP="00C00755">
      <w:pPr>
        <w:jc w:val="both"/>
        <w:rPr>
          <w:ins w:id="340" w:author="Jan Kalenda" w:date="2023-03-16T14:41:00Z"/>
          <w:bCs/>
        </w:rPr>
      </w:pPr>
      <w:r w:rsidRPr="00485AC7">
        <w:rPr>
          <w:bCs/>
        </w:rPr>
        <w:t>Školitelská základna vzhledem k počtu plánovaných přijetí ke studiu postačuje ke kvalitnímu zabezpečení studijního programu. Školitelský tým bude proto postupně obměňován s respektování generační výměny.</w:t>
      </w:r>
      <w:del w:id="341" w:author="Jan Kalenda" w:date="2023-03-16T14:41:00Z">
        <w:r w:rsidRPr="00485AC7" w:rsidDel="007E4DB6">
          <w:rPr>
            <w:bCs/>
          </w:rPr>
          <w:delText xml:space="preserve"> </w:delText>
        </w:r>
      </w:del>
    </w:p>
    <w:p w14:paraId="77555561" w14:textId="77777777" w:rsidR="007E4DB6" w:rsidRPr="00485AC7" w:rsidRDefault="007E4DB6" w:rsidP="00C00755">
      <w:pPr>
        <w:jc w:val="both"/>
        <w:rPr>
          <w:bCs/>
        </w:rPr>
      </w:pPr>
    </w:p>
    <w:p w14:paraId="0FE56F53" w14:textId="77777777" w:rsidR="00C00755" w:rsidRPr="00485AC7" w:rsidRDefault="00C00755" w:rsidP="00C00755">
      <w:pPr>
        <w:tabs>
          <w:tab w:val="left" w:pos="2835"/>
        </w:tabs>
        <w:spacing w:before="120" w:after="120"/>
        <w:jc w:val="both"/>
      </w:pPr>
    </w:p>
    <w:p w14:paraId="6FEC756D" w14:textId="77777777" w:rsidR="00C00755" w:rsidRPr="0016491C" w:rsidRDefault="00C00755" w:rsidP="00C00755">
      <w:pPr>
        <w:autoSpaceDE w:val="0"/>
        <w:autoSpaceDN w:val="0"/>
        <w:adjustRightInd w:val="0"/>
        <w:jc w:val="center"/>
        <w:rPr>
          <w:sz w:val="24"/>
          <w:szCs w:val="24"/>
        </w:rPr>
      </w:pPr>
      <w:r w:rsidRPr="0016491C">
        <w:rPr>
          <w:b/>
          <w:bCs/>
          <w:color w:val="002060"/>
          <w:sz w:val="24"/>
          <w:szCs w:val="24"/>
        </w:rPr>
        <w:lastRenderedPageBreak/>
        <w:t>Oborová rada doktorského studijního programu</w:t>
      </w:r>
    </w:p>
    <w:p w14:paraId="5D61D23A" w14:textId="77777777" w:rsidR="00C00755" w:rsidRPr="00485AC7" w:rsidRDefault="00C00755" w:rsidP="00C00755">
      <w:pPr>
        <w:autoSpaceDE w:val="0"/>
        <w:autoSpaceDN w:val="0"/>
        <w:adjustRightInd w:val="0"/>
        <w:jc w:val="center"/>
        <w:rPr>
          <w:b/>
          <w:bCs/>
        </w:rPr>
      </w:pPr>
    </w:p>
    <w:p w14:paraId="0CCAF030" w14:textId="77777777" w:rsidR="00C00755" w:rsidRPr="00FE006B" w:rsidRDefault="00C00755" w:rsidP="00C00755">
      <w:pPr>
        <w:autoSpaceDE w:val="0"/>
        <w:autoSpaceDN w:val="0"/>
        <w:adjustRightInd w:val="0"/>
        <w:jc w:val="center"/>
        <w:rPr>
          <w:color w:val="002060"/>
        </w:rPr>
      </w:pPr>
      <w:r w:rsidRPr="00FE006B">
        <w:rPr>
          <w:bCs/>
          <w:color w:val="002060"/>
        </w:rPr>
        <w:t>Standardy 6.12 – 6.13</w:t>
      </w:r>
    </w:p>
    <w:p w14:paraId="606D113D" w14:textId="77777777" w:rsidR="00C00755" w:rsidRPr="00485AC7" w:rsidRDefault="00C00755" w:rsidP="00C00755">
      <w:pPr>
        <w:tabs>
          <w:tab w:val="left" w:pos="2835"/>
        </w:tabs>
        <w:spacing w:before="120" w:after="120"/>
        <w:jc w:val="both"/>
      </w:pPr>
      <w:r w:rsidRPr="00485AC7">
        <w:t>Návrh složení oborové rady doktorského studijního programu Pedagogika má 9 členů (5 interních členů a 4 členy externí)</w:t>
      </w:r>
      <w:r>
        <w:t>:</w:t>
      </w:r>
    </w:p>
    <w:p w14:paraId="533B4D04" w14:textId="77777777" w:rsidR="00C00755" w:rsidRPr="00485AC7" w:rsidRDefault="00C00755" w:rsidP="00C00755">
      <w:pPr>
        <w:pStyle w:val="Default"/>
        <w:spacing w:after="120"/>
        <w:rPr>
          <w:b/>
          <w:color w:val="auto"/>
          <w:sz w:val="22"/>
          <w:szCs w:val="22"/>
        </w:rPr>
      </w:pPr>
      <w:r w:rsidRPr="00485AC7">
        <w:rPr>
          <w:b/>
          <w:color w:val="auto"/>
          <w:sz w:val="22"/>
          <w:szCs w:val="22"/>
        </w:rPr>
        <w:t>Interní členové</w:t>
      </w:r>
    </w:p>
    <w:p w14:paraId="250675F6" w14:textId="77777777" w:rsidR="00C00755" w:rsidRPr="00485AC7" w:rsidRDefault="00C00755" w:rsidP="00630AC5">
      <w:pPr>
        <w:pStyle w:val="Odstavecseseznamem"/>
        <w:numPr>
          <w:ilvl w:val="0"/>
          <w:numId w:val="104"/>
        </w:numPr>
      </w:pPr>
      <w:r w:rsidRPr="00485AC7">
        <w:t>doc. Mgr. Jan Kalenda, Ph.D. (andragogika, sociologie vzdělávání)</w:t>
      </w:r>
    </w:p>
    <w:p w14:paraId="03E81A3D" w14:textId="77777777" w:rsidR="00C00755" w:rsidRPr="00485AC7" w:rsidRDefault="00C00755" w:rsidP="00630AC5">
      <w:pPr>
        <w:pStyle w:val="Odstavecseseznamem"/>
        <w:numPr>
          <w:ilvl w:val="0"/>
          <w:numId w:val="104"/>
        </w:numPr>
      </w:pPr>
      <w:r w:rsidRPr="00485AC7">
        <w:t xml:space="preserve">doc. Mgr. Radim Šíp, Ph.D. (obecná pedagogika, filozofie výchovy) </w:t>
      </w:r>
    </w:p>
    <w:p w14:paraId="7A434EA7" w14:textId="77777777" w:rsidR="00C00755" w:rsidRPr="00485AC7" w:rsidRDefault="00C00755" w:rsidP="00630AC5">
      <w:pPr>
        <w:pStyle w:val="Odstavecseseznamem"/>
        <w:numPr>
          <w:ilvl w:val="0"/>
          <w:numId w:val="104"/>
        </w:numPr>
      </w:pPr>
      <w:r w:rsidRPr="00485AC7">
        <w:t xml:space="preserve">doc. PhDr. Marcela Janíková, Ph.D. (školní pedagogika)  </w:t>
      </w:r>
    </w:p>
    <w:p w14:paraId="032D5B3A" w14:textId="77777777" w:rsidR="00C00755" w:rsidRPr="00485AC7" w:rsidRDefault="00C00755" w:rsidP="00630AC5">
      <w:pPr>
        <w:pStyle w:val="Odstavecseseznamem"/>
        <w:numPr>
          <w:ilvl w:val="0"/>
          <w:numId w:val="104"/>
        </w:numPr>
      </w:pPr>
      <w:r w:rsidRPr="00485AC7">
        <w:t>doc. PhDr. Lenka Haburajová Ilavská, Ph.D. (sociální pedagogika)</w:t>
      </w:r>
    </w:p>
    <w:p w14:paraId="7E116B9A" w14:textId="77777777" w:rsidR="00C00755" w:rsidRPr="00485AC7" w:rsidRDefault="00C00755" w:rsidP="00630AC5">
      <w:pPr>
        <w:pStyle w:val="Odstavecseseznamem"/>
        <w:numPr>
          <w:ilvl w:val="0"/>
          <w:numId w:val="104"/>
        </w:numPr>
      </w:pPr>
      <w:r w:rsidRPr="00485AC7">
        <w:t>doc. PhDr. Martina Fasnerová, Ph.D. (preprimární vzdělávání)</w:t>
      </w:r>
    </w:p>
    <w:p w14:paraId="7D59E13D" w14:textId="77777777" w:rsidR="00C00755" w:rsidRPr="00485AC7" w:rsidRDefault="00C00755" w:rsidP="00C00755">
      <w:pPr>
        <w:ind w:left="709" w:hanging="709"/>
      </w:pPr>
    </w:p>
    <w:p w14:paraId="7C22E076" w14:textId="77777777" w:rsidR="00C00755" w:rsidRPr="00485AC7" w:rsidRDefault="00C00755" w:rsidP="00C00755">
      <w:pPr>
        <w:spacing w:after="120"/>
        <w:ind w:left="709" w:hanging="709"/>
        <w:rPr>
          <w:b/>
        </w:rPr>
      </w:pPr>
      <w:r w:rsidRPr="00485AC7">
        <w:rPr>
          <w:b/>
        </w:rPr>
        <w:t>Externí členové</w:t>
      </w:r>
    </w:p>
    <w:p w14:paraId="610A0015" w14:textId="77777777" w:rsidR="00C00755" w:rsidRPr="00485AC7" w:rsidRDefault="00C00755" w:rsidP="00630AC5">
      <w:pPr>
        <w:pStyle w:val="Odstavecseseznamem"/>
        <w:numPr>
          <w:ilvl w:val="0"/>
          <w:numId w:val="105"/>
        </w:numPr>
      </w:pPr>
      <w:r w:rsidRPr="00485AC7">
        <w:t>doc. PhDr. Šárka Portešová, Ph.D., FSS MU (pedagogická psychologie, nadaní žáci)</w:t>
      </w:r>
    </w:p>
    <w:p w14:paraId="57B21126" w14:textId="77777777" w:rsidR="00C00755" w:rsidRPr="00485AC7" w:rsidRDefault="00C00755" w:rsidP="00630AC5">
      <w:pPr>
        <w:pStyle w:val="Odstavecseseznamem"/>
        <w:numPr>
          <w:ilvl w:val="0"/>
          <w:numId w:val="105"/>
        </w:numPr>
      </w:pPr>
      <w:r w:rsidRPr="00485AC7">
        <w:t>prof. PhDr. Stanislav Štech, CSc., PdF UK (pedagogická psychologie, vzdělávací politika, inkluze)</w:t>
      </w:r>
    </w:p>
    <w:p w14:paraId="6548D1BE" w14:textId="77777777" w:rsidR="00C00755" w:rsidRPr="00485AC7" w:rsidRDefault="00C00755" w:rsidP="00630AC5">
      <w:pPr>
        <w:pStyle w:val="Odstavecseseznamem"/>
        <w:numPr>
          <w:ilvl w:val="0"/>
          <w:numId w:val="105"/>
        </w:numPr>
      </w:pPr>
      <w:r w:rsidRPr="00485AC7">
        <w:t>doc. Mgr. Miroslav Dopita, Ph.D., FF UPOL (andragogika, sociologie vzdělávání)</w:t>
      </w:r>
    </w:p>
    <w:p w14:paraId="35A3584A" w14:textId="77777777" w:rsidR="00C00755" w:rsidRPr="00485AC7" w:rsidRDefault="00C00755" w:rsidP="00630AC5">
      <w:pPr>
        <w:pStyle w:val="Odstavecseseznamem"/>
        <w:numPr>
          <w:ilvl w:val="0"/>
          <w:numId w:val="105"/>
        </w:numPr>
        <w:rPr>
          <w:b/>
        </w:rPr>
      </w:pPr>
      <w:r w:rsidRPr="00485AC7">
        <w:t>doc. PhDr. Martin Strouhal, Ph.D., FF UK (filozofie a teorie výchovy)</w:t>
      </w:r>
    </w:p>
    <w:p w14:paraId="567EE8CC" w14:textId="77777777" w:rsidR="00C00755" w:rsidRPr="009D0725" w:rsidRDefault="00C00755" w:rsidP="00C00755">
      <w:pPr>
        <w:ind w:left="360"/>
        <w:jc w:val="both"/>
        <w:rPr>
          <w:color w:val="FF0000"/>
        </w:rPr>
      </w:pPr>
    </w:p>
    <w:p w14:paraId="5DB5B2C0" w14:textId="15791785" w:rsidR="005A73AE" w:rsidRDefault="00C00755" w:rsidP="00C00755">
      <w:pPr>
        <w:rPr>
          <w:bCs/>
        </w:rPr>
      </w:pPr>
      <w:r>
        <w:rPr>
          <w:bCs/>
        </w:rPr>
        <w:t xml:space="preserve">Údaje o pracovním poměru interních členů oborové rady jsou uvedeny v příloze C-I akreditačního spisu a rovněž v tabulce Personální zabezpečení DSP Pedagogika výše. </w:t>
      </w:r>
      <w:ins w:id="342" w:author="Jan Kalenda" w:date="2023-03-16T18:44:00Z">
        <w:r w:rsidR="005A73AE">
          <w:rPr>
            <w:bCs/>
          </w:rPr>
          <w:t xml:space="preserve">Podrobné informace </w:t>
        </w:r>
      </w:ins>
      <w:ins w:id="343" w:author="Jan Kalenda" w:date="2023-03-16T18:45:00Z">
        <w:r w:rsidR="005A73AE">
          <w:rPr>
            <w:bCs/>
          </w:rPr>
          <w:t>k externím členům Oborové rady jsou uvedeny níže ve formátu formuláře C-I.</w:t>
        </w:r>
      </w:ins>
    </w:p>
    <w:p w14:paraId="6187F898" w14:textId="77777777" w:rsidR="005A73AE" w:rsidRDefault="005A73AE">
      <w:pPr>
        <w:rPr>
          <w:bCs/>
        </w:rPr>
      </w:pPr>
      <w:r>
        <w:rPr>
          <w:bCs/>
        </w:rPr>
        <w:br w:type="page"/>
      </w:r>
    </w:p>
    <w:tbl>
      <w:tblPr>
        <w:tblpPr w:leftFromText="141" w:rightFromText="141" w:vertAnchor="page" w:horzAnchor="margin" w:tblpXSpec="center" w:tblpY="877"/>
        <w:tblW w:w="98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60"/>
        <w:gridCol w:w="665"/>
        <w:gridCol w:w="694"/>
      </w:tblGrid>
      <w:tr w:rsidR="005A73AE" w:rsidRPr="00CA2A51" w14:paraId="0AC040C5" w14:textId="77777777" w:rsidTr="005A73AE">
        <w:tc>
          <w:tcPr>
            <w:tcW w:w="9859" w:type="dxa"/>
            <w:gridSpan w:val="11"/>
            <w:tcBorders>
              <w:bottom w:val="double" w:sz="4" w:space="0" w:color="auto"/>
            </w:tcBorders>
            <w:shd w:val="clear" w:color="auto" w:fill="auto"/>
          </w:tcPr>
          <w:p w14:paraId="3858D0A9" w14:textId="77777777" w:rsidR="005A73AE" w:rsidRDefault="005A73AE" w:rsidP="005A73AE">
            <w:pPr>
              <w:jc w:val="both"/>
              <w:rPr>
                <w:rFonts w:cstheme="minorHAnsi"/>
                <w:b/>
                <w:sz w:val="28"/>
                <w:szCs w:val="28"/>
              </w:rPr>
            </w:pPr>
            <w:r w:rsidRPr="00787ADA">
              <w:rPr>
                <w:b/>
                <w:sz w:val="32"/>
                <w:szCs w:val="32"/>
              </w:rPr>
              <w:lastRenderedPageBreak/>
              <w:t>Odborné životopisy členů Oborové rady</w:t>
            </w:r>
            <w:r>
              <w:rPr>
                <w:b/>
                <w:sz w:val="32"/>
                <w:szCs w:val="32"/>
              </w:rPr>
              <w:t xml:space="preserve"> mimo osoby zapojené do výuky ve SP</w:t>
            </w:r>
          </w:p>
          <w:p w14:paraId="4249BD62" w14:textId="77777777" w:rsidR="005A73AE" w:rsidRDefault="005A73AE" w:rsidP="005A73AE">
            <w:pPr>
              <w:jc w:val="both"/>
              <w:rPr>
                <w:rFonts w:cstheme="minorHAnsi"/>
                <w:b/>
                <w:sz w:val="28"/>
                <w:szCs w:val="28"/>
              </w:rPr>
            </w:pPr>
          </w:p>
          <w:p w14:paraId="21F33836" w14:textId="77777777" w:rsidR="005A73AE" w:rsidRPr="00CA2A51" w:rsidRDefault="005A73AE" w:rsidP="005A73AE">
            <w:pPr>
              <w:jc w:val="both"/>
              <w:rPr>
                <w:rFonts w:cstheme="minorHAnsi"/>
                <w:b/>
                <w:sz w:val="28"/>
                <w:szCs w:val="28"/>
              </w:rPr>
            </w:pPr>
          </w:p>
        </w:tc>
      </w:tr>
      <w:tr w:rsidR="005A73AE" w:rsidRPr="00CA2A51" w14:paraId="5C6C9F6B" w14:textId="77777777" w:rsidTr="005A73AE">
        <w:tc>
          <w:tcPr>
            <w:tcW w:w="9859" w:type="dxa"/>
            <w:gridSpan w:val="11"/>
            <w:tcBorders>
              <w:bottom w:val="double" w:sz="4" w:space="0" w:color="auto"/>
            </w:tcBorders>
            <w:shd w:val="clear" w:color="auto" w:fill="BDD6EE"/>
          </w:tcPr>
          <w:p w14:paraId="0C816E2E" w14:textId="77777777" w:rsidR="005A73AE" w:rsidRPr="00CA2A51" w:rsidRDefault="005A73AE" w:rsidP="005A73AE">
            <w:pPr>
              <w:jc w:val="both"/>
              <w:rPr>
                <w:rFonts w:cstheme="minorHAnsi"/>
                <w:b/>
                <w:sz w:val="28"/>
                <w:szCs w:val="28"/>
              </w:rPr>
            </w:pPr>
            <w:r w:rsidRPr="00CA2A51">
              <w:rPr>
                <w:rFonts w:cstheme="minorHAnsi"/>
                <w:b/>
                <w:sz w:val="28"/>
                <w:szCs w:val="28"/>
              </w:rPr>
              <w:t>C-I – Personální zabezpečení</w:t>
            </w:r>
          </w:p>
        </w:tc>
      </w:tr>
      <w:tr w:rsidR="005A73AE" w:rsidRPr="00CA2A51" w14:paraId="5B81912C" w14:textId="77777777" w:rsidTr="005A73AE">
        <w:tc>
          <w:tcPr>
            <w:tcW w:w="2518" w:type="dxa"/>
            <w:tcBorders>
              <w:top w:val="double" w:sz="4" w:space="0" w:color="auto"/>
            </w:tcBorders>
            <w:shd w:val="clear" w:color="auto" w:fill="F7CAAC"/>
          </w:tcPr>
          <w:p w14:paraId="4E2CBB5D" w14:textId="77777777" w:rsidR="005A73AE" w:rsidRPr="00CA2A51" w:rsidRDefault="005A73AE" w:rsidP="005A73AE">
            <w:pPr>
              <w:jc w:val="both"/>
              <w:rPr>
                <w:rFonts w:cstheme="minorHAnsi"/>
                <w:b/>
              </w:rPr>
            </w:pPr>
            <w:r w:rsidRPr="00CA2A51">
              <w:rPr>
                <w:rFonts w:cstheme="minorHAnsi"/>
                <w:b/>
              </w:rPr>
              <w:t>Vysoká škola</w:t>
            </w:r>
          </w:p>
        </w:tc>
        <w:tc>
          <w:tcPr>
            <w:tcW w:w="7341" w:type="dxa"/>
            <w:gridSpan w:val="10"/>
          </w:tcPr>
          <w:p w14:paraId="251CC36A" w14:textId="77777777" w:rsidR="005A73AE" w:rsidRPr="00CA2A51" w:rsidRDefault="005A73AE" w:rsidP="005A73AE">
            <w:pPr>
              <w:jc w:val="both"/>
              <w:rPr>
                <w:rFonts w:cstheme="minorHAnsi"/>
              </w:rPr>
            </w:pPr>
            <w:r w:rsidRPr="00CA2A51">
              <w:rPr>
                <w:rFonts w:cstheme="minorHAnsi"/>
              </w:rPr>
              <w:t>Univerzita Tomáše Bati ve Zlíně</w:t>
            </w:r>
          </w:p>
        </w:tc>
      </w:tr>
      <w:tr w:rsidR="005A73AE" w:rsidRPr="00CA2A51" w14:paraId="19888E76" w14:textId="77777777" w:rsidTr="005A73AE">
        <w:tc>
          <w:tcPr>
            <w:tcW w:w="2518" w:type="dxa"/>
            <w:shd w:val="clear" w:color="auto" w:fill="F7CAAC"/>
          </w:tcPr>
          <w:p w14:paraId="14AB32C2" w14:textId="77777777" w:rsidR="005A73AE" w:rsidRPr="00CA2A51" w:rsidRDefault="005A73AE" w:rsidP="005A73AE">
            <w:pPr>
              <w:jc w:val="both"/>
              <w:rPr>
                <w:rFonts w:cstheme="minorHAnsi"/>
                <w:b/>
              </w:rPr>
            </w:pPr>
            <w:r w:rsidRPr="00CA2A51">
              <w:rPr>
                <w:rFonts w:cstheme="minorHAnsi"/>
                <w:b/>
              </w:rPr>
              <w:t>Součást vysoké školy</w:t>
            </w:r>
          </w:p>
        </w:tc>
        <w:tc>
          <w:tcPr>
            <w:tcW w:w="7341" w:type="dxa"/>
            <w:gridSpan w:val="10"/>
          </w:tcPr>
          <w:p w14:paraId="06C6F3ED" w14:textId="77777777" w:rsidR="005A73AE" w:rsidRPr="00CA2A51" w:rsidRDefault="005A73AE" w:rsidP="005A73AE">
            <w:pPr>
              <w:jc w:val="both"/>
              <w:rPr>
                <w:rFonts w:cstheme="minorHAnsi"/>
              </w:rPr>
            </w:pPr>
            <w:r w:rsidRPr="00CA2A51">
              <w:rPr>
                <w:rFonts w:cstheme="minorHAnsi"/>
              </w:rPr>
              <w:t>Fakulta humanitních studií</w:t>
            </w:r>
          </w:p>
        </w:tc>
      </w:tr>
      <w:tr w:rsidR="005A73AE" w:rsidRPr="00CA2A51" w14:paraId="6B15F775" w14:textId="77777777" w:rsidTr="005A73AE">
        <w:tc>
          <w:tcPr>
            <w:tcW w:w="2518" w:type="dxa"/>
            <w:shd w:val="clear" w:color="auto" w:fill="F7CAAC"/>
          </w:tcPr>
          <w:p w14:paraId="26CE03A9" w14:textId="77777777" w:rsidR="005A73AE" w:rsidRPr="00CA2A51" w:rsidRDefault="005A73AE" w:rsidP="005A73AE">
            <w:pPr>
              <w:jc w:val="both"/>
              <w:rPr>
                <w:rFonts w:cstheme="minorHAnsi"/>
                <w:b/>
              </w:rPr>
            </w:pPr>
            <w:r w:rsidRPr="00CA2A51">
              <w:rPr>
                <w:rFonts w:cstheme="minorHAnsi"/>
                <w:b/>
              </w:rPr>
              <w:t>Název studijního programu</w:t>
            </w:r>
          </w:p>
        </w:tc>
        <w:tc>
          <w:tcPr>
            <w:tcW w:w="7341" w:type="dxa"/>
            <w:gridSpan w:val="10"/>
          </w:tcPr>
          <w:p w14:paraId="486F261D" w14:textId="77777777" w:rsidR="005A73AE" w:rsidRPr="00CA2A51" w:rsidRDefault="005A73AE" w:rsidP="005A73AE">
            <w:pPr>
              <w:jc w:val="both"/>
              <w:rPr>
                <w:rFonts w:cstheme="minorHAnsi"/>
              </w:rPr>
            </w:pPr>
            <w:r w:rsidRPr="00CA2A51">
              <w:rPr>
                <w:rFonts w:cstheme="minorHAnsi"/>
              </w:rPr>
              <w:t>Pedagogika</w:t>
            </w:r>
          </w:p>
        </w:tc>
      </w:tr>
      <w:tr w:rsidR="005A73AE" w:rsidRPr="00CA2A51" w14:paraId="26040438" w14:textId="77777777" w:rsidTr="005A73AE">
        <w:tc>
          <w:tcPr>
            <w:tcW w:w="2518" w:type="dxa"/>
            <w:shd w:val="clear" w:color="auto" w:fill="F7CAAC"/>
          </w:tcPr>
          <w:p w14:paraId="44C323F0" w14:textId="77777777" w:rsidR="005A73AE" w:rsidRPr="00CA2A51" w:rsidRDefault="005A73AE" w:rsidP="005A73AE">
            <w:pPr>
              <w:jc w:val="both"/>
              <w:rPr>
                <w:rFonts w:cstheme="minorHAnsi"/>
                <w:b/>
              </w:rPr>
            </w:pPr>
            <w:r w:rsidRPr="00CA2A51">
              <w:rPr>
                <w:rFonts w:cstheme="minorHAnsi"/>
                <w:b/>
              </w:rPr>
              <w:t>Jméno a příjmení</w:t>
            </w:r>
          </w:p>
        </w:tc>
        <w:tc>
          <w:tcPr>
            <w:tcW w:w="4536" w:type="dxa"/>
            <w:gridSpan w:val="5"/>
          </w:tcPr>
          <w:p w14:paraId="0D467F57" w14:textId="77777777" w:rsidR="005A73AE" w:rsidRPr="00CA2A51" w:rsidRDefault="005A73AE" w:rsidP="005A73AE">
            <w:pPr>
              <w:jc w:val="both"/>
              <w:rPr>
                <w:rFonts w:cstheme="minorHAnsi"/>
              </w:rPr>
            </w:pPr>
            <w:r w:rsidRPr="00CA2A51">
              <w:rPr>
                <w:rFonts w:cstheme="minorHAnsi"/>
              </w:rPr>
              <w:t xml:space="preserve">Miroslav Dopita </w:t>
            </w:r>
          </w:p>
        </w:tc>
        <w:tc>
          <w:tcPr>
            <w:tcW w:w="709" w:type="dxa"/>
            <w:shd w:val="clear" w:color="auto" w:fill="F7CAAC"/>
          </w:tcPr>
          <w:p w14:paraId="648FD537" w14:textId="77777777" w:rsidR="005A73AE" w:rsidRPr="00CA2A51" w:rsidRDefault="005A73AE" w:rsidP="005A73AE">
            <w:pPr>
              <w:jc w:val="both"/>
              <w:rPr>
                <w:rFonts w:cstheme="minorHAnsi"/>
                <w:b/>
              </w:rPr>
            </w:pPr>
            <w:r w:rsidRPr="00CA2A51">
              <w:rPr>
                <w:rFonts w:cstheme="minorHAnsi"/>
                <w:b/>
              </w:rPr>
              <w:t>Tituly</w:t>
            </w:r>
          </w:p>
        </w:tc>
        <w:tc>
          <w:tcPr>
            <w:tcW w:w="2096" w:type="dxa"/>
            <w:gridSpan w:val="4"/>
          </w:tcPr>
          <w:p w14:paraId="7CF38A0D" w14:textId="77777777" w:rsidR="005A73AE" w:rsidRPr="00CA2A51" w:rsidRDefault="005A73AE" w:rsidP="005A73AE">
            <w:pPr>
              <w:jc w:val="both"/>
              <w:rPr>
                <w:rFonts w:cstheme="minorHAnsi"/>
              </w:rPr>
            </w:pPr>
            <w:r w:rsidRPr="00CA2A51">
              <w:rPr>
                <w:rFonts w:cstheme="minorHAnsi"/>
              </w:rPr>
              <w:t xml:space="preserve">doc. Mgr., Ph.D. </w:t>
            </w:r>
          </w:p>
        </w:tc>
      </w:tr>
      <w:tr w:rsidR="005A73AE" w:rsidRPr="00CA2A51" w14:paraId="1DA362A9" w14:textId="77777777" w:rsidTr="005A73AE">
        <w:tc>
          <w:tcPr>
            <w:tcW w:w="2518" w:type="dxa"/>
            <w:shd w:val="clear" w:color="auto" w:fill="F7CAAC"/>
          </w:tcPr>
          <w:p w14:paraId="0322969D" w14:textId="77777777" w:rsidR="005A73AE" w:rsidRPr="00CA2A51" w:rsidRDefault="005A73AE" w:rsidP="005A73AE">
            <w:pPr>
              <w:jc w:val="both"/>
              <w:rPr>
                <w:rFonts w:cstheme="minorHAnsi"/>
                <w:b/>
              </w:rPr>
            </w:pPr>
            <w:r w:rsidRPr="00CA2A51">
              <w:rPr>
                <w:rFonts w:cstheme="minorHAnsi"/>
                <w:b/>
              </w:rPr>
              <w:t>Rok narození</w:t>
            </w:r>
          </w:p>
        </w:tc>
        <w:tc>
          <w:tcPr>
            <w:tcW w:w="829" w:type="dxa"/>
          </w:tcPr>
          <w:p w14:paraId="60F8B656" w14:textId="77777777" w:rsidR="005A73AE" w:rsidRPr="00CA2A51" w:rsidRDefault="005A73AE" w:rsidP="005A73AE">
            <w:pPr>
              <w:jc w:val="both"/>
              <w:rPr>
                <w:rFonts w:cstheme="minorHAnsi"/>
              </w:rPr>
            </w:pPr>
            <w:r w:rsidRPr="00CA2A51">
              <w:rPr>
                <w:rFonts w:cstheme="minorHAnsi"/>
              </w:rPr>
              <w:t>1972</w:t>
            </w:r>
          </w:p>
        </w:tc>
        <w:tc>
          <w:tcPr>
            <w:tcW w:w="1721" w:type="dxa"/>
            <w:shd w:val="clear" w:color="auto" w:fill="F7CAAC"/>
          </w:tcPr>
          <w:p w14:paraId="4077EF04" w14:textId="77777777" w:rsidR="005A73AE" w:rsidRPr="00CA2A51" w:rsidRDefault="005A73AE" w:rsidP="005A73AE">
            <w:pPr>
              <w:jc w:val="both"/>
              <w:rPr>
                <w:rFonts w:cstheme="minorHAnsi"/>
                <w:b/>
              </w:rPr>
            </w:pPr>
            <w:r w:rsidRPr="00CA2A51">
              <w:rPr>
                <w:rFonts w:cstheme="minorHAnsi"/>
                <w:b/>
              </w:rPr>
              <w:t>typ vztahu k VŠ</w:t>
            </w:r>
          </w:p>
        </w:tc>
        <w:tc>
          <w:tcPr>
            <w:tcW w:w="992" w:type="dxa"/>
            <w:gridSpan w:val="2"/>
          </w:tcPr>
          <w:p w14:paraId="54193AE7" w14:textId="77777777" w:rsidR="005A73AE" w:rsidRPr="00CA2A51" w:rsidRDefault="005A73AE" w:rsidP="005A73AE">
            <w:pPr>
              <w:tabs>
                <w:tab w:val="left" w:pos="735"/>
              </w:tabs>
              <w:rPr>
                <w:rFonts w:cstheme="minorHAnsi"/>
              </w:rPr>
            </w:pPr>
          </w:p>
        </w:tc>
        <w:tc>
          <w:tcPr>
            <w:tcW w:w="994" w:type="dxa"/>
            <w:shd w:val="clear" w:color="auto" w:fill="F7CAAC"/>
          </w:tcPr>
          <w:p w14:paraId="66F59093" w14:textId="77777777" w:rsidR="005A73AE" w:rsidRPr="00CA2A51" w:rsidRDefault="005A73AE" w:rsidP="005A73AE">
            <w:pPr>
              <w:jc w:val="both"/>
              <w:rPr>
                <w:rFonts w:cstheme="minorHAnsi"/>
                <w:b/>
              </w:rPr>
            </w:pPr>
            <w:r w:rsidRPr="00CA2A51">
              <w:rPr>
                <w:rFonts w:cstheme="minorHAnsi"/>
                <w:b/>
              </w:rPr>
              <w:t>rozsah</w:t>
            </w:r>
          </w:p>
        </w:tc>
        <w:tc>
          <w:tcPr>
            <w:tcW w:w="709" w:type="dxa"/>
          </w:tcPr>
          <w:p w14:paraId="75B83D60" w14:textId="77777777" w:rsidR="005A73AE" w:rsidRPr="00CA2A51" w:rsidRDefault="005A73AE" w:rsidP="005A73AE">
            <w:pPr>
              <w:jc w:val="both"/>
              <w:rPr>
                <w:rFonts w:cstheme="minorHAnsi"/>
              </w:rPr>
            </w:pPr>
          </w:p>
        </w:tc>
        <w:tc>
          <w:tcPr>
            <w:tcW w:w="737" w:type="dxa"/>
            <w:gridSpan w:val="2"/>
            <w:shd w:val="clear" w:color="auto" w:fill="F7CAAC"/>
          </w:tcPr>
          <w:p w14:paraId="3817943F" w14:textId="77777777" w:rsidR="005A73AE" w:rsidRPr="00CA2A51" w:rsidRDefault="005A73AE" w:rsidP="005A73AE">
            <w:pPr>
              <w:jc w:val="both"/>
              <w:rPr>
                <w:rFonts w:cstheme="minorHAnsi"/>
                <w:b/>
              </w:rPr>
            </w:pPr>
            <w:r w:rsidRPr="00CA2A51">
              <w:rPr>
                <w:rFonts w:cstheme="minorHAnsi"/>
                <w:b/>
              </w:rPr>
              <w:t>do kdy</w:t>
            </w:r>
          </w:p>
        </w:tc>
        <w:tc>
          <w:tcPr>
            <w:tcW w:w="1359" w:type="dxa"/>
            <w:gridSpan w:val="2"/>
            <w:vMerge w:val="restart"/>
          </w:tcPr>
          <w:p w14:paraId="7B9EFED6" w14:textId="77777777" w:rsidR="005A73AE" w:rsidRPr="00CA2A51" w:rsidRDefault="005A73AE" w:rsidP="005A73AE">
            <w:pPr>
              <w:rPr>
                <w:rFonts w:cstheme="minorHAnsi"/>
              </w:rPr>
            </w:pPr>
          </w:p>
        </w:tc>
      </w:tr>
      <w:tr w:rsidR="005A73AE" w:rsidRPr="00CA2A51" w14:paraId="4F680A84" w14:textId="77777777" w:rsidTr="005A73AE">
        <w:tc>
          <w:tcPr>
            <w:tcW w:w="5068" w:type="dxa"/>
            <w:gridSpan w:val="3"/>
            <w:shd w:val="clear" w:color="auto" w:fill="F7CAAC"/>
          </w:tcPr>
          <w:p w14:paraId="200CBE3F" w14:textId="77777777" w:rsidR="005A73AE" w:rsidRPr="00CA2A51" w:rsidRDefault="005A73AE" w:rsidP="005A73AE">
            <w:pPr>
              <w:jc w:val="both"/>
              <w:rPr>
                <w:rFonts w:cstheme="minorHAnsi"/>
                <w:b/>
              </w:rPr>
            </w:pPr>
            <w:r w:rsidRPr="00CA2A51">
              <w:rPr>
                <w:rFonts w:cstheme="minorHAnsi"/>
                <w:b/>
              </w:rPr>
              <w:t>Typ vztahu na součásti VŠ, která uskutečňuje st. program</w:t>
            </w:r>
          </w:p>
        </w:tc>
        <w:tc>
          <w:tcPr>
            <w:tcW w:w="992" w:type="dxa"/>
            <w:gridSpan w:val="2"/>
          </w:tcPr>
          <w:p w14:paraId="23EB29FD" w14:textId="77777777" w:rsidR="005A73AE" w:rsidRPr="00CA2A51" w:rsidRDefault="005A73AE" w:rsidP="005A73AE">
            <w:pPr>
              <w:jc w:val="both"/>
              <w:rPr>
                <w:rFonts w:cstheme="minorHAnsi"/>
              </w:rPr>
            </w:pPr>
          </w:p>
        </w:tc>
        <w:tc>
          <w:tcPr>
            <w:tcW w:w="994" w:type="dxa"/>
            <w:shd w:val="clear" w:color="auto" w:fill="F7CAAC"/>
          </w:tcPr>
          <w:p w14:paraId="0FB6A41B" w14:textId="77777777" w:rsidR="005A73AE" w:rsidRPr="00CA2A51" w:rsidRDefault="005A73AE" w:rsidP="005A73AE">
            <w:pPr>
              <w:jc w:val="both"/>
              <w:rPr>
                <w:rFonts w:cstheme="minorHAnsi"/>
                <w:b/>
              </w:rPr>
            </w:pPr>
            <w:r w:rsidRPr="00CA2A51">
              <w:rPr>
                <w:rFonts w:cstheme="minorHAnsi"/>
                <w:b/>
              </w:rPr>
              <w:t>rozsah</w:t>
            </w:r>
          </w:p>
        </w:tc>
        <w:tc>
          <w:tcPr>
            <w:tcW w:w="709" w:type="dxa"/>
          </w:tcPr>
          <w:p w14:paraId="6CC26770" w14:textId="77777777" w:rsidR="005A73AE" w:rsidRPr="00CA2A51" w:rsidRDefault="005A73AE" w:rsidP="005A73AE">
            <w:pPr>
              <w:jc w:val="both"/>
              <w:rPr>
                <w:rFonts w:cstheme="minorHAnsi"/>
              </w:rPr>
            </w:pPr>
          </w:p>
        </w:tc>
        <w:tc>
          <w:tcPr>
            <w:tcW w:w="737" w:type="dxa"/>
            <w:gridSpan w:val="2"/>
            <w:shd w:val="clear" w:color="auto" w:fill="F7CAAC"/>
          </w:tcPr>
          <w:p w14:paraId="79072666" w14:textId="77777777" w:rsidR="005A73AE" w:rsidRPr="00CA2A51" w:rsidRDefault="005A73AE" w:rsidP="005A73AE">
            <w:pPr>
              <w:jc w:val="both"/>
              <w:rPr>
                <w:rFonts w:cstheme="minorHAnsi"/>
                <w:b/>
              </w:rPr>
            </w:pPr>
            <w:r w:rsidRPr="00CA2A51">
              <w:rPr>
                <w:rFonts w:cstheme="minorHAnsi"/>
                <w:b/>
              </w:rPr>
              <w:t>do kdy</w:t>
            </w:r>
          </w:p>
        </w:tc>
        <w:tc>
          <w:tcPr>
            <w:tcW w:w="1359" w:type="dxa"/>
            <w:gridSpan w:val="2"/>
            <w:vMerge/>
          </w:tcPr>
          <w:p w14:paraId="22591ADB" w14:textId="77777777" w:rsidR="005A73AE" w:rsidRPr="00CA2A51" w:rsidRDefault="005A73AE" w:rsidP="005A73AE">
            <w:pPr>
              <w:jc w:val="both"/>
              <w:rPr>
                <w:rFonts w:cstheme="minorHAnsi"/>
              </w:rPr>
            </w:pPr>
          </w:p>
        </w:tc>
      </w:tr>
      <w:tr w:rsidR="005A73AE" w:rsidRPr="00CA2A51" w14:paraId="419457FC" w14:textId="77777777" w:rsidTr="005A73AE">
        <w:tc>
          <w:tcPr>
            <w:tcW w:w="6060" w:type="dxa"/>
            <w:gridSpan w:val="5"/>
            <w:shd w:val="clear" w:color="auto" w:fill="F7CAAC"/>
          </w:tcPr>
          <w:p w14:paraId="65684451" w14:textId="77777777" w:rsidR="005A73AE" w:rsidRPr="00CA2A51" w:rsidRDefault="005A73AE" w:rsidP="005A73AE">
            <w:pPr>
              <w:jc w:val="both"/>
              <w:rPr>
                <w:rFonts w:cstheme="minorHAnsi"/>
              </w:rPr>
            </w:pPr>
            <w:r w:rsidRPr="00CA2A51">
              <w:rPr>
                <w:rFonts w:cstheme="minorHAnsi"/>
                <w:b/>
              </w:rPr>
              <w:t>Další současná působení jako akademický pracovník na jiných VŠ</w:t>
            </w:r>
          </w:p>
        </w:tc>
        <w:tc>
          <w:tcPr>
            <w:tcW w:w="1703" w:type="dxa"/>
            <w:gridSpan w:val="2"/>
            <w:shd w:val="clear" w:color="auto" w:fill="F7CAAC"/>
          </w:tcPr>
          <w:p w14:paraId="6C11B383" w14:textId="77777777" w:rsidR="005A73AE" w:rsidRPr="00CA2A51" w:rsidRDefault="005A73AE" w:rsidP="005A73AE">
            <w:pPr>
              <w:jc w:val="both"/>
              <w:rPr>
                <w:rFonts w:cstheme="minorHAnsi"/>
                <w:b/>
              </w:rPr>
            </w:pPr>
            <w:r w:rsidRPr="00CA2A51">
              <w:rPr>
                <w:rFonts w:cstheme="minorHAnsi"/>
                <w:b/>
              </w:rPr>
              <w:t>typ prac. vztahu</w:t>
            </w:r>
          </w:p>
        </w:tc>
        <w:tc>
          <w:tcPr>
            <w:tcW w:w="2096" w:type="dxa"/>
            <w:gridSpan w:val="4"/>
            <w:shd w:val="clear" w:color="auto" w:fill="F7CAAC"/>
          </w:tcPr>
          <w:p w14:paraId="7E208B7E" w14:textId="77777777" w:rsidR="005A73AE" w:rsidRPr="00CA2A51" w:rsidRDefault="005A73AE" w:rsidP="005A73AE">
            <w:pPr>
              <w:jc w:val="both"/>
              <w:rPr>
                <w:rFonts w:cstheme="minorHAnsi"/>
                <w:b/>
              </w:rPr>
            </w:pPr>
            <w:r w:rsidRPr="00CA2A51">
              <w:rPr>
                <w:rFonts w:cstheme="minorHAnsi"/>
                <w:b/>
              </w:rPr>
              <w:t>rozsah</w:t>
            </w:r>
          </w:p>
        </w:tc>
      </w:tr>
      <w:tr w:rsidR="005A73AE" w:rsidRPr="00CA2A51" w14:paraId="51A92C77" w14:textId="77777777" w:rsidTr="005A73AE">
        <w:tc>
          <w:tcPr>
            <w:tcW w:w="6060" w:type="dxa"/>
            <w:gridSpan w:val="5"/>
          </w:tcPr>
          <w:p w14:paraId="73003815" w14:textId="77777777" w:rsidR="005A73AE" w:rsidRPr="00CA2A51" w:rsidRDefault="005A73AE" w:rsidP="005A73AE">
            <w:pPr>
              <w:jc w:val="both"/>
              <w:rPr>
                <w:rFonts w:cstheme="minorHAnsi"/>
              </w:rPr>
            </w:pPr>
            <w:r w:rsidRPr="00CA2A51">
              <w:rPr>
                <w:rFonts w:cstheme="minorHAnsi"/>
              </w:rPr>
              <w:t>Univerzita Palackého v Olomouci, Pedagogická fakulta</w:t>
            </w:r>
          </w:p>
        </w:tc>
        <w:tc>
          <w:tcPr>
            <w:tcW w:w="1703" w:type="dxa"/>
            <w:gridSpan w:val="2"/>
          </w:tcPr>
          <w:p w14:paraId="6A748027" w14:textId="77777777" w:rsidR="005A73AE" w:rsidRPr="00CA2A51" w:rsidRDefault="005A73AE" w:rsidP="005A73AE">
            <w:pPr>
              <w:jc w:val="both"/>
              <w:rPr>
                <w:rFonts w:cstheme="minorHAnsi"/>
              </w:rPr>
            </w:pPr>
            <w:r w:rsidRPr="00CA2A51">
              <w:rPr>
                <w:rFonts w:cstheme="minorHAnsi"/>
              </w:rPr>
              <w:t>PP</w:t>
            </w:r>
          </w:p>
        </w:tc>
        <w:tc>
          <w:tcPr>
            <w:tcW w:w="2096" w:type="dxa"/>
            <w:gridSpan w:val="4"/>
          </w:tcPr>
          <w:p w14:paraId="12654232" w14:textId="77777777" w:rsidR="005A73AE" w:rsidRPr="00CA2A51" w:rsidRDefault="005A73AE" w:rsidP="005A73AE">
            <w:pPr>
              <w:jc w:val="both"/>
              <w:rPr>
                <w:rFonts w:cstheme="minorHAnsi"/>
              </w:rPr>
            </w:pPr>
            <w:r w:rsidRPr="00CA2A51">
              <w:rPr>
                <w:rFonts w:cstheme="minorHAnsi"/>
              </w:rPr>
              <w:t>40</w:t>
            </w:r>
          </w:p>
        </w:tc>
      </w:tr>
      <w:tr w:rsidR="005A73AE" w:rsidRPr="00CA2A51" w14:paraId="5942716F" w14:textId="77777777" w:rsidTr="005A73AE">
        <w:tc>
          <w:tcPr>
            <w:tcW w:w="9859" w:type="dxa"/>
            <w:gridSpan w:val="11"/>
            <w:shd w:val="clear" w:color="auto" w:fill="F7CAAC"/>
          </w:tcPr>
          <w:p w14:paraId="621BA2D3" w14:textId="77777777" w:rsidR="005A73AE" w:rsidRPr="00CA2A51" w:rsidRDefault="005A73AE" w:rsidP="005A73AE">
            <w:pPr>
              <w:jc w:val="both"/>
              <w:rPr>
                <w:rFonts w:cstheme="minorHAnsi"/>
              </w:rPr>
            </w:pPr>
            <w:r w:rsidRPr="00CA2A51">
              <w:rPr>
                <w:rFonts w:cstheme="minorHAnsi"/>
                <w:b/>
              </w:rPr>
              <w:t>Předměty příslušného studijního programu a způsob zapojení do jejich výuky, příp. další zapojení do uskutečňování studijního programu</w:t>
            </w:r>
          </w:p>
        </w:tc>
      </w:tr>
      <w:tr w:rsidR="005A73AE" w:rsidRPr="00CA2A51" w14:paraId="4B692CA6" w14:textId="77777777" w:rsidTr="005A73AE">
        <w:trPr>
          <w:trHeight w:val="330"/>
        </w:trPr>
        <w:tc>
          <w:tcPr>
            <w:tcW w:w="9859" w:type="dxa"/>
            <w:gridSpan w:val="11"/>
            <w:tcBorders>
              <w:top w:val="nil"/>
            </w:tcBorders>
          </w:tcPr>
          <w:p w14:paraId="6506A808" w14:textId="77777777" w:rsidR="005A73AE" w:rsidRPr="00CA2A51" w:rsidRDefault="005A73AE" w:rsidP="005A73AE">
            <w:pPr>
              <w:jc w:val="both"/>
              <w:rPr>
                <w:rFonts w:cstheme="minorHAnsi"/>
              </w:rPr>
            </w:pPr>
            <w:r w:rsidRPr="00CA2A51">
              <w:rPr>
                <w:rFonts w:cstheme="minorHAnsi"/>
              </w:rPr>
              <w:t>Člen Oborové rady</w:t>
            </w:r>
          </w:p>
        </w:tc>
      </w:tr>
      <w:tr w:rsidR="005A73AE" w:rsidRPr="00CA2A51" w14:paraId="3EE5CCF6" w14:textId="77777777" w:rsidTr="005A73AE">
        <w:tc>
          <w:tcPr>
            <w:tcW w:w="9859" w:type="dxa"/>
            <w:gridSpan w:val="11"/>
            <w:shd w:val="clear" w:color="auto" w:fill="F7CAAC"/>
          </w:tcPr>
          <w:p w14:paraId="1CE2ABCE" w14:textId="77777777" w:rsidR="005A73AE" w:rsidRPr="00CA2A51" w:rsidRDefault="005A73AE" w:rsidP="005A73AE">
            <w:pPr>
              <w:jc w:val="both"/>
              <w:rPr>
                <w:rFonts w:cstheme="minorHAnsi"/>
                <w:b/>
              </w:rPr>
            </w:pPr>
            <w:r>
              <w:rPr>
                <w:b/>
              </w:rPr>
              <w:t>Zapojení do výuky  v dalších studijních programech na téže vysoké škole (pouze u garantů ZT a PZ předmětů)</w:t>
            </w:r>
          </w:p>
        </w:tc>
      </w:tr>
      <w:tr w:rsidR="005A73AE" w:rsidRPr="00CA2A51" w14:paraId="37CB520E" w14:textId="77777777" w:rsidTr="005A73AE">
        <w:tc>
          <w:tcPr>
            <w:tcW w:w="9859" w:type="dxa"/>
            <w:gridSpan w:val="11"/>
            <w:shd w:val="clear" w:color="auto" w:fill="auto"/>
          </w:tcPr>
          <w:tbl>
            <w:tblPr>
              <w:tblpPr w:leftFromText="141" w:rightFromText="141" w:vertAnchor="text" w:horzAnchor="margin" w:tblpY="5"/>
              <w:tblW w:w="98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397"/>
              <w:gridCol w:w="3119"/>
              <w:gridCol w:w="3343"/>
            </w:tblGrid>
            <w:tr w:rsidR="005A73AE" w:rsidRPr="00DB5CF8" w14:paraId="4407B02B" w14:textId="77777777" w:rsidTr="005A73AE">
              <w:trPr>
                <w:trHeight w:val="75"/>
              </w:trPr>
              <w:tc>
                <w:tcPr>
                  <w:tcW w:w="3397" w:type="dxa"/>
                  <w:shd w:val="clear" w:color="auto" w:fill="auto"/>
                </w:tcPr>
                <w:p w14:paraId="10F4CC04" w14:textId="77777777" w:rsidR="005A73AE" w:rsidRPr="00DB5CF8" w:rsidRDefault="005A73AE" w:rsidP="005A73AE">
                  <w:pPr>
                    <w:jc w:val="both"/>
                  </w:pPr>
                </w:p>
              </w:tc>
              <w:tc>
                <w:tcPr>
                  <w:tcW w:w="3119" w:type="dxa"/>
                  <w:shd w:val="clear" w:color="auto" w:fill="auto"/>
                </w:tcPr>
                <w:p w14:paraId="1A437658" w14:textId="77777777" w:rsidR="005A73AE" w:rsidRPr="00DB5CF8" w:rsidRDefault="005A73AE" w:rsidP="005A73AE"/>
              </w:tc>
              <w:tc>
                <w:tcPr>
                  <w:tcW w:w="3343" w:type="dxa"/>
                  <w:shd w:val="clear" w:color="auto" w:fill="auto"/>
                </w:tcPr>
                <w:p w14:paraId="291FCCFC" w14:textId="77777777" w:rsidR="005A73AE" w:rsidRPr="00DB5CF8" w:rsidRDefault="005A73AE" w:rsidP="005A73AE">
                  <w:pPr>
                    <w:jc w:val="both"/>
                  </w:pPr>
                </w:p>
              </w:tc>
            </w:tr>
          </w:tbl>
          <w:p w14:paraId="75FE4C8A" w14:textId="77777777" w:rsidR="005A73AE" w:rsidRPr="00CA2A51" w:rsidRDefault="005A73AE" w:rsidP="005A73AE">
            <w:pPr>
              <w:jc w:val="both"/>
              <w:rPr>
                <w:rFonts w:cstheme="minorHAnsi"/>
                <w:b/>
              </w:rPr>
            </w:pPr>
          </w:p>
        </w:tc>
      </w:tr>
      <w:tr w:rsidR="005A73AE" w:rsidRPr="00CA2A51" w14:paraId="3CD7C2E1" w14:textId="77777777" w:rsidTr="005A73AE">
        <w:tc>
          <w:tcPr>
            <w:tcW w:w="9859" w:type="dxa"/>
            <w:gridSpan w:val="11"/>
            <w:shd w:val="clear" w:color="auto" w:fill="F7CAAC"/>
          </w:tcPr>
          <w:p w14:paraId="0E17A9BF" w14:textId="77777777" w:rsidR="005A73AE" w:rsidRPr="00CA2A51" w:rsidRDefault="005A73AE" w:rsidP="005A73AE">
            <w:pPr>
              <w:jc w:val="both"/>
              <w:rPr>
                <w:rFonts w:cstheme="minorHAnsi"/>
              </w:rPr>
            </w:pPr>
            <w:r w:rsidRPr="00CA2A51">
              <w:rPr>
                <w:rFonts w:cstheme="minorHAnsi"/>
                <w:b/>
              </w:rPr>
              <w:t xml:space="preserve">Údaje o vzdělání na VŠ </w:t>
            </w:r>
          </w:p>
        </w:tc>
      </w:tr>
      <w:tr w:rsidR="005A73AE" w:rsidRPr="00CA2A51" w14:paraId="5A0188B9" w14:textId="77777777" w:rsidTr="005A73AE">
        <w:trPr>
          <w:trHeight w:val="307"/>
        </w:trPr>
        <w:tc>
          <w:tcPr>
            <w:tcW w:w="9859" w:type="dxa"/>
            <w:gridSpan w:val="11"/>
          </w:tcPr>
          <w:p w14:paraId="3C5BF7F2" w14:textId="77777777" w:rsidR="005A73AE" w:rsidRPr="00CA2A51" w:rsidRDefault="005A73AE" w:rsidP="005A73AE">
            <w:pPr>
              <w:tabs>
                <w:tab w:val="left" w:pos="1215"/>
              </w:tabs>
              <w:rPr>
                <w:rFonts w:cstheme="minorHAnsi"/>
              </w:rPr>
            </w:pPr>
            <w:r w:rsidRPr="00CA2A51">
              <w:rPr>
                <w:rFonts w:cstheme="minorHAnsi"/>
              </w:rPr>
              <w:t>2004 ukončeno doktorské studium v oboru Sociologie, Univerzita Palackého v Olomouci, Filozofická fakulta (Ph.D.)</w:t>
            </w:r>
          </w:p>
          <w:p w14:paraId="2F43E052" w14:textId="77777777" w:rsidR="005A73AE" w:rsidRPr="00CA2A51" w:rsidRDefault="005A73AE" w:rsidP="005A73AE">
            <w:pPr>
              <w:tabs>
                <w:tab w:val="left" w:pos="1215"/>
              </w:tabs>
              <w:rPr>
                <w:rFonts w:cstheme="minorHAnsi"/>
              </w:rPr>
            </w:pPr>
            <w:r w:rsidRPr="00CA2A51">
              <w:rPr>
                <w:rFonts w:cstheme="minorHAnsi"/>
              </w:rPr>
              <w:t>1997 ukončeno magisterské studium v oboru Sociologie a Andragogika, Univerzita Palackého v Olomouci, Filozofická fakulta (Mgr.)</w:t>
            </w:r>
          </w:p>
        </w:tc>
      </w:tr>
      <w:tr w:rsidR="005A73AE" w:rsidRPr="00CA2A51" w14:paraId="4405E3D9" w14:textId="77777777" w:rsidTr="005A73AE">
        <w:tc>
          <w:tcPr>
            <w:tcW w:w="9859" w:type="dxa"/>
            <w:gridSpan w:val="11"/>
            <w:shd w:val="clear" w:color="auto" w:fill="F7CAAC"/>
          </w:tcPr>
          <w:p w14:paraId="07E7005F" w14:textId="77777777" w:rsidR="005A73AE" w:rsidRPr="00CA2A51" w:rsidRDefault="005A73AE" w:rsidP="005A73AE">
            <w:pPr>
              <w:jc w:val="both"/>
              <w:rPr>
                <w:rFonts w:cstheme="minorHAnsi"/>
                <w:b/>
              </w:rPr>
            </w:pPr>
            <w:r w:rsidRPr="00CA2A51">
              <w:rPr>
                <w:rFonts w:cstheme="minorHAnsi"/>
                <w:b/>
              </w:rPr>
              <w:t>Údaje o odborném působení od absolvování VŠ</w:t>
            </w:r>
          </w:p>
        </w:tc>
      </w:tr>
      <w:tr w:rsidR="005A73AE" w:rsidRPr="00CA2A51" w14:paraId="0AB46EEF" w14:textId="77777777" w:rsidTr="005A73AE">
        <w:trPr>
          <w:trHeight w:val="284"/>
        </w:trPr>
        <w:tc>
          <w:tcPr>
            <w:tcW w:w="9859" w:type="dxa"/>
            <w:gridSpan w:val="11"/>
          </w:tcPr>
          <w:p w14:paraId="3102E389" w14:textId="77777777" w:rsidR="005A73AE" w:rsidRPr="00CA2A51" w:rsidRDefault="005A73AE" w:rsidP="005A73AE">
            <w:pPr>
              <w:jc w:val="both"/>
              <w:rPr>
                <w:rFonts w:cstheme="minorHAnsi"/>
              </w:rPr>
            </w:pPr>
            <w:r w:rsidRPr="00CA2A51">
              <w:rPr>
                <w:rFonts w:cstheme="minorHAnsi"/>
              </w:rPr>
              <w:t>2010 – nyní: Univerzita Palackého v Olomouci, docent</w:t>
            </w:r>
          </w:p>
          <w:p w14:paraId="56DFC13B" w14:textId="77777777" w:rsidR="005A73AE" w:rsidRPr="00CA2A51" w:rsidRDefault="005A73AE" w:rsidP="005A73AE">
            <w:pPr>
              <w:jc w:val="both"/>
              <w:rPr>
                <w:rFonts w:cstheme="minorHAnsi"/>
              </w:rPr>
            </w:pPr>
            <w:r w:rsidRPr="00CA2A51">
              <w:rPr>
                <w:rFonts w:cstheme="minorHAnsi"/>
              </w:rPr>
              <w:t>2004 - 2010: Univerzita Palackého v Olomouci, odborný asistent</w:t>
            </w:r>
          </w:p>
          <w:p w14:paraId="6104D2B1" w14:textId="77777777" w:rsidR="005A73AE" w:rsidRPr="00CA2A51" w:rsidRDefault="005A73AE" w:rsidP="005A73AE">
            <w:pPr>
              <w:jc w:val="both"/>
              <w:rPr>
                <w:rFonts w:cstheme="minorHAnsi"/>
              </w:rPr>
            </w:pPr>
            <w:r w:rsidRPr="00CA2A51">
              <w:rPr>
                <w:rFonts w:cstheme="minorHAnsi"/>
              </w:rPr>
              <w:t xml:space="preserve">1998 - 2004: Univerzita Palackého v Olomouci, asistent  </w:t>
            </w:r>
          </w:p>
          <w:p w14:paraId="1113BD79" w14:textId="77777777" w:rsidR="005A73AE" w:rsidRPr="00CA2A51" w:rsidRDefault="005A73AE" w:rsidP="005A73AE">
            <w:pPr>
              <w:jc w:val="both"/>
              <w:rPr>
                <w:rFonts w:cstheme="minorHAnsi"/>
              </w:rPr>
            </w:pPr>
            <w:r w:rsidRPr="00CA2A51">
              <w:rPr>
                <w:rFonts w:cstheme="minorHAnsi"/>
              </w:rPr>
              <w:t>1997 – 1998: CATV, s.r.o. Prostějov, manager vzdělávání a jakosti</w:t>
            </w:r>
          </w:p>
          <w:p w14:paraId="3D589762" w14:textId="77777777" w:rsidR="005A73AE" w:rsidRPr="00CA2A51" w:rsidRDefault="005A73AE" w:rsidP="005A73AE">
            <w:pPr>
              <w:jc w:val="both"/>
              <w:rPr>
                <w:rFonts w:cstheme="minorHAnsi"/>
              </w:rPr>
            </w:pPr>
            <w:r w:rsidRPr="00CA2A51">
              <w:rPr>
                <w:rFonts w:cstheme="minorHAnsi"/>
              </w:rPr>
              <w:t>1991 – 1992: Dům dětí a mládeže na Vápenici, Prostějov</w:t>
            </w:r>
          </w:p>
        </w:tc>
      </w:tr>
      <w:tr w:rsidR="005A73AE" w:rsidRPr="00CA2A51" w14:paraId="5F6FBF4A" w14:textId="77777777" w:rsidTr="005A73AE">
        <w:trPr>
          <w:trHeight w:val="250"/>
        </w:trPr>
        <w:tc>
          <w:tcPr>
            <w:tcW w:w="9859" w:type="dxa"/>
            <w:gridSpan w:val="11"/>
            <w:shd w:val="clear" w:color="auto" w:fill="F7CAAC"/>
          </w:tcPr>
          <w:p w14:paraId="4710829E" w14:textId="77777777" w:rsidR="005A73AE" w:rsidRPr="00CA2A51" w:rsidRDefault="005A73AE" w:rsidP="005A73AE">
            <w:pPr>
              <w:jc w:val="both"/>
              <w:rPr>
                <w:rFonts w:cstheme="minorHAnsi"/>
              </w:rPr>
            </w:pPr>
            <w:r w:rsidRPr="00CA2A51">
              <w:rPr>
                <w:rFonts w:cstheme="minorHAnsi"/>
                <w:b/>
              </w:rPr>
              <w:t>Zkušenosti s vedením kvalifikačních a rigorózních prací</w:t>
            </w:r>
          </w:p>
        </w:tc>
      </w:tr>
      <w:tr w:rsidR="005A73AE" w:rsidRPr="00CA2A51" w14:paraId="70998D9C" w14:textId="77777777" w:rsidTr="005A73AE">
        <w:trPr>
          <w:trHeight w:val="337"/>
        </w:trPr>
        <w:tc>
          <w:tcPr>
            <w:tcW w:w="9859" w:type="dxa"/>
            <w:gridSpan w:val="11"/>
          </w:tcPr>
          <w:p w14:paraId="5D0A5631" w14:textId="77777777" w:rsidR="005A73AE" w:rsidRPr="00CA2A51" w:rsidRDefault="005A73AE" w:rsidP="005A73AE">
            <w:pPr>
              <w:jc w:val="both"/>
              <w:rPr>
                <w:rFonts w:cstheme="minorHAnsi"/>
              </w:rPr>
            </w:pPr>
          </w:p>
        </w:tc>
      </w:tr>
      <w:tr w:rsidR="005A73AE" w:rsidRPr="00CA2A51" w14:paraId="753DEAD0" w14:textId="77777777" w:rsidTr="005A73AE">
        <w:trPr>
          <w:cantSplit/>
        </w:trPr>
        <w:tc>
          <w:tcPr>
            <w:tcW w:w="3347" w:type="dxa"/>
            <w:gridSpan w:val="2"/>
            <w:tcBorders>
              <w:top w:val="single" w:sz="12" w:space="0" w:color="auto"/>
            </w:tcBorders>
            <w:shd w:val="clear" w:color="auto" w:fill="F7CAAC"/>
          </w:tcPr>
          <w:p w14:paraId="4DDA8485" w14:textId="77777777" w:rsidR="005A73AE" w:rsidRPr="00CA2A51" w:rsidRDefault="005A73AE" w:rsidP="005A73AE">
            <w:pPr>
              <w:jc w:val="both"/>
              <w:rPr>
                <w:rFonts w:cstheme="minorHAnsi"/>
              </w:rPr>
            </w:pPr>
            <w:r w:rsidRPr="00CA2A51">
              <w:rPr>
                <w:rFonts w:cstheme="minorHAnsi"/>
                <w:b/>
              </w:rPr>
              <w:t xml:space="preserve">Obor habilitačního řízení </w:t>
            </w:r>
          </w:p>
        </w:tc>
        <w:tc>
          <w:tcPr>
            <w:tcW w:w="2245" w:type="dxa"/>
            <w:gridSpan w:val="2"/>
            <w:tcBorders>
              <w:top w:val="single" w:sz="12" w:space="0" w:color="auto"/>
            </w:tcBorders>
            <w:shd w:val="clear" w:color="auto" w:fill="F7CAAC"/>
          </w:tcPr>
          <w:p w14:paraId="531ABD0E" w14:textId="77777777" w:rsidR="005A73AE" w:rsidRPr="00CA2A51" w:rsidRDefault="005A73AE" w:rsidP="005A73AE">
            <w:pPr>
              <w:jc w:val="both"/>
              <w:rPr>
                <w:rFonts w:cstheme="minorHAnsi"/>
              </w:rPr>
            </w:pPr>
            <w:r w:rsidRPr="00CA2A51">
              <w:rPr>
                <w:rFonts w:cstheme="minorHAnsi"/>
                <w:b/>
              </w:rPr>
              <w:t>Rok udělení hodnosti</w:t>
            </w:r>
          </w:p>
        </w:tc>
        <w:tc>
          <w:tcPr>
            <w:tcW w:w="2248" w:type="dxa"/>
            <w:gridSpan w:val="4"/>
            <w:tcBorders>
              <w:top w:val="single" w:sz="12" w:space="0" w:color="auto"/>
              <w:right w:val="single" w:sz="12" w:space="0" w:color="auto"/>
            </w:tcBorders>
            <w:shd w:val="clear" w:color="auto" w:fill="F7CAAC"/>
          </w:tcPr>
          <w:p w14:paraId="43D39AA7" w14:textId="77777777" w:rsidR="005A73AE" w:rsidRPr="00CA2A51" w:rsidRDefault="005A73AE" w:rsidP="005A73AE">
            <w:pPr>
              <w:jc w:val="both"/>
              <w:rPr>
                <w:rFonts w:cstheme="minorHAnsi"/>
              </w:rPr>
            </w:pPr>
            <w:r w:rsidRPr="00CA2A51">
              <w:rPr>
                <w:rFonts w:cstheme="minorHAnsi"/>
                <w:b/>
              </w:rPr>
              <w:t>Řízení konáno na VŠ</w:t>
            </w:r>
          </w:p>
        </w:tc>
        <w:tc>
          <w:tcPr>
            <w:tcW w:w="2019" w:type="dxa"/>
            <w:gridSpan w:val="3"/>
            <w:tcBorders>
              <w:top w:val="single" w:sz="12" w:space="0" w:color="auto"/>
              <w:left w:val="single" w:sz="12" w:space="0" w:color="auto"/>
            </w:tcBorders>
            <w:shd w:val="clear" w:color="auto" w:fill="F7CAAC"/>
          </w:tcPr>
          <w:p w14:paraId="27E0C6F8" w14:textId="77777777" w:rsidR="005A73AE" w:rsidRPr="00CA2A51" w:rsidRDefault="005A73AE" w:rsidP="005A73AE">
            <w:pPr>
              <w:jc w:val="both"/>
              <w:rPr>
                <w:rFonts w:cstheme="minorHAnsi"/>
                <w:b/>
              </w:rPr>
            </w:pPr>
            <w:r w:rsidRPr="00CA2A51">
              <w:rPr>
                <w:rFonts w:cstheme="minorHAnsi"/>
                <w:b/>
              </w:rPr>
              <w:t>Ohlasy publikací</w:t>
            </w:r>
          </w:p>
        </w:tc>
      </w:tr>
      <w:tr w:rsidR="005A73AE" w:rsidRPr="00CA2A51" w14:paraId="41C2DE39" w14:textId="77777777" w:rsidTr="005A73AE">
        <w:trPr>
          <w:cantSplit/>
        </w:trPr>
        <w:tc>
          <w:tcPr>
            <w:tcW w:w="3347" w:type="dxa"/>
            <w:gridSpan w:val="2"/>
          </w:tcPr>
          <w:p w14:paraId="63661BC8" w14:textId="77777777" w:rsidR="005A73AE" w:rsidRPr="00CA2A51" w:rsidRDefault="005A73AE" w:rsidP="005A73AE">
            <w:pPr>
              <w:jc w:val="both"/>
              <w:rPr>
                <w:rFonts w:cstheme="minorHAnsi"/>
              </w:rPr>
            </w:pPr>
            <w:r w:rsidRPr="00CA2A51">
              <w:rPr>
                <w:rFonts w:cstheme="minorHAnsi"/>
              </w:rPr>
              <w:t>Andragogika</w:t>
            </w:r>
          </w:p>
        </w:tc>
        <w:tc>
          <w:tcPr>
            <w:tcW w:w="2245" w:type="dxa"/>
            <w:gridSpan w:val="2"/>
          </w:tcPr>
          <w:p w14:paraId="5F44A8FD" w14:textId="77777777" w:rsidR="005A73AE" w:rsidRPr="00CA2A51" w:rsidRDefault="005A73AE" w:rsidP="005A73AE">
            <w:pPr>
              <w:jc w:val="both"/>
              <w:rPr>
                <w:rFonts w:cstheme="minorHAnsi"/>
              </w:rPr>
            </w:pPr>
            <w:r w:rsidRPr="00CA2A51">
              <w:rPr>
                <w:rFonts w:cstheme="minorHAnsi"/>
              </w:rPr>
              <w:t>2010</w:t>
            </w:r>
          </w:p>
        </w:tc>
        <w:tc>
          <w:tcPr>
            <w:tcW w:w="2248" w:type="dxa"/>
            <w:gridSpan w:val="4"/>
            <w:tcBorders>
              <w:right w:val="single" w:sz="12" w:space="0" w:color="auto"/>
            </w:tcBorders>
          </w:tcPr>
          <w:p w14:paraId="6813C9E0" w14:textId="77777777" w:rsidR="005A73AE" w:rsidRPr="00CA2A51" w:rsidRDefault="005A73AE" w:rsidP="005A73AE">
            <w:pPr>
              <w:jc w:val="both"/>
              <w:rPr>
                <w:rFonts w:cstheme="minorHAnsi"/>
              </w:rPr>
            </w:pPr>
            <w:r w:rsidRPr="00CA2A51">
              <w:rPr>
                <w:rFonts w:cstheme="minorHAnsi"/>
              </w:rPr>
              <w:t>Univerzita Palackého v Olomouci</w:t>
            </w:r>
          </w:p>
        </w:tc>
        <w:tc>
          <w:tcPr>
            <w:tcW w:w="660" w:type="dxa"/>
            <w:tcBorders>
              <w:left w:val="single" w:sz="12" w:space="0" w:color="auto"/>
            </w:tcBorders>
            <w:shd w:val="clear" w:color="auto" w:fill="F7CAAC"/>
          </w:tcPr>
          <w:p w14:paraId="5A3479A7" w14:textId="77777777" w:rsidR="005A73AE" w:rsidRPr="00CA2A51" w:rsidRDefault="005A73AE" w:rsidP="005A73AE">
            <w:pPr>
              <w:jc w:val="both"/>
              <w:rPr>
                <w:rFonts w:cstheme="minorHAnsi"/>
              </w:rPr>
            </w:pPr>
            <w:r w:rsidRPr="00CA2A51">
              <w:rPr>
                <w:rFonts w:cstheme="minorHAnsi"/>
                <w:b/>
              </w:rPr>
              <w:t>WOS</w:t>
            </w:r>
          </w:p>
        </w:tc>
        <w:tc>
          <w:tcPr>
            <w:tcW w:w="665" w:type="dxa"/>
            <w:shd w:val="clear" w:color="auto" w:fill="F7CAAC"/>
          </w:tcPr>
          <w:p w14:paraId="2A2BEF5C" w14:textId="77777777" w:rsidR="005A73AE" w:rsidRPr="00CA2A51" w:rsidRDefault="005A73AE" w:rsidP="005A73AE">
            <w:pPr>
              <w:jc w:val="both"/>
              <w:rPr>
                <w:rFonts w:cstheme="minorHAnsi"/>
                <w:sz w:val="18"/>
                <w:szCs w:val="18"/>
              </w:rPr>
            </w:pPr>
            <w:r w:rsidRPr="00CA2A51">
              <w:rPr>
                <w:rFonts w:cstheme="minorHAnsi"/>
                <w:b/>
                <w:sz w:val="18"/>
                <w:szCs w:val="18"/>
              </w:rPr>
              <w:t>Scopus</w:t>
            </w:r>
          </w:p>
        </w:tc>
        <w:tc>
          <w:tcPr>
            <w:tcW w:w="694" w:type="dxa"/>
            <w:shd w:val="clear" w:color="auto" w:fill="F7CAAC"/>
          </w:tcPr>
          <w:p w14:paraId="728A6147" w14:textId="77777777" w:rsidR="005A73AE" w:rsidRPr="00CA2A51" w:rsidRDefault="005A73AE" w:rsidP="005A73AE">
            <w:pPr>
              <w:jc w:val="both"/>
              <w:rPr>
                <w:rFonts w:cstheme="minorHAnsi"/>
                <w:sz w:val="18"/>
                <w:szCs w:val="18"/>
              </w:rPr>
            </w:pPr>
            <w:r w:rsidRPr="00CA2A51">
              <w:rPr>
                <w:rFonts w:cstheme="minorHAnsi"/>
                <w:b/>
                <w:sz w:val="18"/>
                <w:szCs w:val="18"/>
              </w:rPr>
              <w:t>ostatní</w:t>
            </w:r>
          </w:p>
        </w:tc>
      </w:tr>
      <w:tr w:rsidR="005A73AE" w:rsidRPr="00CA2A51" w14:paraId="63028437" w14:textId="77777777" w:rsidTr="005A73AE">
        <w:trPr>
          <w:cantSplit/>
          <w:trHeight w:val="70"/>
        </w:trPr>
        <w:tc>
          <w:tcPr>
            <w:tcW w:w="3347" w:type="dxa"/>
            <w:gridSpan w:val="2"/>
            <w:shd w:val="clear" w:color="auto" w:fill="F7CAAC"/>
          </w:tcPr>
          <w:p w14:paraId="6BD40D3E" w14:textId="77777777" w:rsidR="005A73AE" w:rsidRPr="00CA2A51" w:rsidRDefault="005A73AE" w:rsidP="005A73AE">
            <w:pPr>
              <w:jc w:val="both"/>
              <w:rPr>
                <w:rFonts w:cstheme="minorHAnsi"/>
              </w:rPr>
            </w:pPr>
            <w:r w:rsidRPr="00CA2A51">
              <w:rPr>
                <w:rFonts w:cstheme="minorHAnsi"/>
                <w:b/>
              </w:rPr>
              <w:t>Obor jmenovacího řízení</w:t>
            </w:r>
          </w:p>
        </w:tc>
        <w:tc>
          <w:tcPr>
            <w:tcW w:w="2245" w:type="dxa"/>
            <w:gridSpan w:val="2"/>
            <w:shd w:val="clear" w:color="auto" w:fill="F7CAAC"/>
          </w:tcPr>
          <w:p w14:paraId="410CE9E0" w14:textId="77777777" w:rsidR="005A73AE" w:rsidRPr="00CA2A51" w:rsidRDefault="005A73AE" w:rsidP="005A73AE">
            <w:pPr>
              <w:jc w:val="both"/>
              <w:rPr>
                <w:rFonts w:cstheme="minorHAnsi"/>
              </w:rPr>
            </w:pPr>
            <w:r w:rsidRPr="00CA2A51">
              <w:rPr>
                <w:rFonts w:cstheme="minorHAnsi"/>
                <w:b/>
              </w:rPr>
              <w:t>Rok udělení hodnosti</w:t>
            </w:r>
          </w:p>
        </w:tc>
        <w:tc>
          <w:tcPr>
            <w:tcW w:w="2248" w:type="dxa"/>
            <w:gridSpan w:val="4"/>
            <w:tcBorders>
              <w:right w:val="single" w:sz="12" w:space="0" w:color="auto"/>
            </w:tcBorders>
            <w:shd w:val="clear" w:color="auto" w:fill="F7CAAC"/>
          </w:tcPr>
          <w:p w14:paraId="27751503" w14:textId="77777777" w:rsidR="005A73AE" w:rsidRPr="00CA2A51" w:rsidRDefault="005A73AE" w:rsidP="005A73AE">
            <w:pPr>
              <w:jc w:val="both"/>
              <w:rPr>
                <w:rFonts w:cstheme="minorHAnsi"/>
              </w:rPr>
            </w:pPr>
            <w:r w:rsidRPr="00CA2A51">
              <w:rPr>
                <w:rFonts w:cstheme="minorHAnsi"/>
                <w:b/>
              </w:rPr>
              <w:t>Řízení konáno na VŠ</w:t>
            </w:r>
          </w:p>
        </w:tc>
        <w:tc>
          <w:tcPr>
            <w:tcW w:w="660" w:type="dxa"/>
            <w:tcBorders>
              <w:left w:val="single" w:sz="12" w:space="0" w:color="auto"/>
            </w:tcBorders>
            <w:shd w:val="clear" w:color="auto" w:fill="auto"/>
          </w:tcPr>
          <w:p w14:paraId="51B3D760" w14:textId="77777777" w:rsidR="005A73AE" w:rsidRPr="00CA2A51" w:rsidRDefault="005A73AE" w:rsidP="005A73AE">
            <w:pPr>
              <w:jc w:val="both"/>
              <w:rPr>
                <w:rFonts w:cstheme="minorHAnsi"/>
              </w:rPr>
            </w:pPr>
            <w:r w:rsidRPr="00CA2A51">
              <w:rPr>
                <w:rFonts w:cstheme="minorHAnsi"/>
              </w:rPr>
              <w:t>16</w:t>
            </w:r>
          </w:p>
        </w:tc>
        <w:tc>
          <w:tcPr>
            <w:tcW w:w="665" w:type="dxa"/>
            <w:shd w:val="clear" w:color="auto" w:fill="auto"/>
          </w:tcPr>
          <w:p w14:paraId="7B5A5C0E" w14:textId="77777777" w:rsidR="005A73AE" w:rsidRPr="00CA2A51" w:rsidRDefault="005A73AE" w:rsidP="005A73AE">
            <w:pPr>
              <w:jc w:val="both"/>
              <w:rPr>
                <w:rFonts w:cstheme="minorHAnsi"/>
              </w:rPr>
            </w:pPr>
            <w:r w:rsidRPr="00CA2A51">
              <w:rPr>
                <w:rFonts w:cstheme="minorHAnsi"/>
              </w:rPr>
              <w:t>18</w:t>
            </w:r>
          </w:p>
        </w:tc>
        <w:tc>
          <w:tcPr>
            <w:tcW w:w="694" w:type="dxa"/>
            <w:shd w:val="clear" w:color="auto" w:fill="auto"/>
          </w:tcPr>
          <w:p w14:paraId="548A91A7" w14:textId="77777777" w:rsidR="005A73AE" w:rsidRPr="00CA2A51" w:rsidRDefault="005A73AE" w:rsidP="005A73AE">
            <w:pPr>
              <w:jc w:val="both"/>
              <w:rPr>
                <w:rFonts w:cstheme="minorHAnsi"/>
              </w:rPr>
            </w:pPr>
            <w:r w:rsidRPr="00CA2A51">
              <w:rPr>
                <w:rFonts w:cstheme="minorHAnsi"/>
              </w:rPr>
              <w:t>157</w:t>
            </w:r>
          </w:p>
        </w:tc>
      </w:tr>
      <w:tr w:rsidR="005A73AE" w:rsidRPr="00CA2A51" w14:paraId="6BD5B6FD" w14:textId="77777777" w:rsidTr="005A73AE">
        <w:trPr>
          <w:trHeight w:val="205"/>
        </w:trPr>
        <w:tc>
          <w:tcPr>
            <w:tcW w:w="3347" w:type="dxa"/>
            <w:gridSpan w:val="2"/>
          </w:tcPr>
          <w:p w14:paraId="729715EF" w14:textId="77777777" w:rsidR="005A73AE" w:rsidRPr="00CA2A51" w:rsidRDefault="005A73AE" w:rsidP="005A73AE">
            <w:pPr>
              <w:jc w:val="both"/>
              <w:rPr>
                <w:rFonts w:cstheme="minorHAnsi"/>
              </w:rPr>
            </w:pPr>
          </w:p>
        </w:tc>
        <w:tc>
          <w:tcPr>
            <w:tcW w:w="2245" w:type="dxa"/>
            <w:gridSpan w:val="2"/>
          </w:tcPr>
          <w:p w14:paraId="29315781" w14:textId="77777777" w:rsidR="005A73AE" w:rsidRPr="00CA2A51" w:rsidRDefault="005A73AE" w:rsidP="005A73AE">
            <w:pPr>
              <w:jc w:val="both"/>
              <w:rPr>
                <w:rFonts w:cstheme="minorHAnsi"/>
              </w:rPr>
            </w:pPr>
          </w:p>
        </w:tc>
        <w:tc>
          <w:tcPr>
            <w:tcW w:w="2248" w:type="dxa"/>
            <w:gridSpan w:val="4"/>
            <w:tcBorders>
              <w:right w:val="single" w:sz="12" w:space="0" w:color="auto"/>
            </w:tcBorders>
          </w:tcPr>
          <w:p w14:paraId="64F6B612" w14:textId="77777777" w:rsidR="005A73AE" w:rsidRPr="00CA2A51" w:rsidRDefault="005A73AE" w:rsidP="005A73AE">
            <w:pPr>
              <w:jc w:val="both"/>
              <w:rPr>
                <w:rFonts w:cstheme="minorHAnsi"/>
              </w:rPr>
            </w:pPr>
          </w:p>
        </w:tc>
        <w:tc>
          <w:tcPr>
            <w:tcW w:w="1325" w:type="dxa"/>
            <w:gridSpan w:val="2"/>
            <w:tcBorders>
              <w:left w:val="single" w:sz="12" w:space="0" w:color="auto"/>
            </w:tcBorders>
            <w:shd w:val="clear" w:color="auto" w:fill="FBD4B4" w:themeFill="accent6" w:themeFillTint="66"/>
            <w:vAlign w:val="center"/>
          </w:tcPr>
          <w:p w14:paraId="67B3B1F2" w14:textId="77777777" w:rsidR="005A73AE" w:rsidRPr="00CA2A51" w:rsidRDefault="005A73AE" w:rsidP="005A73AE">
            <w:pPr>
              <w:rPr>
                <w:rFonts w:cstheme="minorHAnsi"/>
                <w:b/>
              </w:rPr>
            </w:pPr>
            <w:r>
              <w:rPr>
                <w:b/>
                <w:sz w:val="18"/>
              </w:rPr>
              <w:t>H-index WoS/Scopus</w:t>
            </w:r>
          </w:p>
        </w:tc>
        <w:tc>
          <w:tcPr>
            <w:tcW w:w="694" w:type="dxa"/>
            <w:shd w:val="clear" w:color="auto" w:fill="auto"/>
            <w:vAlign w:val="center"/>
          </w:tcPr>
          <w:p w14:paraId="73BE6FD8" w14:textId="77777777" w:rsidR="005A73AE" w:rsidRPr="00CA2A51" w:rsidRDefault="005A73AE" w:rsidP="005A73AE">
            <w:pPr>
              <w:rPr>
                <w:rFonts w:cstheme="minorHAnsi"/>
                <w:b/>
              </w:rPr>
            </w:pPr>
            <w:r>
              <w:rPr>
                <w:rFonts w:cstheme="minorHAnsi"/>
                <w:b/>
              </w:rPr>
              <w:t>2</w:t>
            </w:r>
          </w:p>
        </w:tc>
      </w:tr>
      <w:tr w:rsidR="005A73AE" w:rsidRPr="00CA2A51" w14:paraId="45AA26F9" w14:textId="77777777" w:rsidTr="005A73AE">
        <w:tc>
          <w:tcPr>
            <w:tcW w:w="9859" w:type="dxa"/>
            <w:gridSpan w:val="11"/>
            <w:shd w:val="clear" w:color="auto" w:fill="F7CAAC"/>
          </w:tcPr>
          <w:p w14:paraId="00D9FC21" w14:textId="77777777" w:rsidR="005A73AE" w:rsidRPr="00CA2A51" w:rsidRDefault="005A73AE" w:rsidP="005A73AE">
            <w:pPr>
              <w:jc w:val="both"/>
              <w:rPr>
                <w:rFonts w:cstheme="minorHAnsi"/>
                <w:b/>
              </w:rPr>
            </w:pPr>
            <w:r w:rsidRPr="00CA2A51">
              <w:rPr>
                <w:rFonts w:cstheme="minorHAnsi"/>
                <w:b/>
              </w:rPr>
              <w:t xml:space="preserve">Přehled o nejvýznamnější publikační a další tvůrčí činnosti nebo další profesní činnosti u odborníků z praxe vztahující se k zabezpečovaným předmětům </w:t>
            </w:r>
          </w:p>
        </w:tc>
      </w:tr>
      <w:tr w:rsidR="005A73AE" w:rsidRPr="00CA2A51" w14:paraId="6F3D2EB2" w14:textId="77777777" w:rsidTr="005A73AE">
        <w:trPr>
          <w:trHeight w:val="967"/>
        </w:trPr>
        <w:tc>
          <w:tcPr>
            <w:tcW w:w="9859" w:type="dxa"/>
            <w:gridSpan w:val="11"/>
          </w:tcPr>
          <w:p w14:paraId="2BA60603" w14:textId="77777777" w:rsidR="005A73AE" w:rsidRPr="0056112C" w:rsidRDefault="005A73AE" w:rsidP="00630AC5">
            <w:pPr>
              <w:pStyle w:val="Odstavecseseznamem"/>
              <w:numPr>
                <w:ilvl w:val="0"/>
                <w:numId w:val="132"/>
              </w:numPr>
              <w:spacing w:line="259" w:lineRule="auto"/>
              <w:rPr>
                <w:rFonts w:cstheme="minorHAnsi"/>
              </w:rPr>
            </w:pPr>
            <w:r>
              <w:rPr>
                <w:rFonts w:cstheme="minorHAnsi"/>
              </w:rPr>
              <w:t xml:space="preserve">Jimp: </w:t>
            </w:r>
            <w:r w:rsidRPr="0056112C">
              <w:rPr>
                <w:rFonts w:cstheme="minorHAnsi"/>
              </w:rPr>
              <w:t xml:space="preserve">Poláchová Vašťatková, J., &amp; </w:t>
            </w:r>
            <w:r w:rsidRPr="00110D44">
              <w:rPr>
                <w:rFonts w:cstheme="minorHAnsi"/>
                <w:b/>
              </w:rPr>
              <w:t>Dopita, M.</w:t>
            </w:r>
            <w:r w:rsidRPr="00110D44">
              <w:rPr>
                <w:rFonts w:cstheme="minorHAnsi"/>
              </w:rPr>
              <w:t xml:space="preserve"> (50 %) (2021). </w:t>
            </w:r>
            <w:r w:rsidRPr="0056112C">
              <w:rPr>
                <w:rFonts w:cstheme="minorHAnsi"/>
              </w:rPr>
              <w:t xml:space="preserve">Teaching as a part of academics' professionalization: the case of Czech educational sciences. </w:t>
            </w:r>
            <w:r w:rsidRPr="0056112C">
              <w:rPr>
                <w:rFonts w:cstheme="minorHAnsi"/>
                <w:i/>
              </w:rPr>
              <w:t>Journal of Professional Capital and Community,</w:t>
            </w:r>
            <w:r w:rsidRPr="0056112C">
              <w:rPr>
                <w:rFonts w:cstheme="minorHAnsi"/>
              </w:rPr>
              <w:t xml:space="preserve"> 6(4), pp. 367-377. </w:t>
            </w:r>
            <w:hyperlink r:id="rId45" w:history="1">
              <w:r w:rsidRPr="0056112C">
                <w:rPr>
                  <w:rStyle w:val="Hypertextovodkaz"/>
                  <w:rFonts w:cstheme="minorHAnsi"/>
                </w:rPr>
                <w:t>https://doi.org/10.1108/JPCC-08-2020-0069</w:t>
              </w:r>
            </w:hyperlink>
            <w:r w:rsidRPr="0056112C">
              <w:rPr>
                <w:rStyle w:val="Hypertextovodkaz"/>
                <w:rFonts w:cstheme="minorHAnsi"/>
              </w:rPr>
              <w:t xml:space="preserve"> | </w:t>
            </w:r>
            <w:r w:rsidRPr="0056112C">
              <w:rPr>
                <w:rFonts w:cstheme="minorHAnsi"/>
                <w:color w:val="000000"/>
                <w:shd w:val="clear" w:color="auto" w:fill="FFFFFF"/>
              </w:rPr>
              <w:t>WOS:000661583900001</w:t>
            </w:r>
          </w:p>
          <w:p w14:paraId="1B416115" w14:textId="77777777" w:rsidR="005A73AE" w:rsidRPr="0056112C" w:rsidRDefault="005A73AE" w:rsidP="00630AC5">
            <w:pPr>
              <w:pStyle w:val="Odstavecseseznamem"/>
              <w:numPr>
                <w:ilvl w:val="0"/>
                <w:numId w:val="132"/>
              </w:numPr>
              <w:spacing w:line="259" w:lineRule="auto"/>
              <w:rPr>
                <w:rFonts w:cstheme="minorHAnsi"/>
              </w:rPr>
            </w:pPr>
            <w:r>
              <w:rPr>
                <w:rFonts w:cstheme="minorHAnsi"/>
              </w:rPr>
              <w:t xml:space="preserve">Jimp: </w:t>
            </w:r>
            <w:r w:rsidRPr="0056112C">
              <w:rPr>
                <w:rFonts w:cstheme="minorHAnsi"/>
              </w:rPr>
              <w:t xml:space="preserve">Rasiński, L., </w:t>
            </w:r>
            <w:r w:rsidRPr="00110D44">
              <w:rPr>
                <w:rFonts w:cstheme="minorHAnsi"/>
                <w:b/>
              </w:rPr>
              <w:t>Dopita, M</w:t>
            </w:r>
            <w:r w:rsidRPr="00110D44">
              <w:rPr>
                <w:rFonts w:cstheme="minorHAnsi"/>
              </w:rPr>
              <w:t>., (30 %) &amp; Cervinkova</w:t>
            </w:r>
            <w:r w:rsidRPr="0056112C">
              <w:rPr>
                <w:rFonts w:cstheme="minorHAnsi"/>
              </w:rPr>
              <w:t xml:space="preserve">, H. (2021). Neoliberalism’s paradoxical effect and European doctoral education reforms in post-socialist Europe. </w:t>
            </w:r>
            <w:r w:rsidRPr="0056112C">
              <w:rPr>
                <w:rFonts w:cstheme="minorHAnsi"/>
                <w:i/>
              </w:rPr>
              <w:t>Critical Education</w:t>
            </w:r>
            <w:r w:rsidRPr="0056112C">
              <w:rPr>
                <w:rFonts w:cstheme="minorHAnsi"/>
              </w:rPr>
              <w:t xml:space="preserve">, 12(9), pp. 1-19. </w:t>
            </w:r>
            <w:hyperlink r:id="rId46" w:history="1">
              <w:r w:rsidRPr="0056112C">
                <w:rPr>
                  <w:rStyle w:val="Hypertextovodkaz"/>
                  <w:rFonts w:cstheme="minorHAnsi"/>
                </w:rPr>
                <w:t>http://ojs.library.ubc.ca/index.php/criticaled/article/view/186584</w:t>
              </w:r>
            </w:hyperlink>
            <w:r w:rsidRPr="0056112C">
              <w:rPr>
                <w:rStyle w:val="Hypertextovodkaz"/>
                <w:rFonts w:cstheme="minorHAnsi"/>
              </w:rPr>
              <w:t xml:space="preserve"> | </w:t>
            </w:r>
            <w:r w:rsidRPr="0056112C">
              <w:rPr>
                <w:rFonts w:cstheme="minorHAnsi"/>
                <w:color w:val="000000"/>
                <w:shd w:val="clear" w:color="auto" w:fill="FFFFFF"/>
              </w:rPr>
              <w:t>WOS:000647472900001</w:t>
            </w:r>
          </w:p>
          <w:p w14:paraId="36361AC0" w14:textId="77777777" w:rsidR="005A73AE" w:rsidRPr="00110D44" w:rsidRDefault="005A73AE" w:rsidP="00630AC5">
            <w:pPr>
              <w:pStyle w:val="Odstavecseseznamem"/>
              <w:numPr>
                <w:ilvl w:val="0"/>
                <w:numId w:val="132"/>
              </w:numPr>
              <w:spacing w:line="259" w:lineRule="auto"/>
              <w:rPr>
                <w:rFonts w:cstheme="minorHAnsi"/>
              </w:rPr>
            </w:pPr>
            <w:r w:rsidRPr="00110D44">
              <w:rPr>
                <w:rFonts w:cstheme="minorHAnsi"/>
              </w:rPr>
              <w:t xml:space="preserve">Jsc: </w:t>
            </w:r>
            <w:r w:rsidRPr="00110D44">
              <w:rPr>
                <w:rFonts w:cstheme="minorHAnsi"/>
                <w:b/>
              </w:rPr>
              <w:t>Dopita, M.,</w:t>
            </w:r>
            <w:r w:rsidRPr="00110D44">
              <w:rPr>
                <w:rFonts w:cstheme="minorHAnsi"/>
              </w:rPr>
              <w:t xml:space="preserve"> (50 %) &amp; Poláchová Vašťatková, J. (2021). Paradoxes of Doctoral Studies in Education Sciences in the Czech Republic. </w:t>
            </w:r>
            <w:r w:rsidRPr="00110D44">
              <w:rPr>
                <w:rFonts w:cstheme="minorHAnsi"/>
                <w:i/>
                <w:iCs/>
              </w:rPr>
              <w:t>Qualitative Sociology Review,</w:t>
            </w:r>
            <w:r w:rsidRPr="00110D44">
              <w:rPr>
                <w:rFonts w:cstheme="minorHAnsi"/>
              </w:rPr>
              <w:t xml:space="preserve"> 2021, 17(1), pp. 60-71. DOI: </w:t>
            </w:r>
            <w:hyperlink r:id="rId47" w:history="1">
              <w:r w:rsidRPr="00110D44">
                <w:rPr>
                  <w:rStyle w:val="Hypertextovodkaz"/>
                  <w:rFonts w:cstheme="minorHAnsi"/>
                </w:rPr>
                <w:t>http://dx.doi.org/10.18778/1733-8077.17.1.5</w:t>
              </w:r>
            </w:hyperlink>
            <w:r w:rsidRPr="00110D44">
              <w:rPr>
                <w:rStyle w:val="Hypertextovodkaz"/>
                <w:rFonts w:cstheme="minorHAnsi"/>
              </w:rPr>
              <w:t xml:space="preserve"> | </w:t>
            </w:r>
            <w:r w:rsidRPr="00110D44">
              <w:rPr>
                <w:rStyle w:val="Hypertextovodkaz"/>
                <w:rFonts w:cstheme="minorHAnsi"/>
                <w:color w:val="000000" w:themeColor="text1"/>
              </w:rPr>
              <w:t>eid: 2-s2.0-85100577224</w:t>
            </w:r>
          </w:p>
          <w:p w14:paraId="54AD1376" w14:textId="77777777" w:rsidR="005A73AE" w:rsidRPr="00110D44" w:rsidRDefault="005A73AE" w:rsidP="00630AC5">
            <w:pPr>
              <w:pStyle w:val="Odstavecseseznamem"/>
              <w:numPr>
                <w:ilvl w:val="0"/>
                <w:numId w:val="132"/>
              </w:numPr>
              <w:spacing w:line="259" w:lineRule="auto"/>
              <w:rPr>
                <w:rFonts w:cstheme="minorHAnsi"/>
                <w:color w:val="222222"/>
                <w:shd w:val="clear" w:color="auto" w:fill="F8F8F8"/>
              </w:rPr>
            </w:pPr>
            <w:r w:rsidRPr="00110D44">
              <w:rPr>
                <w:rFonts w:cstheme="minorHAnsi"/>
                <w:color w:val="000000" w:themeColor="text1"/>
                <w:shd w:val="clear" w:color="auto" w:fill="FFFFFF"/>
              </w:rPr>
              <w:t xml:space="preserve">Jsc: Grecmanová, H., </w:t>
            </w:r>
            <w:r w:rsidRPr="00110D44">
              <w:rPr>
                <w:rFonts w:cstheme="minorHAnsi"/>
              </w:rPr>
              <w:t xml:space="preserve">&amp; </w:t>
            </w:r>
            <w:r w:rsidRPr="00110D44">
              <w:rPr>
                <w:rFonts w:cstheme="minorHAnsi"/>
                <w:b/>
                <w:color w:val="000000" w:themeColor="text1"/>
                <w:shd w:val="clear" w:color="auto" w:fill="FFFFFF"/>
              </w:rPr>
              <w:t>Dopita, M</w:t>
            </w:r>
            <w:r w:rsidRPr="00110D44">
              <w:rPr>
                <w:rFonts w:cstheme="minorHAnsi"/>
                <w:color w:val="000000" w:themeColor="text1"/>
                <w:shd w:val="clear" w:color="auto" w:fill="FFFFFF"/>
              </w:rPr>
              <w:t xml:space="preserve">. (50 %) (2020). </w:t>
            </w:r>
            <w:r w:rsidRPr="00110D44">
              <w:rPr>
                <w:rFonts w:cstheme="minorHAnsi"/>
                <w:color w:val="000000" w:themeColor="text1"/>
              </w:rPr>
              <w:t xml:space="preserve">Wandlungen der Andragogik als einer Wissenschaft von der Erziehung an der Palacký Universität in Olomouc. </w:t>
            </w:r>
            <w:r w:rsidRPr="00110D44">
              <w:rPr>
                <w:rFonts w:cstheme="minorHAnsi"/>
                <w:i/>
                <w:iCs/>
                <w:color w:val="000000" w:themeColor="text1"/>
              </w:rPr>
              <w:t>Tudás menedzsment,</w:t>
            </w:r>
            <w:r w:rsidRPr="00110D44">
              <w:rPr>
                <w:rFonts w:cstheme="minorHAnsi"/>
                <w:color w:val="000000" w:themeColor="text1"/>
              </w:rPr>
              <w:t xml:space="preserve"> </w:t>
            </w:r>
            <w:r w:rsidRPr="00110D44">
              <w:rPr>
                <w:rFonts w:cstheme="minorHAnsi"/>
                <w:color w:val="333333"/>
              </w:rPr>
              <w:t xml:space="preserve">21(1), s. 232-240. ISSN </w:t>
            </w:r>
            <w:r w:rsidRPr="00110D44">
              <w:rPr>
                <w:rFonts w:cstheme="minorHAnsi"/>
                <w:color w:val="222222"/>
                <w:shd w:val="clear" w:color="auto" w:fill="F8F8F8"/>
              </w:rPr>
              <w:t xml:space="preserve">1586-0698. </w:t>
            </w:r>
            <w:hyperlink r:id="rId48" w:history="1">
              <w:r w:rsidRPr="00110D44">
                <w:rPr>
                  <w:rStyle w:val="Hypertextovodkaz"/>
                  <w:rFonts w:cstheme="minorHAnsi"/>
                  <w:shd w:val="clear" w:color="auto" w:fill="F8F8F8"/>
                </w:rPr>
                <w:t>https://journals.lib.pte.hu/index.php/tm/article/view/3472</w:t>
              </w:r>
            </w:hyperlink>
            <w:r w:rsidRPr="00110D44">
              <w:rPr>
                <w:rFonts w:cstheme="minorHAnsi"/>
                <w:color w:val="222222"/>
                <w:shd w:val="clear" w:color="auto" w:fill="F8F8F8"/>
              </w:rPr>
              <w:t xml:space="preserve"> </w:t>
            </w:r>
          </w:p>
          <w:p w14:paraId="0ED07C4C" w14:textId="77777777" w:rsidR="005A73AE" w:rsidRPr="0056112C" w:rsidRDefault="005A73AE" w:rsidP="00630AC5">
            <w:pPr>
              <w:pStyle w:val="Odstavecseseznamem"/>
              <w:numPr>
                <w:ilvl w:val="0"/>
                <w:numId w:val="132"/>
              </w:numPr>
              <w:spacing w:line="259" w:lineRule="auto"/>
              <w:rPr>
                <w:rFonts w:cstheme="minorHAnsi"/>
                <w:color w:val="000000" w:themeColor="text1"/>
                <w:shd w:val="clear" w:color="auto" w:fill="F8F8F8"/>
              </w:rPr>
            </w:pPr>
            <w:r w:rsidRPr="00110D44">
              <w:rPr>
                <w:rFonts w:cstheme="minorHAnsi"/>
                <w:color w:val="000000" w:themeColor="text1"/>
                <w:shd w:val="clear" w:color="auto" w:fill="F8F8F8"/>
              </w:rPr>
              <w:t xml:space="preserve">Jost: </w:t>
            </w:r>
            <w:r w:rsidRPr="00110D44">
              <w:rPr>
                <w:rFonts w:cstheme="minorHAnsi"/>
                <w:b/>
                <w:color w:val="000000" w:themeColor="text1"/>
                <w:shd w:val="clear" w:color="auto" w:fill="F8F8F8"/>
              </w:rPr>
              <w:t>Dopita, M.,</w:t>
            </w:r>
            <w:r w:rsidRPr="00110D44">
              <w:rPr>
                <w:rFonts w:cstheme="minorHAnsi"/>
                <w:color w:val="000000" w:themeColor="text1"/>
                <w:shd w:val="clear" w:color="auto" w:fill="F8F8F8"/>
              </w:rPr>
              <w:t xml:space="preserve"> (50 %)</w:t>
            </w:r>
            <w:r>
              <w:rPr>
                <w:rFonts w:cstheme="minorHAnsi"/>
                <w:color w:val="000000" w:themeColor="text1"/>
                <w:shd w:val="clear" w:color="auto" w:fill="F8F8F8"/>
              </w:rPr>
              <w:t xml:space="preserve"> </w:t>
            </w:r>
            <w:r w:rsidRPr="0056112C">
              <w:rPr>
                <w:rFonts w:cstheme="minorHAnsi"/>
              </w:rPr>
              <w:t xml:space="preserve">&amp; </w:t>
            </w:r>
            <w:r w:rsidRPr="0056112C">
              <w:rPr>
                <w:rFonts w:cstheme="minorHAnsi"/>
                <w:color w:val="000000" w:themeColor="text1"/>
                <w:shd w:val="clear" w:color="auto" w:fill="F8F8F8"/>
              </w:rPr>
              <w:t xml:space="preserve">Bartoňková, H. (2020). </w:t>
            </w:r>
            <w:r w:rsidRPr="0056112C">
              <w:rPr>
                <w:rFonts w:cstheme="minorHAnsi"/>
                <w:color w:val="000000" w:themeColor="text1"/>
                <w:shd w:val="clear" w:color="auto" w:fill="FFFFFF"/>
              </w:rPr>
              <w:t xml:space="preserve">Česko-kanadská a kanadsko-česká inspirace pro andragogiku: Jindra Kulich. In Matulčík, J. (ed.). </w:t>
            </w:r>
            <w:r w:rsidRPr="0056112C">
              <w:rPr>
                <w:rFonts w:cstheme="minorHAnsi"/>
                <w:i/>
                <w:iCs/>
                <w:color w:val="000000" w:themeColor="text1"/>
                <w:shd w:val="clear" w:color="auto" w:fill="FFFFFF"/>
              </w:rPr>
              <w:t>Acta Andragogica 7.</w:t>
            </w:r>
            <w:r w:rsidRPr="0056112C">
              <w:rPr>
                <w:rFonts w:cstheme="minorHAnsi"/>
                <w:color w:val="000000" w:themeColor="text1"/>
                <w:shd w:val="clear" w:color="auto" w:fill="FFFFFF"/>
              </w:rPr>
              <w:t xml:space="preserve"> Bratislava: Univerzita Komenského v Bratislavě/ Stimul, s. 81-92. ISBN </w:t>
            </w:r>
            <w:r w:rsidRPr="0056112C">
              <w:rPr>
                <w:rFonts w:cstheme="minorHAnsi"/>
                <w:color w:val="333333"/>
                <w:shd w:val="clear" w:color="auto" w:fill="FFFFFF"/>
              </w:rPr>
              <w:t>978-80-8127-274-5.</w:t>
            </w:r>
            <w:r w:rsidRPr="0056112C">
              <w:rPr>
                <w:rFonts w:cstheme="minorHAnsi"/>
              </w:rPr>
              <w:t xml:space="preserve"> </w:t>
            </w:r>
          </w:p>
        </w:tc>
      </w:tr>
      <w:tr w:rsidR="005A73AE" w:rsidRPr="00CA2A51" w14:paraId="2FC87447" w14:textId="77777777" w:rsidTr="005A73AE">
        <w:trPr>
          <w:trHeight w:val="218"/>
        </w:trPr>
        <w:tc>
          <w:tcPr>
            <w:tcW w:w="9859" w:type="dxa"/>
            <w:gridSpan w:val="11"/>
            <w:shd w:val="clear" w:color="auto" w:fill="F7CAAC"/>
          </w:tcPr>
          <w:p w14:paraId="1935609F" w14:textId="77777777" w:rsidR="005A73AE" w:rsidRPr="00CA2A51" w:rsidRDefault="005A73AE" w:rsidP="005A73AE">
            <w:pPr>
              <w:rPr>
                <w:rFonts w:cstheme="minorHAnsi"/>
                <w:b/>
              </w:rPr>
            </w:pPr>
            <w:r w:rsidRPr="00CA2A51">
              <w:rPr>
                <w:rFonts w:cstheme="minorHAnsi"/>
                <w:b/>
              </w:rPr>
              <w:t>Působení v zahraničí</w:t>
            </w:r>
          </w:p>
        </w:tc>
      </w:tr>
      <w:tr w:rsidR="005A73AE" w:rsidRPr="00CA2A51" w14:paraId="23B18DF1" w14:textId="77777777" w:rsidTr="005A73AE">
        <w:trPr>
          <w:trHeight w:val="328"/>
        </w:trPr>
        <w:tc>
          <w:tcPr>
            <w:tcW w:w="9859" w:type="dxa"/>
            <w:gridSpan w:val="11"/>
          </w:tcPr>
          <w:p w14:paraId="79C49DBE" w14:textId="77777777" w:rsidR="005A73AE" w:rsidRPr="00CA2A51" w:rsidRDefault="005A73AE" w:rsidP="005A73AE">
            <w:pPr>
              <w:rPr>
                <w:rFonts w:cstheme="minorHAnsi"/>
              </w:rPr>
            </w:pPr>
            <w:r w:rsidRPr="00CA2A51">
              <w:rPr>
                <w:rFonts w:cstheme="minorHAnsi"/>
              </w:rPr>
              <w:lastRenderedPageBreak/>
              <w:t>09/2018-09/2019: University of Lower Silesia, Wroclaw, Polsko (12 měsíců hostující docent)</w:t>
            </w:r>
          </w:p>
          <w:p w14:paraId="03EC84DC" w14:textId="463DB68B" w:rsidR="005A73AE" w:rsidRPr="00BB7D78" w:rsidRDefault="005A73AE" w:rsidP="005A73AE">
            <w:pPr>
              <w:rPr>
                <w:rFonts w:cstheme="minorHAnsi"/>
              </w:rPr>
            </w:pPr>
            <w:r w:rsidRPr="00CA2A51">
              <w:rPr>
                <w:rFonts w:cstheme="minorHAnsi"/>
              </w:rPr>
              <w:t>01/2017-03/2017: University of Lower Silesia, Wroclaw, Polsko (3 měsíce hostující docent)</w:t>
            </w:r>
          </w:p>
        </w:tc>
      </w:tr>
      <w:tr w:rsidR="005A73AE" w:rsidRPr="00CA2A51" w14:paraId="321C8962" w14:textId="77777777" w:rsidTr="005A73AE">
        <w:trPr>
          <w:cantSplit/>
          <w:trHeight w:val="470"/>
        </w:trPr>
        <w:tc>
          <w:tcPr>
            <w:tcW w:w="2518" w:type="dxa"/>
            <w:shd w:val="clear" w:color="auto" w:fill="F7CAAC"/>
          </w:tcPr>
          <w:p w14:paraId="6D9F1BDB" w14:textId="77777777" w:rsidR="005A73AE" w:rsidRPr="00CA2A51" w:rsidRDefault="005A73AE" w:rsidP="005A73AE">
            <w:pPr>
              <w:jc w:val="both"/>
              <w:rPr>
                <w:rFonts w:cstheme="minorHAnsi"/>
                <w:b/>
              </w:rPr>
            </w:pPr>
            <w:r w:rsidRPr="00CA2A51">
              <w:rPr>
                <w:rFonts w:cstheme="minorHAnsi"/>
                <w:b/>
              </w:rPr>
              <w:t xml:space="preserve">Podpis </w:t>
            </w:r>
          </w:p>
        </w:tc>
        <w:tc>
          <w:tcPr>
            <w:tcW w:w="4536" w:type="dxa"/>
            <w:gridSpan w:val="5"/>
          </w:tcPr>
          <w:p w14:paraId="0BFCA170" w14:textId="77777777" w:rsidR="005A73AE" w:rsidRPr="00CA2A51" w:rsidRDefault="005A73AE" w:rsidP="005A73AE">
            <w:pPr>
              <w:jc w:val="both"/>
              <w:rPr>
                <w:rFonts w:cstheme="minorHAnsi"/>
              </w:rPr>
            </w:pPr>
            <w:r>
              <w:rPr>
                <w:rFonts w:cstheme="minorHAnsi"/>
              </w:rPr>
              <w:t>doc. Mgr. Miroslav Dopita, Ph</w:t>
            </w:r>
            <w:r w:rsidRPr="00110D44">
              <w:rPr>
                <w:rFonts w:cstheme="minorHAnsi"/>
              </w:rPr>
              <w:t>.D. v.r.</w:t>
            </w:r>
          </w:p>
        </w:tc>
        <w:tc>
          <w:tcPr>
            <w:tcW w:w="786" w:type="dxa"/>
            <w:gridSpan w:val="2"/>
            <w:shd w:val="clear" w:color="auto" w:fill="F7CAAC"/>
          </w:tcPr>
          <w:p w14:paraId="75CA0958" w14:textId="77777777" w:rsidR="005A73AE" w:rsidRPr="00CA2A51" w:rsidRDefault="005A73AE" w:rsidP="005A73AE">
            <w:pPr>
              <w:jc w:val="both"/>
              <w:rPr>
                <w:rFonts w:cstheme="minorHAnsi"/>
              </w:rPr>
            </w:pPr>
            <w:r w:rsidRPr="00CA2A51">
              <w:rPr>
                <w:rFonts w:cstheme="minorHAnsi"/>
                <w:b/>
              </w:rPr>
              <w:t>datum</w:t>
            </w:r>
          </w:p>
        </w:tc>
        <w:tc>
          <w:tcPr>
            <w:tcW w:w="2019" w:type="dxa"/>
            <w:gridSpan w:val="3"/>
          </w:tcPr>
          <w:p w14:paraId="62D575FE" w14:textId="77777777" w:rsidR="005A73AE" w:rsidRPr="00CA2A51" w:rsidRDefault="005A73AE" w:rsidP="005A73AE">
            <w:pPr>
              <w:jc w:val="both"/>
              <w:rPr>
                <w:rFonts w:cstheme="minorHAnsi"/>
              </w:rPr>
            </w:pPr>
            <w:r>
              <w:rPr>
                <w:rFonts w:cstheme="minorHAnsi"/>
              </w:rPr>
              <w:t>31. 01. 2023</w:t>
            </w:r>
          </w:p>
        </w:tc>
      </w:tr>
    </w:tbl>
    <w:p w14:paraId="0BCF54F6" w14:textId="77777777" w:rsidR="005A73AE" w:rsidRDefault="005A73AE" w:rsidP="005A73AE"/>
    <w:p w14:paraId="2BFB2B79" w14:textId="77777777" w:rsidR="005A73AE" w:rsidRDefault="005A73AE" w:rsidP="005A73AE">
      <w:r>
        <w:br w:type="page"/>
      </w:r>
    </w:p>
    <w:tbl>
      <w:tblPr>
        <w:tblpPr w:leftFromText="141" w:rightFromText="141" w:vertAnchor="text" w:horzAnchor="margin" w:tblpXSpec="center" w:tblpY="185"/>
        <w:tblW w:w="97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122"/>
        <w:gridCol w:w="1196"/>
        <w:gridCol w:w="79"/>
        <w:gridCol w:w="1627"/>
        <w:gridCol w:w="500"/>
        <w:gridCol w:w="484"/>
        <w:gridCol w:w="508"/>
        <w:gridCol w:w="1134"/>
        <w:gridCol w:w="46"/>
        <w:gridCol w:w="663"/>
        <w:gridCol w:w="726"/>
        <w:gridCol w:w="690"/>
      </w:tblGrid>
      <w:tr w:rsidR="005A73AE" w:rsidRPr="00F94611" w14:paraId="18944D73" w14:textId="77777777" w:rsidTr="005A73AE">
        <w:trPr>
          <w:trHeight w:val="320"/>
        </w:trPr>
        <w:tc>
          <w:tcPr>
            <w:tcW w:w="9775" w:type="dxa"/>
            <w:gridSpan w:val="12"/>
            <w:tcBorders>
              <w:bottom w:val="double" w:sz="4" w:space="0" w:color="auto"/>
            </w:tcBorders>
            <w:shd w:val="clear" w:color="auto" w:fill="BDD6EE"/>
          </w:tcPr>
          <w:p w14:paraId="5DBF8D15" w14:textId="77777777" w:rsidR="005A73AE" w:rsidRPr="00F94611" w:rsidRDefault="005A73AE" w:rsidP="005A73AE">
            <w:pPr>
              <w:jc w:val="both"/>
              <w:rPr>
                <w:rFonts w:cstheme="minorHAnsi"/>
                <w:b/>
                <w:sz w:val="28"/>
                <w:szCs w:val="28"/>
              </w:rPr>
            </w:pPr>
            <w:r w:rsidRPr="00F94611">
              <w:rPr>
                <w:rFonts w:cstheme="minorHAnsi"/>
                <w:b/>
                <w:sz w:val="28"/>
                <w:szCs w:val="28"/>
              </w:rPr>
              <w:lastRenderedPageBreak/>
              <w:t>C-I – Personální zabezpečení</w:t>
            </w:r>
          </w:p>
        </w:tc>
      </w:tr>
      <w:tr w:rsidR="005A73AE" w:rsidRPr="00F94611" w14:paraId="638FCEB7" w14:textId="77777777" w:rsidTr="005A73AE">
        <w:trPr>
          <w:trHeight w:val="213"/>
        </w:trPr>
        <w:tc>
          <w:tcPr>
            <w:tcW w:w="2122" w:type="dxa"/>
            <w:tcBorders>
              <w:top w:val="double" w:sz="4" w:space="0" w:color="auto"/>
            </w:tcBorders>
            <w:shd w:val="clear" w:color="auto" w:fill="F7CAAC"/>
          </w:tcPr>
          <w:p w14:paraId="0C6C010F" w14:textId="77777777" w:rsidR="005A73AE" w:rsidRPr="00F94611" w:rsidRDefault="005A73AE" w:rsidP="005A73AE">
            <w:pPr>
              <w:jc w:val="both"/>
              <w:rPr>
                <w:rFonts w:cstheme="minorHAnsi"/>
                <w:b/>
              </w:rPr>
            </w:pPr>
            <w:r w:rsidRPr="00F94611">
              <w:rPr>
                <w:rFonts w:cstheme="minorHAnsi"/>
                <w:b/>
              </w:rPr>
              <w:t>Vysoká škola</w:t>
            </w:r>
          </w:p>
        </w:tc>
        <w:tc>
          <w:tcPr>
            <w:tcW w:w="7653" w:type="dxa"/>
            <w:gridSpan w:val="11"/>
          </w:tcPr>
          <w:p w14:paraId="26714C7B" w14:textId="77777777" w:rsidR="005A73AE" w:rsidRPr="00F94611" w:rsidRDefault="005A73AE" w:rsidP="005A73AE">
            <w:pPr>
              <w:jc w:val="both"/>
              <w:rPr>
                <w:rFonts w:cstheme="minorHAnsi"/>
              </w:rPr>
            </w:pPr>
            <w:r w:rsidRPr="00F94611">
              <w:rPr>
                <w:rFonts w:cstheme="minorHAnsi"/>
              </w:rPr>
              <w:t>Univerzita Tomáše Bati ve Zlíně</w:t>
            </w:r>
          </w:p>
        </w:tc>
      </w:tr>
      <w:tr w:rsidR="005A73AE" w:rsidRPr="00F94611" w14:paraId="15383737" w14:textId="77777777" w:rsidTr="005A73AE">
        <w:trPr>
          <w:trHeight w:val="225"/>
        </w:trPr>
        <w:tc>
          <w:tcPr>
            <w:tcW w:w="2122" w:type="dxa"/>
            <w:shd w:val="clear" w:color="auto" w:fill="F7CAAC"/>
          </w:tcPr>
          <w:p w14:paraId="1EFA3FFD" w14:textId="77777777" w:rsidR="005A73AE" w:rsidRPr="00F94611" w:rsidRDefault="005A73AE" w:rsidP="005A73AE">
            <w:pPr>
              <w:jc w:val="both"/>
              <w:rPr>
                <w:rFonts w:cstheme="minorHAnsi"/>
                <w:b/>
              </w:rPr>
            </w:pPr>
            <w:r w:rsidRPr="00F94611">
              <w:rPr>
                <w:rFonts w:cstheme="minorHAnsi"/>
                <w:b/>
              </w:rPr>
              <w:t>Součást vysoké školy</w:t>
            </w:r>
          </w:p>
        </w:tc>
        <w:tc>
          <w:tcPr>
            <w:tcW w:w="7653" w:type="dxa"/>
            <w:gridSpan w:val="11"/>
          </w:tcPr>
          <w:p w14:paraId="017589E8" w14:textId="77777777" w:rsidR="005A73AE" w:rsidRPr="00F94611" w:rsidRDefault="005A73AE" w:rsidP="005A73AE">
            <w:pPr>
              <w:jc w:val="both"/>
              <w:rPr>
                <w:rFonts w:cstheme="minorHAnsi"/>
              </w:rPr>
            </w:pPr>
            <w:r w:rsidRPr="00F94611">
              <w:rPr>
                <w:rFonts w:cstheme="minorHAnsi"/>
              </w:rPr>
              <w:t>Fakulta humanitních studií</w:t>
            </w:r>
          </w:p>
        </w:tc>
      </w:tr>
      <w:tr w:rsidR="005A73AE" w:rsidRPr="00F94611" w14:paraId="694E0888" w14:textId="77777777" w:rsidTr="005A73AE">
        <w:trPr>
          <w:trHeight w:val="225"/>
        </w:trPr>
        <w:tc>
          <w:tcPr>
            <w:tcW w:w="2122" w:type="dxa"/>
            <w:shd w:val="clear" w:color="auto" w:fill="F7CAAC"/>
          </w:tcPr>
          <w:p w14:paraId="28AAF9B9" w14:textId="77777777" w:rsidR="005A73AE" w:rsidRPr="00F94611" w:rsidRDefault="005A73AE" w:rsidP="005A73AE">
            <w:pPr>
              <w:jc w:val="both"/>
              <w:rPr>
                <w:rFonts w:cstheme="minorHAnsi"/>
                <w:b/>
              </w:rPr>
            </w:pPr>
            <w:r w:rsidRPr="00F94611">
              <w:rPr>
                <w:rFonts w:cstheme="minorHAnsi"/>
                <w:b/>
              </w:rPr>
              <w:t>Název studijního programu</w:t>
            </w:r>
          </w:p>
        </w:tc>
        <w:tc>
          <w:tcPr>
            <w:tcW w:w="7653" w:type="dxa"/>
            <w:gridSpan w:val="11"/>
          </w:tcPr>
          <w:p w14:paraId="423AEAC9" w14:textId="77777777" w:rsidR="005A73AE" w:rsidRPr="00F94611" w:rsidRDefault="005A73AE" w:rsidP="005A73AE">
            <w:pPr>
              <w:jc w:val="both"/>
              <w:rPr>
                <w:rFonts w:cstheme="minorHAnsi"/>
              </w:rPr>
            </w:pPr>
            <w:r w:rsidRPr="00F94611">
              <w:rPr>
                <w:rFonts w:cstheme="minorHAnsi"/>
              </w:rPr>
              <w:t>Pedagogika</w:t>
            </w:r>
          </w:p>
        </w:tc>
      </w:tr>
      <w:tr w:rsidR="005A73AE" w:rsidRPr="00F94611" w14:paraId="042B7350" w14:textId="77777777" w:rsidTr="005A73AE">
        <w:trPr>
          <w:trHeight w:val="225"/>
        </w:trPr>
        <w:tc>
          <w:tcPr>
            <w:tcW w:w="2122" w:type="dxa"/>
            <w:shd w:val="clear" w:color="auto" w:fill="F7CAAC"/>
          </w:tcPr>
          <w:p w14:paraId="71AA33F4" w14:textId="77777777" w:rsidR="005A73AE" w:rsidRPr="00F94611" w:rsidRDefault="005A73AE" w:rsidP="005A73AE">
            <w:pPr>
              <w:jc w:val="both"/>
              <w:rPr>
                <w:rFonts w:cstheme="minorHAnsi"/>
                <w:b/>
              </w:rPr>
            </w:pPr>
            <w:r w:rsidRPr="00F94611">
              <w:rPr>
                <w:rFonts w:cstheme="minorHAnsi"/>
                <w:b/>
              </w:rPr>
              <w:t>Jméno a příjmení</w:t>
            </w:r>
          </w:p>
        </w:tc>
        <w:tc>
          <w:tcPr>
            <w:tcW w:w="4394" w:type="dxa"/>
            <w:gridSpan w:val="6"/>
          </w:tcPr>
          <w:p w14:paraId="2997FCB8" w14:textId="77777777" w:rsidR="005A73AE" w:rsidRPr="00F94611" w:rsidRDefault="005A73AE" w:rsidP="005A73AE">
            <w:pPr>
              <w:rPr>
                <w:rFonts w:cstheme="minorHAnsi"/>
              </w:rPr>
            </w:pPr>
            <w:r w:rsidRPr="00F94611">
              <w:rPr>
                <w:rFonts w:cstheme="minorHAnsi"/>
              </w:rPr>
              <w:t>Lenka Haburajová Ilavská</w:t>
            </w:r>
          </w:p>
        </w:tc>
        <w:tc>
          <w:tcPr>
            <w:tcW w:w="1180" w:type="dxa"/>
            <w:gridSpan w:val="2"/>
            <w:shd w:val="clear" w:color="auto" w:fill="F7CAAC"/>
          </w:tcPr>
          <w:p w14:paraId="46C6FA08" w14:textId="77777777" w:rsidR="005A73AE" w:rsidRPr="00F94611" w:rsidRDefault="005A73AE" w:rsidP="005A73AE">
            <w:pPr>
              <w:jc w:val="both"/>
              <w:rPr>
                <w:rFonts w:cstheme="minorHAnsi"/>
                <w:b/>
              </w:rPr>
            </w:pPr>
            <w:r w:rsidRPr="00F94611">
              <w:rPr>
                <w:rFonts w:cstheme="minorHAnsi"/>
                <w:b/>
              </w:rPr>
              <w:t>Tituly</w:t>
            </w:r>
          </w:p>
        </w:tc>
        <w:tc>
          <w:tcPr>
            <w:tcW w:w="2079" w:type="dxa"/>
            <w:gridSpan w:val="3"/>
          </w:tcPr>
          <w:p w14:paraId="5A72E0EB" w14:textId="77777777" w:rsidR="005A73AE" w:rsidRPr="00F94611" w:rsidRDefault="005A73AE" w:rsidP="005A73AE">
            <w:pPr>
              <w:jc w:val="both"/>
              <w:rPr>
                <w:rFonts w:cstheme="minorHAnsi"/>
              </w:rPr>
            </w:pPr>
            <w:r w:rsidRPr="00F94611">
              <w:rPr>
                <w:rFonts w:cstheme="minorHAnsi"/>
              </w:rPr>
              <w:t>doc. PhDr., Ph.D.</w:t>
            </w:r>
          </w:p>
        </w:tc>
      </w:tr>
      <w:tr w:rsidR="005A73AE" w:rsidRPr="00F94611" w14:paraId="7FDDB709" w14:textId="77777777" w:rsidTr="005A73AE">
        <w:trPr>
          <w:trHeight w:val="451"/>
        </w:trPr>
        <w:tc>
          <w:tcPr>
            <w:tcW w:w="2122" w:type="dxa"/>
            <w:shd w:val="clear" w:color="auto" w:fill="F7CAAC"/>
          </w:tcPr>
          <w:p w14:paraId="11F372AC" w14:textId="77777777" w:rsidR="005A73AE" w:rsidRPr="00F94611" w:rsidRDefault="005A73AE" w:rsidP="005A73AE">
            <w:pPr>
              <w:jc w:val="both"/>
              <w:rPr>
                <w:rFonts w:cstheme="minorHAnsi"/>
                <w:b/>
              </w:rPr>
            </w:pPr>
            <w:r w:rsidRPr="00F94611">
              <w:rPr>
                <w:rFonts w:cstheme="minorHAnsi"/>
                <w:b/>
              </w:rPr>
              <w:t>Rok narození</w:t>
            </w:r>
          </w:p>
        </w:tc>
        <w:tc>
          <w:tcPr>
            <w:tcW w:w="1196" w:type="dxa"/>
          </w:tcPr>
          <w:p w14:paraId="4382E336" w14:textId="77777777" w:rsidR="005A73AE" w:rsidRPr="00F94611" w:rsidRDefault="005A73AE" w:rsidP="005A73AE">
            <w:pPr>
              <w:jc w:val="both"/>
              <w:rPr>
                <w:rFonts w:cstheme="minorHAnsi"/>
              </w:rPr>
            </w:pPr>
            <w:r w:rsidRPr="00F94611">
              <w:rPr>
                <w:rFonts w:cstheme="minorHAnsi"/>
              </w:rPr>
              <w:t>1978</w:t>
            </w:r>
          </w:p>
        </w:tc>
        <w:tc>
          <w:tcPr>
            <w:tcW w:w="1706" w:type="dxa"/>
            <w:gridSpan w:val="2"/>
            <w:shd w:val="clear" w:color="auto" w:fill="F7CAAC"/>
          </w:tcPr>
          <w:p w14:paraId="0F536756" w14:textId="77777777" w:rsidR="005A73AE" w:rsidRPr="00F94611" w:rsidRDefault="005A73AE" w:rsidP="005A73AE">
            <w:pPr>
              <w:jc w:val="both"/>
              <w:rPr>
                <w:rFonts w:cstheme="minorHAnsi"/>
                <w:b/>
              </w:rPr>
            </w:pPr>
            <w:r w:rsidRPr="00F94611">
              <w:rPr>
                <w:rFonts w:cstheme="minorHAnsi"/>
                <w:b/>
              </w:rPr>
              <w:t>typ vztahu k VŠ</w:t>
            </w:r>
          </w:p>
        </w:tc>
        <w:tc>
          <w:tcPr>
            <w:tcW w:w="984" w:type="dxa"/>
            <w:gridSpan w:val="2"/>
          </w:tcPr>
          <w:p w14:paraId="0DB0041E" w14:textId="77777777" w:rsidR="005A73AE" w:rsidRPr="00F94611" w:rsidRDefault="005A73AE" w:rsidP="005A73AE">
            <w:pPr>
              <w:jc w:val="both"/>
              <w:rPr>
                <w:rFonts w:cstheme="minorHAnsi"/>
              </w:rPr>
            </w:pPr>
            <w:r w:rsidRPr="00F94611">
              <w:rPr>
                <w:rFonts w:cstheme="minorHAnsi"/>
              </w:rPr>
              <w:t xml:space="preserve">pp. </w:t>
            </w:r>
          </w:p>
          <w:p w14:paraId="349ABD61" w14:textId="77777777" w:rsidR="005A73AE" w:rsidRPr="00F94611" w:rsidRDefault="005A73AE" w:rsidP="005A73AE">
            <w:pPr>
              <w:jc w:val="both"/>
              <w:rPr>
                <w:rFonts w:cstheme="minorHAnsi"/>
              </w:rPr>
            </w:pPr>
          </w:p>
        </w:tc>
        <w:tc>
          <w:tcPr>
            <w:tcW w:w="508" w:type="dxa"/>
            <w:shd w:val="clear" w:color="auto" w:fill="F7CAAC"/>
          </w:tcPr>
          <w:p w14:paraId="2F5FFAD8" w14:textId="77777777" w:rsidR="005A73AE" w:rsidRPr="00F94611" w:rsidRDefault="005A73AE" w:rsidP="005A73AE">
            <w:pPr>
              <w:jc w:val="both"/>
              <w:rPr>
                <w:rFonts w:cstheme="minorHAnsi"/>
                <w:b/>
              </w:rPr>
            </w:pPr>
            <w:r w:rsidRPr="00F94611">
              <w:rPr>
                <w:rFonts w:cstheme="minorHAnsi"/>
                <w:b/>
              </w:rPr>
              <w:t>rozsah</w:t>
            </w:r>
          </w:p>
        </w:tc>
        <w:tc>
          <w:tcPr>
            <w:tcW w:w="1180" w:type="dxa"/>
            <w:gridSpan w:val="2"/>
          </w:tcPr>
          <w:p w14:paraId="10270AB0" w14:textId="77777777" w:rsidR="005A73AE" w:rsidRPr="00F94611" w:rsidRDefault="005A73AE" w:rsidP="005A73AE">
            <w:pPr>
              <w:jc w:val="both"/>
              <w:rPr>
                <w:rFonts w:cstheme="minorHAnsi"/>
              </w:rPr>
            </w:pPr>
            <w:r w:rsidRPr="00110D44">
              <w:rPr>
                <w:rFonts w:cstheme="minorHAnsi"/>
              </w:rPr>
              <w:t xml:space="preserve">40 </w:t>
            </w:r>
          </w:p>
        </w:tc>
        <w:tc>
          <w:tcPr>
            <w:tcW w:w="663" w:type="dxa"/>
            <w:shd w:val="clear" w:color="auto" w:fill="F7CAAC"/>
          </w:tcPr>
          <w:p w14:paraId="44D1A9B9" w14:textId="77777777" w:rsidR="005A73AE" w:rsidRPr="00F94611" w:rsidRDefault="005A73AE" w:rsidP="005A73AE">
            <w:pPr>
              <w:jc w:val="both"/>
              <w:rPr>
                <w:rFonts w:cstheme="minorHAnsi"/>
                <w:b/>
              </w:rPr>
            </w:pPr>
            <w:r w:rsidRPr="00F94611">
              <w:rPr>
                <w:rFonts w:cstheme="minorHAnsi"/>
                <w:b/>
              </w:rPr>
              <w:t>do kdy</w:t>
            </w:r>
          </w:p>
        </w:tc>
        <w:tc>
          <w:tcPr>
            <w:tcW w:w="1416" w:type="dxa"/>
            <w:gridSpan w:val="2"/>
          </w:tcPr>
          <w:p w14:paraId="3A69095B" w14:textId="77777777" w:rsidR="005A73AE" w:rsidRPr="00F94611" w:rsidRDefault="005A73AE" w:rsidP="005A73AE">
            <w:pPr>
              <w:jc w:val="both"/>
              <w:rPr>
                <w:rFonts w:cstheme="minorHAnsi"/>
              </w:rPr>
            </w:pPr>
            <w:r w:rsidRPr="00F94611">
              <w:rPr>
                <w:rFonts w:cstheme="minorHAnsi"/>
              </w:rPr>
              <w:t xml:space="preserve">N </w:t>
            </w:r>
          </w:p>
          <w:p w14:paraId="6A98B828" w14:textId="77777777" w:rsidR="005A73AE" w:rsidRPr="00F94611" w:rsidRDefault="005A73AE" w:rsidP="005A73AE">
            <w:pPr>
              <w:jc w:val="both"/>
              <w:rPr>
                <w:rFonts w:cstheme="minorHAnsi"/>
              </w:rPr>
            </w:pPr>
          </w:p>
        </w:tc>
      </w:tr>
      <w:tr w:rsidR="005A73AE" w:rsidRPr="00F94611" w14:paraId="6B140269" w14:textId="77777777" w:rsidTr="005A73AE">
        <w:trPr>
          <w:trHeight w:val="463"/>
        </w:trPr>
        <w:tc>
          <w:tcPr>
            <w:tcW w:w="5024" w:type="dxa"/>
            <w:gridSpan w:val="4"/>
            <w:shd w:val="clear" w:color="auto" w:fill="F7CAAC"/>
          </w:tcPr>
          <w:p w14:paraId="77C3D2AC" w14:textId="77777777" w:rsidR="005A73AE" w:rsidRPr="00F94611" w:rsidRDefault="005A73AE" w:rsidP="005A73AE">
            <w:pPr>
              <w:jc w:val="both"/>
              <w:rPr>
                <w:rFonts w:cstheme="minorHAnsi"/>
                <w:b/>
              </w:rPr>
            </w:pPr>
            <w:r w:rsidRPr="00F94611">
              <w:rPr>
                <w:rFonts w:cstheme="minorHAnsi"/>
                <w:b/>
              </w:rPr>
              <w:t>Typ vztahu na součásti VŠ, která uskutečňuje st. program</w:t>
            </w:r>
          </w:p>
        </w:tc>
        <w:tc>
          <w:tcPr>
            <w:tcW w:w="984" w:type="dxa"/>
            <w:gridSpan w:val="2"/>
          </w:tcPr>
          <w:p w14:paraId="2E75FACF" w14:textId="77777777" w:rsidR="005A73AE" w:rsidRPr="00F94611" w:rsidRDefault="005A73AE" w:rsidP="005A73AE">
            <w:pPr>
              <w:jc w:val="both"/>
              <w:rPr>
                <w:rFonts w:cstheme="minorHAnsi"/>
              </w:rPr>
            </w:pPr>
            <w:r w:rsidRPr="00F94611">
              <w:rPr>
                <w:rFonts w:cstheme="minorHAnsi"/>
              </w:rPr>
              <w:t>PP.</w:t>
            </w:r>
          </w:p>
        </w:tc>
        <w:tc>
          <w:tcPr>
            <w:tcW w:w="508" w:type="dxa"/>
            <w:shd w:val="clear" w:color="auto" w:fill="F7CAAC"/>
          </w:tcPr>
          <w:p w14:paraId="7F23A772" w14:textId="77777777" w:rsidR="005A73AE" w:rsidRPr="00F94611" w:rsidRDefault="005A73AE" w:rsidP="005A73AE">
            <w:pPr>
              <w:jc w:val="both"/>
              <w:rPr>
                <w:rFonts w:cstheme="minorHAnsi"/>
                <w:b/>
              </w:rPr>
            </w:pPr>
            <w:r w:rsidRPr="00F94611">
              <w:rPr>
                <w:rFonts w:cstheme="minorHAnsi"/>
                <w:b/>
              </w:rPr>
              <w:t>rozsah</w:t>
            </w:r>
          </w:p>
        </w:tc>
        <w:tc>
          <w:tcPr>
            <w:tcW w:w="1180" w:type="dxa"/>
            <w:gridSpan w:val="2"/>
          </w:tcPr>
          <w:p w14:paraId="15DBAEDC" w14:textId="77777777" w:rsidR="005A73AE" w:rsidRPr="00F94611" w:rsidRDefault="005A73AE" w:rsidP="005A73AE">
            <w:pPr>
              <w:jc w:val="both"/>
              <w:rPr>
                <w:rFonts w:cstheme="minorHAnsi"/>
              </w:rPr>
            </w:pPr>
            <w:r w:rsidRPr="00F94611">
              <w:rPr>
                <w:rFonts w:cstheme="minorHAnsi"/>
              </w:rPr>
              <w:t xml:space="preserve">40 </w:t>
            </w:r>
          </w:p>
        </w:tc>
        <w:tc>
          <w:tcPr>
            <w:tcW w:w="663" w:type="dxa"/>
            <w:shd w:val="clear" w:color="auto" w:fill="F7CAAC"/>
          </w:tcPr>
          <w:p w14:paraId="27CFFDDF" w14:textId="77777777" w:rsidR="005A73AE" w:rsidRPr="00F94611" w:rsidRDefault="005A73AE" w:rsidP="005A73AE">
            <w:pPr>
              <w:jc w:val="both"/>
              <w:rPr>
                <w:rFonts w:cstheme="minorHAnsi"/>
                <w:b/>
              </w:rPr>
            </w:pPr>
            <w:r w:rsidRPr="00F94611">
              <w:rPr>
                <w:rFonts w:cstheme="minorHAnsi"/>
                <w:b/>
              </w:rPr>
              <w:t>do kdy</w:t>
            </w:r>
          </w:p>
        </w:tc>
        <w:tc>
          <w:tcPr>
            <w:tcW w:w="1416" w:type="dxa"/>
            <w:gridSpan w:val="2"/>
          </w:tcPr>
          <w:p w14:paraId="714B2694" w14:textId="77777777" w:rsidR="005A73AE" w:rsidRPr="00F94611" w:rsidRDefault="005A73AE" w:rsidP="005A73AE">
            <w:pPr>
              <w:jc w:val="both"/>
              <w:rPr>
                <w:rFonts w:cstheme="minorHAnsi"/>
              </w:rPr>
            </w:pPr>
            <w:r w:rsidRPr="00F94611">
              <w:rPr>
                <w:rFonts w:cstheme="minorHAnsi"/>
              </w:rPr>
              <w:t>N</w:t>
            </w:r>
          </w:p>
        </w:tc>
      </w:tr>
      <w:tr w:rsidR="005A73AE" w:rsidRPr="00F94611" w14:paraId="7CA3BFDC" w14:textId="77777777" w:rsidTr="005A73AE">
        <w:trPr>
          <w:trHeight w:val="225"/>
        </w:trPr>
        <w:tc>
          <w:tcPr>
            <w:tcW w:w="6008" w:type="dxa"/>
            <w:gridSpan w:val="6"/>
            <w:shd w:val="clear" w:color="auto" w:fill="F7CAAC"/>
          </w:tcPr>
          <w:p w14:paraId="79AD5FB7" w14:textId="77777777" w:rsidR="005A73AE" w:rsidRPr="00F94611" w:rsidRDefault="005A73AE" w:rsidP="005A73AE">
            <w:pPr>
              <w:jc w:val="both"/>
              <w:rPr>
                <w:rFonts w:cstheme="minorHAnsi"/>
              </w:rPr>
            </w:pPr>
            <w:r w:rsidRPr="00F94611">
              <w:rPr>
                <w:rFonts w:cstheme="minorHAnsi"/>
                <w:b/>
              </w:rPr>
              <w:t>Další současná působení jako akademický pracovník na jiných VŠ</w:t>
            </w:r>
          </w:p>
        </w:tc>
        <w:tc>
          <w:tcPr>
            <w:tcW w:w="1688" w:type="dxa"/>
            <w:gridSpan w:val="3"/>
            <w:shd w:val="clear" w:color="auto" w:fill="F7CAAC"/>
          </w:tcPr>
          <w:p w14:paraId="0B3DED24" w14:textId="77777777" w:rsidR="005A73AE" w:rsidRPr="00F94611" w:rsidRDefault="005A73AE" w:rsidP="005A73AE">
            <w:pPr>
              <w:jc w:val="both"/>
              <w:rPr>
                <w:rFonts w:cstheme="minorHAnsi"/>
                <w:b/>
              </w:rPr>
            </w:pPr>
            <w:r w:rsidRPr="00F94611">
              <w:rPr>
                <w:rFonts w:cstheme="minorHAnsi"/>
                <w:b/>
              </w:rPr>
              <w:t>typ prac. vztahu</w:t>
            </w:r>
          </w:p>
        </w:tc>
        <w:tc>
          <w:tcPr>
            <w:tcW w:w="2079" w:type="dxa"/>
            <w:gridSpan w:val="3"/>
            <w:shd w:val="clear" w:color="auto" w:fill="F7CAAC"/>
          </w:tcPr>
          <w:p w14:paraId="61BF22B7" w14:textId="77777777" w:rsidR="005A73AE" w:rsidRPr="00F94611" w:rsidRDefault="005A73AE" w:rsidP="005A73AE">
            <w:pPr>
              <w:jc w:val="both"/>
              <w:rPr>
                <w:rFonts w:cstheme="minorHAnsi"/>
                <w:b/>
              </w:rPr>
            </w:pPr>
            <w:r w:rsidRPr="00F94611">
              <w:rPr>
                <w:rFonts w:cstheme="minorHAnsi"/>
                <w:b/>
              </w:rPr>
              <w:t>rozsah</w:t>
            </w:r>
          </w:p>
        </w:tc>
      </w:tr>
      <w:tr w:rsidR="005A73AE" w:rsidRPr="00F94611" w14:paraId="6F73C7E1" w14:textId="77777777" w:rsidTr="005A73AE">
        <w:trPr>
          <w:trHeight w:val="225"/>
        </w:trPr>
        <w:tc>
          <w:tcPr>
            <w:tcW w:w="6008" w:type="dxa"/>
            <w:gridSpan w:val="6"/>
          </w:tcPr>
          <w:p w14:paraId="31046504" w14:textId="77777777" w:rsidR="005A73AE" w:rsidRPr="00F94611" w:rsidRDefault="005A73AE" w:rsidP="005A73AE">
            <w:pPr>
              <w:jc w:val="both"/>
              <w:rPr>
                <w:rFonts w:cstheme="minorHAnsi"/>
              </w:rPr>
            </w:pPr>
          </w:p>
        </w:tc>
        <w:tc>
          <w:tcPr>
            <w:tcW w:w="1688" w:type="dxa"/>
            <w:gridSpan w:val="3"/>
          </w:tcPr>
          <w:p w14:paraId="10A41B4E" w14:textId="77777777" w:rsidR="005A73AE" w:rsidRPr="00F94611" w:rsidRDefault="005A73AE" w:rsidP="005A73AE">
            <w:pPr>
              <w:jc w:val="both"/>
              <w:rPr>
                <w:rFonts w:cstheme="minorHAnsi"/>
              </w:rPr>
            </w:pPr>
          </w:p>
        </w:tc>
        <w:tc>
          <w:tcPr>
            <w:tcW w:w="2079" w:type="dxa"/>
            <w:gridSpan w:val="3"/>
          </w:tcPr>
          <w:p w14:paraId="02B83271" w14:textId="77777777" w:rsidR="005A73AE" w:rsidRPr="00F94611" w:rsidRDefault="005A73AE" w:rsidP="005A73AE">
            <w:pPr>
              <w:jc w:val="both"/>
              <w:rPr>
                <w:rFonts w:cstheme="minorHAnsi"/>
              </w:rPr>
            </w:pPr>
          </w:p>
        </w:tc>
      </w:tr>
      <w:tr w:rsidR="005A73AE" w:rsidRPr="00F94611" w14:paraId="5C6B3FBA" w14:textId="77777777" w:rsidTr="005A73AE">
        <w:trPr>
          <w:trHeight w:val="451"/>
        </w:trPr>
        <w:tc>
          <w:tcPr>
            <w:tcW w:w="9775" w:type="dxa"/>
            <w:gridSpan w:val="12"/>
            <w:shd w:val="clear" w:color="auto" w:fill="F7CAAC"/>
          </w:tcPr>
          <w:p w14:paraId="47C7F0BC" w14:textId="77777777" w:rsidR="005A73AE" w:rsidRPr="00F94611" w:rsidRDefault="005A73AE" w:rsidP="005A73AE">
            <w:pPr>
              <w:jc w:val="both"/>
              <w:rPr>
                <w:rFonts w:cstheme="minorHAnsi"/>
              </w:rPr>
            </w:pPr>
            <w:r w:rsidRPr="00F94611">
              <w:rPr>
                <w:rFonts w:cstheme="minorHAnsi"/>
                <w:b/>
              </w:rPr>
              <w:t>Předměty příslušného studijního programu a způsob zapojení do jejich výuky, příp. další zapojení do uskutečňování studijního programu</w:t>
            </w:r>
          </w:p>
        </w:tc>
      </w:tr>
      <w:tr w:rsidR="005A73AE" w:rsidRPr="00F94611" w14:paraId="4F91BC3D" w14:textId="77777777" w:rsidTr="005A73AE">
        <w:trPr>
          <w:trHeight w:val="336"/>
        </w:trPr>
        <w:tc>
          <w:tcPr>
            <w:tcW w:w="9775" w:type="dxa"/>
            <w:gridSpan w:val="12"/>
            <w:tcBorders>
              <w:top w:val="nil"/>
            </w:tcBorders>
          </w:tcPr>
          <w:p w14:paraId="19789DD6" w14:textId="77777777" w:rsidR="005A73AE" w:rsidRPr="00F94611" w:rsidRDefault="005A73AE" w:rsidP="005A73AE">
            <w:pPr>
              <w:rPr>
                <w:rFonts w:cstheme="minorHAnsi"/>
              </w:rPr>
            </w:pPr>
            <w:r w:rsidRPr="00F94611">
              <w:rPr>
                <w:rFonts w:cstheme="minorHAnsi"/>
              </w:rPr>
              <w:t>Členka oborové rady</w:t>
            </w:r>
          </w:p>
          <w:p w14:paraId="434BD75C" w14:textId="77777777" w:rsidR="005A73AE" w:rsidRPr="00F94611" w:rsidRDefault="005A73AE" w:rsidP="005A73AE">
            <w:pPr>
              <w:rPr>
                <w:rFonts w:cstheme="minorHAnsi"/>
              </w:rPr>
            </w:pPr>
            <w:r w:rsidRPr="00F94611">
              <w:rPr>
                <w:rFonts w:cstheme="minorHAnsi"/>
              </w:rPr>
              <w:t>Školitelka</w:t>
            </w:r>
          </w:p>
        </w:tc>
      </w:tr>
      <w:tr w:rsidR="005A73AE" w:rsidRPr="00F94611" w14:paraId="0A4A3B6F" w14:textId="77777777" w:rsidTr="005A73AE">
        <w:trPr>
          <w:trHeight w:val="225"/>
        </w:trPr>
        <w:tc>
          <w:tcPr>
            <w:tcW w:w="9775" w:type="dxa"/>
            <w:gridSpan w:val="12"/>
            <w:shd w:val="clear" w:color="auto" w:fill="F7CAAC"/>
          </w:tcPr>
          <w:p w14:paraId="24EF4581" w14:textId="77777777" w:rsidR="005A73AE" w:rsidRPr="001B6CD6" w:rsidRDefault="005A73AE" w:rsidP="005A73AE">
            <w:pPr>
              <w:jc w:val="both"/>
              <w:rPr>
                <w:b/>
              </w:rPr>
            </w:pPr>
            <w:r>
              <w:rPr>
                <w:b/>
              </w:rPr>
              <w:t>Zapojení do výuky v dalších studijních programech na téže vysoké škole (pouze u garantů ZT a PZ předmětů)</w:t>
            </w:r>
          </w:p>
        </w:tc>
      </w:tr>
      <w:tr w:rsidR="005A73AE" w:rsidRPr="00F94611" w14:paraId="1D43C89F" w14:textId="77777777" w:rsidTr="005A73AE">
        <w:trPr>
          <w:trHeight w:val="225"/>
        </w:trPr>
        <w:tc>
          <w:tcPr>
            <w:tcW w:w="3397" w:type="dxa"/>
            <w:gridSpan w:val="3"/>
            <w:shd w:val="clear" w:color="auto" w:fill="auto"/>
          </w:tcPr>
          <w:p w14:paraId="5CD6D56F" w14:textId="77777777" w:rsidR="005A73AE" w:rsidRPr="00DB5CF8" w:rsidRDefault="005A73AE" w:rsidP="005A73AE">
            <w:pPr>
              <w:jc w:val="both"/>
            </w:pPr>
          </w:p>
        </w:tc>
        <w:tc>
          <w:tcPr>
            <w:tcW w:w="3119" w:type="dxa"/>
            <w:gridSpan w:val="4"/>
            <w:shd w:val="clear" w:color="auto" w:fill="auto"/>
          </w:tcPr>
          <w:p w14:paraId="38C6E16F" w14:textId="77777777" w:rsidR="005A73AE" w:rsidRPr="001B6CD6" w:rsidRDefault="005A73AE" w:rsidP="005A73AE">
            <w:pPr>
              <w:jc w:val="both"/>
              <w:rPr>
                <w:b/>
              </w:rPr>
            </w:pPr>
          </w:p>
        </w:tc>
        <w:tc>
          <w:tcPr>
            <w:tcW w:w="3259" w:type="dxa"/>
            <w:gridSpan w:val="5"/>
            <w:shd w:val="clear" w:color="auto" w:fill="auto"/>
          </w:tcPr>
          <w:p w14:paraId="40C33E8F" w14:textId="77777777" w:rsidR="005A73AE" w:rsidRPr="008E068E" w:rsidRDefault="005A73AE" w:rsidP="005A73AE">
            <w:pPr>
              <w:jc w:val="both"/>
            </w:pPr>
          </w:p>
        </w:tc>
      </w:tr>
      <w:tr w:rsidR="005A73AE" w:rsidRPr="00F94611" w14:paraId="21BAB806" w14:textId="77777777" w:rsidTr="005A73AE">
        <w:trPr>
          <w:trHeight w:val="225"/>
        </w:trPr>
        <w:tc>
          <w:tcPr>
            <w:tcW w:w="9775" w:type="dxa"/>
            <w:gridSpan w:val="12"/>
            <w:shd w:val="clear" w:color="auto" w:fill="F7CAAC"/>
          </w:tcPr>
          <w:p w14:paraId="4C7438FA" w14:textId="77777777" w:rsidR="005A73AE" w:rsidRPr="00F94611" w:rsidRDefault="005A73AE" w:rsidP="005A73AE">
            <w:pPr>
              <w:jc w:val="both"/>
              <w:rPr>
                <w:rFonts w:cstheme="minorHAnsi"/>
              </w:rPr>
            </w:pPr>
            <w:r w:rsidRPr="00F94611">
              <w:rPr>
                <w:rFonts w:cstheme="minorHAnsi"/>
                <w:b/>
              </w:rPr>
              <w:t xml:space="preserve">Údaje o vzdělání na VŠ </w:t>
            </w:r>
          </w:p>
        </w:tc>
      </w:tr>
      <w:tr w:rsidR="005A73AE" w:rsidRPr="00F94611" w14:paraId="65FDC877" w14:textId="77777777" w:rsidTr="005A73AE">
        <w:trPr>
          <w:trHeight w:val="303"/>
        </w:trPr>
        <w:tc>
          <w:tcPr>
            <w:tcW w:w="9775" w:type="dxa"/>
            <w:gridSpan w:val="12"/>
          </w:tcPr>
          <w:p w14:paraId="1332728F" w14:textId="77777777" w:rsidR="005A73AE" w:rsidRPr="00F94611" w:rsidRDefault="005A73AE" w:rsidP="005A73AE">
            <w:pPr>
              <w:jc w:val="both"/>
              <w:rPr>
                <w:rFonts w:cstheme="minorHAnsi"/>
              </w:rPr>
            </w:pPr>
            <w:r>
              <w:rPr>
                <w:rFonts w:cstheme="minorHAnsi"/>
              </w:rPr>
              <w:t>Sociální práce, 2009, KU Ružo</w:t>
            </w:r>
            <w:r w:rsidRPr="00F94611">
              <w:rPr>
                <w:rFonts w:cstheme="minorHAnsi"/>
              </w:rPr>
              <w:t>mberok (doc.)</w:t>
            </w:r>
          </w:p>
          <w:p w14:paraId="11618A28" w14:textId="77777777" w:rsidR="005A73AE" w:rsidRPr="00F94611" w:rsidRDefault="005A73AE" w:rsidP="005A73AE">
            <w:pPr>
              <w:jc w:val="both"/>
              <w:rPr>
                <w:rFonts w:cstheme="minorHAnsi"/>
              </w:rPr>
            </w:pPr>
            <w:r w:rsidRPr="00F94611">
              <w:rPr>
                <w:rFonts w:cstheme="minorHAnsi"/>
              </w:rPr>
              <w:t>Sociální práce, 2006, Univerzita Konstantina Filozofa, FSV. (Ph.D.)</w:t>
            </w:r>
          </w:p>
        </w:tc>
      </w:tr>
      <w:tr w:rsidR="005A73AE" w:rsidRPr="00F94611" w14:paraId="30C7C949" w14:textId="77777777" w:rsidTr="005A73AE">
        <w:trPr>
          <w:trHeight w:val="225"/>
        </w:trPr>
        <w:tc>
          <w:tcPr>
            <w:tcW w:w="9775" w:type="dxa"/>
            <w:gridSpan w:val="12"/>
            <w:shd w:val="clear" w:color="auto" w:fill="F7CAAC"/>
          </w:tcPr>
          <w:p w14:paraId="54007650" w14:textId="77777777" w:rsidR="005A73AE" w:rsidRPr="00F94611" w:rsidRDefault="005A73AE" w:rsidP="005A73AE">
            <w:pPr>
              <w:jc w:val="both"/>
              <w:rPr>
                <w:rFonts w:cstheme="minorHAnsi"/>
                <w:b/>
              </w:rPr>
            </w:pPr>
            <w:r w:rsidRPr="00F94611">
              <w:rPr>
                <w:rFonts w:cstheme="minorHAnsi"/>
                <w:b/>
              </w:rPr>
              <w:t>Údaje o odborném působení od absolvování VŠ</w:t>
            </w:r>
          </w:p>
        </w:tc>
      </w:tr>
      <w:tr w:rsidR="005A73AE" w:rsidRPr="00F94611" w14:paraId="3EE27357" w14:textId="77777777" w:rsidTr="005A73AE">
        <w:trPr>
          <w:trHeight w:val="280"/>
        </w:trPr>
        <w:tc>
          <w:tcPr>
            <w:tcW w:w="9775" w:type="dxa"/>
            <w:gridSpan w:val="12"/>
          </w:tcPr>
          <w:p w14:paraId="7B81B069" w14:textId="77777777" w:rsidR="005A73AE" w:rsidRPr="00F94611" w:rsidRDefault="005A73AE" w:rsidP="005A73AE">
            <w:pPr>
              <w:jc w:val="both"/>
              <w:rPr>
                <w:rFonts w:cstheme="minorHAnsi"/>
              </w:rPr>
            </w:pPr>
            <w:r>
              <w:rPr>
                <w:rFonts w:cstheme="minorHAnsi"/>
              </w:rPr>
              <w:t xml:space="preserve">2009 až 2023: </w:t>
            </w:r>
            <w:r w:rsidRPr="00F94611">
              <w:rPr>
                <w:rFonts w:cstheme="minorHAnsi"/>
              </w:rPr>
              <w:t>UTB v Zlíně, F</w:t>
            </w:r>
            <w:r>
              <w:rPr>
                <w:rFonts w:cstheme="minorHAnsi"/>
              </w:rPr>
              <w:t>HS</w:t>
            </w:r>
          </w:p>
          <w:p w14:paraId="3959A382" w14:textId="77777777" w:rsidR="005A73AE" w:rsidRPr="00F94611" w:rsidRDefault="005A73AE" w:rsidP="005A73AE">
            <w:pPr>
              <w:jc w:val="both"/>
              <w:rPr>
                <w:rFonts w:cstheme="minorHAnsi"/>
              </w:rPr>
            </w:pPr>
            <w:r>
              <w:rPr>
                <w:rFonts w:cstheme="minorHAnsi"/>
              </w:rPr>
              <w:t xml:space="preserve">2010: až 2023 </w:t>
            </w:r>
            <w:r w:rsidRPr="00F94611">
              <w:rPr>
                <w:rFonts w:cstheme="minorHAnsi"/>
              </w:rPr>
              <w:t>Univerzita Konstantina Filozofa v Nitře</w:t>
            </w:r>
          </w:p>
        </w:tc>
      </w:tr>
      <w:tr w:rsidR="005A73AE" w:rsidRPr="00F94611" w14:paraId="2607934E" w14:textId="77777777" w:rsidTr="005A73AE">
        <w:trPr>
          <w:trHeight w:val="247"/>
        </w:trPr>
        <w:tc>
          <w:tcPr>
            <w:tcW w:w="9775" w:type="dxa"/>
            <w:gridSpan w:val="12"/>
            <w:shd w:val="clear" w:color="auto" w:fill="F7CAAC"/>
          </w:tcPr>
          <w:p w14:paraId="106FA487" w14:textId="77777777" w:rsidR="005A73AE" w:rsidRPr="00F94611" w:rsidRDefault="005A73AE" w:rsidP="005A73AE">
            <w:pPr>
              <w:jc w:val="both"/>
              <w:rPr>
                <w:rFonts w:cstheme="minorHAnsi"/>
              </w:rPr>
            </w:pPr>
            <w:r w:rsidRPr="00F94611">
              <w:rPr>
                <w:rFonts w:cstheme="minorHAnsi"/>
                <w:b/>
              </w:rPr>
              <w:t>Zkušenosti s vedením kvalifikačních a rigorózních prací</w:t>
            </w:r>
          </w:p>
        </w:tc>
      </w:tr>
      <w:tr w:rsidR="005A73AE" w:rsidRPr="00F94611" w14:paraId="34EDDFCF" w14:textId="77777777" w:rsidTr="005A73AE">
        <w:trPr>
          <w:trHeight w:val="333"/>
        </w:trPr>
        <w:tc>
          <w:tcPr>
            <w:tcW w:w="9775" w:type="dxa"/>
            <w:gridSpan w:val="12"/>
          </w:tcPr>
          <w:p w14:paraId="0BAADD06" w14:textId="77777777" w:rsidR="005A73AE" w:rsidRPr="00F94611" w:rsidRDefault="005A73AE" w:rsidP="005A73AE">
            <w:pPr>
              <w:jc w:val="both"/>
              <w:rPr>
                <w:rFonts w:cstheme="minorHAnsi"/>
              </w:rPr>
            </w:pPr>
            <w:r w:rsidRPr="00F94611">
              <w:rPr>
                <w:rFonts w:cstheme="minorHAnsi"/>
              </w:rPr>
              <w:t>Počet vedených a obhájených bakalářských prací = 102. Počet vedených a obhájených diplomových prací = 175.</w:t>
            </w:r>
          </w:p>
        </w:tc>
      </w:tr>
      <w:tr w:rsidR="005A73AE" w:rsidRPr="00F94611" w14:paraId="070C3C2B" w14:textId="77777777" w:rsidTr="005A73AE">
        <w:trPr>
          <w:cantSplit/>
          <w:trHeight w:val="225"/>
        </w:trPr>
        <w:tc>
          <w:tcPr>
            <w:tcW w:w="3318" w:type="dxa"/>
            <w:gridSpan w:val="2"/>
            <w:tcBorders>
              <w:top w:val="single" w:sz="12" w:space="0" w:color="auto"/>
            </w:tcBorders>
            <w:shd w:val="clear" w:color="auto" w:fill="F7CAAC"/>
          </w:tcPr>
          <w:p w14:paraId="24AFDD9F" w14:textId="77777777" w:rsidR="005A73AE" w:rsidRPr="00F94611" w:rsidRDefault="005A73AE" w:rsidP="005A73AE">
            <w:pPr>
              <w:jc w:val="both"/>
              <w:rPr>
                <w:rFonts w:cstheme="minorHAnsi"/>
              </w:rPr>
            </w:pPr>
            <w:r w:rsidRPr="00F94611">
              <w:rPr>
                <w:rFonts w:cstheme="minorHAnsi"/>
                <w:b/>
              </w:rPr>
              <w:t xml:space="preserve">Obor habilitačního řízení </w:t>
            </w:r>
          </w:p>
        </w:tc>
        <w:tc>
          <w:tcPr>
            <w:tcW w:w="2206" w:type="dxa"/>
            <w:gridSpan w:val="3"/>
            <w:tcBorders>
              <w:top w:val="single" w:sz="12" w:space="0" w:color="auto"/>
            </w:tcBorders>
            <w:shd w:val="clear" w:color="auto" w:fill="F7CAAC"/>
          </w:tcPr>
          <w:p w14:paraId="09D5D2F0" w14:textId="77777777" w:rsidR="005A73AE" w:rsidRPr="00F94611" w:rsidRDefault="005A73AE" w:rsidP="005A73AE">
            <w:pPr>
              <w:jc w:val="both"/>
              <w:rPr>
                <w:rFonts w:cstheme="minorHAnsi"/>
              </w:rPr>
            </w:pPr>
            <w:r w:rsidRPr="00F94611">
              <w:rPr>
                <w:rFonts w:cstheme="minorHAnsi"/>
                <w:b/>
              </w:rPr>
              <w:t>Rok udělení hodnosti</w:t>
            </w:r>
          </w:p>
        </w:tc>
        <w:tc>
          <w:tcPr>
            <w:tcW w:w="2126" w:type="dxa"/>
            <w:gridSpan w:val="3"/>
            <w:tcBorders>
              <w:top w:val="single" w:sz="12" w:space="0" w:color="auto"/>
              <w:right w:val="single" w:sz="12" w:space="0" w:color="auto"/>
            </w:tcBorders>
            <w:shd w:val="clear" w:color="auto" w:fill="F7CAAC"/>
          </w:tcPr>
          <w:p w14:paraId="6B0A012D" w14:textId="77777777" w:rsidR="005A73AE" w:rsidRPr="00F94611" w:rsidRDefault="005A73AE" w:rsidP="005A73AE">
            <w:pPr>
              <w:jc w:val="both"/>
              <w:rPr>
                <w:rFonts w:cstheme="minorHAnsi"/>
              </w:rPr>
            </w:pPr>
            <w:r w:rsidRPr="00F94611">
              <w:rPr>
                <w:rFonts w:cstheme="minorHAnsi"/>
                <w:b/>
              </w:rPr>
              <w:t>Řízení konáno na VŠ</w:t>
            </w:r>
          </w:p>
        </w:tc>
        <w:tc>
          <w:tcPr>
            <w:tcW w:w="2125" w:type="dxa"/>
            <w:gridSpan w:val="4"/>
            <w:tcBorders>
              <w:top w:val="single" w:sz="12" w:space="0" w:color="auto"/>
              <w:left w:val="single" w:sz="12" w:space="0" w:color="auto"/>
            </w:tcBorders>
            <w:shd w:val="clear" w:color="auto" w:fill="F7CAAC"/>
          </w:tcPr>
          <w:p w14:paraId="79DBF9D4" w14:textId="77777777" w:rsidR="005A73AE" w:rsidRPr="00F94611" w:rsidRDefault="005A73AE" w:rsidP="005A73AE">
            <w:pPr>
              <w:jc w:val="both"/>
              <w:rPr>
                <w:rFonts w:cstheme="minorHAnsi"/>
                <w:b/>
              </w:rPr>
            </w:pPr>
            <w:r w:rsidRPr="00F94611">
              <w:rPr>
                <w:rFonts w:cstheme="minorHAnsi"/>
                <w:b/>
              </w:rPr>
              <w:t>Ohlasy publikací</w:t>
            </w:r>
          </w:p>
        </w:tc>
      </w:tr>
      <w:tr w:rsidR="005A73AE" w:rsidRPr="00F94611" w14:paraId="62948C27" w14:textId="77777777" w:rsidTr="005A73AE">
        <w:trPr>
          <w:cantSplit/>
          <w:trHeight w:val="225"/>
        </w:trPr>
        <w:tc>
          <w:tcPr>
            <w:tcW w:w="3318" w:type="dxa"/>
            <w:gridSpan w:val="2"/>
          </w:tcPr>
          <w:p w14:paraId="7B6D04BA" w14:textId="77777777" w:rsidR="005A73AE" w:rsidRPr="00F94611" w:rsidRDefault="005A73AE" w:rsidP="005A73AE">
            <w:pPr>
              <w:jc w:val="both"/>
              <w:rPr>
                <w:rFonts w:cstheme="minorHAnsi"/>
              </w:rPr>
            </w:pPr>
            <w:r w:rsidRPr="00F94611">
              <w:rPr>
                <w:rFonts w:cstheme="minorHAnsi"/>
              </w:rPr>
              <w:t>Sociální práce</w:t>
            </w:r>
          </w:p>
        </w:tc>
        <w:tc>
          <w:tcPr>
            <w:tcW w:w="2206" w:type="dxa"/>
            <w:gridSpan w:val="3"/>
          </w:tcPr>
          <w:p w14:paraId="205B3BDF" w14:textId="77777777" w:rsidR="005A73AE" w:rsidRPr="00F94611" w:rsidRDefault="005A73AE" w:rsidP="005A73AE">
            <w:pPr>
              <w:jc w:val="both"/>
              <w:rPr>
                <w:rFonts w:cstheme="minorHAnsi"/>
              </w:rPr>
            </w:pPr>
            <w:r w:rsidRPr="00F94611">
              <w:rPr>
                <w:rFonts w:cstheme="minorHAnsi"/>
              </w:rPr>
              <w:t>2009</w:t>
            </w:r>
          </w:p>
        </w:tc>
        <w:tc>
          <w:tcPr>
            <w:tcW w:w="2126" w:type="dxa"/>
            <w:gridSpan w:val="3"/>
            <w:tcBorders>
              <w:right w:val="single" w:sz="12" w:space="0" w:color="auto"/>
            </w:tcBorders>
          </w:tcPr>
          <w:p w14:paraId="6714ADDB" w14:textId="77777777" w:rsidR="005A73AE" w:rsidRPr="00F94611" w:rsidRDefault="005A73AE" w:rsidP="005A73AE">
            <w:pPr>
              <w:jc w:val="both"/>
              <w:rPr>
                <w:rFonts w:cstheme="minorHAnsi"/>
              </w:rPr>
            </w:pPr>
            <w:r w:rsidRPr="00F94611">
              <w:rPr>
                <w:rFonts w:cstheme="minorHAnsi"/>
              </w:rPr>
              <w:t>KU Ružomberok</w:t>
            </w:r>
          </w:p>
        </w:tc>
        <w:tc>
          <w:tcPr>
            <w:tcW w:w="709" w:type="dxa"/>
            <w:gridSpan w:val="2"/>
            <w:tcBorders>
              <w:left w:val="single" w:sz="12" w:space="0" w:color="auto"/>
            </w:tcBorders>
            <w:shd w:val="clear" w:color="auto" w:fill="F7CAAC"/>
          </w:tcPr>
          <w:p w14:paraId="1F5E8E37" w14:textId="77777777" w:rsidR="005A73AE" w:rsidRPr="00F94611" w:rsidRDefault="005A73AE" w:rsidP="005A73AE">
            <w:pPr>
              <w:jc w:val="both"/>
              <w:rPr>
                <w:rFonts w:cstheme="minorHAnsi"/>
              </w:rPr>
            </w:pPr>
            <w:r w:rsidRPr="00F94611">
              <w:rPr>
                <w:rFonts w:cstheme="minorHAnsi"/>
                <w:b/>
              </w:rPr>
              <w:t>WOS</w:t>
            </w:r>
          </w:p>
        </w:tc>
        <w:tc>
          <w:tcPr>
            <w:tcW w:w="726" w:type="dxa"/>
            <w:shd w:val="clear" w:color="auto" w:fill="F7CAAC"/>
          </w:tcPr>
          <w:p w14:paraId="09829DCA" w14:textId="77777777" w:rsidR="005A73AE" w:rsidRPr="00F94611" w:rsidRDefault="005A73AE" w:rsidP="005A73AE">
            <w:pPr>
              <w:jc w:val="both"/>
              <w:rPr>
                <w:rFonts w:cstheme="minorHAnsi"/>
                <w:sz w:val="18"/>
                <w:szCs w:val="18"/>
              </w:rPr>
            </w:pPr>
            <w:r w:rsidRPr="00F94611">
              <w:rPr>
                <w:rFonts w:cstheme="minorHAnsi"/>
                <w:b/>
                <w:sz w:val="18"/>
                <w:szCs w:val="18"/>
              </w:rPr>
              <w:t>Scopus</w:t>
            </w:r>
          </w:p>
        </w:tc>
        <w:tc>
          <w:tcPr>
            <w:tcW w:w="690" w:type="dxa"/>
            <w:shd w:val="clear" w:color="auto" w:fill="F7CAAC"/>
          </w:tcPr>
          <w:p w14:paraId="72EBFEA2" w14:textId="77777777" w:rsidR="005A73AE" w:rsidRPr="00F94611" w:rsidRDefault="005A73AE" w:rsidP="005A73AE">
            <w:pPr>
              <w:jc w:val="both"/>
              <w:rPr>
                <w:rFonts w:cstheme="minorHAnsi"/>
                <w:sz w:val="18"/>
                <w:szCs w:val="18"/>
              </w:rPr>
            </w:pPr>
            <w:r w:rsidRPr="00F94611">
              <w:rPr>
                <w:rFonts w:cstheme="minorHAnsi"/>
                <w:b/>
                <w:sz w:val="18"/>
                <w:szCs w:val="18"/>
              </w:rPr>
              <w:t>ostatní</w:t>
            </w:r>
          </w:p>
        </w:tc>
      </w:tr>
      <w:tr w:rsidR="005A73AE" w:rsidRPr="00F94611" w14:paraId="13B381B2" w14:textId="77777777" w:rsidTr="005A73AE">
        <w:trPr>
          <w:cantSplit/>
          <w:trHeight w:val="69"/>
        </w:trPr>
        <w:tc>
          <w:tcPr>
            <w:tcW w:w="3318" w:type="dxa"/>
            <w:gridSpan w:val="2"/>
            <w:shd w:val="clear" w:color="auto" w:fill="F7CAAC"/>
          </w:tcPr>
          <w:p w14:paraId="77D1A562" w14:textId="77777777" w:rsidR="005A73AE" w:rsidRPr="00F94611" w:rsidRDefault="005A73AE" w:rsidP="005A73AE">
            <w:pPr>
              <w:jc w:val="both"/>
              <w:rPr>
                <w:rFonts w:cstheme="minorHAnsi"/>
              </w:rPr>
            </w:pPr>
            <w:r w:rsidRPr="00F94611">
              <w:rPr>
                <w:rFonts w:cstheme="minorHAnsi"/>
                <w:b/>
              </w:rPr>
              <w:t>Obor jmenovacího řízení</w:t>
            </w:r>
          </w:p>
        </w:tc>
        <w:tc>
          <w:tcPr>
            <w:tcW w:w="2206" w:type="dxa"/>
            <w:gridSpan w:val="3"/>
            <w:shd w:val="clear" w:color="auto" w:fill="F7CAAC"/>
          </w:tcPr>
          <w:p w14:paraId="40C28C0D" w14:textId="77777777" w:rsidR="005A73AE" w:rsidRPr="00F94611" w:rsidRDefault="005A73AE" w:rsidP="005A73AE">
            <w:pPr>
              <w:jc w:val="both"/>
              <w:rPr>
                <w:rFonts w:cstheme="minorHAnsi"/>
              </w:rPr>
            </w:pPr>
            <w:r w:rsidRPr="00F94611">
              <w:rPr>
                <w:rFonts w:cstheme="minorHAnsi"/>
                <w:b/>
              </w:rPr>
              <w:t>Rok udělení hodnosti</w:t>
            </w:r>
          </w:p>
        </w:tc>
        <w:tc>
          <w:tcPr>
            <w:tcW w:w="2126" w:type="dxa"/>
            <w:gridSpan w:val="3"/>
            <w:tcBorders>
              <w:right w:val="single" w:sz="12" w:space="0" w:color="auto"/>
            </w:tcBorders>
            <w:shd w:val="clear" w:color="auto" w:fill="F7CAAC"/>
          </w:tcPr>
          <w:p w14:paraId="0283947C" w14:textId="77777777" w:rsidR="005A73AE" w:rsidRPr="00F94611" w:rsidRDefault="005A73AE" w:rsidP="005A73AE">
            <w:pPr>
              <w:jc w:val="both"/>
              <w:rPr>
                <w:rFonts w:cstheme="minorHAnsi"/>
              </w:rPr>
            </w:pPr>
            <w:r w:rsidRPr="00F94611">
              <w:rPr>
                <w:rFonts w:cstheme="minorHAnsi"/>
                <w:b/>
              </w:rPr>
              <w:t>Řízení konáno na VŠ</w:t>
            </w:r>
          </w:p>
        </w:tc>
        <w:tc>
          <w:tcPr>
            <w:tcW w:w="709" w:type="dxa"/>
            <w:gridSpan w:val="2"/>
            <w:tcBorders>
              <w:left w:val="single" w:sz="12" w:space="0" w:color="auto"/>
            </w:tcBorders>
          </w:tcPr>
          <w:p w14:paraId="0CE410A6" w14:textId="77777777" w:rsidR="005A73AE" w:rsidRPr="00F94611" w:rsidRDefault="005A73AE" w:rsidP="005A73AE">
            <w:pPr>
              <w:jc w:val="both"/>
              <w:rPr>
                <w:rFonts w:cstheme="minorHAnsi"/>
              </w:rPr>
            </w:pPr>
            <w:r w:rsidRPr="00F94611">
              <w:rPr>
                <w:rFonts w:cstheme="minorHAnsi"/>
              </w:rPr>
              <w:t>5</w:t>
            </w:r>
          </w:p>
        </w:tc>
        <w:tc>
          <w:tcPr>
            <w:tcW w:w="726" w:type="dxa"/>
          </w:tcPr>
          <w:p w14:paraId="245F5B3E" w14:textId="77777777" w:rsidR="005A73AE" w:rsidRPr="00F94611" w:rsidRDefault="005A73AE" w:rsidP="005A73AE">
            <w:pPr>
              <w:jc w:val="both"/>
              <w:rPr>
                <w:rFonts w:cstheme="minorHAnsi"/>
              </w:rPr>
            </w:pPr>
            <w:r w:rsidRPr="00F94611">
              <w:rPr>
                <w:rFonts w:cstheme="minorHAnsi"/>
              </w:rPr>
              <w:t>2</w:t>
            </w:r>
          </w:p>
        </w:tc>
        <w:tc>
          <w:tcPr>
            <w:tcW w:w="690" w:type="dxa"/>
          </w:tcPr>
          <w:p w14:paraId="793C2710" w14:textId="77777777" w:rsidR="005A73AE" w:rsidRPr="00F94611" w:rsidRDefault="005A73AE" w:rsidP="005A73AE">
            <w:pPr>
              <w:jc w:val="both"/>
              <w:rPr>
                <w:rFonts w:cstheme="minorHAnsi"/>
              </w:rPr>
            </w:pPr>
            <w:r w:rsidRPr="00F94611">
              <w:rPr>
                <w:rFonts w:cstheme="minorHAnsi"/>
              </w:rPr>
              <w:t>110</w:t>
            </w:r>
          </w:p>
        </w:tc>
      </w:tr>
      <w:tr w:rsidR="005A73AE" w:rsidRPr="00F94611" w14:paraId="1FCF163A" w14:textId="77777777" w:rsidTr="005A73AE">
        <w:trPr>
          <w:trHeight w:val="202"/>
        </w:trPr>
        <w:tc>
          <w:tcPr>
            <w:tcW w:w="3318" w:type="dxa"/>
            <w:gridSpan w:val="2"/>
          </w:tcPr>
          <w:p w14:paraId="688342AF" w14:textId="77777777" w:rsidR="005A73AE" w:rsidRPr="00F94611" w:rsidRDefault="005A73AE" w:rsidP="005A73AE">
            <w:pPr>
              <w:jc w:val="both"/>
              <w:rPr>
                <w:rFonts w:cstheme="minorHAnsi"/>
              </w:rPr>
            </w:pPr>
          </w:p>
        </w:tc>
        <w:tc>
          <w:tcPr>
            <w:tcW w:w="2206" w:type="dxa"/>
            <w:gridSpan w:val="3"/>
          </w:tcPr>
          <w:p w14:paraId="0EA2162F" w14:textId="77777777" w:rsidR="005A73AE" w:rsidRPr="00F94611" w:rsidRDefault="005A73AE" w:rsidP="005A73AE">
            <w:pPr>
              <w:jc w:val="both"/>
              <w:rPr>
                <w:rFonts w:cstheme="minorHAnsi"/>
              </w:rPr>
            </w:pPr>
          </w:p>
        </w:tc>
        <w:tc>
          <w:tcPr>
            <w:tcW w:w="2126" w:type="dxa"/>
            <w:gridSpan w:val="3"/>
            <w:tcBorders>
              <w:right w:val="single" w:sz="12" w:space="0" w:color="auto"/>
            </w:tcBorders>
          </w:tcPr>
          <w:p w14:paraId="7B39BE0C" w14:textId="77777777" w:rsidR="005A73AE" w:rsidRPr="00F94611" w:rsidRDefault="005A73AE" w:rsidP="005A73AE">
            <w:pPr>
              <w:jc w:val="both"/>
              <w:rPr>
                <w:rFonts w:cstheme="minorHAnsi"/>
              </w:rPr>
            </w:pPr>
          </w:p>
        </w:tc>
        <w:tc>
          <w:tcPr>
            <w:tcW w:w="1435" w:type="dxa"/>
            <w:gridSpan w:val="3"/>
            <w:tcBorders>
              <w:left w:val="single" w:sz="12" w:space="0" w:color="auto"/>
            </w:tcBorders>
            <w:shd w:val="clear" w:color="auto" w:fill="FBD4B4" w:themeFill="accent6" w:themeFillTint="66"/>
            <w:vAlign w:val="center"/>
          </w:tcPr>
          <w:p w14:paraId="713CBC4E" w14:textId="77777777" w:rsidR="005A73AE" w:rsidRPr="00F94611" w:rsidRDefault="005A73AE" w:rsidP="005A73AE">
            <w:pPr>
              <w:rPr>
                <w:rFonts w:cstheme="minorHAnsi"/>
                <w:b/>
              </w:rPr>
            </w:pPr>
            <w:r>
              <w:rPr>
                <w:b/>
                <w:sz w:val="18"/>
              </w:rPr>
              <w:t>H-index WoS/Scopus</w:t>
            </w:r>
          </w:p>
        </w:tc>
        <w:tc>
          <w:tcPr>
            <w:tcW w:w="690" w:type="dxa"/>
            <w:vAlign w:val="center"/>
          </w:tcPr>
          <w:p w14:paraId="4210F68B" w14:textId="77777777" w:rsidR="005A73AE" w:rsidRPr="00F94611" w:rsidRDefault="005A73AE" w:rsidP="005A73AE">
            <w:pPr>
              <w:rPr>
                <w:rFonts w:cstheme="minorHAnsi"/>
                <w:b/>
              </w:rPr>
            </w:pPr>
            <w:r>
              <w:rPr>
                <w:rFonts w:cstheme="minorHAnsi"/>
                <w:b/>
              </w:rPr>
              <w:t>1</w:t>
            </w:r>
          </w:p>
        </w:tc>
      </w:tr>
      <w:tr w:rsidR="005A73AE" w:rsidRPr="00F94611" w14:paraId="69F953F6" w14:textId="77777777" w:rsidTr="005A73AE">
        <w:trPr>
          <w:trHeight w:val="451"/>
        </w:trPr>
        <w:tc>
          <w:tcPr>
            <w:tcW w:w="9775" w:type="dxa"/>
            <w:gridSpan w:val="12"/>
            <w:shd w:val="clear" w:color="auto" w:fill="F7CAAC"/>
          </w:tcPr>
          <w:p w14:paraId="66947FD7" w14:textId="77777777" w:rsidR="005A73AE" w:rsidRPr="00F94611" w:rsidRDefault="005A73AE" w:rsidP="005A73AE">
            <w:pPr>
              <w:jc w:val="both"/>
              <w:rPr>
                <w:rFonts w:cstheme="minorHAnsi"/>
                <w:b/>
              </w:rPr>
            </w:pPr>
            <w:r w:rsidRPr="00F94611">
              <w:rPr>
                <w:rFonts w:cstheme="minorHAnsi"/>
                <w:b/>
              </w:rPr>
              <w:t xml:space="preserve">Přehled o nejvýznamnější publikační a další tvůrčí činnosti nebo další profesní činnosti u odborníků z praxe vztahující se k zabezpečovaným předmětům </w:t>
            </w:r>
          </w:p>
        </w:tc>
      </w:tr>
      <w:tr w:rsidR="005A73AE" w:rsidRPr="00F94611" w14:paraId="657693D2" w14:textId="77777777" w:rsidTr="005A73AE">
        <w:trPr>
          <w:trHeight w:val="841"/>
        </w:trPr>
        <w:tc>
          <w:tcPr>
            <w:tcW w:w="9775" w:type="dxa"/>
            <w:gridSpan w:val="12"/>
          </w:tcPr>
          <w:p w14:paraId="1D17040C" w14:textId="77777777" w:rsidR="005A73AE" w:rsidRPr="0056112C" w:rsidRDefault="005A73AE" w:rsidP="00630AC5">
            <w:pPr>
              <w:pStyle w:val="Odstavecseseznamem"/>
              <w:numPr>
                <w:ilvl w:val="0"/>
                <w:numId w:val="133"/>
              </w:numPr>
              <w:jc w:val="both"/>
              <w:rPr>
                <w:rFonts w:cstheme="minorHAnsi"/>
                <w:bCs/>
                <w:lang w:val="en-GB"/>
              </w:rPr>
            </w:pPr>
            <w:r>
              <w:rPr>
                <w:rFonts w:cstheme="minorHAnsi"/>
              </w:rPr>
              <w:t xml:space="preserve">B: </w:t>
            </w:r>
            <w:r w:rsidRPr="00DE7F45">
              <w:rPr>
                <w:rFonts w:cstheme="minorHAnsi"/>
                <w:b/>
              </w:rPr>
              <w:t>Haburajova Ilavska</w:t>
            </w:r>
            <w:r w:rsidRPr="00DE7F45">
              <w:rPr>
                <w:rFonts w:cstheme="minorHAnsi"/>
              </w:rPr>
              <w:t>, L.  In:</w:t>
            </w:r>
            <w:r w:rsidRPr="0056112C">
              <w:rPr>
                <w:rFonts w:cstheme="minorHAnsi"/>
              </w:rPr>
              <w:t xml:space="preserve"> </w:t>
            </w:r>
            <w:r w:rsidRPr="0056112C">
              <w:rPr>
                <w:rFonts w:cstheme="minorHAnsi"/>
                <w:bCs/>
                <w:lang w:val="pl-PL"/>
              </w:rPr>
              <w:t xml:space="preserve">Mareková, H. a kol. </w:t>
            </w:r>
            <w:r w:rsidRPr="0056112C">
              <w:rPr>
                <w:rFonts w:cstheme="minorHAnsi"/>
                <w:bCs/>
                <w:lang w:val="en-GB"/>
              </w:rPr>
              <w:t xml:space="preserve">(2015). </w:t>
            </w:r>
            <w:r w:rsidRPr="0056112C">
              <w:rPr>
                <w:rFonts w:cstheme="minorHAnsi"/>
                <w:bCs/>
                <w:i/>
                <w:lang w:val="en-GB"/>
              </w:rPr>
              <w:t>Immigrants in the European Union</w:t>
            </w:r>
            <w:r w:rsidRPr="0056112C">
              <w:rPr>
                <w:rFonts w:cstheme="minorHAnsi"/>
                <w:bCs/>
                <w:lang w:val="en-GB"/>
              </w:rPr>
              <w:t xml:space="preserve">. Bački Petrovec: Srpsko razvojno udruženje, Srbsko. </w:t>
            </w:r>
            <w:r w:rsidRPr="0056112C">
              <w:rPr>
                <w:rFonts w:cstheme="minorHAnsi"/>
                <w:lang w:val="en-GB"/>
              </w:rPr>
              <w:t>2015.</w:t>
            </w:r>
            <w:r w:rsidRPr="0056112C">
              <w:rPr>
                <w:rFonts w:cstheme="minorHAnsi"/>
                <w:bCs/>
                <w:lang w:val="en-GB"/>
              </w:rPr>
              <w:t xml:space="preserve"> ISBN 978-86-80394-04-6. s. 39-53.</w:t>
            </w:r>
          </w:p>
          <w:p w14:paraId="1703079E" w14:textId="77777777" w:rsidR="005A73AE" w:rsidRPr="0056112C" w:rsidRDefault="005A73AE" w:rsidP="00630AC5">
            <w:pPr>
              <w:pStyle w:val="Odstavecseseznamem"/>
              <w:numPr>
                <w:ilvl w:val="0"/>
                <w:numId w:val="133"/>
              </w:numPr>
              <w:jc w:val="both"/>
              <w:rPr>
                <w:rFonts w:cstheme="minorHAnsi"/>
              </w:rPr>
            </w:pPr>
            <w:r>
              <w:rPr>
                <w:rFonts w:cstheme="minorHAnsi"/>
              </w:rPr>
              <w:t xml:space="preserve">Jsc: </w:t>
            </w:r>
            <w:r w:rsidRPr="00BB7D78">
              <w:rPr>
                <w:rFonts w:cstheme="minorHAnsi"/>
                <w:b/>
              </w:rPr>
              <w:t>Haburajova Ilavska</w:t>
            </w:r>
            <w:r w:rsidRPr="0056112C">
              <w:rPr>
                <w:rFonts w:cstheme="minorHAnsi"/>
                <w:color w:val="000000"/>
              </w:rPr>
              <w:t xml:space="preserve">, </w:t>
            </w:r>
            <w:r w:rsidRPr="0056112C">
              <w:rPr>
                <w:rFonts w:cstheme="minorHAnsi"/>
                <w:bCs/>
                <w:color w:val="000000"/>
              </w:rPr>
              <w:t>L.</w:t>
            </w:r>
            <w:r>
              <w:rPr>
                <w:rFonts w:cstheme="minorHAnsi"/>
                <w:bCs/>
                <w:color w:val="000000"/>
              </w:rPr>
              <w:t xml:space="preserve"> (50 %) </w:t>
            </w:r>
            <w:r w:rsidRPr="0056112C">
              <w:rPr>
                <w:rFonts w:cstheme="minorHAnsi"/>
                <w:color w:val="000000"/>
              </w:rPr>
              <w:t xml:space="preserve">, </w:t>
            </w:r>
            <w:r w:rsidRPr="0056112C">
              <w:rPr>
                <w:rFonts w:cstheme="minorHAnsi"/>
                <w:color w:val="000000"/>
                <w:lang w:val="en-US"/>
              </w:rPr>
              <w:t xml:space="preserve">&amp; </w:t>
            </w:r>
            <w:r w:rsidRPr="0056112C">
              <w:rPr>
                <w:rFonts w:cstheme="minorHAnsi"/>
                <w:bCs/>
                <w:color w:val="000000"/>
              </w:rPr>
              <w:t>Kwadrans</w:t>
            </w:r>
            <w:r w:rsidRPr="0056112C">
              <w:rPr>
                <w:rFonts w:cstheme="minorHAnsi"/>
                <w:color w:val="000000"/>
              </w:rPr>
              <w:t xml:space="preserve">, </w:t>
            </w:r>
            <w:r w:rsidRPr="0056112C">
              <w:rPr>
                <w:rFonts w:cstheme="minorHAnsi"/>
                <w:bCs/>
                <w:color w:val="000000"/>
              </w:rPr>
              <w:t>Ł</w:t>
            </w:r>
            <w:r w:rsidRPr="0056112C">
              <w:rPr>
                <w:rFonts w:cstheme="minorHAnsi"/>
                <w:color w:val="000000"/>
              </w:rPr>
              <w:t xml:space="preserve">. (2017). </w:t>
            </w:r>
            <w:r w:rsidRPr="0056112C">
              <w:rPr>
                <w:rFonts w:cstheme="minorHAnsi"/>
                <w:i/>
                <w:iCs/>
                <w:color w:val="000000"/>
              </w:rPr>
              <w:t>Roma Identity and Education - Comparative Research</w:t>
            </w:r>
            <w:r w:rsidRPr="0056112C">
              <w:rPr>
                <w:rFonts w:cstheme="minorHAnsi"/>
                <w:color w:val="000000"/>
              </w:rPr>
              <w:t xml:space="preserve">. </w:t>
            </w:r>
            <w:r w:rsidRPr="0056112C">
              <w:rPr>
                <w:rFonts w:cstheme="minorHAnsi"/>
                <w:i/>
                <w:iCs/>
                <w:color w:val="000000"/>
              </w:rPr>
              <w:t>Journal of Educational Technology</w:t>
            </w:r>
            <w:r w:rsidRPr="0056112C">
              <w:rPr>
                <w:rFonts w:cstheme="minorHAnsi"/>
                <w:color w:val="000000"/>
              </w:rPr>
              <w:t>, s. 658-665. ISSN 2146-7242.</w:t>
            </w:r>
          </w:p>
          <w:p w14:paraId="6A480845" w14:textId="77777777" w:rsidR="005A73AE" w:rsidRPr="0056112C" w:rsidRDefault="005A73AE" w:rsidP="00630AC5">
            <w:pPr>
              <w:pStyle w:val="Odstavecseseznamem"/>
              <w:numPr>
                <w:ilvl w:val="0"/>
                <w:numId w:val="133"/>
              </w:numPr>
              <w:jc w:val="both"/>
              <w:rPr>
                <w:rFonts w:cstheme="minorHAnsi"/>
              </w:rPr>
            </w:pPr>
            <w:r>
              <w:rPr>
                <w:rFonts w:cstheme="minorHAnsi"/>
              </w:rPr>
              <w:t xml:space="preserve">D: </w:t>
            </w:r>
            <w:r w:rsidRPr="00BB7D78">
              <w:rPr>
                <w:rFonts w:cstheme="minorHAnsi"/>
                <w:b/>
              </w:rPr>
              <w:t>Haburajova Ilavska</w:t>
            </w:r>
            <w:r w:rsidRPr="0056112C">
              <w:rPr>
                <w:rFonts w:cstheme="minorHAnsi"/>
                <w:color w:val="000000"/>
              </w:rPr>
              <w:t>, </w:t>
            </w:r>
            <w:r w:rsidRPr="0056112C">
              <w:rPr>
                <w:rFonts w:cstheme="minorHAnsi"/>
                <w:bCs/>
                <w:color w:val="000000"/>
              </w:rPr>
              <w:t>L</w:t>
            </w:r>
            <w:r w:rsidRPr="0056112C">
              <w:rPr>
                <w:rFonts w:cstheme="minorHAnsi"/>
                <w:color w:val="000000"/>
              </w:rPr>
              <w:t xml:space="preserve">. (2018). </w:t>
            </w:r>
            <w:r w:rsidRPr="0056112C">
              <w:rPr>
                <w:rFonts w:cstheme="minorHAnsi"/>
                <w:i/>
                <w:iCs/>
                <w:color w:val="000000"/>
              </w:rPr>
              <w:t>Re-Socialization Barriers of Homeless People</w:t>
            </w:r>
            <w:r w:rsidRPr="0056112C">
              <w:rPr>
                <w:rFonts w:cstheme="minorHAnsi"/>
                <w:color w:val="000000"/>
              </w:rPr>
              <w:t xml:space="preserve">. </w:t>
            </w:r>
            <w:r w:rsidRPr="0056112C">
              <w:rPr>
                <w:rFonts w:cstheme="minorHAnsi"/>
                <w:i/>
                <w:iCs/>
                <w:color w:val="000000"/>
              </w:rPr>
              <w:t xml:space="preserve">5th International Multidisciplinary Scientific Conference on Social Sciences &amp; Arts. </w:t>
            </w:r>
            <w:r w:rsidRPr="0056112C">
              <w:rPr>
                <w:rFonts w:cstheme="minorHAnsi"/>
                <w:color w:val="000000"/>
              </w:rPr>
              <w:t>Sofia: STEF92 Technology Ltd., Vol 5, s. 653-660. ISSN 2367-5659. ISBN 978-619-7408-61-4</w:t>
            </w:r>
          </w:p>
          <w:p w14:paraId="68723108" w14:textId="77777777" w:rsidR="005A73AE" w:rsidRPr="0056112C" w:rsidRDefault="005A73AE" w:rsidP="00630AC5">
            <w:pPr>
              <w:pStyle w:val="Odstavecseseznamem"/>
              <w:numPr>
                <w:ilvl w:val="0"/>
                <w:numId w:val="133"/>
              </w:numPr>
              <w:jc w:val="both"/>
              <w:rPr>
                <w:rFonts w:cstheme="minorHAnsi"/>
              </w:rPr>
            </w:pPr>
            <w:r>
              <w:rPr>
                <w:rFonts w:cstheme="minorHAnsi"/>
                <w:shd w:val="clear" w:color="auto" w:fill="FFFFFF"/>
              </w:rPr>
              <w:t xml:space="preserve">D: </w:t>
            </w:r>
            <w:r w:rsidRPr="00BB7D78">
              <w:rPr>
                <w:rFonts w:cstheme="minorHAnsi"/>
                <w:b/>
                <w:shd w:val="clear" w:color="auto" w:fill="FFFFFF"/>
              </w:rPr>
              <w:t>Haburajová Ilavská</w:t>
            </w:r>
            <w:r w:rsidRPr="0056112C">
              <w:rPr>
                <w:rFonts w:cstheme="minorHAnsi"/>
                <w:shd w:val="clear" w:color="auto" w:fill="FFFFFF"/>
              </w:rPr>
              <w:t>, L.</w:t>
            </w:r>
            <w:r>
              <w:rPr>
                <w:rFonts w:cstheme="minorHAnsi"/>
                <w:shd w:val="clear" w:color="auto" w:fill="FFFFFF"/>
              </w:rPr>
              <w:t xml:space="preserve"> (35 %)</w:t>
            </w:r>
            <w:r w:rsidRPr="0056112C">
              <w:rPr>
                <w:rFonts w:cstheme="minorHAnsi"/>
                <w:shd w:val="clear" w:color="auto" w:fill="FFFFFF"/>
              </w:rPr>
              <w:t>, Balvín, J.,  Staňková, I</w:t>
            </w:r>
            <w:r w:rsidRPr="0056112C">
              <w:rPr>
                <w:rFonts w:cstheme="minorHAnsi"/>
                <w:b/>
                <w:bCs/>
                <w:shd w:val="clear" w:color="auto" w:fill="FFFFFF"/>
              </w:rPr>
              <w:t>.</w:t>
            </w:r>
            <w:r w:rsidRPr="0056112C">
              <w:rPr>
                <w:rFonts w:cstheme="minorHAnsi"/>
                <w:shd w:val="clear" w:color="auto" w:fill="FFFFFF"/>
              </w:rPr>
              <w:t xml:space="preserve"> (2019). </w:t>
            </w:r>
            <w:r w:rsidRPr="0056112C">
              <w:rPr>
                <w:rFonts w:cstheme="minorHAnsi"/>
                <w:i/>
                <w:iCs/>
                <w:shd w:val="clear" w:color="auto" w:fill="FFFFFF"/>
              </w:rPr>
              <w:t>Comparison of options for supporting socially disadvantaged Roma pupils within the Czech and Slovak republic education system.</w:t>
            </w:r>
            <w:r w:rsidRPr="0056112C">
              <w:rPr>
                <w:rFonts w:cstheme="minorHAnsi"/>
                <w:shd w:val="clear" w:color="auto" w:fill="FFFFFF"/>
              </w:rPr>
              <w:t xml:space="preserve">  </w:t>
            </w:r>
            <w:r w:rsidRPr="0056112C">
              <w:rPr>
                <w:rFonts w:cstheme="minorHAnsi"/>
                <w:i/>
                <w:iCs/>
                <w:shd w:val="clear" w:color="auto" w:fill="FFFFFF"/>
              </w:rPr>
              <w:t>Education and new developments</w:t>
            </w:r>
            <w:r w:rsidRPr="0056112C">
              <w:rPr>
                <w:rFonts w:cstheme="minorHAnsi"/>
                <w:shd w:val="clear" w:color="auto" w:fill="FFFFFF"/>
              </w:rPr>
              <w:t>. Portugal: Lisbon.  p. 517- 521</w:t>
            </w:r>
            <w:r>
              <w:rPr>
                <w:rFonts w:cstheme="minorHAnsi"/>
                <w:shd w:val="clear" w:color="auto" w:fill="FFFFFF"/>
              </w:rPr>
              <w:t>.</w:t>
            </w:r>
          </w:p>
          <w:p w14:paraId="7FCFE44E" w14:textId="77777777" w:rsidR="005A73AE" w:rsidRPr="0056112C" w:rsidRDefault="005A73AE" w:rsidP="00630AC5">
            <w:pPr>
              <w:pStyle w:val="Odstavecseseznamem"/>
              <w:numPr>
                <w:ilvl w:val="0"/>
                <w:numId w:val="133"/>
              </w:numPr>
              <w:jc w:val="both"/>
              <w:rPr>
                <w:rFonts w:cstheme="minorHAnsi"/>
                <w:color w:val="000000"/>
              </w:rPr>
            </w:pPr>
            <w:r>
              <w:rPr>
                <w:rFonts w:cstheme="minorHAnsi"/>
              </w:rPr>
              <w:t xml:space="preserve">C: </w:t>
            </w:r>
            <w:r w:rsidRPr="00BB7D78">
              <w:rPr>
                <w:rFonts w:cstheme="minorHAnsi"/>
                <w:b/>
              </w:rPr>
              <w:t>Haburajová Ilavská, L.</w:t>
            </w:r>
            <w:r w:rsidRPr="0056112C">
              <w:rPr>
                <w:rFonts w:cstheme="minorHAnsi"/>
              </w:rPr>
              <w:t xml:space="preserve"> (2021). </w:t>
            </w:r>
            <w:r w:rsidRPr="0056112C">
              <w:rPr>
                <w:rFonts w:cstheme="minorHAnsi"/>
                <w:i/>
                <w:iCs/>
              </w:rPr>
              <w:t>Specifics of problems with teaching Slovak language and literature to Romani children</w:t>
            </w:r>
            <w:r w:rsidRPr="0056112C">
              <w:rPr>
                <w:rFonts w:cstheme="minorHAnsi"/>
              </w:rPr>
              <w:t>. Monographs. Bachky-Petrovats: Serbian development association. ISBN 978-86-80394-28-2.</w:t>
            </w:r>
          </w:p>
        </w:tc>
      </w:tr>
      <w:tr w:rsidR="005A73AE" w:rsidRPr="00F94611" w14:paraId="74D1C0CA" w14:textId="77777777" w:rsidTr="005A73AE">
        <w:trPr>
          <w:trHeight w:val="215"/>
        </w:trPr>
        <w:tc>
          <w:tcPr>
            <w:tcW w:w="9775" w:type="dxa"/>
            <w:gridSpan w:val="12"/>
            <w:shd w:val="clear" w:color="auto" w:fill="F7CAAC"/>
          </w:tcPr>
          <w:p w14:paraId="1111D980" w14:textId="77777777" w:rsidR="005A73AE" w:rsidRPr="00F94611" w:rsidRDefault="005A73AE" w:rsidP="005A73AE">
            <w:pPr>
              <w:rPr>
                <w:rFonts w:cstheme="minorHAnsi"/>
                <w:b/>
              </w:rPr>
            </w:pPr>
            <w:r w:rsidRPr="00F94611">
              <w:rPr>
                <w:rFonts w:cstheme="minorHAnsi"/>
                <w:b/>
              </w:rPr>
              <w:t>Působení v zahraničí</w:t>
            </w:r>
          </w:p>
        </w:tc>
      </w:tr>
      <w:tr w:rsidR="005A73AE" w:rsidRPr="00F94611" w14:paraId="3721F8EA" w14:textId="77777777" w:rsidTr="005A73AE">
        <w:trPr>
          <w:trHeight w:val="324"/>
        </w:trPr>
        <w:tc>
          <w:tcPr>
            <w:tcW w:w="9775" w:type="dxa"/>
            <w:gridSpan w:val="12"/>
          </w:tcPr>
          <w:p w14:paraId="2DDDF58D" w14:textId="4890DD7E" w:rsidR="005A73AE" w:rsidRPr="00BB7D78" w:rsidRDefault="005A73AE" w:rsidP="005A73AE">
            <w:pPr>
              <w:jc w:val="both"/>
              <w:rPr>
                <w:rFonts w:cstheme="minorHAnsi"/>
              </w:rPr>
            </w:pPr>
          </w:p>
        </w:tc>
      </w:tr>
      <w:tr w:rsidR="005A73AE" w:rsidRPr="00F94611" w14:paraId="5F0CD590" w14:textId="77777777" w:rsidTr="005A73AE">
        <w:trPr>
          <w:cantSplit/>
          <w:trHeight w:val="225"/>
        </w:trPr>
        <w:tc>
          <w:tcPr>
            <w:tcW w:w="2122" w:type="dxa"/>
            <w:shd w:val="clear" w:color="auto" w:fill="F7CAAC"/>
          </w:tcPr>
          <w:p w14:paraId="2D5708EB" w14:textId="77777777" w:rsidR="005A73AE" w:rsidRPr="00F94611" w:rsidRDefault="005A73AE" w:rsidP="005A73AE">
            <w:pPr>
              <w:jc w:val="both"/>
              <w:rPr>
                <w:rFonts w:cstheme="minorHAnsi"/>
                <w:b/>
              </w:rPr>
            </w:pPr>
            <w:r w:rsidRPr="00F94611">
              <w:rPr>
                <w:rFonts w:cstheme="minorHAnsi"/>
                <w:b/>
              </w:rPr>
              <w:t xml:space="preserve">Podpis </w:t>
            </w:r>
          </w:p>
        </w:tc>
        <w:tc>
          <w:tcPr>
            <w:tcW w:w="4394" w:type="dxa"/>
            <w:gridSpan w:val="6"/>
          </w:tcPr>
          <w:p w14:paraId="7EFDE606" w14:textId="77777777" w:rsidR="005A73AE" w:rsidRPr="00F94611" w:rsidRDefault="005A73AE" w:rsidP="005A73AE">
            <w:pPr>
              <w:jc w:val="both"/>
              <w:rPr>
                <w:rFonts w:cstheme="minorHAnsi"/>
              </w:rPr>
            </w:pPr>
            <w:r>
              <w:rPr>
                <w:rFonts w:cstheme="minorHAnsi"/>
              </w:rPr>
              <w:t>doc. PhDr. Lenka Haburajová Ilavská, Ph.D</w:t>
            </w:r>
            <w:r w:rsidRPr="00865839">
              <w:rPr>
                <w:rFonts w:cstheme="minorHAnsi"/>
              </w:rPr>
              <w:t>. v. r.</w:t>
            </w:r>
          </w:p>
        </w:tc>
        <w:tc>
          <w:tcPr>
            <w:tcW w:w="1134" w:type="dxa"/>
            <w:shd w:val="clear" w:color="auto" w:fill="F7CAAC"/>
          </w:tcPr>
          <w:p w14:paraId="6D6E7F65" w14:textId="77777777" w:rsidR="005A73AE" w:rsidRPr="00F94611" w:rsidRDefault="005A73AE" w:rsidP="005A73AE">
            <w:pPr>
              <w:jc w:val="both"/>
              <w:rPr>
                <w:rFonts w:cstheme="minorHAnsi"/>
              </w:rPr>
            </w:pPr>
            <w:r w:rsidRPr="00F94611">
              <w:rPr>
                <w:rFonts w:cstheme="minorHAnsi"/>
                <w:b/>
              </w:rPr>
              <w:t>datum</w:t>
            </w:r>
          </w:p>
        </w:tc>
        <w:tc>
          <w:tcPr>
            <w:tcW w:w="2125" w:type="dxa"/>
            <w:gridSpan w:val="4"/>
          </w:tcPr>
          <w:p w14:paraId="431A326A" w14:textId="77777777" w:rsidR="005A73AE" w:rsidRPr="00F94611" w:rsidRDefault="005A73AE" w:rsidP="005A73AE">
            <w:pPr>
              <w:jc w:val="both"/>
              <w:rPr>
                <w:rFonts w:cstheme="minorHAnsi"/>
              </w:rPr>
            </w:pPr>
            <w:r>
              <w:rPr>
                <w:rFonts w:cstheme="minorHAnsi"/>
              </w:rPr>
              <w:t>31. 01. 2023</w:t>
            </w:r>
          </w:p>
        </w:tc>
      </w:tr>
    </w:tbl>
    <w:p w14:paraId="0A69D2FA" w14:textId="77777777" w:rsidR="005A73AE" w:rsidRDefault="005A73AE" w:rsidP="005A73AE">
      <w:r>
        <w:br w:type="page"/>
      </w:r>
    </w:p>
    <w:tbl>
      <w:tblPr>
        <w:tblpPr w:leftFromText="141" w:rightFromText="141" w:vertAnchor="page" w:horzAnchor="margin" w:tblpXSpec="center" w:tblpY="877"/>
        <w:tblW w:w="98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5A73AE" w:rsidRPr="00E45F89" w14:paraId="69F815EB" w14:textId="77777777" w:rsidTr="005A73AE">
        <w:tc>
          <w:tcPr>
            <w:tcW w:w="9859" w:type="dxa"/>
            <w:gridSpan w:val="11"/>
            <w:tcBorders>
              <w:bottom w:val="double" w:sz="4" w:space="0" w:color="auto"/>
            </w:tcBorders>
            <w:shd w:val="clear" w:color="auto" w:fill="BDD6EE"/>
          </w:tcPr>
          <w:p w14:paraId="18CF763F" w14:textId="77777777" w:rsidR="005A73AE" w:rsidRPr="00E45F89" w:rsidRDefault="005A73AE" w:rsidP="005A73AE">
            <w:pPr>
              <w:jc w:val="both"/>
              <w:rPr>
                <w:rFonts w:cstheme="minorHAnsi"/>
                <w:b/>
                <w:sz w:val="28"/>
                <w:szCs w:val="28"/>
              </w:rPr>
            </w:pPr>
            <w:r w:rsidRPr="00E45F89">
              <w:rPr>
                <w:rFonts w:cstheme="minorHAnsi"/>
                <w:b/>
                <w:sz w:val="28"/>
                <w:szCs w:val="28"/>
              </w:rPr>
              <w:lastRenderedPageBreak/>
              <w:t>C-I – Personální zabezpečení</w:t>
            </w:r>
          </w:p>
        </w:tc>
      </w:tr>
      <w:tr w:rsidR="005A73AE" w:rsidRPr="00E45F89" w14:paraId="5552B47D" w14:textId="77777777" w:rsidTr="005A73AE">
        <w:tc>
          <w:tcPr>
            <w:tcW w:w="2518" w:type="dxa"/>
            <w:tcBorders>
              <w:top w:val="double" w:sz="4" w:space="0" w:color="auto"/>
            </w:tcBorders>
            <w:shd w:val="clear" w:color="auto" w:fill="F7CAAC"/>
          </w:tcPr>
          <w:p w14:paraId="6D6DB9B3" w14:textId="77777777" w:rsidR="005A73AE" w:rsidRPr="00E45F89" w:rsidRDefault="005A73AE" w:rsidP="005A73AE">
            <w:pPr>
              <w:jc w:val="both"/>
              <w:rPr>
                <w:rFonts w:cstheme="minorHAnsi"/>
                <w:b/>
              </w:rPr>
            </w:pPr>
            <w:r w:rsidRPr="00E45F89">
              <w:rPr>
                <w:rFonts w:cstheme="minorHAnsi"/>
                <w:b/>
              </w:rPr>
              <w:t>Vysoká škola</w:t>
            </w:r>
          </w:p>
        </w:tc>
        <w:tc>
          <w:tcPr>
            <w:tcW w:w="7341" w:type="dxa"/>
            <w:gridSpan w:val="10"/>
          </w:tcPr>
          <w:p w14:paraId="257A065C" w14:textId="77777777" w:rsidR="005A73AE" w:rsidRPr="00E45F89" w:rsidRDefault="005A73AE" w:rsidP="005A73AE">
            <w:pPr>
              <w:jc w:val="both"/>
              <w:rPr>
                <w:rFonts w:cstheme="minorHAnsi"/>
              </w:rPr>
            </w:pPr>
            <w:r w:rsidRPr="00E45F89">
              <w:rPr>
                <w:rFonts w:cstheme="minorHAnsi"/>
              </w:rPr>
              <w:t>Univerzita Tomáše Bati ve Zlíně</w:t>
            </w:r>
          </w:p>
        </w:tc>
      </w:tr>
      <w:tr w:rsidR="005A73AE" w:rsidRPr="00E45F89" w14:paraId="60085C0B" w14:textId="77777777" w:rsidTr="005A73AE">
        <w:tc>
          <w:tcPr>
            <w:tcW w:w="2518" w:type="dxa"/>
            <w:shd w:val="clear" w:color="auto" w:fill="F7CAAC"/>
          </w:tcPr>
          <w:p w14:paraId="60E2FAAC" w14:textId="77777777" w:rsidR="005A73AE" w:rsidRPr="00E45F89" w:rsidRDefault="005A73AE" w:rsidP="005A73AE">
            <w:pPr>
              <w:jc w:val="both"/>
              <w:rPr>
                <w:rFonts w:cstheme="minorHAnsi"/>
                <w:b/>
              </w:rPr>
            </w:pPr>
            <w:r w:rsidRPr="00E45F89">
              <w:rPr>
                <w:rFonts w:cstheme="minorHAnsi"/>
                <w:b/>
              </w:rPr>
              <w:t>Součást vysoké školy</w:t>
            </w:r>
          </w:p>
        </w:tc>
        <w:tc>
          <w:tcPr>
            <w:tcW w:w="7341" w:type="dxa"/>
            <w:gridSpan w:val="10"/>
          </w:tcPr>
          <w:p w14:paraId="7EB77B76" w14:textId="77777777" w:rsidR="005A73AE" w:rsidRPr="00E45F89" w:rsidRDefault="005A73AE" w:rsidP="005A73AE">
            <w:pPr>
              <w:jc w:val="both"/>
              <w:rPr>
                <w:rFonts w:cstheme="minorHAnsi"/>
              </w:rPr>
            </w:pPr>
            <w:r w:rsidRPr="00E45F89">
              <w:rPr>
                <w:rFonts w:cstheme="minorHAnsi"/>
              </w:rPr>
              <w:t>Fakulta humanitních studií</w:t>
            </w:r>
          </w:p>
        </w:tc>
      </w:tr>
      <w:tr w:rsidR="005A73AE" w:rsidRPr="00E45F89" w14:paraId="479EAC7A" w14:textId="77777777" w:rsidTr="005A73AE">
        <w:tc>
          <w:tcPr>
            <w:tcW w:w="2518" w:type="dxa"/>
            <w:shd w:val="clear" w:color="auto" w:fill="F7CAAC"/>
          </w:tcPr>
          <w:p w14:paraId="3BC00DB4" w14:textId="77777777" w:rsidR="005A73AE" w:rsidRPr="00E45F89" w:rsidRDefault="005A73AE" w:rsidP="005A73AE">
            <w:pPr>
              <w:jc w:val="both"/>
              <w:rPr>
                <w:rFonts w:cstheme="minorHAnsi"/>
                <w:b/>
              </w:rPr>
            </w:pPr>
            <w:r w:rsidRPr="00E45F89">
              <w:rPr>
                <w:rFonts w:cstheme="minorHAnsi"/>
                <w:b/>
              </w:rPr>
              <w:t>Název studijního programu</w:t>
            </w:r>
          </w:p>
        </w:tc>
        <w:tc>
          <w:tcPr>
            <w:tcW w:w="7341" w:type="dxa"/>
            <w:gridSpan w:val="10"/>
          </w:tcPr>
          <w:p w14:paraId="51DA87F5" w14:textId="77777777" w:rsidR="005A73AE" w:rsidRPr="00E45F89" w:rsidRDefault="005A73AE" w:rsidP="005A73AE">
            <w:pPr>
              <w:jc w:val="both"/>
              <w:rPr>
                <w:rFonts w:cstheme="minorHAnsi"/>
              </w:rPr>
            </w:pPr>
            <w:r w:rsidRPr="00E45F89">
              <w:rPr>
                <w:rFonts w:cstheme="minorHAnsi"/>
              </w:rPr>
              <w:t>Pedagogika</w:t>
            </w:r>
          </w:p>
        </w:tc>
      </w:tr>
      <w:tr w:rsidR="005A73AE" w:rsidRPr="00E45F89" w14:paraId="3322E134" w14:textId="77777777" w:rsidTr="005A73AE">
        <w:tc>
          <w:tcPr>
            <w:tcW w:w="2518" w:type="dxa"/>
            <w:shd w:val="clear" w:color="auto" w:fill="F7CAAC"/>
          </w:tcPr>
          <w:p w14:paraId="2D4BA26F" w14:textId="77777777" w:rsidR="005A73AE" w:rsidRPr="00E45F89" w:rsidRDefault="005A73AE" w:rsidP="005A73AE">
            <w:pPr>
              <w:jc w:val="both"/>
              <w:rPr>
                <w:rFonts w:cstheme="minorHAnsi"/>
                <w:b/>
              </w:rPr>
            </w:pPr>
            <w:r w:rsidRPr="00E45F89">
              <w:rPr>
                <w:rFonts w:cstheme="minorHAnsi"/>
                <w:b/>
              </w:rPr>
              <w:t>Jméno a příjmení</w:t>
            </w:r>
          </w:p>
        </w:tc>
        <w:tc>
          <w:tcPr>
            <w:tcW w:w="4536" w:type="dxa"/>
            <w:gridSpan w:val="5"/>
          </w:tcPr>
          <w:p w14:paraId="49A33532" w14:textId="77777777" w:rsidR="005A73AE" w:rsidRPr="00E45F89" w:rsidRDefault="005A73AE" w:rsidP="005A73AE">
            <w:pPr>
              <w:jc w:val="both"/>
              <w:rPr>
                <w:rFonts w:cstheme="minorHAnsi"/>
              </w:rPr>
            </w:pPr>
            <w:r w:rsidRPr="00E45F89">
              <w:rPr>
                <w:rFonts w:cstheme="minorHAnsi"/>
              </w:rPr>
              <w:t>Šárka Portešová</w:t>
            </w:r>
          </w:p>
        </w:tc>
        <w:tc>
          <w:tcPr>
            <w:tcW w:w="709" w:type="dxa"/>
            <w:shd w:val="clear" w:color="auto" w:fill="F7CAAC"/>
          </w:tcPr>
          <w:p w14:paraId="153C93D6" w14:textId="77777777" w:rsidR="005A73AE" w:rsidRPr="00E45F89" w:rsidRDefault="005A73AE" w:rsidP="005A73AE">
            <w:pPr>
              <w:jc w:val="both"/>
              <w:rPr>
                <w:rFonts w:cstheme="minorHAnsi"/>
                <w:b/>
              </w:rPr>
            </w:pPr>
            <w:r w:rsidRPr="00E45F89">
              <w:rPr>
                <w:rFonts w:cstheme="minorHAnsi"/>
                <w:b/>
              </w:rPr>
              <w:t>Tituly</w:t>
            </w:r>
          </w:p>
        </w:tc>
        <w:tc>
          <w:tcPr>
            <w:tcW w:w="2096" w:type="dxa"/>
            <w:gridSpan w:val="4"/>
          </w:tcPr>
          <w:p w14:paraId="500035F5" w14:textId="77777777" w:rsidR="005A73AE" w:rsidRPr="00E45F89" w:rsidRDefault="005A73AE" w:rsidP="005A73AE">
            <w:pPr>
              <w:jc w:val="both"/>
              <w:rPr>
                <w:rFonts w:cstheme="minorHAnsi"/>
              </w:rPr>
            </w:pPr>
            <w:r w:rsidRPr="00E45F89">
              <w:rPr>
                <w:rFonts w:cstheme="minorHAnsi"/>
              </w:rPr>
              <w:t xml:space="preserve">doc., PhDr., Ph.D. </w:t>
            </w:r>
          </w:p>
        </w:tc>
      </w:tr>
      <w:tr w:rsidR="005A73AE" w:rsidRPr="00E45F89" w14:paraId="0801C89C" w14:textId="77777777" w:rsidTr="005A73AE">
        <w:tc>
          <w:tcPr>
            <w:tcW w:w="2518" w:type="dxa"/>
            <w:shd w:val="clear" w:color="auto" w:fill="F7CAAC"/>
          </w:tcPr>
          <w:p w14:paraId="5C2662A1" w14:textId="77777777" w:rsidR="005A73AE" w:rsidRPr="00E45F89" w:rsidRDefault="005A73AE" w:rsidP="005A73AE">
            <w:pPr>
              <w:jc w:val="both"/>
              <w:rPr>
                <w:rFonts w:cstheme="minorHAnsi"/>
                <w:b/>
              </w:rPr>
            </w:pPr>
            <w:r w:rsidRPr="00E45F89">
              <w:rPr>
                <w:rFonts w:cstheme="minorHAnsi"/>
                <w:b/>
              </w:rPr>
              <w:t>Rok narození</w:t>
            </w:r>
          </w:p>
        </w:tc>
        <w:tc>
          <w:tcPr>
            <w:tcW w:w="829" w:type="dxa"/>
          </w:tcPr>
          <w:p w14:paraId="47A2930E" w14:textId="77777777" w:rsidR="005A73AE" w:rsidRPr="00E45F89" w:rsidRDefault="005A73AE" w:rsidP="005A73AE">
            <w:pPr>
              <w:jc w:val="both"/>
              <w:rPr>
                <w:rFonts w:cstheme="minorHAnsi"/>
              </w:rPr>
            </w:pPr>
            <w:r w:rsidRPr="00E45F89">
              <w:rPr>
                <w:rFonts w:cstheme="minorHAnsi"/>
              </w:rPr>
              <w:t>1968</w:t>
            </w:r>
          </w:p>
        </w:tc>
        <w:tc>
          <w:tcPr>
            <w:tcW w:w="1721" w:type="dxa"/>
            <w:shd w:val="clear" w:color="auto" w:fill="F7CAAC"/>
          </w:tcPr>
          <w:p w14:paraId="42F04E63" w14:textId="77777777" w:rsidR="005A73AE" w:rsidRPr="00E45F89" w:rsidRDefault="005A73AE" w:rsidP="005A73AE">
            <w:pPr>
              <w:jc w:val="both"/>
              <w:rPr>
                <w:rFonts w:cstheme="minorHAnsi"/>
                <w:b/>
              </w:rPr>
            </w:pPr>
            <w:r w:rsidRPr="00E45F89">
              <w:rPr>
                <w:rFonts w:cstheme="minorHAnsi"/>
                <w:b/>
              </w:rPr>
              <w:t>typ vztahu k VŠ</w:t>
            </w:r>
          </w:p>
        </w:tc>
        <w:tc>
          <w:tcPr>
            <w:tcW w:w="992" w:type="dxa"/>
            <w:gridSpan w:val="2"/>
          </w:tcPr>
          <w:p w14:paraId="17FBFEB0" w14:textId="77777777" w:rsidR="005A73AE" w:rsidRPr="00E45F89" w:rsidRDefault="005A73AE" w:rsidP="005A73AE">
            <w:pPr>
              <w:tabs>
                <w:tab w:val="left" w:pos="735"/>
              </w:tabs>
              <w:rPr>
                <w:rFonts w:cstheme="minorHAnsi"/>
              </w:rPr>
            </w:pPr>
          </w:p>
        </w:tc>
        <w:tc>
          <w:tcPr>
            <w:tcW w:w="994" w:type="dxa"/>
            <w:shd w:val="clear" w:color="auto" w:fill="F7CAAC"/>
          </w:tcPr>
          <w:p w14:paraId="39666DCB" w14:textId="77777777" w:rsidR="005A73AE" w:rsidRPr="00E45F89" w:rsidRDefault="005A73AE" w:rsidP="005A73AE">
            <w:pPr>
              <w:jc w:val="both"/>
              <w:rPr>
                <w:rFonts w:cstheme="minorHAnsi"/>
                <w:b/>
              </w:rPr>
            </w:pPr>
            <w:r w:rsidRPr="00E45F89">
              <w:rPr>
                <w:rFonts w:cstheme="minorHAnsi"/>
                <w:b/>
              </w:rPr>
              <w:t>rozsah</w:t>
            </w:r>
          </w:p>
        </w:tc>
        <w:tc>
          <w:tcPr>
            <w:tcW w:w="709" w:type="dxa"/>
          </w:tcPr>
          <w:p w14:paraId="298EE601" w14:textId="77777777" w:rsidR="005A73AE" w:rsidRPr="00E45F89" w:rsidRDefault="005A73AE" w:rsidP="005A73AE">
            <w:pPr>
              <w:jc w:val="both"/>
              <w:rPr>
                <w:rFonts w:cstheme="minorHAnsi"/>
              </w:rPr>
            </w:pPr>
          </w:p>
        </w:tc>
        <w:tc>
          <w:tcPr>
            <w:tcW w:w="709" w:type="dxa"/>
            <w:gridSpan w:val="2"/>
            <w:shd w:val="clear" w:color="auto" w:fill="F7CAAC"/>
          </w:tcPr>
          <w:p w14:paraId="6A1A855C" w14:textId="77777777" w:rsidR="005A73AE" w:rsidRPr="00E45F89" w:rsidRDefault="005A73AE" w:rsidP="005A73AE">
            <w:pPr>
              <w:jc w:val="both"/>
              <w:rPr>
                <w:rFonts w:cstheme="minorHAnsi"/>
                <w:b/>
              </w:rPr>
            </w:pPr>
            <w:r w:rsidRPr="00E45F89">
              <w:rPr>
                <w:rFonts w:cstheme="minorHAnsi"/>
                <w:b/>
              </w:rPr>
              <w:t>do kdy</w:t>
            </w:r>
          </w:p>
        </w:tc>
        <w:tc>
          <w:tcPr>
            <w:tcW w:w="1387" w:type="dxa"/>
            <w:gridSpan w:val="2"/>
            <w:vMerge w:val="restart"/>
          </w:tcPr>
          <w:p w14:paraId="167B01D3" w14:textId="77777777" w:rsidR="005A73AE" w:rsidRPr="00E45F89" w:rsidRDefault="005A73AE" w:rsidP="005A73AE">
            <w:pPr>
              <w:rPr>
                <w:rFonts w:cstheme="minorHAnsi"/>
              </w:rPr>
            </w:pPr>
          </w:p>
        </w:tc>
      </w:tr>
      <w:tr w:rsidR="005A73AE" w:rsidRPr="00E45F89" w14:paraId="117063F9" w14:textId="77777777" w:rsidTr="005A73AE">
        <w:tc>
          <w:tcPr>
            <w:tcW w:w="5068" w:type="dxa"/>
            <w:gridSpan w:val="3"/>
            <w:shd w:val="clear" w:color="auto" w:fill="F7CAAC"/>
          </w:tcPr>
          <w:p w14:paraId="4779AAB0" w14:textId="77777777" w:rsidR="005A73AE" w:rsidRPr="00E45F89" w:rsidRDefault="005A73AE" w:rsidP="005A73AE">
            <w:pPr>
              <w:jc w:val="both"/>
              <w:rPr>
                <w:rFonts w:cstheme="minorHAnsi"/>
                <w:b/>
              </w:rPr>
            </w:pPr>
            <w:r w:rsidRPr="00E45F89">
              <w:rPr>
                <w:rFonts w:cstheme="minorHAnsi"/>
                <w:b/>
              </w:rPr>
              <w:t>Typ vztahu na součásti VŠ, která uskutečňuje st. program</w:t>
            </w:r>
          </w:p>
        </w:tc>
        <w:tc>
          <w:tcPr>
            <w:tcW w:w="992" w:type="dxa"/>
            <w:gridSpan w:val="2"/>
          </w:tcPr>
          <w:p w14:paraId="21960D9D" w14:textId="77777777" w:rsidR="005A73AE" w:rsidRPr="00E45F89" w:rsidRDefault="005A73AE" w:rsidP="005A73AE">
            <w:pPr>
              <w:jc w:val="both"/>
              <w:rPr>
                <w:rFonts w:cstheme="minorHAnsi"/>
              </w:rPr>
            </w:pPr>
          </w:p>
        </w:tc>
        <w:tc>
          <w:tcPr>
            <w:tcW w:w="994" w:type="dxa"/>
            <w:shd w:val="clear" w:color="auto" w:fill="F7CAAC"/>
          </w:tcPr>
          <w:p w14:paraId="1494F430" w14:textId="77777777" w:rsidR="005A73AE" w:rsidRPr="00E45F89" w:rsidRDefault="005A73AE" w:rsidP="005A73AE">
            <w:pPr>
              <w:jc w:val="both"/>
              <w:rPr>
                <w:rFonts w:cstheme="minorHAnsi"/>
                <w:b/>
              </w:rPr>
            </w:pPr>
            <w:r w:rsidRPr="00E45F89">
              <w:rPr>
                <w:rFonts w:cstheme="minorHAnsi"/>
                <w:b/>
              </w:rPr>
              <w:t>rozsah</w:t>
            </w:r>
          </w:p>
        </w:tc>
        <w:tc>
          <w:tcPr>
            <w:tcW w:w="709" w:type="dxa"/>
          </w:tcPr>
          <w:p w14:paraId="31689919" w14:textId="77777777" w:rsidR="005A73AE" w:rsidRPr="00E45F89" w:rsidRDefault="005A73AE" w:rsidP="005A73AE">
            <w:pPr>
              <w:jc w:val="both"/>
              <w:rPr>
                <w:rFonts w:cstheme="minorHAnsi"/>
              </w:rPr>
            </w:pPr>
          </w:p>
        </w:tc>
        <w:tc>
          <w:tcPr>
            <w:tcW w:w="709" w:type="dxa"/>
            <w:gridSpan w:val="2"/>
            <w:shd w:val="clear" w:color="auto" w:fill="F7CAAC"/>
          </w:tcPr>
          <w:p w14:paraId="14C62EC0" w14:textId="77777777" w:rsidR="005A73AE" w:rsidRPr="00E45F89" w:rsidRDefault="005A73AE" w:rsidP="005A73AE">
            <w:pPr>
              <w:jc w:val="both"/>
              <w:rPr>
                <w:rFonts w:cstheme="minorHAnsi"/>
                <w:b/>
              </w:rPr>
            </w:pPr>
            <w:r w:rsidRPr="00E45F89">
              <w:rPr>
                <w:rFonts w:cstheme="minorHAnsi"/>
                <w:b/>
              </w:rPr>
              <w:t>do kdy</w:t>
            </w:r>
          </w:p>
        </w:tc>
        <w:tc>
          <w:tcPr>
            <w:tcW w:w="1387" w:type="dxa"/>
            <w:gridSpan w:val="2"/>
            <w:vMerge/>
          </w:tcPr>
          <w:p w14:paraId="11FC26FD" w14:textId="77777777" w:rsidR="005A73AE" w:rsidRPr="00E45F89" w:rsidRDefault="005A73AE" w:rsidP="005A73AE">
            <w:pPr>
              <w:jc w:val="both"/>
              <w:rPr>
                <w:rFonts w:cstheme="minorHAnsi"/>
              </w:rPr>
            </w:pPr>
          </w:p>
        </w:tc>
      </w:tr>
      <w:tr w:rsidR="005A73AE" w:rsidRPr="00E45F89" w14:paraId="6DFD8610" w14:textId="77777777" w:rsidTr="005A73AE">
        <w:tc>
          <w:tcPr>
            <w:tcW w:w="6060" w:type="dxa"/>
            <w:gridSpan w:val="5"/>
            <w:shd w:val="clear" w:color="auto" w:fill="F7CAAC"/>
          </w:tcPr>
          <w:p w14:paraId="1FB7F371" w14:textId="77777777" w:rsidR="005A73AE" w:rsidRPr="00E45F89" w:rsidRDefault="005A73AE" w:rsidP="005A73AE">
            <w:pPr>
              <w:jc w:val="both"/>
              <w:rPr>
                <w:rFonts w:cstheme="minorHAnsi"/>
              </w:rPr>
            </w:pPr>
            <w:r w:rsidRPr="00E45F89">
              <w:rPr>
                <w:rFonts w:cstheme="minorHAnsi"/>
                <w:b/>
              </w:rPr>
              <w:t>Další současná působení jako akademický pracovník na jiných VŠ</w:t>
            </w:r>
          </w:p>
        </w:tc>
        <w:tc>
          <w:tcPr>
            <w:tcW w:w="1703" w:type="dxa"/>
            <w:gridSpan w:val="2"/>
            <w:shd w:val="clear" w:color="auto" w:fill="F7CAAC"/>
          </w:tcPr>
          <w:p w14:paraId="6F03016D" w14:textId="77777777" w:rsidR="005A73AE" w:rsidRPr="00E45F89" w:rsidRDefault="005A73AE" w:rsidP="005A73AE">
            <w:pPr>
              <w:jc w:val="both"/>
              <w:rPr>
                <w:rFonts w:cstheme="minorHAnsi"/>
                <w:b/>
              </w:rPr>
            </w:pPr>
            <w:r w:rsidRPr="00E45F89">
              <w:rPr>
                <w:rFonts w:cstheme="minorHAnsi"/>
                <w:b/>
              </w:rPr>
              <w:t>typ prac. vztahu</w:t>
            </w:r>
          </w:p>
        </w:tc>
        <w:tc>
          <w:tcPr>
            <w:tcW w:w="2096" w:type="dxa"/>
            <w:gridSpan w:val="4"/>
            <w:shd w:val="clear" w:color="auto" w:fill="F7CAAC"/>
          </w:tcPr>
          <w:p w14:paraId="615AA875" w14:textId="77777777" w:rsidR="005A73AE" w:rsidRPr="00E45F89" w:rsidRDefault="005A73AE" w:rsidP="005A73AE">
            <w:pPr>
              <w:jc w:val="both"/>
              <w:rPr>
                <w:rFonts w:cstheme="minorHAnsi"/>
                <w:b/>
              </w:rPr>
            </w:pPr>
            <w:r w:rsidRPr="00E45F89">
              <w:rPr>
                <w:rFonts w:cstheme="minorHAnsi"/>
                <w:b/>
              </w:rPr>
              <w:t>rozsah</w:t>
            </w:r>
          </w:p>
        </w:tc>
      </w:tr>
      <w:tr w:rsidR="005A73AE" w:rsidRPr="00E45F89" w14:paraId="2D78CF12" w14:textId="77777777" w:rsidTr="005A73AE">
        <w:tc>
          <w:tcPr>
            <w:tcW w:w="6060" w:type="dxa"/>
            <w:gridSpan w:val="5"/>
          </w:tcPr>
          <w:p w14:paraId="320D13CB" w14:textId="77777777" w:rsidR="005A73AE" w:rsidRPr="00E45F89" w:rsidRDefault="005A73AE" w:rsidP="005A73AE">
            <w:pPr>
              <w:jc w:val="both"/>
              <w:rPr>
                <w:rFonts w:cstheme="minorHAnsi"/>
              </w:rPr>
            </w:pPr>
            <w:r w:rsidRPr="00E45F89">
              <w:rPr>
                <w:rFonts w:cstheme="minorHAnsi"/>
              </w:rPr>
              <w:t xml:space="preserve">Masarykova univerzita, Fakulta sociálních studií </w:t>
            </w:r>
          </w:p>
        </w:tc>
        <w:tc>
          <w:tcPr>
            <w:tcW w:w="1703" w:type="dxa"/>
            <w:gridSpan w:val="2"/>
          </w:tcPr>
          <w:p w14:paraId="3ABD0F83" w14:textId="77777777" w:rsidR="005A73AE" w:rsidRPr="00E45F89" w:rsidRDefault="005A73AE" w:rsidP="005A73AE">
            <w:pPr>
              <w:jc w:val="both"/>
              <w:rPr>
                <w:rFonts w:cstheme="minorHAnsi"/>
              </w:rPr>
            </w:pPr>
            <w:r w:rsidRPr="00E45F89">
              <w:rPr>
                <w:rFonts w:cstheme="minorHAnsi"/>
              </w:rPr>
              <w:t xml:space="preserve">PP </w:t>
            </w:r>
          </w:p>
        </w:tc>
        <w:tc>
          <w:tcPr>
            <w:tcW w:w="2096" w:type="dxa"/>
            <w:gridSpan w:val="4"/>
          </w:tcPr>
          <w:p w14:paraId="0208FA59" w14:textId="77777777" w:rsidR="005A73AE" w:rsidRPr="00E45F89" w:rsidRDefault="005A73AE" w:rsidP="005A73AE">
            <w:pPr>
              <w:jc w:val="both"/>
              <w:rPr>
                <w:rFonts w:cstheme="minorHAnsi"/>
              </w:rPr>
            </w:pPr>
            <w:r w:rsidRPr="00865839">
              <w:rPr>
                <w:rFonts w:cstheme="minorHAnsi"/>
              </w:rPr>
              <w:t>40</w:t>
            </w:r>
          </w:p>
        </w:tc>
      </w:tr>
      <w:tr w:rsidR="005A73AE" w:rsidRPr="00E45F89" w14:paraId="13AFBAFF" w14:textId="77777777" w:rsidTr="005A73AE">
        <w:tc>
          <w:tcPr>
            <w:tcW w:w="9859" w:type="dxa"/>
            <w:gridSpan w:val="11"/>
            <w:shd w:val="clear" w:color="auto" w:fill="F7CAAC"/>
          </w:tcPr>
          <w:p w14:paraId="0EACBBDD" w14:textId="77777777" w:rsidR="005A73AE" w:rsidRPr="00E45F89" w:rsidRDefault="005A73AE" w:rsidP="005A73AE">
            <w:pPr>
              <w:jc w:val="both"/>
              <w:rPr>
                <w:rFonts w:cstheme="minorHAnsi"/>
              </w:rPr>
            </w:pPr>
            <w:r w:rsidRPr="00E45F89">
              <w:rPr>
                <w:rFonts w:cstheme="minorHAnsi"/>
                <w:b/>
              </w:rPr>
              <w:t>Předměty příslušného studijního programu a způsob zapojení do jejich výuky, příp. další zapojení do uskutečňování studijního programu</w:t>
            </w:r>
          </w:p>
        </w:tc>
      </w:tr>
      <w:tr w:rsidR="005A73AE" w:rsidRPr="00E45F89" w14:paraId="01720367" w14:textId="77777777" w:rsidTr="005A73AE">
        <w:trPr>
          <w:trHeight w:val="330"/>
        </w:trPr>
        <w:tc>
          <w:tcPr>
            <w:tcW w:w="9859" w:type="dxa"/>
            <w:gridSpan w:val="11"/>
            <w:tcBorders>
              <w:top w:val="nil"/>
            </w:tcBorders>
          </w:tcPr>
          <w:p w14:paraId="57A57478" w14:textId="77777777" w:rsidR="005A73AE" w:rsidRPr="00E45F89" w:rsidRDefault="005A73AE" w:rsidP="005A73AE">
            <w:pPr>
              <w:jc w:val="both"/>
              <w:rPr>
                <w:rFonts w:cstheme="minorHAnsi"/>
              </w:rPr>
            </w:pPr>
            <w:r w:rsidRPr="00E45F89">
              <w:rPr>
                <w:rFonts w:cstheme="minorHAnsi"/>
              </w:rPr>
              <w:t>Člen Oborové rady</w:t>
            </w:r>
          </w:p>
        </w:tc>
      </w:tr>
      <w:tr w:rsidR="005A73AE" w:rsidRPr="00E45F89" w14:paraId="2CDE5B7D" w14:textId="77777777" w:rsidTr="005A73AE">
        <w:tc>
          <w:tcPr>
            <w:tcW w:w="9859" w:type="dxa"/>
            <w:gridSpan w:val="11"/>
            <w:shd w:val="clear" w:color="auto" w:fill="F7CAAC"/>
          </w:tcPr>
          <w:p w14:paraId="0DF937CD" w14:textId="77777777" w:rsidR="005A73AE" w:rsidRPr="00E45F89" w:rsidRDefault="005A73AE" w:rsidP="005A73AE">
            <w:pPr>
              <w:jc w:val="both"/>
              <w:rPr>
                <w:rFonts w:cstheme="minorHAnsi"/>
                <w:b/>
              </w:rPr>
            </w:pPr>
            <w:r>
              <w:rPr>
                <w:b/>
              </w:rPr>
              <w:t>Zapojení do výuky v dalších studijních programech na téže vysoké škole (pouze u garantů ZT a PZ předmětů)</w:t>
            </w:r>
          </w:p>
        </w:tc>
      </w:tr>
      <w:tr w:rsidR="005A73AE" w:rsidRPr="00E45F89" w14:paraId="6A65BB8B" w14:textId="77777777" w:rsidTr="005A73AE">
        <w:tc>
          <w:tcPr>
            <w:tcW w:w="9859" w:type="dxa"/>
            <w:gridSpan w:val="11"/>
            <w:shd w:val="clear" w:color="auto" w:fill="auto"/>
          </w:tcPr>
          <w:p w14:paraId="6968893C" w14:textId="77777777" w:rsidR="005A73AE" w:rsidRPr="00E45F89" w:rsidRDefault="005A73AE" w:rsidP="005A73AE">
            <w:pPr>
              <w:jc w:val="both"/>
              <w:rPr>
                <w:rFonts w:cstheme="minorHAnsi"/>
                <w:b/>
              </w:rPr>
            </w:pPr>
          </w:p>
        </w:tc>
      </w:tr>
      <w:tr w:rsidR="005A73AE" w:rsidRPr="00E45F89" w14:paraId="21520FD2" w14:textId="77777777" w:rsidTr="005A73AE">
        <w:tc>
          <w:tcPr>
            <w:tcW w:w="9859" w:type="dxa"/>
            <w:gridSpan w:val="11"/>
            <w:shd w:val="clear" w:color="auto" w:fill="F7CAAC"/>
          </w:tcPr>
          <w:p w14:paraId="5BD8A580" w14:textId="77777777" w:rsidR="005A73AE" w:rsidRPr="00E45F89" w:rsidRDefault="005A73AE" w:rsidP="005A73AE">
            <w:pPr>
              <w:jc w:val="both"/>
              <w:rPr>
                <w:rFonts w:cstheme="minorHAnsi"/>
              </w:rPr>
            </w:pPr>
            <w:r w:rsidRPr="00E45F89">
              <w:rPr>
                <w:rFonts w:cstheme="minorHAnsi"/>
                <w:b/>
              </w:rPr>
              <w:t xml:space="preserve">Údaje o vzdělání na VŠ </w:t>
            </w:r>
          </w:p>
        </w:tc>
      </w:tr>
      <w:tr w:rsidR="005A73AE" w:rsidRPr="00E45F89" w14:paraId="126F426D" w14:textId="77777777" w:rsidTr="005A73AE">
        <w:trPr>
          <w:trHeight w:val="307"/>
        </w:trPr>
        <w:tc>
          <w:tcPr>
            <w:tcW w:w="9859" w:type="dxa"/>
            <w:gridSpan w:val="11"/>
          </w:tcPr>
          <w:p w14:paraId="6435A97A" w14:textId="77777777" w:rsidR="005A73AE" w:rsidRPr="00E45F89" w:rsidRDefault="005A73AE" w:rsidP="005A73AE">
            <w:pPr>
              <w:tabs>
                <w:tab w:val="left" w:pos="1215"/>
              </w:tabs>
              <w:rPr>
                <w:rFonts w:cstheme="minorHAnsi"/>
              </w:rPr>
            </w:pPr>
            <w:r w:rsidRPr="00E45F89">
              <w:rPr>
                <w:rFonts w:cstheme="minorHAnsi"/>
              </w:rPr>
              <w:t>2010</w:t>
            </w:r>
            <w:r w:rsidRPr="00E45F89">
              <w:rPr>
                <w:rFonts w:cstheme="minorHAnsi"/>
              </w:rPr>
              <w:tab/>
              <w:t>Fakulta sociálních studií, Masarykova univerzita, docentka v oboru pedagogická psychologie</w:t>
            </w:r>
          </w:p>
          <w:p w14:paraId="79B3A461" w14:textId="77777777" w:rsidR="005A73AE" w:rsidRPr="00E45F89" w:rsidRDefault="005A73AE" w:rsidP="005A73AE">
            <w:pPr>
              <w:tabs>
                <w:tab w:val="left" w:pos="1215"/>
              </w:tabs>
              <w:rPr>
                <w:rFonts w:cstheme="minorHAnsi"/>
              </w:rPr>
            </w:pPr>
            <w:r w:rsidRPr="00E45F89">
              <w:rPr>
                <w:rFonts w:cstheme="minorHAnsi"/>
              </w:rPr>
              <w:t xml:space="preserve">2001 </w:t>
            </w:r>
            <w:r w:rsidRPr="00E45F89">
              <w:rPr>
                <w:rFonts w:cstheme="minorHAnsi"/>
              </w:rPr>
              <w:tab/>
              <w:t>Filozofická fakulta, Masarykova univerzita, doktorát – vývojová psychologie</w:t>
            </w:r>
          </w:p>
          <w:p w14:paraId="7BB60F20" w14:textId="77777777" w:rsidR="005A73AE" w:rsidRPr="00E45F89" w:rsidRDefault="005A73AE" w:rsidP="005A73AE">
            <w:pPr>
              <w:tabs>
                <w:tab w:val="left" w:pos="1215"/>
              </w:tabs>
              <w:rPr>
                <w:rFonts w:cstheme="minorHAnsi"/>
              </w:rPr>
            </w:pPr>
            <w:r w:rsidRPr="00E45F89">
              <w:rPr>
                <w:rFonts w:cstheme="minorHAnsi"/>
              </w:rPr>
              <w:t>1994</w:t>
            </w:r>
            <w:r w:rsidRPr="00E45F89">
              <w:rPr>
                <w:rFonts w:cstheme="minorHAnsi"/>
              </w:rPr>
              <w:tab/>
              <w:t>Filozofická fakulta, Masarykova univerzita, magisterský SP - psychologie</w:t>
            </w:r>
          </w:p>
        </w:tc>
      </w:tr>
      <w:tr w:rsidR="005A73AE" w:rsidRPr="00E45F89" w14:paraId="21F21FF4" w14:textId="77777777" w:rsidTr="005A73AE">
        <w:tc>
          <w:tcPr>
            <w:tcW w:w="9859" w:type="dxa"/>
            <w:gridSpan w:val="11"/>
            <w:shd w:val="clear" w:color="auto" w:fill="F7CAAC"/>
          </w:tcPr>
          <w:p w14:paraId="5154168E" w14:textId="77777777" w:rsidR="005A73AE" w:rsidRPr="00E45F89" w:rsidRDefault="005A73AE" w:rsidP="005A73AE">
            <w:pPr>
              <w:jc w:val="both"/>
              <w:rPr>
                <w:rFonts w:cstheme="minorHAnsi"/>
                <w:b/>
              </w:rPr>
            </w:pPr>
            <w:r w:rsidRPr="00E45F89">
              <w:rPr>
                <w:rFonts w:cstheme="minorHAnsi"/>
                <w:b/>
              </w:rPr>
              <w:t>Údaje o odborném působení od absolvování VŠ</w:t>
            </w:r>
          </w:p>
        </w:tc>
      </w:tr>
      <w:tr w:rsidR="005A73AE" w:rsidRPr="00E45F89" w14:paraId="4C2AB545" w14:textId="77777777" w:rsidTr="005A73AE">
        <w:trPr>
          <w:trHeight w:val="284"/>
        </w:trPr>
        <w:tc>
          <w:tcPr>
            <w:tcW w:w="9859" w:type="dxa"/>
            <w:gridSpan w:val="11"/>
          </w:tcPr>
          <w:p w14:paraId="60C0895D" w14:textId="77777777" w:rsidR="005A73AE" w:rsidRPr="00E45F89" w:rsidRDefault="005A73AE" w:rsidP="005A73AE">
            <w:pPr>
              <w:jc w:val="both"/>
              <w:rPr>
                <w:rFonts w:cstheme="minorHAnsi"/>
              </w:rPr>
            </w:pPr>
            <w:r w:rsidRPr="00E45F89">
              <w:rPr>
                <w:rFonts w:cstheme="minorHAnsi"/>
              </w:rPr>
              <w:t>2010 –  dosud</w:t>
            </w:r>
            <w:r w:rsidRPr="00E45F89">
              <w:rPr>
                <w:rFonts w:cstheme="minorHAnsi"/>
              </w:rPr>
              <w:tab/>
              <w:t xml:space="preserve">Fakulta sociálních studií, Masarykova univerzita - docentka </w:t>
            </w:r>
          </w:p>
          <w:p w14:paraId="556297B1" w14:textId="77777777" w:rsidR="005A73AE" w:rsidRPr="00E45F89" w:rsidRDefault="005A73AE" w:rsidP="005A73AE">
            <w:pPr>
              <w:jc w:val="both"/>
              <w:rPr>
                <w:rFonts w:cstheme="minorHAnsi"/>
              </w:rPr>
            </w:pPr>
            <w:r w:rsidRPr="00E45F89">
              <w:rPr>
                <w:rFonts w:cstheme="minorHAnsi"/>
              </w:rPr>
              <w:t>2001 – 2009</w:t>
            </w:r>
            <w:r w:rsidRPr="00E45F89">
              <w:rPr>
                <w:rFonts w:cstheme="minorHAnsi"/>
              </w:rPr>
              <w:tab/>
              <w:t>Fakulta sociálních studií, Masarykova univerzita - odborná asistentka</w:t>
            </w:r>
          </w:p>
          <w:p w14:paraId="42623226" w14:textId="77777777" w:rsidR="005A73AE" w:rsidRPr="00E45F89" w:rsidRDefault="005A73AE" w:rsidP="005A73AE">
            <w:pPr>
              <w:jc w:val="both"/>
              <w:rPr>
                <w:rFonts w:cstheme="minorHAnsi"/>
              </w:rPr>
            </w:pPr>
            <w:r w:rsidRPr="00E45F89">
              <w:rPr>
                <w:rFonts w:cstheme="minorHAnsi"/>
              </w:rPr>
              <w:t>1995 – 2000</w:t>
            </w:r>
            <w:r w:rsidRPr="00E45F89">
              <w:rPr>
                <w:rFonts w:cstheme="minorHAnsi"/>
              </w:rPr>
              <w:tab/>
              <w:t>Filozofická fakulta, Masarykova univerzita - odborná asistentka</w:t>
            </w:r>
          </w:p>
        </w:tc>
      </w:tr>
      <w:tr w:rsidR="005A73AE" w:rsidRPr="00E45F89" w14:paraId="4332EAF9" w14:textId="77777777" w:rsidTr="005A73AE">
        <w:trPr>
          <w:trHeight w:val="250"/>
        </w:trPr>
        <w:tc>
          <w:tcPr>
            <w:tcW w:w="9859" w:type="dxa"/>
            <w:gridSpan w:val="11"/>
            <w:shd w:val="clear" w:color="auto" w:fill="F7CAAC"/>
          </w:tcPr>
          <w:p w14:paraId="1D78ED43" w14:textId="77777777" w:rsidR="005A73AE" w:rsidRPr="00E45F89" w:rsidRDefault="005A73AE" w:rsidP="005A73AE">
            <w:pPr>
              <w:jc w:val="both"/>
              <w:rPr>
                <w:rFonts w:cstheme="minorHAnsi"/>
              </w:rPr>
            </w:pPr>
            <w:r w:rsidRPr="00E45F89">
              <w:rPr>
                <w:rFonts w:cstheme="minorHAnsi"/>
                <w:b/>
              </w:rPr>
              <w:t>Zkušenosti s vedením kvalifikačních a rigorózních prací</w:t>
            </w:r>
          </w:p>
        </w:tc>
      </w:tr>
      <w:tr w:rsidR="005A73AE" w:rsidRPr="00E45F89" w14:paraId="5C43C88F" w14:textId="77777777" w:rsidTr="005A73AE">
        <w:trPr>
          <w:trHeight w:val="337"/>
        </w:trPr>
        <w:tc>
          <w:tcPr>
            <w:tcW w:w="9859" w:type="dxa"/>
            <w:gridSpan w:val="11"/>
          </w:tcPr>
          <w:p w14:paraId="136D1ED0" w14:textId="77777777" w:rsidR="005A73AE" w:rsidRPr="00E45F89" w:rsidRDefault="005A73AE" w:rsidP="005A73AE">
            <w:pPr>
              <w:jc w:val="both"/>
              <w:rPr>
                <w:rFonts w:cstheme="minorHAnsi"/>
              </w:rPr>
            </w:pPr>
            <w:r w:rsidRPr="00E45F89">
              <w:rPr>
                <w:rFonts w:cstheme="minorHAnsi"/>
              </w:rPr>
              <w:t>5 absolventů Ph.D. studia</w:t>
            </w:r>
          </w:p>
        </w:tc>
      </w:tr>
      <w:tr w:rsidR="005A73AE" w:rsidRPr="00E45F89" w14:paraId="4E5EFFDD" w14:textId="77777777" w:rsidTr="005A73AE">
        <w:trPr>
          <w:cantSplit/>
        </w:trPr>
        <w:tc>
          <w:tcPr>
            <w:tcW w:w="3347" w:type="dxa"/>
            <w:gridSpan w:val="2"/>
            <w:tcBorders>
              <w:top w:val="single" w:sz="12" w:space="0" w:color="auto"/>
            </w:tcBorders>
            <w:shd w:val="clear" w:color="auto" w:fill="F7CAAC"/>
          </w:tcPr>
          <w:p w14:paraId="2F71FC3A" w14:textId="77777777" w:rsidR="005A73AE" w:rsidRPr="00E45F89" w:rsidRDefault="005A73AE" w:rsidP="005A73AE">
            <w:pPr>
              <w:jc w:val="both"/>
              <w:rPr>
                <w:rFonts w:cstheme="minorHAnsi"/>
              </w:rPr>
            </w:pPr>
            <w:r w:rsidRPr="00E45F89">
              <w:rPr>
                <w:rFonts w:cstheme="minorHAnsi"/>
                <w:b/>
              </w:rPr>
              <w:t xml:space="preserve">Obor habilitačního řízení </w:t>
            </w:r>
          </w:p>
        </w:tc>
        <w:tc>
          <w:tcPr>
            <w:tcW w:w="2245" w:type="dxa"/>
            <w:gridSpan w:val="2"/>
            <w:tcBorders>
              <w:top w:val="single" w:sz="12" w:space="0" w:color="auto"/>
            </w:tcBorders>
            <w:shd w:val="clear" w:color="auto" w:fill="F7CAAC"/>
          </w:tcPr>
          <w:p w14:paraId="42E61496" w14:textId="77777777" w:rsidR="005A73AE" w:rsidRPr="00E45F89" w:rsidRDefault="005A73AE" w:rsidP="005A73AE">
            <w:pPr>
              <w:jc w:val="both"/>
              <w:rPr>
                <w:rFonts w:cstheme="minorHAnsi"/>
              </w:rPr>
            </w:pPr>
            <w:r w:rsidRPr="00E45F89">
              <w:rPr>
                <w:rFonts w:cstheme="minorHAnsi"/>
                <w:b/>
              </w:rPr>
              <w:t>Rok udělení hodnosti</w:t>
            </w:r>
          </w:p>
        </w:tc>
        <w:tc>
          <w:tcPr>
            <w:tcW w:w="2248" w:type="dxa"/>
            <w:gridSpan w:val="4"/>
            <w:tcBorders>
              <w:top w:val="single" w:sz="12" w:space="0" w:color="auto"/>
              <w:right w:val="single" w:sz="12" w:space="0" w:color="auto"/>
            </w:tcBorders>
            <w:shd w:val="clear" w:color="auto" w:fill="F7CAAC"/>
          </w:tcPr>
          <w:p w14:paraId="0FB09E54" w14:textId="77777777" w:rsidR="005A73AE" w:rsidRPr="00E45F89" w:rsidRDefault="005A73AE" w:rsidP="005A73AE">
            <w:pPr>
              <w:jc w:val="both"/>
              <w:rPr>
                <w:rFonts w:cstheme="minorHAnsi"/>
              </w:rPr>
            </w:pPr>
            <w:r w:rsidRPr="00E45F89">
              <w:rPr>
                <w:rFonts w:cstheme="minorHAnsi"/>
                <w:b/>
              </w:rPr>
              <w:t>Řízení konáno na VŠ</w:t>
            </w:r>
          </w:p>
        </w:tc>
        <w:tc>
          <w:tcPr>
            <w:tcW w:w="2019" w:type="dxa"/>
            <w:gridSpan w:val="3"/>
            <w:tcBorders>
              <w:top w:val="single" w:sz="12" w:space="0" w:color="auto"/>
              <w:left w:val="single" w:sz="12" w:space="0" w:color="auto"/>
            </w:tcBorders>
            <w:shd w:val="clear" w:color="auto" w:fill="F7CAAC"/>
          </w:tcPr>
          <w:p w14:paraId="05B6BC35" w14:textId="77777777" w:rsidR="005A73AE" w:rsidRPr="00E45F89" w:rsidRDefault="005A73AE" w:rsidP="005A73AE">
            <w:pPr>
              <w:jc w:val="both"/>
              <w:rPr>
                <w:rFonts w:cstheme="minorHAnsi"/>
                <w:b/>
              </w:rPr>
            </w:pPr>
            <w:r w:rsidRPr="00E45F89">
              <w:rPr>
                <w:rFonts w:cstheme="minorHAnsi"/>
                <w:b/>
              </w:rPr>
              <w:t>Ohlasy publikací</w:t>
            </w:r>
          </w:p>
        </w:tc>
      </w:tr>
      <w:tr w:rsidR="005A73AE" w:rsidRPr="00E45F89" w14:paraId="1EE21437" w14:textId="77777777" w:rsidTr="005A73AE">
        <w:trPr>
          <w:cantSplit/>
        </w:trPr>
        <w:tc>
          <w:tcPr>
            <w:tcW w:w="3347" w:type="dxa"/>
            <w:gridSpan w:val="2"/>
          </w:tcPr>
          <w:p w14:paraId="2D8AAD7C" w14:textId="77777777" w:rsidR="005A73AE" w:rsidRPr="00E45F89" w:rsidRDefault="005A73AE" w:rsidP="005A73AE">
            <w:pPr>
              <w:jc w:val="both"/>
              <w:rPr>
                <w:rFonts w:cstheme="minorHAnsi"/>
              </w:rPr>
            </w:pPr>
            <w:r w:rsidRPr="00E45F89">
              <w:rPr>
                <w:rFonts w:cstheme="minorHAnsi"/>
              </w:rPr>
              <w:t>Pedagogická psychologie</w:t>
            </w:r>
          </w:p>
        </w:tc>
        <w:tc>
          <w:tcPr>
            <w:tcW w:w="2245" w:type="dxa"/>
            <w:gridSpan w:val="2"/>
          </w:tcPr>
          <w:p w14:paraId="3C2E2C9D" w14:textId="77777777" w:rsidR="005A73AE" w:rsidRPr="00E45F89" w:rsidRDefault="005A73AE" w:rsidP="005A73AE">
            <w:pPr>
              <w:jc w:val="both"/>
              <w:rPr>
                <w:rFonts w:cstheme="minorHAnsi"/>
              </w:rPr>
            </w:pPr>
            <w:r w:rsidRPr="00E45F89">
              <w:rPr>
                <w:rFonts w:cstheme="minorHAnsi"/>
              </w:rPr>
              <w:t>2010</w:t>
            </w:r>
          </w:p>
        </w:tc>
        <w:tc>
          <w:tcPr>
            <w:tcW w:w="2248" w:type="dxa"/>
            <w:gridSpan w:val="4"/>
            <w:tcBorders>
              <w:right w:val="single" w:sz="12" w:space="0" w:color="auto"/>
            </w:tcBorders>
          </w:tcPr>
          <w:p w14:paraId="52725036" w14:textId="77777777" w:rsidR="005A73AE" w:rsidRPr="00E45F89" w:rsidRDefault="005A73AE" w:rsidP="005A73AE">
            <w:pPr>
              <w:jc w:val="both"/>
              <w:rPr>
                <w:rFonts w:cstheme="minorHAnsi"/>
              </w:rPr>
            </w:pPr>
            <w:r w:rsidRPr="00E45F89">
              <w:rPr>
                <w:rFonts w:cstheme="minorHAnsi"/>
              </w:rPr>
              <w:t>Masarykova univerzita</w:t>
            </w:r>
          </w:p>
        </w:tc>
        <w:tc>
          <w:tcPr>
            <w:tcW w:w="632" w:type="dxa"/>
            <w:tcBorders>
              <w:left w:val="single" w:sz="12" w:space="0" w:color="auto"/>
            </w:tcBorders>
            <w:shd w:val="clear" w:color="auto" w:fill="F7CAAC"/>
          </w:tcPr>
          <w:p w14:paraId="067C04E8" w14:textId="77777777" w:rsidR="005A73AE" w:rsidRPr="003934B4" w:rsidRDefault="005A73AE" w:rsidP="005A73AE">
            <w:pPr>
              <w:jc w:val="both"/>
              <w:rPr>
                <w:rFonts w:cstheme="minorHAnsi"/>
                <w:sz w:val="18"/>
                <w:szCs w:val="18"/>
              </w:rPr>
            </w:pPr>
            <w:r w:rsidRPr="003934B4">
              <w:rPr>
                <w:rFonts w:cstheme="minorHAnsi"/>
                <w:b/>
                <w:sz w:val="18"/>
                <w:szCs w:val="18"/>
              </w:rPr>
              <w:t>WOS</w:t>
            </w:r>
          </w:p>
        </w:tc>
        <w:tc>
          <w:tcPr>
            <w:tcW w:w="693" w:type="dxa"/>
            <w:shd w:val="clear" w:color="auto" w:fill="F7CAAC"/>
          </w:tcPr>
          <w:p w14:paraId="5ED4F13A" w14:textId="77777777" w:rsidR="005A73AE" w:rsidRPr="00E45F89" w:rsidRDefault="005A73AE" w:rsidP="005A73AE">
            <w:pPr>
              <w:jc w:val="both"/>
              <w:rPr>
                <w:rFonts w:cstheme="minorHAnsi"/>
                <w:sz w:val="18"/>
                <w:szCs w:val="18"/>
              </w:rPr>
            </w:pPr>
            <w:r w:rsidRPr="00E45F89">
              <w:rPr>
                <w:rFonts w:cstheme="minorHAnsi"/>
                <w:b/>
                <w:sz w:val="18"/>
                <w:szCs w:val="18"/>
              </w:rPr>
              <w:t>Scopus</w:t>
            </w:r>
          </w:p>
        </w:tc>
        <w:tc>
          <w:tcPr>
            <w:tcW w:w="694" w:type="dxa"/>
            <w:shd w:val="clear" w:color="auto" w:fill="F7CAAC"/>
          </w:tcPr>
          <w:p w14:paraId="2A3719B6" w14:textId="77777777" w:rsidR="005A73AE" w:rsidRPr="00E45F89" w:rsidRDefault="005A73AE" w:rsidP="005A73AE">
            <w:pPr>
              <w:jc w:val="both"/>
              <w:rPr>
                <w:rFonts w:cstheme="minorHAnsi"/>
                <w:sz w:val="18"/>
                <w:szCs w:val="18"/>
              </w:rPr>
            </w:pPr>
            <w:r w:rsidRPr="00E45F89">
              <w:rPr>
                <w:rFonts w:cstheme="minorHAnsi"/>
                <w:b/>
                <w:sz w:val="18"/>
                <w:szCs w:val="18"/>
              </w:rPr>
              <w:t>ostatní</w:t>
            </w:r>
          </w:p>
        </w:tc>
      </w:tr>
      <w:tr w:rsidR="005A73AE" w:rsidRPr="00E45F89" w14:paraId="4693F11B" w14:textId="77777777" w:rsidTr="005A73AE">
        <w:trPr>
          <w:cantSplit/>
          <w:trHeight w:val="70"/>
        </w:trPr>
        <w:tc>
          <w:tcPr>
            <w:tcW w:w="3347" w:type="dxa"/>
            <w:gridSpan w:val="2"/>
            <w:shd w:val="clear" w:color="auto" w:fill="F7CAAC"/>
          </w:tcPr>
          <w:p w14:paraId="622E4530" w14:textId="77777777" w:rsidR="005A73AE" w:rsidRPr="00E45F89" w:rsidRDefault="005A73AE" w:rsidP="005A73AE">
            <w:pPr>
              <w:jc w:val="both"/>
              <w:rPr>
                <w:rFonts w:cstheme="minorHAnsi"/>
              </w:rPr>
            </w:pPr>
            <w:r w:rsidRPr="00E45F89">
              <w:rPr>
                <w:rFonts w:cstheme="minorHAnsi"/>
                <w:b/>
              </w:rPr>
              <w:t>Obor jmenovacího řízení</w:t>
            </w:r>
          </w:p>
        </w:tc>
        <w:tc>
          <w:tcPr>
            <w:tcW w:w="2245" w:type="dxa"/>
            <w:gridSpan w:val="2"/>
            <w:shd w:val="clear" w:color="auto" w:fill="F7CAAC"/>
          </w:tcPr>
          <w:p w14:paraId="24214005" w14:textId="77777777" w:rsidR="005A73AE" w:rsidRPr="00E45F89" w:rsidRDefault="005A73AE" w:rsidP="005A73AE">
            <w:pPr>
              <w:jc w:val="both"/>
              <w:rPr>
                <w:rFonts w:cstheme="minorHAnsi"/>
              </w:rPr>
            </w:pPr>
            <w:r w:rsidRPr="00E45F89">
              <w:rPr>
                <w:rFonts w:cstheme="minorHAnsi"/>
                <w:b/>
              </w:rPr>
              <w:t>Rok udělení hodnosti</w:t>
            </w:r>
          </w:p>
        </w:tc>
        <w:tc>
          <w:tcPr>
            <w:tcW w:w="2248" w:type="dxa"/>
            <w:gridSpan w:val="4"/>
            <w:tcBorders>
              <w:right w:val="single" w:sz="12" w:space="0" w:color="auto"/>
            </w:tcBorders>
            <w:shd w:val="clear" w:color="auto" w:fill="F7CAAC"/>
          </w:tcPr>
          <w:p w14:paraId="2AA1C3C7" w14:textId="77777777" w:rsidR="005A73AE" w:rsidRPr="00E45F89" w:rsidRDefault="005A73AE" w:rsidP="005A73AE">
            <w:pPr>
              <w:jc w:val="both"/>
              <w:rPr>
                <w:rFonts w:cstheme="minorHAnsi"/>
              </w:rPr>
            </w:pPr>
            <w:r w:rsidRPr="00E45F89">
              <w:rPr>
                <w:rFonts w:cstheme="minorHAnsi"/>
                <w:b/>
              </w:rPr>
              <w:t>Řízení konáno na VŠ</w:t>
            </w:r>
          </w:p>
        </w:tc>
        <w:tc>
          <w:tcPr>
            <w:tcW w:w="632" w:type="dxa"/>
            <w:tcBorders>
              <w:left w:val="single" w:sz="12" w:space="0" w:color="auto"/>
            </w:tcBorders>
            <w:shd w:val="clear" w:color="auto" w:fill="auto"/>
          </w:tcPr>
          <w:p w14:paraId="1AE07978" w14:textId="77777777" w:rsidR="005A73AE" w:rsidRPr="00E45F89" w:rsidRDefault="005A73AE" w:rsidP="005A73AE">
            <w:pPr>
              <w:jc w:val="both"/>
              <w:rPr>
                <w:rFonts w:cstheme="minorHAnsi"/>
              </w:rPr>
            </w:pPr>
            <w:r>
              <w:rPr>
                <w:rFonts w:cstheme="minorHAnsi"/>
              </w:rPr>
              <w:t>52</w:t>
            </w:r>
          </w:p>
        </w:tc>
        <w:tc>
          <w:tcPr>
            <w:tcW w:w="693" w:type="dxa"/>
            <w:shd w:val="clear" w:color="auto" w:fill="auto"/>
          </w:tcPr>
          <w:p w14:paraId="30A0B1B5" w14:textId="77777777" w:rsidR="005A73AE" w:rsidRPr="00E45F89" w:rsidRDefault="005A73AE" w:rsidP="005A73AE">
            <w:pPr>
              <w:jc w:val="both"/>
              <w:rPr>
                <w:rFonts w:cstheme="minorHAnsi"/>
              </w:rPr>
            </w:pPr>
            <w:r w:rsidRPr="00E45F89">
              <w:rPr>
                <w:rFonts w:cstheme="minorHAnsi"/>
              </w:rPr>
              <w:t>72</w:t>
            </w:r>
          </w:p>
        </w:tc>
        <w:tc>
          <w:tcPr>
            <w:tcW w:w="694" w:type="dxa"/>
            <w:shd w:val="clear" w:color="auto" w:fill="auto"/>
          </w:tcPr>
          <w:p w14:paraId="1FCE40AD" w14:textId="77777777" w:rsidR="005A73AE" w:rsidRPr="00E45F89" w:rsidRDefault="005A73AE" w:rsidP="005A73AE">
            <w:pPr>
              <w:jc w:val="both"/>
              <w:rPr>
                <w:rFonts w:cstheme="minorHAnsi"/>
              </w:rPr>
            </w:pPr>
            <w:r w:rsidRPr="00E45F89">
              <w:rPr>
                <w:rFonts w:cstheme="minorHAnsi"/>
              </w:rPr>
              <w:t>486</w:t>
            </w:r>
          </w:p>
        </w:tc>
      </w:tr>
      <w:tr w:rsidR="005A73AE" w:rsidRPr="00E45F89" w14:paraId="17CE82F4" w14:textId="77777777" w:rsidTr="005A73AE">
        <w:trPr>
          <w:trHeight w:val="205"/>
        </w:trPr>
        <w:tc>
          <w:tcPr>
            <w:tcW w:w="3347" w:type="dxa"/>
            <w:gridSpan w:val="2"/>
          </w:tcPr>
          <w:p w14:paraId="349584DB" w14:textId="77777777" w:rsidR="005A73AE" w:rsidRPr="00E45F89" w:rsidRDefault="005A73AE" w:rsidP="005A73AE">
            <w:pPr>
              <w:jc w:val="both"/>
              <w:rPr>
                <w:rFonts w:cstheme="minorHAnsi"/>
              </w:rPr>
            </w:pPr>
          </w:p>
        </w:tc>
        <w:tc>
          <w:tcPr>
            <w:tcW w:w="2245" w:type="dxa"/>
            <w:gridSpan w:val="2"/>
          </w:tcPr>
          <w:p w14:paraId="67169C8C" w14:textId="77777777" w:rsidR="005A73AE" w:rsidRPr="00E45F89" w:rsidRDefault="005A73AE" w:rsidP="005A73AE">
            <w:pPr>
              <w:jc w:val="both"/>
              <w:rPr>
                <w:rFonts w:cstheme="minorHAnsi"/>
              </w:rPr>
            </w:pPr>
          </w:p>
        </w:tc>
        <w:tc>
          <w:tcPr>
            <w:tcW w:w="2248" w:type="dxa"/>
            <w:gridSpan w:val="4"/>
            <w:tcBorders>
              <w:right w:val="single" w:sz="12" w:space="0" w:color="auto"/>
            </w:tcBorders>
          </w:tcPr>
          <w:p w14:paraId="6980A2A4" w14:textId="77777777" w:rsidR="005A73AE" w:rsidRPr="00E45F89" w:rsidRDefault="005A73AE" w:rsidP="005A73AE">
            <w:pPr>
              <w:jc w:val="both"/>
              <w:rPr>
                <w:rFonts w:cstheme="minorHAnsi"/>
              </w:rPr>
            </w:pPr>
          </w:p>
        </w:tc>
        <w:tc>
          <w:tcPr>
            <w:tcW w:w="1325" w:type="dxa"/>
            <w:gridSpan w:val="2"/>
            <w:tcBorders>
              <w:left w:val="single" w:sz="12" w:space="0" w:color="auto"/>
            </w:tcBorders>
            <w:shd w:val="clear" w:color="auto" w:fill="FBD4B4" w:themeFill="accent6" w:themeFillTint="66"/>
            <w:vAlign w:val="center"/>
          </w:tcPr>
          <w:p w14:paraId="06EC4A1E" w14:textId="77777777" w:rsidR="005A73AE" w:rsidRPr="00E45F89" w:rsidRDefault="005A73AE" w:rsidP="005A73AE">
            <w:pPr>
              <w:rPr>
                <w:rFonts w:cstheme="minorHAnsi"/>
                <w:b/>
              </w:rPr>
            </w:pPr>
            <w:r>
              <w:rPr>
                <w:b/>
                <w:sz w:val="18"/>
              </w:rPr>
              <w:t>H-index WoS/Scopus</w:t>
            </w:r>
          </w:p>
        </w:tc>
        <w:tc>
          <w:tcPr>
            <w:tcW w:w="694" w:type="dxa"/>
            <w:shd w:val="clear" w:color="auto" w:fill="auto"/>
            <w:vAlign w:val="center"/>
          </w:tcPr>
          <w:p w14:paraId="31E420E3" w14:textId="77777777" w:rsidR="005A73AE" w:rsidRPr="00E45F89" w:rsidRDefault="005A73AE" w:rsidP="005A73AE">
            <w:pPr>
              <w:rPr>
                <w:rFonts w:cstheme="minorHAnsi"/>
                <w:b/>
              </w:rPr>
            </w:pPr>
            <w:r>
              <w:rPr>
                <w:rFonts w:cstheme="minorHAnsi"/>
                <w:b/>
              </w:rPr>
              <w:t>3</w:t>
            </w:r>
          </w:p>
        </w:tc>
      </w:tr>
      <w:tr w:rsidR="005A73AE" w:rsidRPr="00E45F89" w14:paraId="7174F356" w14:textId="77777777" w:rsidTr="005A73AE">
        <w:tc>
          <w:tcPr>
            <w:tcW w:w="9859" w:type="dxa"/>
            <w:gridSpan w:val="11"/>
            <w:shd w:val="clear" w:color="auto" w:fill="F7CAAC"/>
          </w:tcPr>
          <w:p w14:paraId="68827FFD" w14:textId="77777777" w:rsidR="005A73AE" w:rsidRPr="00E45F89" w:rsidRDefault="005A73AE" w:rsidP="005A73AE">
            <w:pPr>
              <w:jc w:val="both"/>
              <w:rPr>
                <w:rFonts w:cstheme="minorHAnsi"/>
                <w:b/>
              </w:rPr>
            </w:pPr>
            <w:r w:rsidRPr="00E45F89">
              <w:rPr>
                <w:rFonts w:cstheme="minorHAnsi"/>
                <w:b/>
              </w:rPr>
              <w:t xml:space="preserve">Přehled o nejvýznamnější publikační a další tvůrčí činnosti nebo další profesní činnosti u odborníků z praxe vztahující se k zabezpečovaným předmětům </w:t>
            </w:r>
          </w:p>
        </w:tc>
      </w:tr>
      <w:tr w:rsidR="005A73AE" w:rsidRPr="00E45F89" w14:paraId="721125E5" w14:textId="77777777" w:rsidTr="005A73AE">
        <w:trPr>
          <w:trHeight w:val="558"/>
        </w:trPr>
        <w:tc>
          <w:tcPr>
            <w:tcW w:w="9859" w:type="dxa"/>
            <w:gridSpan w:val="11"/>
          </w:tcPr>
          <w:p w14:paraId="2EA80FB2" w14:textId="77777777" w:rsidR="005A73AE" w:rsidRPr="0056112C" w:rsidRDefault="005A73AE" w:rsidP="00630AC5">
            <w:pPr>
              <w:pStyle w:val="Odstavecseseznamem"/>
              <w:numPr>
                <w:ilvl w:val="0"/>
                <w:numId w:val="134"/>
              </w:numPr>
              <w:shd w:val="clear" w:color="auto" w:fill="FAFAFA"/>
              <w:spacing w:after="120"/>
              <w:rPr>
                <w:rFonts w:cstheme="minorHAnsi"/>
                <w:b/>
                <w:i/>
                <w:color w:val="000000"/>
              </w:rPr>
            </w:pPr>
            <w:r>
              <w:rPr>
                <w:rFonts w:cstheme="minorHAnsi"/>
                <w:spacing w:val="-4"/>
              </w:rPr>
              <w:t xml:space="preserve">Jimp: </w:t>
            </w:r>
            <w:r w:rsidRPr="00BB7D78">
              <w:rPr>
                <w:rFonts w:cstheme="minorHAnsi"/>
                <w:b/>
                <w:spacing w:val="-4"/>
              </w:rPr>
              <w:t>Portešová, Š.</w:t>
            </w:r>
            <w:r w:rsidRPr="0056112C">
              <w:rPr>
                <w:rFonts w:cstheme="minorHAnsi"/>
                <w:spacing w:val="-4"/>
              </w:rPr>
              <w:t xml:space="preserve">, </w:t>
            </w:r>
            <w:r>
              <w:rPr>
                <w:rFonts w:cstheme="minorHAnsi"/>
                <w:spacing w:val="-4"/>
              </w:rPr>
              <w:t xml:space="preserve">(35 %) </w:t>
            </w:r>
            <w:r w:rsidRPr="0056112C">
              <w:rPr>
                <w:rFonts w:cstheme="minorHAnsi"/>
                <w:spacing w:val="-4"/>
              </w:rPr>
              <w:t>Jabůrek, M., Ťápal, A., Straka, O. (2022). The Effect of Computer-Based Feedback in Game-Like Fluid Reasoning Tasks. </w:t>
            </w:r>
            <w:r w:rsidRPr="0056112C">
              <w:rPr>
                <w:rFonts w:cstheme="minorHAnsi"/>
                <w:i/>
                <w:iCs/>
                <w:spacing w:val="-4"/>
              </w:rPr>
              <w:t>Studia Psychologica</w:t>
            </w:r>
            <w:r w:rsidRPr="0056112C">
              <w:rPr>
                <w:rFonts w:cstheme="minorHAnsi"/>
                <w:spacing w:val="-4"/>
              </w:rPr>
              <w:t>, 64(2), 155-172. 0039-3320. </w:t>
            </w:r>
            <w:r w:rsidRPr="0056112C">
              <w:rPr>
                <w:rStyle w:val="bold"/>
                <w:rFonts w:cstheme="minorHAnsi"/>
                <w:bCs/>
                <w:spacing w:val="-4"/>
                <w:bdr w:val="none" w:sz="0" w:space="0" w:color="auto" w:frame="1"/>
              </w:rPr>
              <w:t>DOI</w:t>
            </w:r>
            <w:r w:rsidRPr="0056112C">
              <w:rPr>
                <w:rStyle w:val="bold"/>
                <w:rFonts w:cstheme="minorHAnsi"/>
                <w:b/>
                <w:bCs/>
                <w:spacing w:val="-4"/>
                <w:bdr w:val="none" w:sz="0" w:space="0" w:color="auto" w:frame="1"/>
              </w:rPr>
              <w:t>:</w:t>
            </w:r>
            <w:r w:rsidRPr="0056112C">
              <w:rPr>
                <w:rFonts w:cstheme="minorHAnsi"/>
                <w:spacing w:val="-4"/>
              </w:rPr>
              <w:t> </w:t>
            </w:r>
            <w:hyperlink r:id="rId49" w:tgtFrame="_blank" w:history="1">
              <w:r w:rsidRPr="0056112C">
                <w:rPr>
                  <w:rStyle w:val="Hypertextovodkaz"/>
                  <w:rFonts w:cstheme="minorHAnsi"/>
                  <w:spacing w:val="-4"/>
                  <w:bdr w:val="none" w:sz="0" w:space="0" w:color="auto" w:frame="1"/>
                </w:rPr>
                <w:t>https://doi.org/10.31577/sp.2022.02.845</w:t>
              </w:r>
            </w:hyperlink>
          </w:p>
          <w:p w14:paraId="006EF769" w14:textId="77777777" w:rsidR="005A73AE" w:rsidRPr="0056112C" w:rsidRDefault="005A73AE" w:rsidP="00630AC5">
            <w:pPr>
              <w:pStyle w:val="Odstavecseseznamem"/>
              <w:numPr>
                <w:ilvl w:val="0"/>
                <w:numId w:val="134"/>
              </w:numPr>
              <w:shd w:val="clear" w:color="auto" w:fill="FAFAFA"/>
              <w:spacing w:after="120"/>
              <w:rPr>
                <w:rFonts w:cstheme="minorHAnsi"/>
                <w:color w:val="000000"/>
              </w:rPr>
            </w:pPr>
            <w:r>
              <w:rPr>
                <w:rFonts w:cstheme="minorHAnsi"/>
                <w:color w:val="000000"/>
              </w:rPr>
              <w:t xml:space="preserve">Jimp: </w:t>
            </w:r>
            <w:r w:rsidRPr="0056112C">
              <w:rPr>
                <w:rFonts w:cstheme="minorHAnsi"/>
                <w:color w:val="000000"/>
              </w:rPr>
              <w:t>J</w:t>
            </w:r>
            <w:r>
              <w:rPr>
                <w:rFonts w:cstheme="minorHAnsi"/>
                <w:color w:val="000000"/>
              </w:rPr>
              <w:t xml:space="preserve">abůrek, M. </w:t>
            </w:r>
            <w:r w:rsidRPr="0056112C">
              <w:rPr>
                <w:rFonts w:cstheme="minorHAnsi"/>
                <w:color w:val="000000"/>
              </w:rPr>
              <w:t>, C</w:t>
            </w:r>
            <w:r>
              <w:rPr>
                <w:rFonts w:cstheme="minorHAnsi"/>
                <w:color w:val="000000"/>
              </w:rPr>
              <w:t>ígler,</w:t>
            </w:r>
            <w:r w:rsidRPr="0056112C">
              <w:rPr>
                <w:rFonts w:cstheme="minorHAnsi"/>
                <w:color w:val="000000"/>
              </w:rPr>
              <w:t xml:space="preserve"> </w:t>
            </w:r>
            <w:r>
              <w:rPr>
                <w:rFonts w:cstheme="minorHAnsi"/>
                <w:color w:val="000000"/>
              </w:rPr>
              <w:t>H.</w:t>
            </w:r>
            <w:r w:rsidRPr="0056112C">
              <w:rPr>
                <w:rFonts w:cstheme="minorHAnsi"/>
                <w:color w:val="000000"/>
              </w:rPr>
              <w:t>, V</w:t>
            </w:r>
            <w:r>
              <w:rPr>
                <w:rFonts w:cstheme="minorHAnsi"/>
                <w:color w:val="000000"/>
              </w:rPr>
              <w:t>alešová</w:t>
            </w:r>
            <w:r w:rsidRPr="0056112C">
              <w:rPr>
                <w:rFonts w:cstheme="minorHAnsi"/>
                <w:color w:val="000000"/>
              </w:rPr>
              <w:t xml:space="preserve"> </w:t>
            </w:r>
            <w:r>
              <w:rPr>
                <w:rFonts w:cstheme="minorHAnsi"/>
                <w:color w:val="000000"/>
              </w:rPr>
              <w:t>T.</w:t>
            </w:r>
            <w:r w:rsidRPr="0056112C">
              <w:rPr>
                <w:rFonts w:cstheme="minorHAnsi"/>
                <w:color w:val="000000"/>
              </w:rPr>
              <w:t xml:space="preserve"> a </w:t>
            </w:r>
            <w:r w:rsidRPr="00BB7D78">
              <w:rPr>
                <w:rFonts w:cstheme="minorHAnsi"/>
                <w:b/>
                <w:color w:val="000000"/>
              </w:rPr>
              <w:t>Portešová, Š</w:t>
            </w:r>
            <w:r w:rsidRPr="0056112C">
              <w:rPr>
                <w:rFonts w:cstheme="minorHAnsi"/>
                <w:color w:val="000000"/>
              </w:rPr>
              <w:t xml:space="preserve">. </w:t>
            </w:r>
            <w:r>
              <w:rPr>
                <w:rFonts w:cstheme="minorHAnsi"/>
                <w:color w:val="000000"/>
              </w:rPr>
              <w:t xml:space="preserve">(20 %) (2022). </w:t>
            </w:r>
            <w:r w:rsidRPr="0056112C">
              <w:rPr>
                <w:rFonts w:cstheme="minorHAnsi"/>
                <w:color w:val="000000"/>
              </w:rPr>
              <w:t xml:space="preserve">What is the basis of teacher judgment of student cognitive abilities and academic achievement and what affects its accuracy? </w:t>
            </w:r>
            <w:r w:rsidRPr="00BB7D78">
              <w:rPr>
                <w:rFonts w:cstheme="minorHAnsi"/>
                <w:i/>
                <w:color w:val="000000"/>
              </w:rPr>
              <w:t>Contemporary Educational Psychology</w:t>
            </w:r>
            <w:r>
              <w:rPr>
                <w:rFonts w:cstheme="minorHAnsi"/>
                <w:i/>
                <w:color w:val="000000"/>
              </w:rPr>
              <w:t>,</w:t>
            </w:r>
            <w:r>
              <w:rPr>
                <w:rFonts w:cstheme="minorHAnsi"/>
                <w:color w:val="000000"/>
              </w:rPr>
              <w:t xml:space="preserve"> </w:t>
            </w:r>
            <w:r w:rsidRPr="0056112C">
              <w:rPr>
                <w:rFonts w:cstheme="minorHAnsi"/>
                <w:color w:val="000000"/>
              </w:rPr>
              <w:t>69</w:t>
            </w:r>
            <w:r>
              <w:rPr>
                <w:rFonts w:cstheme="minorHAnsi"/>
                <w:color w:val="000000"/>
              </w:rPr>
              <w:t xml:space="preserve">, </w:t>
            </w:r>
            <w:r w:rsidRPr="0056112C">
              <w:rPr>
                <w:rFonts w:cstheme="minorHAnsi"/>
                <w:color w:val="000000"/>
              </w:rPr>
              <w:t>1-16. doi:10.1016/j.cedpsych.2022.102068.</w:t>
            </w:r>
          </w:p>
          <w:p w14:paraId="3C161F28" w14:textId="77777777" w:rsidR="005A73AE" w:rsidRPr="0056112C" w:rsidRDefault="005A73AE" w:rsidP="00630AC5">
            <w:pPr>
              <w:pStyle w:val="Odstavecseseznamem"/>
              <w:numPr>
                <w:ilvl w:val="0"/>
                <w:numId w:val="134"/>
              </w:numPr>
              <w:shd w:val="clear" w:color="auto" w:fill="FAFAFA"/>
              <w:spacing w:after="120"/>
              <w:rPr>
                <w:rFonts w:cstheme="minorHAnsi"/>
                <w:color w:val="000000"/>
              </w:rPr>
            </w:pPr>
            <w:r>
              <w:rPr>
                <w:rFonts w:cstheme="minorHAnsi"/>
                <w:color w:val="000000"/>
              </w:rPr>
              <w:t xml:space="preserve">Jimp: </w:t>
            </w:r>
            <w:r w:rsidRPr="0056112C">
              <w:rPr>
                <w:rFonts w:cstheme="minorHAnsi"/>
                <w:color w:val="000000"/>
              </w:rPr>
              <w:t>J</w:t>
            </w:r>
            <w:r>
              <w:rPr>
                <w:rFonts w:cstheme="minorHAnsi"/>
                <w:color w:val="000000"/>
              </w:rPr>
              <w:t>abůrek,</w:t>
            </w:r>
            <w:r w:rsidRPr="0056112C">
              <w:rPr>
                <w:rFonts w:cstheme="minorHAnsi"/>
                <w:color w:val="000000"/>
              </w:rPr>
              <w:t xml:space="preserve"> M</w:t>
            </w:r>
            <w:r>
              <w:rPr>
                <w:rFonts w:cstheme="minorHAnsi"/>
                <w:color w:val="000000"/>
              </w:rPr>
              <w:t>.</w:t>
            </w:r>
            <w:r w:rsidRPr="0056112C">
              <w:rPr>
                <w:rFonts w:cstheme="minorHAnsi"/>
                <w:color w:val="000000"/>
              </w:rPr>
              <w:t>, Ť</w:t>
            </w:r>
            <w:r>
              <w:rPr>
                <w:rFonts w:cstheme="minorHAnsi"/>
                <w:color w:val="000000"/>
              </w:rPr>
              <w:t>ápal</w:t>
            </w:r>
            <w:r w:rsidRPr="0056112C">
              <w:rPr>
                <w:rFonts w:cstheme="minorHAnsi"/>
                <w:color w:val="000000"/>
              </w:rPr>
              <w:t xml:space="preserve"> </w:t>
            </w:r>
            <w:r>
              <w:rPr>
                <w:rFonts w:cstheme="minorHAnsi"/>
                <w:color w:val="000000"/>
              </w:rPr>
              <w:t>A.</w:t>
            </w:r>
            <w:r w:rsidRPr="0056112C">
              <w:rPr>
                <w:rFonts w:cstheme="minorHAnsi"/>
                <w:color w:val="000000"/>
              </w:rPr>
              <w:t xml:space="preserve">, </w:t>
            </w:r>
            <w:r w:rsidRPr="00BB7D78">
              <w:rPr>
                <w:rFonts w:cstheme="minorHAnsi"/>
                <w:b/>
                <w:color w:val="000000"/>
              </w:rPr>
              <w:t>Portešová Š</w:t>
            </w:r>
            <w:r>
              <w:rPr>
                <w:rFonts w:cstheme="minorHAnsi"/>
                <w:color w:val="000000"/>
              </w:rPr>
              <w:t>.</w:t>
            </w:r>
            <w:r w:rsidRPr="0056112C">
              <w:rPr>
                <w:rFonts w:cstheme="minorHAnsi"/>
                <w:color w:val="000000"/>
              </w:rPr>
              <w:t xml:space="preserve"> </w:t>
            </w:r>
            <w:r>
              <w:rPr>
                <w:rFonts w:cstheme="minorHAnsi"/>
                <w:color w:val="000000"/>
              </w:rPr>
              <w:t xml:space="preserve">(25 %) </w:t>
            </w:r>
            <w:r w:rsidRPr="0056112C">
              <w:rPr>
                <w:rFonts w:cstheme="minorHAnsi"/>
                <w:color w:val="000000"/>
              </w:rPr>
              <w:t>a P</w:t>
            </w:r>
            <w:r>
              <w:rPr>
                <w:rFonts w:cstheme="minorHAnsi"/>
                <w:color w:val="000000"/>
              </w:rPr>
              <w:t>feifer</w:t>
            </w:r>
            <w:r w:rsidRPr="0056112C">
              <w:rPr>
                <w:rFonts w:cstheme="minorHAnsi"/>
                <w:color w:val="000000"/>
              </w:rPr>
              <w:t xml:space="preserve"> S</w:t>
            </w:r>
            <w:r>
              <w:rPr>
                <w:rFonts w:cstheme="minorHAnsi"/>
                <w:color w:val="000000"/>
              </w:rPr>
              <w:t>. (2021).</w:t>
            </w:r>
            <w:r w:rsidRPr="0056112C">
              <w:rPr>
                <w:rFonts w:cstheme="minorHAnsi"/>
                <w:color w:val="000000"/>
              </w:rPr>
              <w:t xml:space="preserve"> Validity and Reliability of Gifted Rating Scales-School Form in Sample of Teachers and Parents – </w:t>
            </w:r>
            <w:r w:rsidRPr="00BB7D78">
              <w:rPr>
                <w:rFonts w:cstheme="minorHAnsi"/>
                <w:i/>
                <w:color w:val="000000"/>
              </w:rPr>
              <w:t>A Czech Contribution. Journal of Psychoeducational Assessment</w:t>
            </w:r>
            <w:r>
              <w:rPr>
                <w:rFonts w:cstheme="minorHAnsi"/>
                <w:color w:val="000000"/>
              </w:rPr>
              <w:t xml:space="preserve">, </w:t>
            </w:r>
            <w:r w:rsidRPr="0056112C">
              <w:rPr>
                <w:rFonts w:cstheme="minorHAnsi"/>
                <w:color w:val="000000"/>
              </w:rPr>
              <w:t>39</w:t>
            </w:r>
            <w:r>
              <w:rPr>
                <w:rFonts w:cstheme="minorHAnsi"/>
                <w:color w:val="000000"/>
              </w:rPr>
              <w:t xml:space="preserve"> (3),</w:t>
            </w:r>
            <w:r w:rsidRPr="0056112C">
              <w:rPr>
                <w:rFonts w:cstheme="minorHAnsi"/>
                <w:color w:val="000000"/>
              </w:rPr>
              <w:t xml:space="preserve"> 361-371. doi:10.1177/0734282920970718.</w:t>
            </w:r>
          </w:p>
          <w:p w14:paraId="37B61B39" w14:textId="77777777" w:rsidR="005A73AE" w:rsidRDefault="005A73AE" w:rsidP="00630AC5">
            <w:pPr>
              <w:pStyle w:val="Odstavecseseznamem"/>
              <w:numPr>
                <w:ilvl w:val="0"/>
                <w:numId w:val="134"/>
              </w:numPr>
              <w:shd w:val="clear" w:color="auto" w:fill="FAFAFA"/>
              <w:spacing w:after="120"/>
              <w:rPr>
                <w:rFonts w:cstheme="minorHAnsi"/>
                <w:color w:val="000000"/>
              </w:rPr>
            </w:pPr>
            <w:r>
              <w:rPr>
                <w:rFonts w:cstheme="minorHAnsi"/>
                <w:color w:val="000000"/>
              </w:rPr>
              <w:t xml:space="preserve">Jsc: </w:t>
            </w:r>
            <w:r w:rsidRPr="0056112C">
              <w:rPr>
                <w:rFonts w:cstheme="minorHAnsi"/>
                <w:color w:val="000000"/>
              </w:rPr>
              <w:t>M</w:t>
            </w:r>
            <w:r>
              <w:rPr>
                <w:rFonts w:cstheme="minorHAnsi"/>
                <w:color w:val="000000"/>
              </w:rPr>
              <w:t>acek</w:t>
            </w:r>
            <w:r w:rsidRPr="0056112C">
              <w:rPr>
                <w:rFonts w:cstheme="minorHAnsi"/>
                <w:color w:val="000000"/>
              </w:rPr>
              <w:t xml:space="preserve"> </w:t>
            </w:r>
            <w:r>
              <w:rPr>
                <w:rFonts w:cstheme="minorHAnsi"/>
                <w:color w:val="000000"/>
              </w:rPr>
              <w:t>D.</w:t>
            </w:r>
            <w:r w:rsidRPr="0056112C">
              <w:rPr>
                <w:rFonts w:cstheme="minorHAnsi"/>
                <w:color w:val="000000"/>
              </w:rPr>
              <w:t>, J</w:t>
            </w:r>
            <w:r>
              <w:rPr>
                <w:rFonts w:cstheme="minorHAnsi"/>
                <w:color w:val="000000"/>
              </w:rPr>
              <w:t>abůrek</w:t>
            </w:r>
            <w:r w:rsidRPr="0056112C">
              <w:rPr>
                <w:rFonts w:cstheme="minorHAnsi"/>
                <w:color w:val="000000"/>
              </w:rPr>
              <w:t xml:space="preserve"> </w:t>
            </w:r>
            <w:r>
              <w:rPr>
                <w:rFonts w:cstheme="minorHAnsi"/>
                <w:color w:val="000000"/>
              </w:rPr>
              <w:t>M.</w:t>
            </w:r>
            <w:r w:rsidRPr="0056112C">
              <w:rPr>
                <w:rFonts w:cstheme="minorHAnsi"/>
                <w:color w:val="000000"/>
              </w:rPr>
              <w:t>, C</w:t>
            </w:r>
            <w:r>
              <w:rPr>
                <w:rFonts w:cstheme="minorHAnsi"/>
                <w:color w:val="000000"/>
              </w:rPr>
              <w:t>hvojková E.</w:t>
            </w:r>
            <w:r w:rsidRPr="00BB7D78">
              <w:rPr>
                <w:rFonts w:cstheme="minorHAnsi"/>
                <w:color w:val="000000"/>
              </w:rPr>
              <w:t xml:space="preserve"> a</w:t>
            </w:r>
            <w:r w:rsidRPr="00BB7D78">
              <w:rPr>
                <w:rFonts w:cstheme="minorHAnsi"/>
                <w:b/>
                <w:color w:val="000000"/>
              </w:rPr>
              <w:t xml:space="preserve"> Portešová Š</w:t>
            </w:r>
            <w:r w:rsidRPr="0056112C">
              <w:rPr>
                <w:rFonts w:cstheme="minorHAnsi"/>
                <w:color w:val="000000"/>
              </w:rPr>
              <w:t>.</w:t>
            </w:r>
            <w:r>
              <w:rPr>
                <w:rFonts w:cstheme="minorHAnsi"/>
                <w:color w:val="000000"/>
              </w:rPr>
              <w:t xml:space="preserve"> (20 %)</w:t>
            </w:r>
            <w:r w:rsidRPr="0056112C">
              <w:rPr>
                <w:rFonts w:cstheme="minorHAnsi"/>
                <w:color w:val="000000"/>
              </w:rPr>
              <w:t xml:space="preserve"> </w:t>
            </w:r>
            <w:r>
              <w:rPr>
                <w:rFonts w:cstheme="minorHAnsi"/>
                <w:color w:val="000000"/>
              </w:rPr>
              <w:t xml:space="preserve">(2021). </w:t>
            </w:r>
            <w:r w:rsidRPr="0056112C">
              <w:rPr>
                <w:rFonts w:cstheme="minorHAnsi"/>
                <w:color w:val="000000"/>
              </w:rPr>
              <w:t xml:space="preserve">Problematika měření socio-emočních schopností </w:t>
            </w:r>
            <w:r>
              <w:rPr>
                <w:rFonts w:cstheme="minorHAnsi"/>
                <w:color w:val="000000"/>
              </w:rPr>
              <w:t xml:space="preserve"> </w:t>
            </w:r>
            <w:r w:rsidRPr="0056112C">
              <w:rPr>
                <w:rFonts w:cstheme="minorHAnsi"/>
                <w:color w:val="000000"/>
              </w:rPr>
              <w:t xml:space="preserve">u dětí: srovnatelnost faktorové struktury posuzovací škály mezi otci, matkami a pedagogy. </w:t>
            </w:r>
            <w:r w:rsidRPr="00BB7D78">
              <w:rPr>
                <w:rFonts w:cstheme="minorHAnsi"/>
                <w:i/>
                <w:color w:val="000000"/>
              </w:rPr>
              <w:t>Studia Paedagogica</w:t>
            </w:r>
            <w:r w:rsidRPr="0056112C">
              <w:rPr>
                <w:rFonts w:cstheme="minorHAnsi"/>
                <w:color w:val="000000"/>
              </w:rPr>
              <w:t>. 26</w:t>
            </w:r>
            <w:r>
              <w:rPr>
                <w:rFonts w:cstheme="minorHAnsi"/>
                <w:color w:val="000000"/>
              </w:rPr>
              <w:t>(</w:t>
            </w:r>
            <w:r w:rsidRPr="0056112C">
              <w:rPr>
                <w:rFonts w:cstheme="minorHAnsi"/>
                <w:color w:val="000000"/>
              </w:rPr>
              <w:t>1</w:t>
            </w:r>
            <w:r>
              <w:rPr>
                <w:rFonts w:cstheme="minorHAnsi"/>
                <w:color w:val="000000"/>
              </w:rPr>
              <w:t>)</w:t>
            </w:r>
            <w:r w:rsidRPr="0056112C">
              <w:rPr>
                <w:rFonts w:cstheme="minorHAnsi"/>
                <w:color w:val="000000"/>
              </w:rPr>
              <w:t>, 69-90. doi:10.5817/SP2021-1-3.</w:t>
            </w:r>
          </w:p>
          <w:p w14:paraId="603F28E8" w14:textId="77777777" w:rsidR="005A73AE" w:rsidRPr="0056112C" w:rsidRDefault="005A73AE" w:rsidP="00630AC5">
            <w:pPr>
              <w:pStyle w:val="Odstavecseseznamem"/>
              <w:numPr>
                <w:ilvl w:val="0"/>
                <w:numId w:val="134"/>
              </w:numPr>
              <w:shd w:val="clear" w:color="auto" w:fill="FAFAFA"/>
              <w:spacing w:after="120"/>
              <w:rPr>
                <w:rFonts w:cstheme="minorHAnsi"/>
                <w:color w:val="000000"/>
              </w:rPr>
            </w:pPr>
            <w:r>
              <w:rPr>
                <w:rFonts w:cstheme="minorHAnsi"/>
                <w:color w:val="000000"/>
              </w:rPr>
              <w:t xml:space="preserve">Jimp: </w:t>
            </w:r>
            <w:r w:rsidRPr="0056112C">
              <w:rPr>
                <w:rFonts w:cstheme="minorHAnsi"/>
                <w:color w:val="000000"/>
              </w:rPr>
              <w:t>J</w:t>
            </w:r>
            <w:r>
              <w:rPr>
                <w:rFonts w:cstheme="minorHAnsi"/>
                <w:color w:val="000000"/>
              </w:rPr>
              <w:t>abůrek M.</w:t>
            </w:r>
            <w:r w:rsidRPr="0056112C">
              <w:rPr>
                <w:rFonts w:cstheme="minorHAnsi"/>
                <w:color w:val="000000"/>
              </w:rPr>
              <w:t>, C</w:t>
            </w:r>
            <w:r>
              <w:rPr>
                <w:rFonts w:cstheme="minorHAnsi"/>
                <w:color w:val="000000"/>
              </w:rPr>
              <w:t>ígler</w:t>
            </w:r>
            <w:r w:rsidRPr="0056112C">
              <w:rPr>
                <w:rFonts w:cstheme="minorHAnsi"/>
                <w:color w:val="000000"/>
              </w:rPr>
              <w:t xml:space="preserve"> H</w:t>
            </w:r>
            <w:r>
              <w:rPr>
                <w:rFonts w:cstheme="minorHAnsi"/>
                <w:color w:val="000000"/>
              </w:rPr>
              <w:t>.</w:t>
            </w:r>
            <w:r w:rsidRPr="0056112C">
              <w:rPr>
                <w:rFonts w:cstheme="minorHAnsi"/>
                <w:color w:val="000000"/>
              </w:rPr>
              <w:t xml:space="preserve">, </w:t>
            </w:r>
            <w:r w:rsidRPr="00BB7D78">
              <w:rPr>
                <w:rFonts w:cstheme="minorHAnsi"/>
                <w:b/>
                <w:color w:val="000000"/>
              </w:rPr>
              <w:t>Portešová, Š.</w:t>
            </w:r>
            <w:r w:rsidRPr="0056112C">
              <w:rPr>
                <w:rFonts w:cstheme="minorHAnsi"/>
                <w:color w:val="000000"/>
              </w:rPr>
              <w:t xml:space="preserve"> </w:t>
            </w:r>
            <w:r>
              <w:rPr>
                <w:rFonts w:cstheme="minorHAnsi"/>
                <w:color w:val="000000"/>
              </w:rPr>
              <w:t xml:space="preserve">(25 %) </w:t>
            </w:r>
            <w:r w:rsidRPr="0056112C">
              <w:rPr>
                <w:rFonts w:cstheme="minorHAnsi"/>
                <w:color w:val="000000"/>
              </w:rPr>
              <w:t>a Ť</w:t>
            </w:r>
            <w:r>
              <w:rPr>
                <w:rFonts w:cstheme="minorHAnsi"/>
                <w:color w:val="000000"/>
              </w:rPr>
              <w:t xml:space="preserve">ápal </w:t>
            </w:r>
            <w:r w:rsidRPr="0056112C">
              <w:rPr>
                <w:rFonts w:cstheme="minorHAnsi"/>
                <w:color w:val="000000"/>
              </w:rPr>
              <w:t xml:space="preserve">A. </w:t>
            </w:r>
            <w:r>
              <w:rPr>
                <w:rFonts w:cstheme="minorHAnsi"/>
                <w:color w:val="000000"/>
              </w:rPr>
              <w:t xml:space="preserve">(2021). </w:t>
            </w:r>
            <w:r w:rsidRPr="0056112C">
              <w:rPr>
                <w:rFonts w:cstheme="minorHAnsi"/>
                <w:color w:val="000000"/>
              </w:rPr>
              <w:t xml:space="preserve">Searching for a more valid form of parental rating scales </w:t>
            </w:r>
            <w:r>
              <w:rPr>
                <w:rFonts w:cstheme="minorHAnsi"/>
                <w:color w:val="000000"/>
              </w:rPr>
              <w:t xml:space="preserve"> </w:t>
            </w:r>
            <w:r w:rsidRPr="0056112C">
              <w:rPr>
                <w:rFonts w:cstheme="minorHAnsi"/>
                <w:color w:val="000000"/>
              </w:rPr>
              <w:t>of preschoolers’ intellectual giftedness – development and validation of the Preschooler’s Ability Rating Scale (PARS</w:t>
            </w:r>
            <w:r w:rsidRPr="00BB7D78">
              <w:rPr>
                <w:rFonts w:cstheme="minorHAnsi"/>
                <w:i/>
                <w:color w:val="000000"/>
              </w:rPr>
              <w:t>). Československá psychologie</w:t>
            </w:r>
            <w:r>
              <w:rPr>
                <w:rFonts w:cstheme="minorHAnsi"/>
                <w:color w:val="000000"/>
              </w:rPr>
              <w:t>, 65(</w:t>
            </w:r>
            <w:r w:rsidRPr="0056112C">
              <w:rPr>
                <w:rFonts w:cstheme="minorHAnsi"/>
                <w:color w:val="000000"/>
              </w:rPr>
              <w:t>4</w:t>
            </w:r>
            <w:r>
              <w:rPr>
                <w:rFonts w:cstheme="minorHAnsi"/>
                <w:color w:val="000000"/>
              </w:rPr>
              <w:t xml:space="preserve">), </w:t>
            </w:r>
            <w:r w:rsidRPr="0056112C">
              <w:rPr>
                <w:rFonts w:cstheme="minorHAnsi"/>
                <w:color w:val="000000"/>
              </w:rPr>
              <w:t>317-335.</w:t>
            </w:r>
            <w:r>
              <w:rPr>
                <w:rFonts w:cstheme="minorHAnsi"/>
                <w:color w:val="000000"/>
              </w:rPr>
              <w:t xml:space="preserve"> d</w:t>
            </w:r>
            <w:r w:rsidRPr="0056112C">
              <w:rPr>
                <w:rFonts w:cstheme="minorHAnsi"/>
                <w:color w:val="000000"/>
              </w:rPr>
              <w:t>oi:10.51561/cspsych.65.4.317.</w:t>
            </w:r>
          </w:p>
        </w:tc>
      </w:tr>
      <w:tr w:rsidR="005A73AE" w:rsidRPr="00E45F89" w14:paraId="4FBE209E" w14:textId="77777777" w:rsidTr="005A73AE">
        <w:trPr>
          <w:trHeight w:val="218"/>
        </w:trPr>
        <w:tc>
          <w:tcPr>
            <w:tcW w:w="9859" w:type="dxa"/>
            <w:gridSpan w:val="11"/>
            <w:shd w:val="clear" w:color="auto" w:fill="F7CAAC"/>
          </w:tcPr>
          <w:p w14:paraId="16E7A553" w14:textId="77777777" w:rsidR="005A73AE" w:rsidRPr="00E45F89" w:rsidRDefault="005A73AE" w:rsidP="005A73AE">
            <w:pPr>
              <w:rPr>
                <w:rFonts w:cstheme="minorHAnsi"/>
                <w:b/>
              </w:rPr>
            </w:pPr>
            <w:r w:rsidRPr="00E45F89">
              <w:rPr>
                <w:rFonts w:cstheme="minorHAnsi"/>
                <w:b/>
              </w:rPr>
              <w:t>Působení v zahraničí</w:t>
            </w:r>
          </w:p>
        </w:tc>
      </w:tr>
      <w:tr w:rsidR="005A73AE" w:rsidRPr="00E45F89" w14:paraId="3C6ECACA" w14:textId="77777777" w:rsidTr="005A73AE">
        <w:trPr>
          <w:trHeight w:val="328"/>
        </w:trPr>
        <w:tc>
          <w:tcPr>
            <w:tcW w:w="9859" w:type="dxa"/>
            <w:gridSpan w:val="11"/>
          </w:tcPr>
          <w:p w14:paraId="4BF62178" w14:textId="77777777" w:rsidR="005A73AE" w:rsidRPr="00E45F89" w:rsidRDefault="005A73AE" w:rsidP="005A73AE">
            <w:pPr>
              <w:spacing w:after="120"/>
              <w:rPr>
                <w:rFonts w:cstheme="minorHAnsi"/>
              </w:rPr>
            </w:pPr>
          </w:p>
        </w:tc>
      </w:tr>
      <w:tr w:rsidR="005A73AE" w:rsidRPr="00E45F89" w14:paraId="11E96DAD" w14:textId="77777777" w:rsidTr="005A73AE">
        <w:trPr>
          <w:cantSplit/>
          <w:trHeight w:val="398"/>
        </w:trPr>
        <w:tc>
          <w:tcPr>
            <w:tcW w:w="2518" w:type="dxa"/>
            <w:shd w:val="clear" w:color="auto" w:fill="F7CAAC"/>
          </w:tcPr>
          <w:p w14:paraId="01668B31" w14:textId="77777777" w:rsidR="005A73AE" w:rsidRPr="0056112C" w:rsidRDefault="005A73AE" w:rsidP="005A73AE">
            <w:pPr>
              <w:jc w:val="both"/>
              <w:rPr>
                <w:rFonts w:cstheme="minorHAnsi"/>
                <w:b/>
              </w:rPr>
            </w:pPr>
            <w:r w:rsidRPr="00E45F89">
              <w:rPr>
                <w:rFonts w:cstheme="minorHAnsi"/>
                <w:b/>
              </w:rPr>
              <w:t xml:space="preserve">Podpis </w:t>
            </w:r>
          </w:p>
        </w:tc>
        <w:tc>
          <w:tcPr>
            <w:tcW w:w="4536" w:type="dxa"/>
            <w:gridSpan w:val="5"/>
          </w:tcPr>
          <w:p w14:paraId="55F6882D" w14:textId="77777777" w:rsidR="005A73AE" w:rsidRPr="00E45F89" w:rsidRDefault="005A73AE" w:rsidP="005A73AE">
            <w:pPr>
              <w:jc w:val="both"/>
              <w:rPr>
                <w:rFonts w:cstheme="minorHAnsi"/>
              </w:rPr>
            </w:pPr>
            <w:r>
              <w:rPr>
                <w:rFonts w:cstheme="minorHAnsi"/>
              </w:rPr>
              <w:t>doc. PhDr. Šátka Portešová</w:t>
            </w:r>
            <w:r w:rsidRPr="00865839">
              <w:rPr>
                <w:rFonts w:cstheme="minorHAnsi"/>
              </w:rPr>
              <w:t>, Ph.D. v. r.</w:t>
            </w:r>
          </w:p>
        </w:tc>
        <w:tc>
          <w:tcPr>
            <w:tcW w:w="786" w:type="dxa"/>
            <w:gridSpan w:val="2"/>
            <w:shd w:val="clear" w:color="auto" w:fill="F7CAAC"/>
          </w:tcPr>
          <w:p w14:paraId="6DD31B16" w14:textId="77777777" w:rsidR="005A73AE" w:rsidRPr="00E45F89" w:rsidRDefault="005A73AE" w:rsidP="005A73AE">
            <w:pPr>
              <w:jc w:val="both"/>
              <w:rPr>
                <w:rFonts w:cstheme="minorHAnsi"/>
              </w:rPr>
            </w:pPr>
            <w:r w:rsidRPr="00E45F89">
              <w:rPr>
                <w:rFonts w:cstheme="minorHAnsi"/>
                <w:b/>
              </w:rPr>
              <w:t>datum</w:t>
            </w:r>
          </w:p>
        </w:tc>
        <w:tc>
          <w:tcPr>
            <w:tcW w:w="2019" w:type="dxa"/>
            <w:gridSpan w:val="3"/>
          </w:tcPr>
          <w:p w14:paraId="56C30025" w14:textId="77777777" w:rsidR="005A73AE" w:rsidRPr="00E45F89" w:rsidRDefault="005A73AE" w:rsidP="005A73AE">
            <w:pPr>
              <w:jc w:val="both"/>
              <w:rPr>
                <w:rFonts w:cstheme="minorHAnsi"/>
              </w:rPr>
            </w:pPr>
            <w:r>
              <w:rPr>
                <w:rFonts w:cstheme="minorHAnsi"/>
              </w:rPr>
              <w:t>31. 01. 2023</w:t>
            </w:r>
          </w:p>
        </w:tc>
      </w:tr>
    </w:tbl>
    <w:p w14:paraId="43213E58" w14:textId="77777777" w:rsidR="005A73AE" w:rsidRDefault="005A73AE" w:rsidP="005A73AE"/>
    <w:p w14:paraId="6D618E28" w14:textId="77777777" w:rsidR="005A73AE" w:rsidRDefault="005A73AE" w:rsidP="005A73AE">
      <w:r>
        <w:br w:type="page"/>
      </w:r>
    </w:p>
    <w:tbl>
      <w:tblPr>
        <w:tblpPr w:leftFromText="141" w:rightFromText="141" w:vertAnchor="page" w:horzAnchor="margin" w:tblpXSpec="center" w:tblpY="877"/>
        <w:tblW w:w="98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5A73AE" w:rsidRPr="00915604" w14:paraId="1AFE2FCF" w14:textId="77777777" w:rsidTr="005A73AE">
        <w:tc>
          <w:tcPr>
            <w:tcW w:w="9859" w:type="dxa"/>
            <w:gridSpan w:val="11"/>
            <w:tcBorders>
              <w:bottom w:val="double" w:sz="4" w:space="0" w:color="auto"/>
            </w:tcBorders>
            <w:shd w:val="clear" w:color="auto" w:fill="BDD6EE"/>
          </w:tcPr>
          <w:p w14:paraId="52978CB7" w14:textId="77777777" w:rsidR="005A73AE" w:rsidRPr="00915604" w:rsidRDefault="005A73AE" w:rsidP="005A73AE">
            <w:pPr>
              <w:jc w:val="both"/>
              <w:rPr>
                <w:rFonts w:cstheme="minorHAnsi"/>
                <w:b/>
                <w:sz w:val="28"/>
                <w:szCs w:val="28"/>
              </w:rPr>
            </w:pPr>
            <w:r w:rsidRPr="00915604">
              <w:rPr>
                <w:rFonts w:cstheme="minorHAnsi"/>
                <w:b/>
                <w:sz w:val="28"/>
                <w:szCs w:val="28"/>
              </w:rPr>
              <w:lastRenderedPageBreak/>
              <w:t>C-I – Personální zabezpečení</w:t>
            </w:r>
          </w:p>
        </w:tc>
      </w:tr>
      <w:tr w:rsidR="005A73AE" w:rsidRPr="00915604" w14:paraId="5B325BB3" w14:textId="77777777" w:rsidTr="005A73AE">
        <w:tc>
          <w:tcPr>
            <w:tcW w:w="2518" w:type="dxa"/>
            <w:tcBorders>
              <w:top w:val="double" w:sz="4" w:space="0" w:color="auto"/>
            </w:tcBorders>
            <w:shd w:val="clear" w:color="auto" w:fill="F7CAAC"/>
          </w:tcPr>
          <w:p w14:paraId="247CDE2F" w14:textId="77777777" w:rsidR="005A73AE" w:rsidRPr="00915604" w:rsidRDefault="005A73AE" w:rsidP="005A73AE">
            <w:pPr>
              <w:jc w:val="both"/>
              <w:rPr>
                <w:rFonts w:cstheme="minorHAnsi"/>
                <w:b/>
              </w:rPr>
            </w:pPr>
            <w:r w:rsidRPr="00915604">
              <w:rPr>
                <w:rFonts w:cstheme="minorHAnsi"/>
                <w:b/>
              </w:rPr>
              <w:t>Vysoká škola</w:t>
            </w:r>
          </w:p>
        </w:tc>
        <w:tc>
          <w:tcPr>
            <w:tcW w:w="7341" w:type="dxa"/>
            <w:gridSpan w:val="10"/>
          </w:tcPr>
          <w:p w14:paraId="65647D93" w14:textId="77777777" w:rsidR="005A73AE" w:rsidRPr="00915604" w:rsidRDefault="005A73AE" w:rsidP="005A73AE">
            <w:pPr>
              <w:jc w:val="both"/>
              <w:rPr>
                <w:rFonts w:cstheme="minorHAnsi"/>
              </w:rPr>
            </w:pPr>
            <w:r w:rsidRPr="00915604">
              <w:rPr>
                <w:rFonts w:cstheme="minorHAnsi"/>
              </w:rPr>
              <w:t>Univerzita Tomáše Bati ve Zlíně</w:t>
            </w:r>
          </w:p>
        </w:tc>
      </w:tr>
      <w:tr w:rsidR="005A73AE" w:rsidRPr="00915604" w14:paraId="01B81E0F" w14:textId="77777777" w:rsidTr="005A73AE">
        <w:tc>
          <w:tcPr>
            <w:tcW w:w="2518" w:type="dxa"/>
            <w:shd w:val="clear" w:color="auto" w:fill="F7CAAC"/>
          </w:tcPr>
          <w:p w14:paraId="35F4C010" w14:textId="77777777" w:rsidR="005A73AE" w:rsidRPr="00915604" w:rsidRDefault="005A73AE" w:rsidP="005A73AE">
            <w:pPr>
              <w:jc w:val="both"/>
              <w:rPr>
                <w:rFonts w:cstheme="minorHAnsi"/>
                <w:b/>
              </w:rPr>
            </w:pPr>
            <w:r w:rsidRPr="00915604">
              <w:rPr>
                <w:rFonts w:cstheme="minorHAnsi"/>
                <w:b/>
              </w:rPr>
              <w:t>Součást vysoké školy</w:t>
            </w:r>
          </w:p>
        </w:tc>
        <w:tc>
          <w:tcPr>
            <w:tcW w:w="7341" w:type="dxa"/>
            <w:gridSpan w:val="10"/>
          </w:tcPr>
          <w:p w14:paraId="0978FE15" w14:textId="77777777" w:rsidR="005A73AE" w:rsidRPr="00915604" w:rsidRDefault="005A73AE" w:rsidP="005A73AE">
            <w:pPr>
              <w:jc w:val="both"/>
              <w:rPr>
                <w:rFonts w:cstheme="minorHAnsi"/>
              </w:rPr>
            </w:pPr>
            <w:r w:rsidRPr="00915604">
              <w:rPr>
                <w:rFonts w:cstheme="minorHAnsi"/>
              </w:rPr>
              <w:t>Fakulta humanitních studií</w:t>
            </w:r>
          </w:p>
        </w:tc>
      </w:tr>
      <w:tr w:rsidR="005A73AE" w:rsidRPr="00915604" w14:paraId="7027A34A" w14:textId="77777777" w:rsidTr="005A73AE">
        <w:tc>
          <w:tcPr>
            <w:tcW w:w="2518" w:type="dxa"/>
            <w:shd w:val="clear" w:color="auto" w:fill="F7CAAC"/>
          </w:tcPr>
          <w:p w14:paraId="0F65E24B" w14:textId="77777777" w:rsidR="005A73AE" w:rsidRPr="00915604" w:rsidRDefault="005A73AE" w:rsidP="005A73AE">
            <w:pPr>
              <w:jc w:val="both"/>
              <w:rPr>
                <w:rFonts w:cstheme="minorHAnsi"/>
                <w:b/>
              </w:rPr>
            </w:pPr>
            <w:r w:rsidRPr="00915604">
              <w:rPr>
                <w:rFonts w:cstheme="minorHAnsi"/>
                <w:b/>
              </w:rPr>
              <w:t>Název studijního programu</w:t>
            </w:r>
          </w:p>
        </w:tc>
        <w:tc>
          <w:tcPr>
            <w:tcW w:w="7341" w:type="dxa"/>
            <w:gridSpan w:val="10"/>
          </w:tcPr>
          <w:p w14:paraId="52A71D9B" w14:textId="77777777" w:rsidR="005A73AE" w:rsidRPr="00915604" w:rsidRDefault="005A73AE" w:rsidP="005A73AE">
            <w:pPr>
              <w:jc w:val="both"/>
              <w:rPr>
                <w:rFonts w:cstheme="minorHAnsi"/>
              </w:rPr>
            </w:pPr>
            <w:r w:rsidRPr="00915604">
              <w:rPr>
                <w:rFonts w:cstheme="minorHAnsi"/>
              </w:rPr>
              <w:t>Pedagogika</w:t>
            </w:r>
          </w:p>
        </w:tc>
      </w:tr>
      <w:tr w:rsidR="005A73AE" w:rsidRPr="00915604" w14:paraId="700B8740" w14:textId="77777777" w:rsidTr="005A73AE">
        <w:tc>
          <w:tcPr>
            <w:tcW w:w="2518" w:type="dxa"/>
            <w:shd w:val="clear" w:color="auto" w:fill="F7CAAC"/>
          </w:tcPr>
          <w:p w14:paraId="3BB041DF" w14:textId="77777777" w:rsidR="005A73AE" w:rsidRPr="00915604" w:rsidRDefault="005A73AE" w:rsidP="005A73AE">
            <w:pPr>
              <w:jc w:val="both"/>
              <w:rPr>
                <w:rFonts w:cstheme="minorHAnsi"/>
                <w:b/>
              </w:rPr>
            </w:pPr>
            <w:r w:rsidRPr="00915604">
              <w:rPr>
                <w:rFonts w:cstheme="minorHAnsi"/>
                <w:b/>
              </w:rPr>
              <w:t>Jméno a příjmení</w:t>
            </w:r>
          </w:p>
        </w:tc>
        <w:tc>
          <w:tcPr>
            <w:tcW w:w="4536" w:type="dxa"/>
            <w:gridSpan w:val="5"/>
          </w:tcPr>
          <w:p w14:paraId="73DBE8BE" w14:textId="77777777" w:rsidR="005A73AE" w:rsidRPr="00915604" w:rsidRDefault="005A73AE" w:rsidP="005A73AE">
            <w:pPr>
              <w:jc w:val="both"/>
              <w:rPr>
                <w:rFonts w:cstheme="minorHAnsi"/>
              </w:rPr>
            </w:pPr>
            <w:r w:rsidRPr="00915604">
              <w:rPr>
                <w:rFonts w:cstheme="minorHAnsi"/>
              </w:rPr>
              <w:t>Martin Strouhal</w:t>
            </w:r>
          </w:p>
        </w:tc>
        <w:tc>
          <w:tcPr>
            <w:tcW w:w="709" w:type="dxa"/>
            <w:shd w:val="clear" w:color="auto" w:fill="F7CAAC"/>
          </w:tcPr>
          <w:p w14:paraId="567CADF8" w14:textId="77777777" w:rsidR="005A73AE" w:rsidRPr="00915604" w:rsidRDefault="005A73AE" w:rsidP="005A73AE">
            <w:pPr>
              <w:jc w:val="both"/>
              <w:rPr>
                <w:rFonts w:cstheme="minorHAnsi"/>
                <w:b/>
              </w:rPr>
            </w:pPr>
            <w:r w:rsidRPr="00915604">
              <w:rPr>
                <w:rFonts w:cstheme="minorHAnsi"/>
                <w:b/>
              </w:rPr>
              <w:t>Tituly</w:t>
            </w:r>
          </w:p>
        </w:tc>
        <w:tc>
          <w:tcPr>
            <w:tcW w:w="2096" w:type="dxa"/>
            <w:gridSpan w:val="4"/>
          </w:tcPr>
          <w:p w14:paraId="082AE122" w14:textId="77777777" w:rsidR="005A73AE" w:rsidRPr="00915604" w:rsidRDefault="005A73AE" w:rsidP="005A73AE">
            <w:pPr>
              <w:jc w:val="both"/>
              <w:rPr>
                <w:rFonts w:cstheme="minorHAnsi"/>
              </w:rPr>
            </w:pPr>
            <w:r w:rsidRPr="00915604">
              <w:rPr>
                <w:rFonts w:cstheme="minorHAnsi"/>
              </w:rPr>
              <w:t>doc., PhDr., Ph.D.</w:t>
            </w:r>
          </w:p>
        </w:tc>
      </w:tr>
      <w:tr w:rsidR="005A73AE" w:rsidRPr="00915604" w14:paraId="4E873132" w14:textId="77777777" w:rsidTr="005A73AE">
        <w:tc>
          <w:tcPr>
            <w:tcW w:w="2518" w:type="dxa"/>
            <w:shd w:val="clear" w:color="auto" w:fill="F7CAAC"/>
          </w:tcPr>
          <w:p w14:paraId="0550A168" w14:textId="77777777" w:rsidR="005A73AE" w:rsidRPr="00915604" w:rsidRDefault="005A73AE" w:rsidP="005A73AE">
            <w:pPr>
              <w:jc w:val="both"/>
              <w:rPr>
                <w:rFonts w:cstheme="minorHAnsi"/>
                <w:b/>
              </w:rPr>
            </w:pPr>
            <w:r w:rsidRPr="00915604">
              <w:rPr>
                <w:rFonts w:cstheme="minorHAnsi"/>
                <w:b/>
              </w:rPr>
              <w:t>Rok narození</w:t>
            </w:r>
          </w:p>
        </w:tc>
        <w:tc>
          <w:tcPr>
            <w:tcW w:w="829" w:type="dxa"/>
          </w:tcPr>
          <w:p w14:paraId="014CCFB4" w14:textId="77777777" w:rsidR="005A73AE" w:rsidRPr="00915604" w:rsidRDefault="005A73AE" w:rsidP="005A73AE">
            <w:pPr>
              <w:jc w:val="both"/>
              <w:rPr>
                <w:rFonts w:cstheme="minorHAnsi"/>
              </w:rPr>
            </w:pPr>
            <w:r w:rsidRPr="00915604">
              <w:rPr>
                <w:rFonts w:cstheme="minorHAnsi"/>
              </w:rPr>
              <w:t>1974</w:t>
            </w:r>
          </w:p>
        </w:tc>
        <w:tc>
          <w:tcPr>
            <w:tcW w:w="1721" w:type="dxa"/>
            <w:shd w:val="clear" w:color="auto" w:fill="F7CAAC"/>
          </w:tcPr>
          <w:p w14:paraId="7AC8D35A" w14:textId="77777777" w:rsidR="005A73AE" w:rsidRPr="00915604" w:rsidRDefault="005A73AE" w:rsidP="005A73AE">
            <w:pPr>
              <w:jc w:val="both"/>
              <w:rPr>
                <w:rFonts w:cstheme="minorHAnsi"/>
                <w:b/>
              </w:rPr>
            </w:pPr>
            <w:r w:rsidRPr="00915604">
              <w:rPr>
                <w:rFonts w:cstheme="minorHAnsi"/>
                <w:b/>
              </w:rPr>
              <w:t>typ vztahu k VŠ</w:t>
            </w:r>
          </w:p>
        </w:tc>
        <w:tc>
          <w:tcPr>
            <w:tcW w:w="992" w:type="dxa"/>
            <w:gridSpan w:val="2"/>
          </w:tcPr>
          <w:p w14:paraId="05610EEC" w14:textId="77777777" w:rsidR="005A73AE" w:rsidRPr="00915604" w:rsidRDefault="005A73AE" w:rsidP="005A73AE">
            <w:pPr>
              <w:tabs>
                <w:tab w:val="left" w:pos="735"/>
              </w:tabs>
              <w:rPr>
                <w:rFonts w:cstheme="minorHAnsi"/>
              </w:rPr>
            </w:pPr>
          </w:p>
        </w:tc>
        <w:tc>
          <w:tcPr>
            <w:tcW w:w="994" w:type="dxa"/>
            <w:shd w:val="clear" w:color="auto" w:fill="F7CAAC"/>
          </w:tcPr>
          <w:p w14:paraId="7786300C" w14:textId="77777777" w:rsidR="005A73AE" w:rsidRPr="00915604" w:rsidRDefault="005A73AE" w:rsidP="005A73AE">
            <w:pPr>
              <w:jc w:val="both"/>
              <w:rPr>
                <w:rFonts w:cstheme="minorHAnsi"/>
                <w:b/>
              </w:rPr>
            </w:pPr>
            <w:r w:rsidRPr="00915604">
              <w:rPr>
                <w:rFonts w:cstheme="minorHAnsi"/>
                <w:b/>
              </w:rPr>
              <w:t>rozsah</w:t>
            </w:r>
          </w:p>
        </w:tc>
        <w:tc>
          <w:tcPr>
            <w:tcW w:w="709" w:type="dxa"/>
          </w:tcPr>
          <w:p w14:paraId="71EE4507" w14:textId="77777777" w:rsidR="005A73AE" w:rsidRPr="00915604" w:rsidRDefault="005A73AE" w:rsidP="005A73AE">
            <w:pPr>
              <w:jc w:val="both"/>
              <w:rPr>
                <w:rFonts w:cstheme="minorHAnsi"/>
              </w:rPr>
            </w:pPr>
          </w:p>
        </w:tc>
        <w:tc>
          <w:tcPr>
            <w:tcW w:w="709" w:type="dxa"/>
            <w:gridSpan w:val="2"/>
            <w:shd w:val="clear" w:color="auto" w:fill="F7CAAC"/>
          </w:tcPr>
          <w:p w14:paraId="5CDB035E" w14:textId="77777777" w:rsidR="005A73AE" w:rsidRPr="00915604" w:rsidRDefault="005A73AE" w:rsidP="005A73AE">
            <w:pPr>
              <w:jc w:val="both"/>
              <w:rPr>
                <w:rFonts w:cstheme="minorHAnsi"/>
                <w:b/>
              </w:rPr>
            </w:pPr>
            <w:r w:rsidRPr="00915604">
              <w:rPr>
                <w:rFonts w:cstheme="minorHAnsi"/>
                <w:b/>
              </w:rPr>
              <w:t>do kdy</w:t>
            </w:r>
          </w:p>
        </w:tc>
        <w:tc>
          <w:tcPr>
            <w:tcW w:w="1387" w:type="dxa"/>
            <w:gridSpan w:val="2"/>
            <w:vMerge w:val="restart"/>
          </w:tcPr>
          <w:p w14:paraId="591D27A8" w14:textId="77777777" w:rsidR="005A73AE" w:rsidRPr="00915604" w:rsidRDefault="005A73AE" w:rsidP="005A73AE">
            <w:pPr>
              <w:rPr>
                <w:rFonts w:cstheme="minorHAnsi"/>
              </w:rPr>
            </w:pPr>
          </w:p>
        </w:tc>
      </w:tr>
      <w:tr w:rsidR="005A73AE" w:rsidRPr="00915604" w14:paraId="77F39B5A" w14:textId="77777777" w:rsidTr="005A73AE">
        <w:tc>
          <w:tcPr>
            <w:tcW w:w="5068" w:type="dxa"/>
            <w:gridSpan w:val="3"/>
            <w:shd w:val="clear" w:color="auto" w:fill="F7CAAC"/>
          </w:tcPr>
          <w:p w14:paraId="33772AD9" w14:textId="77777777" w:rsidR="005A73AE" w:rsidRPr="00915604" w:rsidRDefault="005A73AE" w:rsidP="005A73AE">
            <w:pPr>
              <w:jc w:val="both"/>
              <w:rPr>
                <w:rFonts w:cstheme="minorHAnsi"/>
                <w:b/>
              </w:rPr>
            </w:pPr>
            <w:r w:rsidRPr="00915604">
              <w:rPr>
                <w:rFonts w:cstheme="minorHAnsi"/>
                <w:b/>
              </w:rPr>
              <w:t>Typ vztahu na součásti VŠ, která uskutečňuje st. program</w:t>
            </w:r>
          </w:p>
        </w:tc>
        <w:tc>
          <w:tcPr>
            <w:tcW w:w="992" w:type="dxa"/>
            <w:gridSpan w:val="2"/>
          </w:tcPr>
          <w:p w14:paraId="7DB39EF2" w14:textId="77777777" w:rsidR="005A73AE" w:rsidRPr="00915604" w:rsidRDefault="005A73AE" w:rsidP="005A73AE">
            <w:pPr>
              <w:jc w:val="both"/>
              <w:rPr>
                <w:rFonts w:cstheme="minorHAnsi"/>
              </w:rPr>
            </w:pPr>
            <w:r w:rsidRPr="00915604">
              <w:rPr>
                <w:rFonts w:cstheme="minorHAnsi"/>
              </w:rPr>
              <w:t xml:space="preserve"> </w:t>
            </w:r>
          </w:p>
        </w:tc>
        <w:tc>
          <w:tcPr>
            <w:tcW w:w="994" w:type="dxa"/>
            <w:shd w:val="clear" w:color="auto" w:fill="F7CAAC"/>
          </w:tcPr>
          <w:p w14:paraId="6EE59B21" w14:textId="77777777" w:rsidR="005A73AE" w:rsidRPr="00915604" w:rsidRDefault="005A73AE" w:rsidP="005A73AE">
            <w:pPr>
              <w:jc w:val="both"/>
              <w:rPr>
                <w:rFonts w:cstheme="minorHAnsi"/>
                <w:b/>
              </w:rPr>
            </w:pPr>
            <w:r w:rsidRPr="00915604">
              <w:rPr>
                <w:rFonts w:cstheme="minorHAnsi"/>
                <w:b/>
              </w:rPr>
              <w:t>rozsah</w:t>
            </w:r>
          </w:p>
        </w:tc>
        <w:tc>
          <w:tcPr>
            <w:tcW w:w="709" w:type="dxa"/>
          </w:tcPr>
          <w:p w14:paraId="797D2C82" w14:textId="77777777" w:rsidR="005A73AE" w:rsidRPr="00915604" w:rsidRDefault="005A73AE" w:rsidP="005A73AE">
            <w:pPr>
              <w:jc w:val="both"/>
              <w:rPr>
                <w:rFonts w:cstheme="minorHAnsi"/>
              </w:rPr>
            </w:pPr>
          </w:p>
        </w:tc>
        <w:tc>
          <w:tcPr>
            <w:tcW w:w="709" w:type="dxa"/>
            <w:gridSpan w:val="2"/>
            <w:shd w:val="clear" w:color="auto" w:fill="F7CAAC"/>
          </w:tcPr>
          <w:p w14:paraId="52216A3E" w14:textId="77777777" w:rsidR="005A73AE" w:rsidRPr="00915604" w:rsidRDefault="005A73AE" w:rsidP="005A73AE">
            <w:pPr>
              <w:jc w:val="both"/>
              <w:rPr>
                <w:rFonts w:cstheme="minorHAnsi"/>
                <w:b/>
              </w:rPr>
            </w:pPr>
            <w:r w:rsidRPr="00915604">
              <w:rPr>
                <w:rFonts w:cstheme="minorHAnsi"/>
                <w:b/>
              </w:rPr>
              <w:t>do kdy</w:t>
            </w:r>
          </w:p>
        </w:tc>
        <w:tc>
          <w:tcPr>
            <w:tcW w:w="1387" w:type="dxa"/>
            <w:gridSpan w:val="2"/>
            <w:vMerge/>
          </w:tcPr>
          <w:p w14:paraId="66F59F78" w14:textId="77777777" w:rsidR="005A73AE" w:rsidRPr="00915604" w:rsidRDefault="005A73AE" w:rsidP="005A73AE">
            <w:pPr>
              <w:jc w:val="both"/>
              <w:rPr>
                <w:rFonts w:cstheme="minorHAnsi"/>
              </w:rPr>
            </w:pPr>
          </w:p>
        </w:tc>
      </w:tr>
      <w:tr w:rsidR="005A73AE" w:rsidRPr="00915604" w14:paraId="2EAFA39A" w14:textId="77777777" w:rsidTr="005A73AE">
        <w:tc>
          <w:tcPr>
            <w:tcW w:w="6060" w:type="dxa"/>
            <w:gridSpan w:val="5"/>
            <w:shd w:val="clear" w:color="auto" w:fill="F7CAAC"/>
          </w:tcPr>
          <w:p w14:paraId="579BC6F4" w14:textId="77777777" w:rsidR="005A73AE" w:rsidRPr="00915604" w:rsidRDefault="005A73AE" w:rsidP="005A73AE">
            <w:pPr>
              <w:jc w:val="both"/>
              <w:rPr>
                <w:rFonts w:cstheme="minorHAnsi"/>
              </w:rPr>
            </w:pPr>
            <w:r w:rsidRPr="00915604">
              <w:rPr>
                <w:rFonts w:cstheme="minorHAnsi"/>
                <w:b/>
              </w:rPr>
              <w:t>Další současná působení jako akademický pracovník na jiných VŠ</w:t>
            </w:r>
          </w:p>
        </w:tc>
        <w:tc>
          <w:tcPr>
            <w:tcW w:w="1703" w:type="dxa"/>
            <w:gridSpan w:val="2"/>
            <w:shd w:val="clear" w:color="auto" w:fill="F7CAAC"/>
          </w:tcPr>
          <w:p w14:paraId="0E2C50D7" w14:textId="77777777" w:rsidR="005A73AE" w:rsidRPr="00915604" w:rsidRDefault="005A73AE" w:rsidP="005A73AE">
            <w:pPr>
              <w:jc w:val="both"/>
              <w:rPr>
                <w:rFonts w:cstheme="minorHAnsi"/>
                <w:b/>
              </w:rPr>
            </w:pPr>
            <w:r w:rsidRPr="00915604">
              <w:rPr>
                <w:rFonts w:cstheme="minorHAnsi"/>
                <w:b/>
              </w:rPr>
              <w:t>typ prac. vztahu</w:t>
            </w:r>
          </w:p>
        </w:tc>
        <w:tc>
          <w:tcPr>
            <w:tcW w:w="2096" w:type="dxa"/>
            <w:gridSpan w:val="4"/>
            <w:shd w:val="clear" w:color="auto" w:fill="F7CAAC"/>
          </w:tcPr>
          <w:p w14:paraId="5526058C" w14:textId="77777777" w:rsidR="005A73AE" w:rsidRPr="00915604" w:rsidRDefault="005A73AE" w:rsidP="005A73AE">
            <w:pPr>
              <w:jc w:val="both"/>
              <w:rPr>
                <w:rFonts w:cstheme="minorHAnsi"/>
                <w:b/>
              </w:rPr>
            </w:pPr>
            <w:r w:rsidRPr="00915604">
              <w:rPr>
                <w:rFonts w:cstheme="minorHAnsi"/>
                <w:b/>
              </w:rPr>
              <w:t>rozsah</w:t>
            </w:r>
          </w:p>
        </w:tc>
      </w:tr>
      <w:tr w:rsidR="005A73AE" w:rsidRPr="00915604" w14:paraId="3144183E" w14:textId="77777777" w:rsidTr="005A73AE">
        <w:tc>
          <w:tcPr>
            <w:tcW w:w="6060" w:type="dxa"/>
            <w:gridSpan w:val="5"/>
          </w:tcPr>
          <w:p w14:paraId="23241953" w14:textId="77777777" w:rsidR="005A73AE" w:rsidRPr="00915604" w:rsidRDefault="005A73AE" w:rsidP="005A73AE">
            <w:pPr>
              <w:jc w:val="both"/>
              <w:rPr>
                <w:rFonts w:cstheme="minorHAnsi"/>
              </w:rPr>
            </w:pPr>
            <w:r w:rsidRPr="00915604">
              <w:rPr>
                <w:rFonts w:cstheme="minorHAnsi"/>
              </w:rPr>
              <w:t xml:space="preserve">Univerzita Karlova, Filozofická fakulta </w:t>
            </w:r>
          </w:p>
          <w:p w14:paraId="3AEC387B" w14:textId="77777777" w:rsidR="005A73AE" w:rsidRPr="00915604" w:rsidRDefault="005A73AE" w:rsidP="005A73AE">
            <w:pPr>
              <w:jc w:val="both"/>
              <w:rPr>
                <w:rFonts w:cstheme="minorHAnsi"/>
              </w:rPr>
            </w:pPr>
            <w:r w:rsidRPr="00915604">
              <w:rPr>
                <w:rFonts w:cstheme="minorHAnsi"/>
              </w:rPr>
              <w:t>Pražská vysoká škola psychosociálních studií</w:t>
            </w:r>
          </w:p>
        </w:tc>
        <w:tc>
          <w:tcPr>
            <w:tcW w:w="1703" w:type="dxa"/>
            <w:gridSpan w:val="2"/>
          </w:tcPr>
          <w:p w14:paraId="133F8A6C" w14:textId="77777777" w:rsidR="005A73AE" w:rsidRPr="00865839" w:rsidRDefault="005A73AE" w:rsidP="005A73AE">
            <w:pPr>
              <w:jc w:val="both"/>
              <w:rPr>
                <w:rFonts w:cstheme="minorHAnsi"/>
              </w:rPr>
            </w:pPr>
            <w:r w:rsidRPr="00865839">
              <w:rPr>
                <w:rFonts w:cstheme="minorHAnsi"/>
              </w:rPr>
              <w:t>PP</w:t>
            </w:r>
          </w:p>
          <w:p w14:paraId="07AE0C82" w14:textId="77777777" w:rsidR="005A73AE" w:rsidRPr="00865839" w:rsidRDefault="005A73AE" w:rsidP="005A73AE">
            <w:pPr>
              <w:jc w:val="both"/>
              <w:rPr>
                <w:rFonts w:cstheme="minorHAnsi"/>
              </w:rPr>
            </w:pPr>
            <w:r w:rsidRPr="00865839">
              <w:rPr>
                <w:rFonts w:cstheme="minorHAnsi"/>
              </w:rPr>
              <w:t>PP</w:t>
            </w:r>
          </w:p>
        </w:tc>
        <w:tc>
          <w:tcPr>
            <w:tcW w:w="2096" w:type="dxa"/>
            <w:gridSpan w:val="4"/>
          </w:tcPr>
          <w:p w14:paraId="3B227E57" w14:textId="77777777" w:rsidR="005A73AE" w:rsidRPr="00865839" w:rsidRDefault="005A73AE" w:rsidP="005A73AE">
            <w:pPr>
              <w:jc w:val="both"/>
              <w:rPr>
                <w:rFonts w:cstheme="minorHAnsi"/>
              </w:rPr>
            </w:pPr>
            <w:r w:rsidRPr="00865839">
              <w:rPr>
                <w:rFonts w:cstheme="minorHAnsi"/>
              </w:rPr>
              <w:t>40</w:t>
            </w:r>
          </w:p>
          <w:p w14:paraId="3555A267" w14:textId="77777777" w:rsidR="005A73AE" w:rsidRPr="00865839" w:rsidRDefault="005A73AE" w:rsidP="005A73AE">
            <w:pPr>
              <w:jc w:val="both"/>
              <w:rPr>
                <w:rFonts w:cstheme="minorHAnsi"/>
              </w:rPr>
            </w:pPr>
            <w:r w:rsidRPr="00865839">
              <w:rPr>
                <w:rFonts w:cstheme="minorHAnsi"/>
              </w:rPr>
              <w:t>20</w:t>
            </w:r>
          </w:p>
        </w:tc>
      </w:tr>
      <w:tr w:rsidR="005A73AE" w:rsidRPr="00915604" w14:paraId="182B27C5" w14:textId="77777777" w:rsidTr="005A73AE">
        <w:tc>
          <w:tcPr>
            <w:tcW w:w="9859" w:type="dxa"/>
            <w:gridSpan w:val="11"/>
            <w:shd w:val="clear" w:color="auto" w:fill="F7CAAC"/>
          </w:tcPr>
          <w:p w14:paraId="1C62DFA9" w14:textId="77777777" w:rsidR="005A73AE" w:rsidRPr="00915604" w:rsidRDefault="005A73AE" w:rsidP="005A73AE">
            <w:pPr>
              <w:jc w:val="both"/>
              <w:rPr>
                <w:rFonts w:cstheme="minorHAnsi"/>
              </w:rPr>
            </w:pPr>
            <w:r w:rsidRPr="00915604">
              <w:rPr>
                <w:rFonts w:cstheme="minorHAnsi"/>
                <w:b/>
              </w:rPr>
              <w:t>Předměty příslušného studijního programu a způsob zapojení do jejich výuky, příp. další zapojení do uskutečňování studijního programu</w:t>
            </w:r>
          </w:p>
        </w:tc>
      </w:tr>
      <w:tr w:rsidR="005A73AE" w:rsidRPr="00915604" w14:paraId="2E08FA57" w14:textId="77777777" w:rsidTr="005A73AE">
        <w:trPr>
          <w:trHeight w:val="330"/>
        </w:trPr>
        <w:tc>
          <w:tcPr>
            <w:tcW w:w="9859" w:type="dxa"/>
            <w:gridSpan w:val="11"/>
            <w:tcBorders>
              <w:top w:val="nil"/>
            </w:tcBorders>
          </w:tcPr>
          <w:p w14:paraId="4AA16E15" w14:textId="77777777" w:rsidR="005A73AE" w:rsidRPr="00915604" w:rsidRDefault="005A73AE" w:rsidP="005A73AE">
            <w:pPr>
              <w:jc w:val="both"/>
              <w:rPr>
                <w:rFonts w:cstheme="minorHAnsi"/>
              </w:rPr>
            </w:pPr>
            <w:r w:rsidRPr="00915604">
              <w:rPr>
                <w:rFonts w:cstheme="minorHAnsi"/>
              </w:rPr>
              <w:t>Člen Oborové rady</w:t>
            </w:r>
          </w:p>
        </w:tc>
      </w:tr>
      <w:tr w:rsidR="005A73AE" w:rsidRPr="00915604" w14:paraId="147FC2FD" w14:textId="77777777" w:rsidTr="005A73AE">
        <w:tc>
          <w:tcPr>
            <w:tcW w:w="9859" w:type="dxa"/>
            <w:gridSpan w:val="11"/>
            <w:shd w:val="clear" w:color="auto" w:fill="F7CAAC"/>
          </w:tcPr>
          <w:p w14:paraId="2978A5DC" w14:textId="77777777" w:rsidR="005A73AE" w:rsidRPr="00915604" w:rsidRDefault="005A73AE" w:rsidP="005A73AE">
            <w:pPr>
              <w:jc w:val="both"/>
              <w:rPr>
                <w:rFonts w:cstheme="minorHAnsi"/>
                <w:b/>
              </w:rPr>
            </w:pPr>
            <w:r>
              <w:rPr>
                <w:b/>
              </w:rPr>
              <w:t>Zapojení do výuky v dalších studijních programech na téže vysoké škole (pouze u garantů ZT a PZ předmětů)</w:t>
            </w:r>
          </w:p>
        </w:tc>
      </w:tr>
      <w:tr w:rsidR="005A73AE" w:rsidRPr="00915604" w14:paraId="2A3EACA7" w14:textId="77777777" w:rsidTr="005A73AE">
        <w:tc>
          <w:tcPr>
            <w:tcW w:w="9859" w:type="dxa"/>
            <w:gridSpan w:val="11"/>
            <w:shd w:val="clear" w:color="auto" w:fill="auto"/>
          </w:tcPr>
          <w:p w14:paraId="04682421" w14:textId="77777777" w:rsidR="005A73AE" w:rsidRPr="00915604" w:rsidRDefault="005A73AE" w:rsidP="005A73AE">
            <w:pPr>
              <w:jc w:val="both"/>
              <w:rPr>
                <w:rFonts w:cstheme="minorHAnsi"/>
                <w:b/>
              </w:rPr>
            </w:pPr>
          </w:p>
        </w:tc>
      </w:tr>
      <w:tr w:rsidR="005A73AE" w:rsidRPr="00915604" w14:paraId="59C14B01" w14:textId="77777777" w:rsidTr="005A73AE">
        <w:tc>
          <w:tcPr>
            <w:tcW w:w="9859" w:type="dxa"/>
            <w:gridSpan w:val="11"/>
            <w:shd w:val="clear" w:color="auto" w:fill="F7CAAC"/>
          </w:tcPr>
          <w:p w14:paraId="41725204" w14:textId="77777777" w:rsidR="005A73AE" w:rsidRPr="00915604" w:rsidRDefault="005A73AE" w:rsidP="005A73AE">
            <w:pPr>
              <w:jc w:val="both"/>
              <w:rPr>
                <w:rFonts w:cstheme="minorHAnsi"/>
              </w:rPr>
            </w:pPr>
            <w:r w:rsidRPr="00915604">
              <w:rPr>
                <w:rFonts w:cstheme="minorHAnsi"/>
                <w:b/>
              </w:rPr>
              <w:t xml:space="preserve">Údaje o vzdělání na VŠ </w:t>
            </w:r>
          </w:p>
        </w:tc>
      </w:tr>
      <w:tr w:rsidR="005A73AE" w:rsidRPr="00915604" w14:paraId="73345B2B" w14:textId="77777777" w:rsidTr="005A73AE">
        <w:trPr>
          <w:trHeight w:val="307"/>
        </w:trPr>
        <w:tc>
          <w:tcPr>
            <w:tcW w:w="9859" w:type="dxa"/>
            <w:gridSpan w:val="11"/>
          </w:tcPr>
          <w:p w14:paraId="67674040" w14:textId="77777777" w:rsidR="005A73AE" w:rsidRPr="00915604" w:rsidRDefault="005A73AE" w:rsidP="005A73AE">
            <w:pPr>
              <w:tabs>
                <w:tab w:val="left" w:pos="1215"/>
              </w:tabs>
              <w:rPr>
                <w:rFonts w:cstheme="minorHAnsi"/>
              </w:rPr>
            </w:pPr>
            <w:r w:rsidRPr="00915604">
              <w:rPr>
                <w:rFonts w:cstheme="minorHAnsi"/>
              </w:rPr>
              <w:t>2020    Pedagogická fakulta, Univerzita Palackého v Olomouci, docent v oboru Pedagogika</w:t>
            </w:r>
          </w:p>
          <w:p w14:paraId="7F18BDC0" w14:textId="77777777" w:rsidR="005A73AE" w:rsidRPr="00915604" w:rsidRDefault="005A73AE" w:rsidP="005A73AE">
            <w:pPr>
              <w:tabs>
                <w:tab w:val="left" w:pos="1215"/>
              </w:tabs>
              <w:rPr>
                <w:rFonts w:cstheme="minorHAnsi"/>
              </w:rPr>
            </w:pPr>
            <w:r w:rsidRPr="00915604">
              <w:rPr>
                <w:rFonts w:cstheme="minorHAnsi"/>
              </w:rPr>
              <w:t xml:space="preserve">2006    Filozofická fakulta, Univerzita Karlova, Ph.D. </w:t>
            </w:r>
          </w:p>
        </w:tc>
      </w:tr>
      <w:tr w:rsidR="005A73AE" w:rsidRPr="00915604" w14:paraId="535B7B43" w14:textId="77777777" w:rsidTr="005A73AE">
        <w:tc>
          <w:tcPr>
            <w:tcW w:w="9859" w:type="dxa"/>
            <w:gridSpan w:val="11"/>
            <w:shd w:val="clear" w:color="auto" w:fill="F7CAAC"/>
          </w:tcPr>
          <w:p w14:paraId="3A9A7A88" w14:textId="77777777" w:rsidR="005A73AE" w:rsidRPr="00915604" w:rsidRDefault="005A73AE" w:rsidP="005A73AE">
            <w:pPr>
              <w:jc w:val="both"/>
              <w:rPr>
                <w:rFonts w:cstheme="minorHAnsi"/>
                <w:b/>
              </w:rPr>
            </w:pPr>
            <w:r w:rsidRPr="00915604">
              <w:rPr>
                <w:rFonts w:cstheme="minorHAnsi"/>
                <w:b/>
              </w:rPr>
              <w:t>Údaje o odborném působení od absolvování VŠ</w:t>
            </w:r>
          </w:p>
        </w:tc>
      </w:tr>
      <w:tr w:rsidR="005A73AE" w:rsidRPr="00915604" w14:paraId="7C7FEF71" w14:textId="77777777" w:rsidTr="005A73AE">
        <w:trPr>
          <w:trHeight w:val="284"/>
        </w:trPr>
        <w:tc>
          <w:tcPr>
            <w:tcW w:w="9859" w:type="dxa"/>
            <w:gridSpan w:val="11"/>
          </w:tcPr>
          <w:p w14:paraId="77949A98" w14:textId="77777777" w:rsidR="005A73AE" w:rsidRPr="00915604" w:rsidRDefault="005A73AE" w:rsidP="005A73AE">
            <w:pPr>
              <w:jc w:val="both"/>
              <w:rPr>
                <w:rFonts w:cstheme="minorHAnsi"/>
              </w:rPr>
            </w:pPr>
            <w:r w:rsidRPr="00915604">
              <w:rPr>
                <w:rFonts w:cstheme="minorHAnsi"/>
              </w:rPr>
              <w:t>2011 – dosud</w:t>
            </w:r>
            <w:r w:rsidRPr="00915604">
              <w:rPr>
                <w:rFonts w:cstheme="minorHAnsi"/>
              </w:rPr>
              <w:tab/>
              <w:t>Filozofická fakulta, Univerzita Karlova, Katedra pedagogiky – vedoucí</w:t>
            </w:r>
          </w:p>
          <w:p w14:paraId="1AFBB095" w14:textId="77777777" w:rsidR="005A73AE" w:rsidRPr="00915604" w:rsidRDefault="005A73AE" w:rsidP="005A73AE">
            <w:pPr>
              <w:jc w:val="both"/>
              <w:rPr>
                <w:rFonts w:cstheme="minorHAnsi"/>
              </w:rPr>
            </w:pPr>
            <w:r w:rsidRPr="00915604">
              <w:rPr>
                <w:rFonts w:cstheme="minorHAnsi"/>
              </w:rPr>
              <w:t>2020 – dosud    Filozofická fakulta, Univerzita Karlova, Katedra pedagogiky – docent</w:t>
            </w:r>
          </w:p>
          <w:p w14:paraId="44B2053E" w14:textId="77777777" w:rsidR="005A73AE" w:rsidRPr="00915604" w:rsidRDefault="005A73AE" w:rsidP="005A73AE">
            <w:pPr>
              <w:jc w:val="both"/>
              <w:rPr>
                <w:rFonts w:cstheme="minorHAnsi"/>
              </w:rPr>
            </w:pPr>
            <w:r w:rsidRPr="00915604">
              <w:rPr>
                <w:rFonts w:cstheme="minorHAnsi"/>
              </w:rPr>
              <w:t>2010 – 2011</w:t>
            </w:r>
            <w:r w:rsidRPr="00915604">
              <w:rPr>
                <w:rFonts w:cstheme="minorHAnsi"/>
              </w:rPr>
              <w:tab/>
              <w:t>Filozofická fakulta, Univerzita Karlova, Katedra pedagogiky – odborný asistent</w:t>
            </w:r>
          </w:p>
        </w:tc>
      </w:tr>
      <w:tr w:rsidR="005A73AE" w:rsidRPr="00915604" w14:paraId="681A2E9B" w14:textId="77777777" w:rsidTr="005A73AE">
        <w:trPr>
          <w:trHeight w:val="250"/>
        </w:trPr>
        <w:tc>
          <w:tcPr>
            <w:tcW w:w="9859" w:type="dxa"/>
            <w:gridSpan w:val="11"/>
            <w:shd w:val="clear" w:color="auto" w:fill="F7CAAC"/>
          </w:tcPr>
          <w:p w14:paraId="5311ACAC" w14:textId="77777777" w:rsidR="005A73AE" w:rsidRPr="00915604" w:rsidRDefault="005A73AE" w:rsidP="005A73AE">
            <w:pPr>
              <w:jc w:val="both"/>
              <w:rPr>
                <w:rFonts w:cstheme="minorHAnsi"/>
              </w:rPr>
            </w:pPr>
            <w:r w:rsidRPr="00915604">
              <w:rPr>
                <w:rFonts w:cstheme="minorHAnsi"/>
                <w:b/>
              </w:rPr>
              <w:t>Zkušenosti s vedením kvalifikačních a rigorózních prací</w:t>
            </w:r>
          </w:p>
        </w:tc>
      </w:tr>
      <w:tr w:rsidR="005A73AE" w:rsidRPr="00915604" w14:paraId="3547FE5D" w14:textId="77777777" w:rsidTr="005A73AE">
        <w:trPr>
          <w:trHeight w:val="337"/>
        </w:trPr>
        <w:tc>
          <w:tcPr>
            <w:tcW w:w="9859" w:type="dxa"/>
            <w:gridSpan w:val="11"/>
          </w:tcPr>
          <w:p w14:paraId="4F7ACE45" w14:textId="77777777" w:rsidR="005A73AE" w:rsidRPr="00915604" w:rsidRDefault="005A73AE" w:rsidP="005A73AE">
            <w:pPr>
              <w:jc w:val="both"/>
              <w:rPr>
                <w:rFonts w:cstheme="minorHAnsi"/>
              </w:rPr>
            </w:pPr>
          </w:p>
        </w:tc>
      </w:tr>
      <w:tr w:rsidR="005A73AE" w:rsidRPr="00915604" w14:paraId="7248AE31" w14:textId="77777777" w:rsidTr="005A73AE">
        <w:trPr>
          <w:cantSplit/>
        </w:trPr>
        <w:tc>
          <w:tcPr>
            <w:tcW w:w="3347" w:type="dxa"/>
            <w:gridSpan w:val="2"/>
            <w:tcBorders>
              <w:top w:val="single" w:sz="12" w:space="0" w:color="auto"/>
            </w:tcBorders>
            <w:shd w:val="clear" w:color="auto" w:fill="F7CAAC"/>
          </w:tcPr>
          <w:p w14:paraId="25F612B3" w14:textId="77777777" w:rsidR="005A73AE" w:rsidRPr="00915604" w:rsidRDefault="005A73AE" w:rsidP="005A73AE">
            <w:pPr>
              <w:jc w:val="both"/>
              <w:rPr>
                <w:rFonts w:cstheme="minorHAnsi"/>
              </w:rPr>
            </w:pPr>
            <w:r w:rsidRPr="00915604">
              <w:rPr>
                <w:rFonts w:cstheme="minorHAnsi"/>
                <w:b/>
              </w:rPr>
              <w:t xml:space="preserve">Obor habilitačního řízení </w:t>
            </w:r>
          </w:p>
        </w:tc>
        <w:tc>
          <w:tcPr>
            <w:tcW w:w="2245" w:type="dxa"/>
            <w:gridSpan w:val="2"/>
            <w:tcBorders>
              <w:top w:val="single" w:sz="12" w:space="0" w:color="auto"/>
            </w:tcBorders>
            <w:shd w:val="clear" w:color="auto" w:fill="F7CAAC"/>
          </w:tcPr>
          <w:p w14:paraId="6C38197E" w14:textId="77777777" w:rsidR="005A73AE" w:rsidRPr="00915604" w:rsidRDefault="005A73AE" w:rsidP="005A73AE">
            <w:pPr>
              <w:jc w:val="both"/>
              <w:rPr>
                <w:rFonts w:cstheme="minorHAnsi"/>
              </w:rPr>
            </w:pPr>
            <w:r w:rsidRPr="00915604">
              <w:rPr>
                <w:rFonts w:cstheme="minorHAnsi"/>
                <w:b/>
              </w:rPr>
              <w:t>Rok udělení hodnosti</w:t>
            </w:r>
          </w:p>
        </w:tc>
        <w:tc>
          <w:tcPr>
            <w:tcW w:w="2248" w:type="dxa"/>
            <w:gridSpan w:val="4"/>
            <w:tcBorders>
              <w:top w:val="single" w:sz="12" w:space="0" w:color="auto"/>
              <w:right w:val="single" w:sz="12" w:space="0" w:color="auto"/>
            </w:tcBorders>
            <w:shd w:val="clear" w:color="auto" w:fill="F7CAAC"/>
          </w:tcPr>
          <w:p w14:paraId="3F36E704" w14:textId="77777777" w:rsidR="005A73AE" w:rsidRPr="00915604" w:rsidRDefault="005A73AE" w:rsidP="005A73AE">
            <w:pPr>
              <w:jc w:val="both"/>
              <w:rPr>
                <w:rFonts w:cstheme="minorHAnsi"/>
              </w:rPr>
            </w:pPr>
            <w:r w:rsidRPr="00915604">
              <w:rPr>
                <w:rFonts w:cstheme="minorHAnsi"/>
                <w:b/>
              </w:rPr>
              <w:t>Řízení konáno na VŠ</w:t>
            </w:r>
          </w:p>
        </w:tc>
        <w:tc>
          <w:tcPr>
            <w:tcW w:w="2019" w:type="dxa"/>
            <w:gridSpan w:val="3"/>
            <w:tcBorders>
              <w:top w:val="single" w:sz="12" w:space="0" w:color="auto"/>
              <w:left w:val="single" w:sz="12" w:space="0" w:color="auto"/>
            </w:tcBorders>
            <w:shd w:val="clear" w:color="auto" w:fill="F7CAAC"/>
          </w:tcPr>
          <w:p w14:paraId="38496230" w14:textId="77777777" w:rsidR="005A73AE" w:rsidRPr="00915604" w:rsidRDefault="005A73AE" w:rsidP="005A73AE">
            <w:pPr>
              <w:jc w:val="both"/>
              <w:rPr>
                <w:rFonts w:cstheme="minorHAnsi"/>
                <w:b/>
              </w:rPr>
            </w:pPr>
            <w:r w:rsidRPr="00915604">
              <w:rPr>
                <w:rFonts w:cstheme="minorHAnsi"/>
                <w:b/>
              </w:rPr>
              <w:t>Ohlasy publikací</w:t>
            </w:r>
          </w:p>
        </w:tc>
      </w:tr>
      <w:tr w:rsidR="005A73AE" w:rsidRPr="00915604" w14:paraId="7621302B" w14:textId="77777777" w:rsidTr="005A73AE">
        <w:trPr>
          <w:cantSplit/>
          <w:trHeight w:val="247"/>
        </w:trPr>
        <w:tc>
          <w:tcPr>
            <w:tcW w:w="3347" w:type="dxa"/>
            <w:gridSpan w:val="2"/>
          </w:tcPr>
          <w:p w14:paraId="694F7713" w14:textId="77777777" w:rsidR="005A73AE" w:rsidRPr="00915604" w:rsidRDefault="005A73AE" w:rsidP="005A73AE">
            <w:pPr>
              <w:jc w:val="both"/>
              <w:rPr>
                <w:rFonts w:cstheme="minorHAnsi"/>
              </w:rPr>
            </w:pPr>
            <w:r w:rsidRPr="00915604">
              <w:rPr>
                <w:rFonts w:cstheme="minorHAnsi"/>
              </w:rPr>
              <w:t>Pedagogika</w:t>
            </w:r>
          </w:p>
        </w:tc>
        <w:tc>
          <w:tcPr>
            <w:tcW w:w="2245" w:type="dxa"/>
            <w:gridSpan w:val="2"/>
          </w:tcPr>
          <w:p w14:paraId="2897F5AF" w14:textId="77777777" w:rsidR="005A73AE" w:rsidRPr="00915604" w:rsidRDefault="005A73AE" w:rsidP="005A73AE">
            <w:pPr>
              <w:jc w:val="both"/>
              <w:rPr>
                <w:rFonts w:cstheme="minorHAnsi"/>
              </w:rPr>
            </w:pPr>
            <w:r w:rsidRPr="00915604">
              <w:rPr>
                <w:rFonts w:cstheme="minorHAnsi"/>
              </w:rPr>
              <w:t>2020</w:t>
            </w:r>
          </w:p>
        </w:tc>
        <w:tc>
          <w:tcPr>
            <w:tcW w:w="2248" w:type="dxa"/>
            <w:gridSpan w:val="4"/>
            <w:tcBorders>
              <w:right w:val="single" w:sz="12" w:space="0" w:color="auto"/>
            </w:tcBorders>
          </w:tcPr>
          <w:p w14:paraId="68B915FC" w14:textId="77777777" w:rsidR="005A73AE" w:rsidRPr="00915604" w:rsidRDefault="005A73AE" w:rsidP="005A73AE">
            <w:pPr>
              <w:jc w:val="both"/>
              <w:rPr>
                <w:rFonts w:cstheme="minorHAnsi"/>
              </w:rPr>
            </w:pPr>
            <w:r w:rsidRPr="00915604">
              <w:rPr>
                <w:rFonts w:cstheme="minorHAnsi"/>
              </w:rPr>
              <w:t xml:space="preserve">Univerzita Palackého </w:t>
            </w:r>
          </w:p>
          <w:p w14:paraId="1F8D5577" w14:textId="77777777" w:rsidR="005A73AE" w:rsidRPr="00915604" w:rsidRDefault="005A73AE" w:rsidP="005A73AE">
            <w:pPr>
              <w:jc w:val="both"/>
              <w:rPr>
                <w:rFonts w:cstheme="minorHAnsi"/>
              </w:rPr>
            </w:pPr>
            <w:r w:rsidRPr="00915604">
              <w:rPr>
                <w:rFonts w:cstheme="minorHAnsi"/>
              </w:rPr>
              <w:t>v Olomouci</w:t>
            </w:r>
          </w:p>
        </w:tc>
        <w:tc>
          <w:tcPr>
            <w:tcW w:w="632" w:type="dxa"/>
            <w:tcBorders>
              <w:left w:val="single" w:sz="12" w:space="0" w:color="auto"/>
            </w:tcBorders>
            <w:shd w:val="clear" w:color="auto" w:fill="F7CAAC"/>
          </w:tcPr>
          <w:p w14:paraId="0C1485CF" w14:textId="77777777" w:rsidR="005A73AE" w:rsidRPr="00915604" w:rsidRDefault="005A73AE" w:rsidP="005A73AE">
            <w:pPr>
              <w:jc w:val="both"/>
              <w:rPr>
                <w:rFonts w:cstheme="minorHAnsi"/>
                <w:sz w:val="18"/>
                <w:szCs w:val="18"/>
              </w:rPr>
            </w:pPr>
            <w:r w:rsidRPr="00915604">
              <w:rPr>
                <w:rFonts w:cstheme="minorHAnsi"/>
                <w:b/>
                <w:sz w:val="18"/>
                <w:szCs w:val="18"/>
              </w:rPr>
              <w:t>WOS</w:t>
            </w:r>
          </w:p>
        </w:tc>
        <w:tc>
          <w:tcPr>
            <w:tcW w:w="693" w:type="dxa"/>
            <w:shd w:val="clear" w:color="auto" w:fill="F7CAAC"/>
          </w:tcPr>
          <w:p w14:paraId="0A5E05EF" w14:textId="77777777" w:rsidR="005A73AE" w:rsidRPr="00915604" w:rsidRDefault="005A73AE" w:rsidP="005A73AE">
            <w:pPr>
              <w:jc w:val="both"/>
              <w:rPr>
                <w:rFonts w:cstheme="minorHAnsi"/>
                <w:sz w:val="18"/>
                <w:szCs w:val="18"/>
              </w:rPr>
            </w:pPr>
            <w:r w:rsidRPr="00915604">
              <w:rPr>
                <w:rFonts w:cstheme="minorHAnsi"/>
                <w:b/>
                <w:sz w:val="18"/>
                <w:szCs w:val="18"/>
              </w:rPr>
              <w:t>Scopus</w:t>
            </w:r>
          </w:p>
        </w:tc>
        <w:tc>
          <w:tcPr>
            <w:tcW w:w="694" w:type="dxa"/>
            <w:shd w:val="clear" w:color="auto" w:fill="F7CAAC"/>
          </w:tcPr>
          <w:p w14:paraId="541649FC" w14:textId="77777777" w:rsidR="005A73AE" w:rsidRPr="00915604" w:rsidRDefault="005A73AE" w:rsidP="005A73AE">
            <w:pPr>
              <w:jc w:val="both"/>
              <w:rPr>
                <w:rFonts w:cstheme="minorHAnsi"/>
                <w:sz w:val="18"/>
                <w:szCs w:val="18"/>
              </w:rPr>
            </w:pPr>
            <w:r w:rsidRPr="00915604">
              <w:rPr>
                <w:rFonts w:cstheme="minorHAnsi"/>
                <w:b/>
                <w:sz w:val="18"/>
                <w:szCs w:val="18"/>
              </w:rPr>
              <w:t>ostatní</w:t>
            </w:r>
          </w:p>
        </w:tc>
      </w:tr>
      <w:tr w:rsidR="005A73AE" w:rsidRPr="00915604" w14:paraId="60A4DAB3" w14:textId="77777777" w:rsidTr="005A73AE">
        <w:trPr>
          <w:cantSplit/>
          <w:trHeight w:val="70"/>
        </w:trPr>
        <w:tc>
          <w:tcPr>
            <w:tcW w:w="3347" w:type="dxa"/>
            <w:gridSpan w:val="2"/>
            <w:shd w:val="clear" w:color="auto" w:fill="F7CAAC"/>
          </w:tcPr>
          <w:p w14:paraId="7241E9D7" w14:textId="77777777" w:rsidR="005A73AE" w:rsidRPr="00915604" w:rsidRDefault="005A73AE" w:rsidP="005A73AE">
            <w:pPr>
              <w:jc w:val="both"/>
              <w:rPr>
                <w:rFonts w:cstheme="minorHAnsi"/>
              </w:rPr>
            </w:pPr>
            <w:r w:rsidRPr="00915604">
              <w:rPr>
                <w:rFonts w:cstheme="minorHAnsi"/>
                <w:b/>
              </w:rPr>
              <w:t>Obor jmenovacího řízení</w:t>
            </w:r>
          </w:p>
        </w:tc>
        <w:tc>
          <w:tcPr>
            <w:tcW w:w="2245" w:type="dxa"/>
            <w:gridSpan w:val="2"/>
            <w:shd w:val="clear" w:color="auto" w:fill="F7CAAC"/>
          </w:tcPr>
          <w:p w14:paraId="65B4BFA2" w14:textId="77777777" w:rsidR="005A73AE" w:rsidRPr="00915604" w:rsidRDefault="005A73AE" w:rsidP="005A73AE">
            <w:pPr>
              <w:jc w:val="both"/>
              <w:rPr>
                <w:rFonts w:cstheme="minorHAnsi"/>
              </w:rPr>
            </w:pPr>
            <w:r w:rsidRPr="00915604">
              <w:rPr>
                <w:rFonts w:cstheme="minorHAnsi"/>
                <w:b/>
              </w:rPr>
              <w:t>Rok udělení hodnosti</w:t>
            </w:r>
          </w:p>
        </w:tc>
        <w:tc>
          <w:tcPr>
            <w:tcW w:w="2248" w:type="dxa"/>
            <w:gridSpan w:val="4"/>
            <w:tcBorders>
              <w:right w:val="single" w:sz="12" w:space="0" w:color="auto"/>
            </w:tcBorders>
            <w:shd w:val="clear" w:color="auto" w:fill="F7CAAC"/>
          </w:tcPr>
          <w:p w14:paraId="6228A4A8" w14:textId="77777777" w:rsidR="005A73AE" w:rsidRPr="00915604" w:rsidRDefault="005A73AE" w:rsidP="005A73AE">
            <w:pPr>
              <w:jc w:val="both"/>
              <w:rPr>
                <w:rFonts w:cstheme="minorHAnsi"/>
              </w:rPr>
            </w:pPr>
            <w:r w:rsidRPr="00915604">
              <w:rPr>
                <w:rFonts w:cstheme="minorHAnsi"/>
                <w:b/>
              </w:rPr>
              <w:t>Řízení konáno na VŠ</w:t>
            </w:r>
          </w:p>
        </w:tc>
        <w:tc>
          <w:tcPr>
            <w:tcW w:w="632" w:type="dxa"/>
            <w:tcBorders>
              <w:left w:val="single" w:sz="12" w:space="0" w:color="auto"/>
            </w:tcBorders>
            <w:shd w:val="clear" w:color="auto" w:fill="auto"/>
          </w:tcPr>
          <w:p w14:paraId="4C41B612" w14:textId="77777777" w:rsidR="005A73AE" w:rsidRPr="00915604" w:rsidRDefault="005A73AE" w:rsidP="005A73AE">
            <w:pPr>
              <w:jc w:val="both"/>
              <w:rPr>
                <w:rFonts w:cstheme="minorHAnsi"/>
              </w:rPr>
            </w:pPr>
            <w:r w:rsidRPr="00915604">
              <w:rPr>
                <w:rFonts w:cstheme="minorHAnsi"/>
              </w:rPr>
              <w:t>11</w:t>
            </w:r>
          </w:p>
        </w:tc>
        <w:tc>
          <w:tcPr>
            <w:tcW w:w="693" w:type="dxa"/>
            <w:shd w:val="clear" w:color="auto" w:fill="auto"/>
          </w:tcPr>
          <w:p w14:paraId="0FF29FBE" w14:textId="77777777" w:rsidR="005A73AE" w:rsidRPr="00915604" w:rsidRDefault="005A73AE" w:rsidP="005A73AE">
            <w:pPr>
              <w:jc w:val="both"/>
              <w:rPr>
                <w:rFonts w:cstheme="minorHAnsi"/>
              </w:rPr>
            </w:pPr>
            <w:r w:rsidRPr="00915604">
              <w:rPr>
                <w:rFonts w:cstheme="minorHAnsi"/>
              </w:rPr>
              <w:t>10</w:t>
            </w:r>
          </w:p>
        </w:tc>
        <w:tc>
          <w:tcPr>
            <w:tcW w:w="694" w:type="dxa"/>
            <w:shd w:val="clear" w:color="auto" w:fill="auto"/>
          </w:tcPr>
          <w:p w14:paraId="69E6EF46" w14:textId="77777777" w:rsidR="005A73AE" w:rsidRPr="00915604" w:rsidRDefault="005A73AE" w:rsidP="005A73AE">
            <w:pPr>
              <w:jc w:val="both"/>
              <w:rPr>
                <w:rFonts w:cstheme="minorHAnsi"/>
              </w:rPr>
            </w:pPr>
            <w:r w:rsidRPr="00905474">
              <w:rPr>
                <w:rFonts w:cstheme="minorHAnsi"/>
              </w:rPr>
              <w:t>76</w:t>
            </w:r>
          </w:p>
          <w:p w14:paraId="5B76338F" w14:textId="77777777" w:rsidR="005A73AE" w:rsidRPr="00915604" w:rsidRDefault="005A73AE" w:rsidP="005A73AE">
            <w:pPr>
              <w:jc w:val="both"/>
              <w:rPr>
                <w:rFonts w:cstheme="minorHAnsi"/>
              </w:rPr>
            </w:pPr>
          </w:p>
        </w:tc>
      </w:tr>
      <w:tr w:rsidR="005A73AE" w:rsidRPr="00915604" w14:paraId="5CCA7245" w14:textId="77777777" w:rsidTr="005A73AE">
        <w:trPr>
          <w:trHeight w:val="205"/>
        </w:trPr>
        <w:tc>
          <w:tcPr>
            <w:tcW w:w="3347" w:type="dxa"/>
            <w:gridSpan w:val="2"/>
          </w:tcPr>
          <w:p w14:paraId="2F66F87E" w14:textId="77777777" w:rsidR="005A73AE" w:rsidRPr="00915604" w:rsidRDefault="005A73AE" w:rsidP="005A73AE">
            <w:pPr>
              <w:jc w:val="both"/>
              <w:rPr>
                <w:rFonts w:cstheme="minorHAnsi"/>
              </w:rPr>
            </w:pPr>
          </w:p>
        </w:tc>
        <w:tc>
          <w:tcPr>
            <w:tcW w:w="2245" w:type="dxa"/>
            <w:gridSpan w:val="2"/>
          </w:tcPr>
          <w:p w14:paraId="1C57D018" w14:textId="77777777" w:rsidR="005A73AE" w:rsidRPr="00915604" w:rsidRDefault="005A73AE" w:rsidP="005A73AE">
            <w:pPr>
              <w:jc w:val="both"/>
              <w:rPr>
                <w:rFonts w:cstheme="minorHAnsi"/>
              </w:rPr>
            </w:pPr>
          </w:p>
        </w:tc>
        <w:tc>
          <w:tcPr>
            <w:tcW w:w="2248" w:type="dxa"/>
            <w:gridSpan w:val="4"/>
            <w:tcBorders>
              <w:right w:val="single" w:sz="12" w:space="0" w:color="auto"/>
            </w:tcBorders>
          </w:tcPr>
          <w:p w14:paraId="6FD6E5C8" w14:textId="77777777" w:rsidR="005A73AE" w:rsidRPr="00915604" w:rsidRDefault="005A73AE" w:rsidP="005A73AE">
            <w:pPr>
              <w:jc w:val="both"/>
              <w:rPr>
                <w:rFonts w:cstheme="minorHAnsi"/>
              </w:rPr>
            </w:pPr>
          </w:p>
        </w:tc>
        <w:tc>
          <w:tcPr>
            <w:tcW w:w="1325" w:type="dxa"/>
            <w:gridSpan w:val="2"/>
            <w:tcBorders>
              <w:left w:val="single" w:sz="12" w:space="0" w:color="auto"/>
            </w:tcBorders>
            <w:shd w:val="clear" w:color="auto" w:fill="FBD4B4" w:themeFill="accent6" w:themeFillTint="66"/>
            <w:vAlign w:val="center"/>
          </w:tcPr>
          <w:p w14:paraId="223A2B49" w14:textId="77777777" w:rsidR="005A73AE" w:rsidRPr="00915604" w:rsidRDefault="005A73AE" w:rsidP="005A73AE">
            <w:pPr>
              <w:rPr>
                <w:rFonts w:cstheme="minorHAnsi"/>
                <w:b/>
              </w:rPr>
            </w:pPr>
            <w:r>
              <w:rPr>
                <w:b/>
                <w:sz w:val="18"/>
              </w:rPr>
              <w:t>H-index WoS/Scopus</w:t>
            </w:r>
          </w:p>
        </w:tc>
        <w:tc>
          <w:tcPr>
            <w:tcW w:w="694" w:type="dxa"/>
            <w:shd w:val="clear" w:color="auto" w:fill="auto"/>
            <w:vAlign w:val="center"/>
          </w:tcPr>
          <w:p w14:paraId="2C9B4C4A" w14:textId="77777777" w:rsidR="005A73AE" w:rsidRPr="00915604" w:rsidRDefault="005A73AE" w:rsidP="005A73AE">
            <w:pPr>
              <w:rPr>
                <w:rFonts w:cstheme="minorHAnsi"/>
                <w:b/>
              </w:rPr>
            </w:pPr>
            <w:r>
              <w:rPr>
                <w:rFonts w:cstheme="minorHAnsi"/>
                <w:b/>
              </w:rPr>
              <w:t>2</w:t>
            </w:r>
          </w:p>
        </w:tc>
      </w:tr>
      <w:tr w:rsidR="005A73AE" w:rsidRPr="00915604" w14:paraId="46B09BB9" w14:textId="77777777" w:rsidTr="005A73AE">
        <w:tc>
          <w:tcPr>
            <w:tcW w:w="9859" w:type="dxa"/>
            <w:gridSpan w:val="11"/>
            <w:shd w:val="clear" w:color="auto" w:fill="F7CAAC"/>
          </w:tcPr>
          <w:p w14:paraId="5D8EB488" w14:textId="77777777" w:rsidR="005A73AE" w:rsidRPr="00915604" w:rsidRDefault="005A73AE" w:rsidP="005A73AE">
            <w:pPr>
              <w:jc w:val="both"/>
              <w:rPr>
                <w:rFonts w:cstheme="minorHAnsi"/>
                <w:b/>
              </w:rPr>
            </w:pPr>
            <w:r w:rsidRPr="00915604">
              <w:rPr>
                <w:rFonts w:cstheme="minorHAnsi"/>
                <w:b/>
              </w:rPr>
              <w:t xml:space="preserve">Přehled o nejvýznamnější publikační a další tvůrčí činnosti nebo další profesní činnosti u odborníků z praxe vztahující se k zabezpečovaným předmětům </w:t>
            </w:r>
          </w:p>
        </w:tc>
      </w:tr>
      <w:tr w:rsidR="005A73AE" w:rsidRPr="00915604" w14:paraId="126707F6" w14:textId="77777777" w:rsidTr="005A73AE">
        <w:trPr>
          <w:trHeight w:val="218"/>
        </w:trPr>
        <w:tc>
          <w:tcPr>
            <w:tcW w:w="9859" w:type="dxa"/>
            <w:gridSpan w:val="11"/>
            <w:shd w:val="clear" w:color="auto" w:fill="auto"/>
          </w:tcPr>
          <w:p w14:paraId="0052EBA4" w14:textId="77777777" w:rsidR="005A73AE" w:rsidRPr="005A73AE" w:rsidRDefault="005A73AE" w:rsidP="00630AC5">
            <w:pPr>
              <w:pStyle w:val="Zkladntext1"/>
              <w:numPr>
                <w:ilvl w:val="0"/>
                <w:numId w:val="135"/>
              </w:numPr>
              <w:shd w:val="clear" w:color="auto" w:fill="auto"/>
              <w:spacing w:line="240" w:lineRule="auto"/>
              <w:ind w:left="714" w:hanging="357"/>
              <w:rPr>
                <w:rFonts w:ascii="Times New Roman" w:hAnsi="Times New Roman" w:cs="Times New Roman"/>
                <w:sz w:val="20"/>
                <w:szCs w:val="20"/>
                <w:lang w:bidi="cs-CZ"/>
              </w:rPr>
            </w:pPr>
            <w:r w:rsidRPr="005A73AE">
              <w:rPr>
                <w:rFonts w:ascii="Times New Roman" w:hAnsi="Times New Roman" w:cs="Times New Roman"/>
                <w:sz w:val="20"/>
                <w:szCs w:val="20"/>
                <w:lang w:bidi="cs-CZ"/>
              </w:rPr>
              <w:t xml:space="preserve">Kohout Diaz, M., </w:t>
            </w:r>
            <w:r w:rsidRPr="005A73AE">
              <w:rPr>
                <w:rFonts w:ascii="Times New Roman" w:hAnsi="Times New Roman" w:cs="Times New Roman"/>
                <w:b/>
                <w:sz w:val="20"/>
                <w:szCs w:val="20"/>
                <w:lang w:bidi="cs-CZ"/>
              </w:rPr>
              <w:t>Strouhal, M.</w:t>
            </w:r>
            <w:r w:rsidRPr="005A73AE">
              <w:rPr>
                <w:rFonts w:ascii="Times New Roman" w:hAnsi="Times New Roman" w:cs="Times New Roman"/>
                <w:sz w:val="20"/>
                <w:szCs w:val="20"/>
                <w:lang w:bidi="cs-CZ"/>
              </w:rPr>
              <w:t xml:space="preserve"> (50 %) (eds.) (2022). </w:t>
            </w:r>
            <w:r w:rsidRPr="005A73AE">
              <w:rPr>
                <w:rFonts w:ascii="Times New Roman" w:hAnsi="Times New Roman" w:cs="Times New Roman"/>
                <w:i/>
                <w:iCs/>
                <w:sz w:val="20"/>
                <w:szCs w:val="20"/>
                <w:lang w:bidi="cs-CZ"/>
              </w:rPr>
              <w:t>Cultures of Inclusive Education and Democratic Citizenship: Comparative Perspectives</w:t>
            </w:r>
            <w:r w:rsidRPr="005A73AE">
              <w:rPr>
                <w:rFonts w:ascii="Times New Roman" w:hAnsi="Times New Roman" w:cs="Times New Roman"/>
                <w:sz w:val="20"/>
                <w:szCs w:val="20"/>
                <w:lang w:bidi="cs-CZ"/>
              </w:rPr>
              <w:t>. Praha: Karolinum.</w:t>
            </w:r>
          </w:p>
          <w:p w14:paraId="0826A77B" w14:textId="77777777" w:rsidR="005A73AE" w:rsidRPr="005A73AE" w:rsidRDefault="005A73AE" w:rsidP="00630AC5">
            <w:pPr>
              <w:pStyle w:val="Zkladntext1"/>
              <w:numPr>
                <w:ilvl w:val="0"/>
                <w:numId w:val="135"/>
              </w:numPr>
              <w:shd w:val="clear" w:color="auto" w:fill="auto"/>
              <w:spacing w:line="240" w:lineRule="auto"/>
              <w:ind w:left="714" w:hanging="357"/>
              <w:rPr>
                <w:rFonts w:ascii="Times New Roman" w:hAnsi="Times New Roman" w:cs="Times New Roman"/>
                <w:sz w:val="20"/>
                <w:szCs w:val="20"/>
                <w:lang w:bidi="cs-CZ"/>
              </w:rPr>
            </w:pPr>
            <w:r w:rsidRPr="005A73AE">
              <w:rPr>
                <w:rFonts w:ascii="Times New Roman" w:hAnsi="Times New Roman" w:cs="Times New Roman"/>
                <w:sz w:val="20"/>
                <w:szCs w:val="20"/>
                <w:lang w:bidi="cs-CZ"/>
              </w:rPr>
              <w:t xml:space="preserve">Kwiatkowski, M.; Mielczarek-Žejmo, A.; </w:t>
            </w:r>
            <w:r w:rsidRPr="005A73AE">
              <w:rPr>
                <w:rFonts w:ascii="Times New Roman" w:hAnsi="Times New Roman" w:cs="Times New Roman"/>
                <w:b/>
                <w:sz w:val="20"/>
                <w:szCs w:val="20"/>
                <w:lang w:bidi="cs-CZ"/>
              </w:rPr>
              <w:t>Strouhal, M.</w:t>
            </w:r>
            <w:r w:rsidRPr="005A73AE">
              <w:rPr>
                <w:rFonts w:ascii="Times New Roman" w:hAnsi="Times New Roman" w:cs="Times New Roman"/>
                <w:sz w:val="20"/>
                <w:szCs w:val="20"/>
                <w:lang w:bidi="cs-CZ"/>
              </w:rPr>
              <w:t xml:space="preserve"> (eds.) (2020). </w:t>
            </w:r>
            <w:r w:rsidRPr="005A73AE">
              <w:rPr>
                <w:rFonts w:ascii="Times New Roman" w:hAnsi="Times New Roman" w:cs="Times New Roman"/>
                <w:i/>
                <w:iCs/>
                <w:sz w:val="20"/>
                <w:szCs w:val="20"/>
                <w:lang w:bidi="cs-CZ"/>
              </w:rPr>
              <w:t>Multiculturalism. From Crisis to Renewal?</w:t>
            </w:r>
            <w:r w:rsidRPr="005A73AE">
              <w:rPr>
                <w:rFonts w:ascii="Times New Roman" w:hAnsi="Times New Roman" w:cs="Times New Roman"/>
                <w:sz w:val="20"/>
                <w:szCs w:val="20"/>
                <w:lang w:bidi="cs-CZ"/>
              </w:rPr>
              <w:t xml:space="preserve"> Praha: Karolinum. </w:t>
            </w:r>
          </w:p>
          <w:p w14:paraId="4DF3D64D" w14:textId="77777777" w:rsidR="005A73AE" w:rsidRPr="005A73AE" w:rsidRDefault="005A73AE" w:rsidP="00630AC5">
            <w:pPr>
              <w:pStyle w:val="Zkladntext1"/>
              <w:numPr>
                <w:ilvl w:val="0"/>
                <w:numId w:val="135"/>
              </w:numPr>
              <w:shd w:val="clear" w:color="auto" w:fill="auto"/>
              <w:spacing w:line="240" w:lineRule="auto"/>
              <w:ind w:left="714" w:hanging="357"/>
              <w:rPr>
                <w:rFonts w:ascii="Times New Roman" w:hAnsi="Times New Roman" w:cs="Times New Roman"/>
                <w:sz w:val="20"/>
                <w:szCs w:val="20"/>
                <w:lang w:bidi="cs-CZ"/>
              </w:rPr>
            </w:pPr>
            <w:r w:rsidRPr="005A73AE">
              <w:rPr>
                <w:rFonts w:ascii="Times New Roman" w:hAnsi="Times New Roman" w:cs="Times New Roman"/>
                <w:sz w:val="20"/>
                <w:szCs w:val="20"/>
                <w:lang w:bidi="cs-CZ"/>
              </w:rPr>
              <w:t xml:space="preserve">Kohout Diaz, M.; </w:t>
            </w:r>
            <w:r w:rsidRPr="005A73AE">
              <w:rPr>
                <w:rFonts w:ascii="Times New Roman" w:hAnsi="Times New Roman" w:cs="Times New Roman"/>
                <w:b/>
                <w:sz w:val="20"/>
                <w:szCs w:val="20"/>
                <w:lang w:bidi="cs-CZ"/>
              </w:rPr>
              <w:t>Strouhal, M</w:t>
            </w:r>
            <w:r w:rsidRPr="005A73AE">
              <w:rPr>
                <w:rFonts w:ascii="Times New Roman" w:hAnsi="Times New Roman" w:cs="Times New Roman"/>
                <w:sz w:val="20"/>
                <w:szCs w:val="20"/>
                <w:lang w:bidi="cs-CZ"/>
              </w:rPr>
              <w:t xml:space="preserve">. (50 %) (2022). Introduction. Cultures of Inclusive Education and Democratic Citizenship: Comparative Perspectives. In Kohout Diaz, M.; Strouhal, M. (eds.). </w:t>
            </w:r>
            <w:r w:rsidRPr="005A73AE">
              <w:rPr>
                <w:rFonts w:ascii="Times New Roman" w:hAnsi="Times New Roman" w:cs="Times New Roman"/>
                <w:i/>
                <w:iCs/>
                <w:sz w:val="20"/>
                <w:szCs w:val="20"/>
                <w:lang w:bidi="cs-CZ"/>
              </w:rPr>
              <w:t>Cultures of Inclusive Education and Democratic Citizenship: Comparative Perspectives</w:t>
            </w:r>
            <w:r w:rsidRPr="005A73AE">
              <w:rPr>
                <w:rFonts w:ascii="Times New Roman" w:hAnsi="Times New Roman" w:cs="Times New Roman"/>
                <w:sz w:val="20"/>
                <w:szCs w:val="20"/>
                <w:lang w:bidi="cs-CZ"/>
              </w:rPr>
              <w:t>. Praha: Karolinum, s. 7-23.</w:t>
            </w:r>
          </w:p>
          <w:p w14:paraId="1E712E2B" w14:textId="77777777" w:rsidR="005A73AE" w:rsidRPr="005A73AE" w:rsidRDefault="005A73AE" w:rsidP="00630AC5">
            <w:pPr>
              <w:pStyle w:val="Zkladntext1"/>
              <w:numPr>
                <w:ilvl w:val="0"/>
                <w:numId w:val="135"/>
              </w:numPr>
              <w:shd w:val="clear" w:color="auto" w:fill="auto"/>
              <w:spacing w:line="240" w:lineRule="auto"/>
              <w:ind w:left="714" w:hanging="357"/>
              <w:rPr>
                <w:rFonts w:ascii="Times New Roman" w:hAnsi="Times New Roman" w:cs="Times New Roman"/>
                <w:sz w:val="20"/>
                <w:szCs w:val="20"/>
              </w:rPr>
            </w:pPr>
            <w:r w:rsidRPr="005A73AE">
              <w:rPr>
                <w:rFonts w:ascii="Times New Roman" w:hAnsi="Times New Roman" w:cs="Times New Roman"/>
                <w:b/>
                <w:sz w:val="20"/>
                <w:szCs w:val="20"/>
                <w:lang w:bidi="cs-CZ"/>
              </w:rPr>
              <w:t xml:space="preserve">Strouhal, M. </w:t>
            </w:r>
            <w:r w:rsidRPr="005A73AE">
              <w:rPr>
                <w:rFonts w:ascii="Times New Roman" w:hAnsi="Times New Roman" w:cs="Times New Roman"/>
                <w:sz w:val="20"/>
                <w:szCs w:val="20"/>
                <w:lang w:bidi="cs-CZ"/>
              </w:rPr>
              <w:t xml:space="preserve">(35 %); Swobota J.; Komárková, T. (2022). Movement as a Form of Thinking, Learning and Knowledge. In Roy, A. Gullan, T., Bazuň D., Kwiatkowski, M (eds.). </w:t>
            </w:r>
            <w:r w:rsidRPr="005A73AE">
              <w:rPr>
                <w:rFonts w:ascii="Times New Roman" w:hAnsi="Times New Roman" w:cs="Times New Roman"/>
                <w:i/>
                <w:iCs/>
                <w:sz w:val="20"/>
                <w:szCs w:val="20"/>
                <w:lang w:bidi="cs-CZ"/>
              </w:rPr>
              <w:t>Knowledge on the Move. Studies on Mobile Social Education</w:t>
            </w:r>
            <w:r w:rsidRPr="005A73AE">
              <w:rPr>
                <w:rFonts w:ascii="Times New Roman" w:hAnsi="Times New Roman" w:cs="Times New Roman"/>
                <w:sz w:val="20"/>
                <w:szCs w:val="20"/>
                <w:lang w:bidi="cs-CZ"/>
              </w:rPr>
              <w:t>. Warsaw: Oficyna Naukowa, 2022.</w:t>
            </w:r>
          </w:p>
          <w:p w14:paraId="7704E8E1" w14:textId="77777777" w:rsidR="005A73AE" w:rsidRPr="0056112C" w:rsidRDefault="005A73AE" w:rsidP="00630AC5">
            <w:pPr>
              <w:pStyle w:val="Zkladntext1"/>
              <w:numPr>
                <w:ilvl w:val="0"/>
                <w:numId w:val="135"/>
              </w:numPr>
              <w:shd w:val="clear" w:color="auto" w:fill="auto"/>
              <w:spacing w:line="240" w:lineRule="auto"/>
              <w:ind w:left="714" w:hanging="357"/>
              <w:rPr>
                <w:rFonts w:asciiTheme="minorHAnsi" w:hAnsiTheme="minorHAnsi" w:cstheme="minorHAnsi"/>
                <w:sz w:val="22"/>
                <w:szCs w:val="22"/>
              </w:rPr>
            </w:pPr>
            <w:r w:rsidRPr="005A73AE">
              <w:rPr>
                <w:rFonts w:ascii="Times New Roman" w:hAnsi="Times New Roman" w:cs="Times New Roman"/>
                <w:b/>
                <w:sz w:val="20"/>
                <w:szCs w:val="20"/>
                <w:lang w:bidi="cs-CZ"/>
              </w:rPr>
              <w:t>Strouhal, M.</w:t>
            </w:r>
            <w:r w:rsidRPr="005A73AE">
              <w:rPr>
                <w:rFonts w:ascii="Times New Roman" w:hAnsi="Times New Roman" w:cs="Times New Roman"/>
                <w:sz w:val="20"/>
                <w:szCs w:val="20"/>
                <w:lang w:bidi="cs-CZ"/>
              </w:rPr>
              <w:t xml:space="preserve"> (2022). Křehkost kultury - podněty pro reflexi nejistoty v soudobém vzdělávání. In Pelclová, N. a Květoňová, L. et al. (2022). </w:t>
            </w:r>
            <w:r w:rsidRPr="005A73AE">
              <w:rPr>
                <w:rFonts w:ascii="Times New Roman" w:hAnsi="Times New Roman" w:cs="Times New Roman"/>
                <w:i/>
                <w:iCs/>
                <w:sz w:val="20"/>
                <w:szCs w:val="20"/>
                <w:lang w:bidi="cs-CZ"/>
              </w:rPr>
              <w:t>Nejistota ve filosofické, speciálněpedagogické a psychologické reflexi. Inkluzivní škola</w:t>
            </w:r>
            <w:r w:rsidRPr="005A73AE">
              <w:rPr>
                <w:rFonts w:ascii="Times New Roman" w:hAnsi="Times New Roman" w:cs="Times New Roman"/>
                <w:sz w:val="20"/>
                <w:szCs w:val="20"/>
                <w:lang w:bidi="cs-CZ"/>
              </w:rPr>
              <w:t>. Praha: Univerzita Karlova, Pedagogická fakulta, s. 55-65.</w:t>
            </w:r>
          </w:p>
        </w:tc>
      </w:tr>
      <w:tr w:rsidR="005A73AE" w:rsidRPr="00915604" w14:paraId="14EB7024" w14:textId="77777777" w:rsidTr="005A73AE">
        <w:trPr>
          <w:trHeight w:val="218"/>
        </w:trPr>
        <w:tc>
          <w:tcPr>
            <w:tcW w:w="9859" w:type="dxa"/>
            <w:gridSpan w:val="11"/>
            <w:shd w:val="clear" w:color="auto" w:fill="F7CAAC"/>
          </w:tcPr>
          <w:p w14:paraId="15A9248A" w14:textId="77777777" w:rsidR="005A73AE" w:rsidRPr="00915604" w:rsidRDefault="005A73AE" w:rsidP="005A73AE">
            <w:pPr>
              <w:rPr>
                <w:rFonts w:cstheme="minorHAnsi"/>
                <w:b/>
              </w:rPr>
            </w:pPr>
            <w:r w:rsidRPr="00915604">
              <w:rPr>
                <w:rFonts w:cstheme="minorHAnsi"/>
                <w:b/>
              </w:rPr>
              <w:t>Působení v zahraničí</w:t>
            </w:r>
          </w:p>
        </w:tc>
      </w:tr>
      <w:tr w:rsidR="005A73AE" w:rsidRPr="00915604" w14:paraId="71D7DE56" w14:textId="77777777" w:rsidTr="005A73AE">
        <w:trPr>
          <w:trHeight w:val="328"/>
        </w:trPr>
        <w:tc>
          <w:tcPr>
            <w:tcW w:w="9859" w:type="dxa"/>
            <w:gridSpan w:val="11"/>
          </w:tcPr>
          <w:p w14:paraId="2739DCC9" w14:textId="46CA27DD" w:rsidR="005A73AE" w:rsidRPr="00915604" w:rsidRDefault="005A73AE" w:rsidP="005A73AE">
            <w:pPr>
              <w:spacing w:after="120"/>
              <w:rPr>
                <w:rFonts w:cstheme="minorHAnsi"/>
              </w:rPr>
            </w:pPr>
          </w:p>
        </w:tc>
      </w:tr>
      <w:tr w:rsidR="005A73AE" w:rsidRPr="00915604" w14:paraId="2219342B" w14:textId="77777777" w:rsidTr="005A73AE">
        <w:trPr>
          <w:cantSplit/>
          <w:trHeight w:val="470"/>
        </w:trPr>
        <w:tc>
          <w:tcPr>
            <w:tcW w:w="2518" w:type="dxa"/>
            <w:shd w:val="clear" w:color="auto" w:fill="F7CAAC"/>
          </w:tcPr>
          <w:p w14:paraId="017988D9" w14:textId="77777777" w:rsidR="005A73AE" w:rsidRPr="00915604" w:rsidRDefault="005A73AE" w:rsidP="005A73AE">
            <w:pPr>
              <w:jc w:val="both"/>
              <w:rPr>
                <w:rFonts w:cstheme="minorHAnsi"/>
                <w:b/>
              </w:rPr>
            </w:pPr>
            <w:r w:rsidRPr="00915604">
              <w:rPr>
                <w:rFonts w:cstheme="minorHAnsi"/>
                <w:b/>
              </w:rPr>
              <w:t xml:space="preserve">Podpis </w:t>
            </w:r>
          </w:p>
        </w:tc>
        <w:tc>
          <w:tcPr>
            <w:tcW w:w="4536" w:type="dxa"/>
            <w:gridSpan w:val="5"/>
          </w:tcPr>
          <w:p w14:paraId="2E83AD32" w14:textId="77777777" w:rsidR="005A73AE" w:rsidRPr="00915604" w:rsidRDefault="005A73AE" w:rsidP="005A73AE">
            <w:pPr>
              <w:jc w:val="both"/>
              <w:rPr>
                <w:rFonts w:cstheme="minorHAnsi"/>
              </w:rPr>
            </w:pPr>
            <w:r>
              <w:rPr>
                <w:rFonts w:cstheme="minorHAnsi"/>
              </w:rPr>
              <w:t>doc. Mgr. Martin Strouhal, Ph.D</w:t>
            </w:r>
            <w:r w:rsidRPr="00865839">
              <w:rPr>
                <w:rFonts w:cstheme="minorHAnsi"/>
              </w:rPr>
              <w:t>. v. r.</w:t>
            </w:r>
          </w:p>
        </w:tc>
        <w:tc>
          <w:tcPr>
            <w:tcW w:w="786" w:type="dxa"/>
            <w:gridSpan w:val="2"/>
            <w:shd w:val="clear" w:color="auto" w:fill="F7CAAC"/>
          </w:tcPr>
          <w:p w14:paraId="0C983222" w14:textId="77777777" w:rsidR="005A73AE" w:rsidRPr="00915604" w:rsidRDefault="005A73AE" w:rsidP="005A73AE">
            <w:pPr>
              <w:jc w:val="both"/>
              <w:rPr>
                <w:rFonts w:cstheme="minorHAnsi"/>
              </w:rPr>
            </w:pPr>
            <w:r w:rsidRPr="00915604">
              <w:rPr>
                <w:rFonts w:cstheme="minorHAnsi"/>
                <w:b/>
              </w:rPr>
              <w:t>datum</w:t>
            </w:r>
          </w:p>
        </w:tc>
        <w:tc>
          <w:tcPr>
            <w:tcW w:w="2019" w:type="dxa"/>
            <w:gridSpan w:val="3"/>
          </w:tcPr>
          <w:p w14:paraId="45C7EE99" w14:textId="77777777" w:rsidR="005A73AE" w:rsidRPr="00915604" w:rsidRDefault="005A73AE" w:rsidP="005A73AE">
            <w:pPr>
              <w:jc w:val="both"/>
              <w:rPr>
                <w:rFonts w:cstheme="minorHAnsi"/>
              </w:rPr>
            </w:pPr>
            <w:r>
              <w:rPr>
                <w:rFonts w:cstheme="minorHAnsi"/>
              </w:rPr>
              <w:t>31. 01. 2023</w:t>
            </w:r>
          </w:p>
        </w:tc>
      </w:tr>
    </w:tbl>
    <w:p w14:paraId="3BF329D7" w14:textId="77777777" w:rsidR="005A73AE" w:rsidRDefault="005A73AE" w:rsidP="005A73AE"/>
    <w:p w14:paraId="7A98FD3C" w14:textId="77777777" w:rsidR="005A73AE" w:rsidRDefault="005A73AE" w:rsidP="005A73AE">
      <w:r>
        <w:br w:type="page"/>
      </w:r>
    </w:p>
    <w:tbl>
      <w:tblPr>
        <w:tblpPr w:leftFromText="141" w:rightFromText="141" w:vertAnchor="page" w:horzAnchor="margin" w:tblpXSpec="center" w:tblpY="877"/>
        <w:tblW w:w="98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5A73AE" w:rsidRPr="009C4F8F" w14:paraId="2DE7D9D9" w14:textId="77777777" w:rsidTr="005A73AE">
        <w:tc>
          <w:tcPr>
            <w:tcW w:w="9859" w:type="dxa"/>
            <w:gridSpan w:val="11"/>
            <w:tcBorders>
              <w:bottom w:val="double" w:sz="4" w:space="0" w:color="auto"/>
            </w:tcBorders>
            <w:shd w:val="clear" w:color="auto" w:fill="BDD6EE"/>
          </w:tcPr>
          <w:p w14:paraId="5A37E8B9" w14:textId="77777777" w:rsidR="005A73AE" w:rsidRPr="009C4F8F" w:rsidRDefault="005A73AE" w:rsidP="005A73AE">
            <w:pPr>
              <w:jc w:val="both"/>
              <w:rPr>
                <w:rFonts w:cs="Calibri"/>
                <w:b/>
                <w:sz w:val="28"/>
                <w:szCs w:val="28"/>
              </w:rPr>
            </w:pPr>
            <w:r w:rsidRPr="009C4F8F">
              <w:rPr>
                <w:rFonts w:cs="Calibri"/>
                <w:b/>
                <w:sz w:val="28"/>
                <w:szCs w:val="28"/>
              </w:rPr>
              <w:lastRenderedPageBreak/>
              <w:t>C-I – Personální zabezpečení</w:t>
            </w:r>
          </w:p>
        </w:tc>
      </w:tr>
      <w:tr w:rsidR="005A73AE" w:rsidRPr="009C4F8F" w14:paraId="44F4DF97" w14:textId="77777777" w:rsidTr="005A73AE">
        <w:tc>
          <w:tcPr>
            <w:tcW w:w="2518" w:type="dxa"/>
            <w:tcBorders>
              <w:top w:val="double" w:sz="4" w:space="0" w:color="auto"/>
            </w:tcBorders>
            <w:shd w:val="clear" w:color="auto" w:fill="F7CAAC"/>
          </w:tcPr>
          <w:p w14:paraId="329D2F1A" w14:textId="77777777" w:rsidR="005A73AE" w:rsidRPr="009C4F8F" w:rsidRDefault="005A73AE" w:rsidP="005A73AE">
            <w:pPr>
              <w:jc w:val="both"/>
              <w:rPr>
                <w:rFonts w:cs="Calibri"/>
                <w:b/>
              </w:rPr>
            </w:pPr>
            <w:r w:rsidRPr="009C4F8F">
              <w:rPr>
                <w:rFonts w:cs="Calibri"/>
                <w:b/>
              </w:rPr>
              <w:t>Vysoká škola</w:t>
            </w:r>
          </w:p>
        </w:tc>
        <w:tc>
          <w:tcPr>
            <w:tcW w:w="7341" w:type="dxa"/>
            <w:gridSpan w:val="10"/>
          </w:tcPr>
          <w:p w14:paraId="5324C70B" w14:textId="77777777" w:rsidR="005A73AE" w:rsidRPr="009C4F8F" w:rsidRDefault="005A73AE" w:rsidP="005A73AE">
            <w:pPr>
              <w:jc w:val="both"/>
              <w:rPr>
                <w:rFonts w:cs="Calibri"/>
              </w:rPr>
            </w:pPr>
            <w:r w:rsidRPr="009C4F8F">
              <w:rPr>
                <w:rFonts w:cs="Calibri"/>
              </w:rPr>
              <w:t>Univerzita Tomáše Bati ve Zlíně</w:t>
            </w:r>
          </w:p>
        </w:tc>
      </w:tr>
      <w:tr w:rsidR="005A73AE" w:rsidRPr="009C4F8F" w14:paraId="356129F3" w14:textId="77777777" w:rsidTr="005A73AE">
        <w:tc>
          <w:tcPr>
            <w:tcW w:w="2518" w:type="dxa"/>
            <w:shd w:val="clear" w:color="auto" w:fill="F7CAAC"/>
          </w:tcPr>
          <w:p w14:paraId="01328198" w14:textId="77777777" w:rsidR="005A73AE" w:rsidRPr="009C4F8F" w:rsidRDefault="005A73AE" w:rsidP="005A73AE">
            <w:pPr>
              <w:jc w:val="both"/>
              <w:rPr>
                <w:rFonts w:cs="Calibri"/>
                <w:b/>
              </w:rPr>
            </w:pPr>
            <w:r w:rsidRPr="009C4F8F">
              <w:rPr>
                <w:rFonts w:cs="Calibri"/>
                <w:b/>
              </w:rPr>
              <w:t>Součást vysoké školy</w:t>
            </w:r>
          </w:p>
        </w:tc>
        <w:tc>
          <w:tcPr>
            <w:tcW w:w="7341" w:type="dxa"/>
            <w:gridSpan w:val="10"/>
          </w:tcPr>
          <w:p w14:paraId="09A2609D" w14:textId="77777777" w:rsidR="005A73AE" w:rsidRPr="009C4F8F" w:rsidRDefault="005A73AE" w:rsidP="005A73AE">
            <w:pPr>
              <w:jc w:val="both"/>
              <w:rPr>
                <w:rFonts w:cs="Calibri"/>
              </w:rPr>
            </w:pPr>
            <w:r w:rsidRPr="009C4F8F">
              <w:rPr>
                <w:rFonts w:cs="Calibri"/>
              </w:rPr>
              <w:t>Fakulta humanitních studií</w:t>
            </w:r>
          </w:p>
        </w:tc>
      </w:tr>
      <w:tr w:rsidR="005A73AE" w:rsidRPr="009C4F8F" w14:paraId="02632043" w14:textId="77777777" w:rsidTr="005A73AE">
        <w:tc>
          <w:tcPr>
            <w:tcW w:w="2518" w:type="dxa"/>
            <w:shd w:val="clear" w:color="auto" w:fill="F7CAAC"/>
          </w:tcPr>
          <w:p w14:paraId="6B93161F" w14:textId="77777777" w:rsidR="005A73AE" w:rsidRPr="009C4F8F" w:rsidRDefault="005A73AE" w:rsidP="005A73AE">
            <w:pPr>
              <w:jc w:val="both"/>
              <w:rPr>
                <w:rFonts w:cs="Calibri"/>
                <w:b/>
              </w:rPr>
            </w:pPr>
            <w:r w:rsidRPr="009C4F8F">
              <w:rPr>
                <w:rFonts w:cs="Calibri"/>
                <w:b/>
              </w:rPr>
              <w:t>Název studijního programu</w:t>
            </w:r>
          </w:p>
        </w:tc>
        <w:tc>
          <w:tcPr>
            <w:tcW w:w="7341" w:type="dxa"/>
            <w:gridSpan w:val="10"/>
          </w:tcPr>
          <w:p w14:paraId="04C4865C" w14:textId="77777777" w:rsidR="005A73AE" w:rsidRPr="009C4F8F" w:rsidRDefault="005A73AE" w:rsidP="005A73AE">
            <w:pPr>
              <w:jc w:val="both"/>
              <w:rPr>
                <w:rFonts w:cs="Calibri"/>
              </w:rPr>
            </w:pPr>
            <w:r w:rsidRPr="009C4F8F">
              <w:rPr>
                <w:rFonts w:cs="Calibri"/>
              </w:rPr>
              <w:t>Pedagogika</w:t>
            </w:r>
          </w:p>
        </w:tc>
      </w:tr>
      <w:tr w:rsidR="005A73AE" w:rsidRPr="009C4F8F" w14:paraId="0AB773A8" w14:textId="77777777" w:rsidTr="005A73AE">
        <w:tc>
          <w:tcPr>
            <w:tcW w:w="2518" w:type="dxa"/>
            <w:shd w:val="clear" w:color="auto" w:fill="F7CAAC"/>
          </w:tcPr>
          <w:p w14:paraId="2FD95D98" w14:textId="77777777" w:rsidR="005A73AE" w:rsidRPr="009C4F8F" w:rsidRDefault="005A73AE" w:rsidP="005A73AE">
            <w:pPr>
              <w:jc w:val="both"/>
              <w:rPr>
                <w:rFonts w:cs="Calibri"/>
                <w:b/>
              </w:rPr>
            </w:pPr>
            <w:r w:rsidRPr="009C4F8F">
              <w:rPr>
                <w:rFonts w:cs="Calibri"/>
                <w:b/>
              </w:rPr>
              <w:t>Jméno a příjmení</w:t>
            </w:r>
          </w:p>
        </w:tc>
        <w:tc>
          <w:tcPr>
            <w:tcW w:w="4536" w:type="dxa"/>
            <w:gridSpan w:val="5"/>
          </w:tcPr>
          <w:p w14:paraId="40E84CFD" w14:textId="77777777" w:rsidR="005A73AE" w:rsidRPr="009C4F8F" w:rsidRDefault="005A73AE" w:rsidP="005A73AE">
            <w:pPr>
              <w:jc w:val="both"/>
              <w:rPr>
                <w:rFonts w:cs="Calibri"/>
              </w:rPr>
            </w:pPr>
            <w:r w:rsidRPr="009C4F8F">
              <w:rPr>
                <w:rFonts w:cs="Calibri"/>
              </w:rPr>
              <w:t>Stanislav Štech</w:t>
            </w:r>
          </w:p>
        </w:tc>
        <w:tc>
          <w:tcPr>
            <w:tcW w:w="709" w:type="dxa"/>
            <w:shd w:val="clear" w:color="auto" w:fill="F7CAAC"/>
          </w:tcPr>
          <w:p w14:paraId="2ADE5C4E" w14:textId="77777777" w:rsidR="005A73AE" w:rsidRPr="009C4F8F" w:rsidRDefault="005A73AE" w:rsidP="005A73AE">
            <w:pPr>
              <w:jc w:val="both"/>
              <w:rPr>
                <w:rFonts w:cs="Calibri"/>
                <w:b/>
              </w:rPr>
            </w:pPr>
            <w:r w:rsidRPr="009C4F8F">
              <w:rPr>
                <w:rFonts w:cs="Calibri"/>
                <w:b/>
              </w:rPr>
              <w:t>Tituly</w:t>
            </w:r>
          </w:p>
        </w:tc>
        <w:tc>
          <w:tcPr>
            <w:tcW w:w="2096" w:type="dxa"/>
            <w:gridSpan w:val="4"/>
          </w:tcPr>
          <w:p w14:paraId="2F87E05F" w14:textId="77777777" w:rsidR="005A73AE" w:rsidRPr="009C4F8F" w:rsidRDefault="005A73AE" w:rsidP="005A73AE">
            <w:pPr>
              <w:jc w:val="both"/>
              <w:rPr>
                <w:rFonts w:cs="Calibri"/>
              </w:rPr>
            </w:pPr>
            <w:r w:rsidRPr="009C4F8F">
              <w:rPr>
                <w:rFonts w:cs="Calibri"/>
              </w:rPr>
              <w:t>prof., PhDr., CSc.</w:t>
            </w:r>
          </w:p>
        </w:tc>
      </w:tr>
      <w:tr w:rsidR="005A73AE" w:rsidRPr="009C4F8F" w14:paraId="306DCD82" w14:textId="77777777" w:rsidTr="005A73AE">
        <w:tc>
          <w:tcPr>
            <w:tcW w:w="2518" w:type="dxa"/>
            <w:shd w:val="clear" w:color="auto" w:fill="F7CAAC"/>
          </w:tcPr>
          <w:p w14:paraId="3ADCB106" w14:textId="77777777" w:rsidR="005A73AE" w:rsidRPr="009C4F8F" w:rsidRDefault="005A73AE" w:rsidP="005A73AE">
            <w:pPr>
              <w:jc w:val="both"/>
              <w:rPr>
                <w:rFonts w:cs="Calibri"/>
                <w:b/>
              </w:rPr>
            </w:pPr>
            <w:r w:rsidRPr="009C4F8F">
              <w:rPr>
                <w:rFonts w:cs="Calibri"/>
                <w:b/>
              </w:rPr>
              <w:t>Rok narození</w:t>
            </w:r>
          </w:p>
        </w:tc>
        <w:tc>
          <w:tcPr>
            <w:tcW w:w="829" w:type="dxa"/>
          </w:tcPr>
          <w:p w14:paraId="3F800779" w14:textId="77777777" w:rsidR="005A73AE" w:rsidRPr="009C4F8F" w:rsidRDefault="005A73AE" w:rsidP="005A73AE">
            <w:pPr>
              <w:jc w:val="both"/>
              <w:rPr>
                <w:rFonts w:cs="Calibri"/>
              </w:rPr>
            </w:pPr>
            <w:r w:rsidRPr="009C4F8F">
              <w:rPr>
                <w:rFonts w:cs="Calibri"/>
              </w:rPr>
              <w:t>1954</w:t>
            </w:r>
          </w:p>
        </w:tc>
        <w:tc>
          <w:tcPr>
            <w:tcW w:w="1721" w:type="dxa"/>
            <w:shd w:val="clear" w:color="auto" w:fill="F7CAAC"/>
          </w:tcPr>
          <w:p w14:paraId="2DAB940F" w14:textId="77777777" w:rsidR="005A73AE" w:rsidRPr="009C4F8F" w:rsidRDefault="005A73AE" w:rsidP="005A73AE">
            <w:pPr>
              <w:jc w:val="both"/>
              <w:rPr>
                <w:rFonts w:cs="Calibri"/>
                <w:b/>
              </w:rPr>
            </w:pPr>
            <w:r w:rsidRPr="009C4F8F">
              <w:rPr>
                <w:rFonts w:cs="Calibri"/>
                <w:b/>
              </w:rPr>
              <w:t>typ vztahu k VŠ</w:t>
            </w:r>
          </w:p>
        </w:tc>
        <w:tc>
          <w:tcPr>
            <w:tcW w:w="992" w:type="dxa"/>
            <w:gridSpan w:val="2"/>
          </w:tcPr>
          <w:p w14:paraId="2A5BDAE4" w14:textId="77777777" w:rsidR="005A73AE" w:rsidRPr="009C4F8F" w:rsidRDefault="005A73AE" w:rsidP="005A73AE">
            <w:pPr>
              <w:tabs>
                <w:tab w:val="left" w:pos="735"/>
              </w:tabs>
              <w:rPr>
                <w:rFonts w:cs="Calibri"/>
              </w:rPr>
            </w:pPr>
          </w:p>
        </w:tc>
        <w:tc>
          <w:tcPr>
            <w:tcW w:w="994" w:type="dxa"/>
            <w:shd w:val="clear" w:color="auto" w:fill="F7CAAC"/>
          </w:tcPr>
          <w:p w14:paraId="20E935B2" w14:textId="77777777" w:rsidR="005A73AE" w:rsidRPr="009C4F8F" w:rsidRDefault="005A73AE" w:rsidP="005A73AE">
            <w:pPr>
              <w:jc w:val="both"/>
              <w:rPr>
                <w:rFonts w:cs="Calibri"/>
                <w:b/>
              </w:rPr>
            </w:pPr>
            <w:r w:rsidRPr="009C4F8F">
              <w:rPr>
                <w:rFonts w:cs="Calibri"/>
                <w:b/>
              </w:rPr>
              <w:t>rozsah</w:t>
            </w:r>
          </w:p>
        </w:tc>
        <w:tc>
          <w:tcPr>
            <w:tcW w:w="709" w:type="dxa"/>
          </w:tcPr>
          <w:p w14:paraId="2DBDB17A" w14:textId="77777777" w:rsidR="005A73AE" w:rsidRPr="009C4F8F" w:rsidRDefault="005A73AE" w:rsidP="005A73AE">
            <w:pPr>
              <w:jc w:val="both"/>
              <w:rPr>
                <w:rFonts w:cs="Calibri"/>
              </w:rPr>
            </w:pPr>
          </w:p>
        </w:tc>
        <w:tc>
          <w:tcPr>
            <w:tcW w:w="709" w:type="dxa"/>
            <w:gridSpan w:val="2"/>
            <w:shd w:val="clear" w:color="auto" w:fill="F7CAAC"/>
          </w:tcPr>
          <w:p w14:paraId="614E578E" w14:textId="77777777" w:rsidR="005A73AE" w:rsidRPr="009C4F8F" w:rsidRDefault="005A73AE" w:rsidP="005A73AE">
            <w:pPr>
              <w:jc w:val="both"/>
              <w:rPr>
                <w:rFonts w:cs="Calibri"/>
                <w:b/>
              </w:rPr>
            </w:pPr>
            <w:r w:rsidRPr="009C4F8F">
              <w:rPr>
                <w:rFonts w:cs="Calibri"/>
                <w:b/>
              </w:rPr>
              <w:t>do kdy</w:t>
            </w:r>
          </w:p>
        </w:tc>
        <w:tc>
          <w:tcPr>
            <w:tcW w:w="1387" w:type="dxa"/>
            <w:gridSpan w:val="2"/>
            <w:vMerge w:val="restart"/>
          </w:tcPr>
          <w:p w14:paraId="1581D24F" w14:textId="77777777" w:rsidR="005A73AE" w:rsidRPr="009C4F8F" w:rsidRDefault="005A73AE" w:rsidP="005A73AE">
            <w:pPr>
              <w:rPr>
                <w:rFonts w:cs="Calibri"/>
              </w:rPr>
            </w:pPr>
          </w:p>
        </w:tc>
      </w:tr>
      <w:tr w:rsidR="005A73AE" w:rsidRPr="009C4F8F" w14:paraId="47062DB9" w14:textId="77777777" w:rsidTr="005A73AE">
        <w:tc>
          <w:tcPr>
            <w:tcW w:w="5068" w:type="dxa"/>
            <w:gridSpan w:val="3"/>
            <w:shd w:val="clear" w:color="auto" w:fill="F7CAAC"/>
          </w:tcPr>
          <w:p w14:paraId="7F71BF87" w14:textId="77777777" w:rsidR="005A73AE" w:rsidRPr="009C4F8F" w:rsidRDefault="005A73AE" w:rsidP="005A73AE">
            <w:pPr>
              <w:jc w:val="both"/>
              <w:rPr>
                <w:rFonts w:cs="Calibri"/>
                <w:b/>
              </w:rPr>
            </w:pPr>
            <w:r w:rsidRPr="009C4F8F">
              <w:rPr>
                <w:rFonts w:cs="Calibri"/>
                <w:b/>
              </w:rPr>
              <w:t>Typ vztahu na součásti VŠ, která uskutečňuje st. program</w:t>
            </w:r>
          </w:p>
        </w:tc>
        <w:tc>
          <w:tcPr>
            <w:tcW w:w="992" w:type="dxa"/>
            <w:gridSpan w:val="2"/>
          </w:tcPr>
          <w:p w14:paraId="49CD8CF0" w14:textId="77777777" w:rsidR="005A73AE" w:rsidRPr="009C4F8F" w:rsidRDefault="005A73AE" w:rsidP="005A73AE">
            <w:pPr>
              <w:jc w:val="both"/>
              <w:rPr>
                <w:rFonts w:cs="Calibri"/>
              </w:rPr>
            </w:pPr>
          </w:p>
        </w:tc>
        <w:tc>
          <w:tcPr>
            <w:tcW w:w="994" w:type="dxa"/>
            <w:shd w:val="clear" w:color="auto" w:fill="F7CAAC"/>
          </w:tcPr>
          <w:p w14:paraId="6DA4A66E" w14:textId="77777777" w:rsidR="005A73AE" w:rsidRPr="009C4F8F" w:rsidRDefault="005A73AE" w:rsidP="005A73AE">
            <w:pPr>
              <w:jc w:val="both"/>
              <w:rPr>
                <w:rFonts w:cs="Calibri"/>
                <w:b/>
              </w:rPr>
            </w:pPr>
            <w:r w:rsidRPr="009C4F8F">
              <w:rPr>
                <w:rFonts w:cs="Calibri"/>
                <w:b/>
              </w:rPr>
              <w:t>rozsah</w:t>
            </w:r>
          </w:p>
        </w:tc>
        <w:tc>
          <w:tcPr>
            <w:tcW w:w="709" w:type="dxa"/>
          </w:tcPr>
          <w:p w14:paraId="6091C298" w14:textId="77777777" w:rsidR="005A73AE" w:rsidRPr="009C4F8F" w:rsidRDefault="005A73AE" w:rsidP="005A73AE">
            <w:pPr>
              <w:jc w:val="both"/>
              <w:rPr>
                <w:rFonts w:cs="Calibri"/>
              </w:rPr>
            </w:pPr>
          </w:p>
        </w:tc>
        <w:tc>
          <w:tcPr>
            <w:tcW w:w="709" w:type="dxa"/>
            <w:gridSpan w:val="2"/>
            <w:shd w:val="clear" w:color="auto" w:fill="F7CAAC"/>
          </w:tcPr>
          <w:p w14:paraId="52E32C24" w14:textId="77777777" w:rsidR="005A73AE" w:rsidRPr="009C4F8F" w:rsidRDefault="005A73AE" w:rsidP="005A73AE">
            <w:pPr>
              <w:jc w:val="both"/>
              <w:rPr>
                <w:rFonts w:cs="Calibri"/>
                <w:b/>
              </w:rPr>
            </w:pPr>
            <w:r w:rsidRPr="009C4F8F">
              <w:rPr>
                <w:rFonts w:cs="Calibri"/>
                <w:b/>
              </w:rPr>
              <w:t>do kdy</w:t>
            </w:r>
          </w:p>
        </w:tc>
        <w:tc>
          <w:tcPr>
            <w:tcW w:w="1387" w:type="dxa"/>
            <w:gridSpan w:val="2"/>
            <w:vMerge/>
          </w:tcPr>
          <w:p w14:paraId="702142A2" w14:textId="77777777" w:rsidR="005A73AE" w:rsidRPr="009C4F8F" w:rsidRDefault="005A73AE" w:rsidP="005A73AE">
            <w:pPr>
              <w:jc w:val="both"/>
              <w:rPr>
                <w:rFonts w:cs="Calibri"/>
              </w:rPr>
            </w:pPr>
          </w:p>
        </w:tc>
      </w:tr>
      <w:tr w:rsidR="005A73AE" w:rsidRPr="009C4F8F" w14:paraId="6E8F5020" w14:textId="77777777" w:rsidTr="005A73AE">
        <w:tc>
          <w:tcPr>
            <w:tcW w:w="6060" w:type="dxa"/>
            <w:gridSpan w:val="5"/>
            <w:shd w:val="clear" w:color="auto" w:fill="F7CAAC"/>
          </w:tcPr>
          <w:p w14:paraId="5314E933" w14:textId="77777777" w:rsidR="005A73AE" w:rsidRPr="009C4F8F" w:rsidRDefault="005A73AE" w:rsidP="005A73AE">
            <w:pPr>
              <w:jc w:val="both"/>
              <w:rPr>
                <w:rFonts w:cs="Calibri"/>
              </w:rPr>
            </w:pPr>
            <w:r w:rsidRPr="009C4F8F">
              <w:rPr>
                <w:rFonts w:cs="Calibri"/>
                <w:b/>
              </w:rPr>
              <w:t>Další současná působení jako akademický pracovník na jiných VŠ</w:t>
            </w:r>
          </w:p>
        </w:tc>
        <w:tc>
          <w:tcPr>
            <w:tcW w:w="1703" w:type="dxa"/>
            <w:gridSpan w:val="2"/>
            <w:shd w:val="clear" w:color="auto" w:fill="F7CAAC"/>
          </w:tcPr>
          <w:p w14:paraId="64431EF2" w14:textId="77777777" w:rsidR="005A73AE" w:rsidRPr="009C4F8F" w:rsidRDefault="005A73AE" w:rsidP="005A73AE">
            <w:pPr>
              <w:jc w:val="both"/>
              <w:rPr>
                <w:rFonts w:cs="Calibri"/>
                <w:b/>
              </w:rPr>
            </w:pPr>
            <w:r w:rsidRPr="009C4F8F">
              <w:rPr>
                <w:rFonts w:cs="Calibri"/>
                <w:b/>
              </w:rPr>
              <w:t>typ prac. vztahu</w:t>
            </w:r>
          </w:p>
        </w:tc>
        <w:tc>
          <w:tcPr>
            <w:tcW w:w="2096" w:type="dxa"/>
            <w:gridSpan w:val="4"/>
            <w:shd w:val="clear" w:color="auto" w:fill="F7CAAC"/>
          </w:tcPr>
          <w:p w14:paraId="7E070672" w14:textId="77777777" w:rsidR="005A73AE" w:rsidRPr="009C4F8F" w:rsidRDefault="005A73AE" w:rsidP="005A73AE">
            <w:pPr>
              <w:jc w:val="both"/>
              <w:rPr>
                <w:rFonts w:cs="Calibri"/>
                <w:b/>
              </w:rPr>
            </w:pPr>
            <w:r w:rsidRPr="009C4F8F">
              <w:rPr>
                <w:rFonts w:cs="Calibri"/>
                <w:b/>
              </w:rPr>
              <w:t>rozsah</w:t>
            </w:r>
          </w:p>
        </w:tc>
      </w:tr>
      <w:tr w:rsidR="005A73AE" w:rsidRPr="009C4F8F" w14:paraId="620A9D9B" w14:textId="77777777" w:rsidTr="005A73AE">
        <w:tc>
          <w:tcPr>
            <w:tcW w:w="6060" w:type="dxa"/>
            <w:gridSpan w:val="5"/>
          </w:tcPr>
          <w:p w14:paraId="0B01E0A0" w14:textId="77777777" w:rsidR="005A73AE" w:rsidRPr="009C4F8F" w:rsidRDefault="005A73AE" w:rsidP="005A73AE">
            <w:pPr>
              <w:jc w:val="both"/>
              <w:rPr>
                <w:rFonts w:cs="Calibri"/>
              </w:rPr>
            </w:pPr>
            <w:r w:rsidRPr="009C4F8F">
              <w:rPr>
                <w:rFonts w:cs="Calibri"/>
              </w:rPr>
              <w:t>Univerzita Karlova, Pedagogická fakulta</w:t>
            </w:r>
          </w:p>
        </w:tc>
        <w:tc>
          <w:tcPr>
            <w:tcW w:w="1703" w:type="dxa"/>
            <w:gridSpan w:val="2"/>
          </w:tcPr>
          <w:p w14:paraId="62131D7C" w14:textId="77777777" w:rsidR="005A73AE" w:rsidRPr="00865839" w:rsidRDefault="005A73AE" w:rsidP="005A73AE">
            <w:pPr>
              <w:jc w:val="both"/>
              <w:rPr>
                <w:rFonts w:cs="Calibri"/>
              </w:rPr>
            </w:pPr>
            <w:r w:rsidRPr="00865839">
              <w:rPr>
                <w:rFonts w:cs="Calibri"/>
              </w:rPr>
              <w:t xml:space="preserve">PP </w:t>
            </w:r>
          </w:p>
        </w:tc>
        <w:tc>
          <w:tcPr>
            <w:tcW w:w="2096" w:type="dxa"/>
            <w:gridSpan w:val="4"/>
          </w:tcPr>
          <w:p w14:paraId="125F0334" w14:textId="77777777" w:rsidR="005A73AE" w:rsidRPr="00865839" w:rsidRDefault="005A73AE" w:rsidP="005A73AE">
            <w:pPr>
              <w:jc w:val="both"/>
              <w:rPr>
                <w:rFonts w:cs="Calibri"/>
              </w:rPr>
            </w:pPr>
            <w:r w:rsidRPr="00865839">
              <w:rPr>
                <w:rFonts w:cs="Calibri"/>
              </w:rPr>
              <w:t xml:space="preserve">40 </w:t>
            </w:r>
          </w:p>
        </w:tc>
      </w:tr>
      <w:tr w:rsidR="005A73AE" w:rsidRPr="009C4F8F" w14:paraId="49CDB9A7" w14:textId="77777777" w:rsidTr="005A73AE">
        <w:tc>
          <w:tcPr>
            <w:tcW w:w="9859" w:type="dxa"/>
            <w:gridSpan w:val="11"/>
            <w:shd w:val="clear" w:color="auto" w:fill="F7CAAC"/>
          </w:tcPr>
          <w:p w14:paraId="4C4D3A98" w14:textId="77777777" w:rsidR="005A73AE" w:rsidRPr="009C4F8F" w:rsidRDefault="005A73AE" w:rsidP="005A73AE">
            <w:pPr>
              <w:jc w:val="both"/>
              <w:rPr>
                <w:rFonts w:cs="Calibri"/>
              </w:rPr>
            </w:pPr>
            <w:r w:rsidRPr="009C4F8F">
              <w:rPr>
                <w:rFonts w:cs="Calibri"/>
                <w:b/>
              </w:rPr>
              <w:t>Předměty příslušného studijního programu a způsob zapojení do jejich výuky, příp. další zapojení do uskutečňování studijního programu</w:t>
            </w:r>
          </w:p>
        </w:tc>
      </w:tr>
      <w:tr w:rsidR="005A73AE" w:rsidRPr="009C4F8F" w14:paraId="70ED9D07" w14:textId="77777777" w:rsidTr="005A73AE">
        <w:trPr>
          <w:trHeight w:val="330"/>
        </w:trPr>
        <w:tc>
          <w:tcPr>
            <w:tcW w:w="9859" w:type="dxa"/>
            <w:gridSpan w:val="11"/>
            <w:tcBorders>
              <w:top w:val="nil"/>
            </w:tcBorders>
          </w:tcPr>
          <w:p w14:paraId="74580CBD" w14:textId="77777777" w:rsidR="005A73AE" w:rsidRPr="009C4F8F" w:rsidRDefault="005A73AE" w:rsidP="005A73AE">
            <w:pPr>
              <w:jc w:val="both"/>
              <w:rPr>
                <w:rFonts w:cs="Calibri"/>
              </w:rPr>
            </w:pPr>
            <w:r w:rsidRPr="009C4F8F">
              <w:rPr>
                <w:rFonts w:cs="Calibri"/>
              </w:rPr>
              <w:t>Člen Oborové rady</w:t>
            </w:r>
          </w:p>
        </w:tc>
      </w:tr>
      <w:tr w:rsidR="005A73AE" w:rsidRPr="009C4F8F" w14:paraId="3CFB6F5D" w14:textId="77777777" w:rsidTr="005A73AE">
        <w:tc>
          <w:tcPr>
            <w:tcW w:w="9859" w:type="dxa"/>
            <w:gridSpan w:val="11"/>
            <w:shd w:val="clear" w:color="auto" w:fill="F7CAAC"/>
          </w:tcPr>
          <w:p w14:paraId="66AE04CF" w14:textId="77777777" w:rsidR="005A73AE" w:rsidRPr="009C4F8F" w:rsidRDefault="005A73AE" w:rsidP="005A73AE">
            <w:pPr>
              <w:jc w:val="both"/>
              <w:rPr>
                <w:rFonts w:cs="Calibri"/>
                <w:b/>
              </w:rPr>
            </w:pPr>
            <w:r>
              <w:rPr>
                <w:b/>
              </w:rPr>
              <w:t>Zapojení do výuky v dalších studijních programech na téže vysoké škole (pouze u garantů ZT a PZ předmětů)</w:t>
            </w:r>
          </w:p>
        </w:tc>
      </w:tr>
      <w:tr w:rsidR="005A73AE" w:rsidRPr="009C4F8F" w14:paraId="3DE57C66" w14:textId="77777777" w:rsidTr="005A73AE">
        <w:tc>
          <w:tcPr>
            <w:tcW w:w="9859" w:type="dxa"/>
            <w:gridSpan w:val="11"/>
            <w:shd w:val="clear" w:color="auto" w:fill="auto"/>
          </w:tcPr>
          <w:p w14:paraId="14EC076C" w14:textId="77777777" w:rsidR="005A73AE" w:rsidRPr="009C4F8F" w:rsidRDefault="005A73AE" w:rsidP="005A73AE">
            <w:pPr>
              <w:jc w:val="both"/>
              <w:rPr>
                <w:rFonts w:cs="Calibri"/>
                <w:b/>
              </w:rPr>
            </w:pPr>
          </w:p>
        </w:tc>
      </w:tr>
      <w:tr w:rsidR="005A73AE" w:rsidRPr="009C4F8F" w14:paraId="27AA2158" w14:textId="77777777" w:rsidTr="005A73AE">
        <w:tc>
          <w:tcPr>
            <w:tcW w:w="9859" w:type="dxa"/>
            <w:gridSpan w:val="11"/>
            <w:shd w:val="clear" w:color="auto" w:fill="F7CAAC"/>
          </w:tcPr>
          <w:p w14:paraId="27E21771" w14:textId="77777777" w:rsidR="005A73AE" w:rsidRPr="009C4F8F" w:rsidRDefault="005A73AE" w:rsidP="005A73AE">
            <w:pPr>
              <w:jc w:val="both"/>
              <w:rPr>
                <w:rFonts w:cs="Calibri"/>
              </w:rPr>
            </w:pPr>
            <w:r w:rsidRPr="009C4F8F">
              <w:rPr>
                <w:rFonts w:cs="Calibri"/>
                <w:b/>
              </w:rPr>
              <w:t xml:space="preserve">Údaje o vzdělání na VŠ </w:t>
            </w:r>
          </w:p>
        </w:tc>
      </w:tr>
      <w:tr w:rsidR="005A73AE" w:rsidRPr="009C4F8F" w14:paraId="454C4442" w14:textId="77777777" w:rsidTr="005A73AE">
        <w:trPr>
          <w:trHeight w:val="307"/>
        </w:trPr>
        <w:tc>
          <w:tcPr>
            <w:tcW w:w="9859" w:type="dxa"/>
            <w:gridSpan w:val="11"/>
          </w:tcPr>
          <w:p w14:paraId="44CDF7E6" w14:textId="77777777" w:rsidR="005A73AE" w:rsidRPr="00865839" w:rsidRDefault="005A73AE" w:rsidP="005A73AE">
            <w:pPr>
              <w:tabs>
                <w:tab w:val="left" w:pos="1215"/>
              </w:tabs>
              <w:rPr>
                <w:rFonts w:cs="Calibri"/>
              </w:rPr>
            </w:pPr>
            <w:r w:rsidRPr="00865839">
              <w:rPr>
                <w:rFonts w:cs="Calibri"/>
              </w:rPr>
              <w:t>2007                jmenován profesorem v oboru pedagogická psychologie</w:t>
            </w:r>
          </w:p>
          <w:p w14:paraId="2CABFE9C" w14:textId="77777777" w:rsidR="005A73AE" w:rsidRPr="00865839" w:rsidRDefault="005A73AE" w:rsidP="005A73AE">
            <w:pPr>
              <w:tabs>
                <w:tab w:val="left" w:pos="1215"/>
              </w:tabs>
              <w:rPr>
                <w:rFonts w:cs="Calibri"/>
              </w:rPr>
            </w:pPr>
            <w:r w:rsidRPr="00865839">
              <w:rPr>
                <w:rFonts w:cs="Calibri"/>
              </w:rPr>
              <w:t xml:space="preserve">1992                docent na Katedře pedagogické a školní psychologie, Pedagogické fakulty, Univerzity Karlovy; </w:t>
            </w:r>
            <w:r w:rsidRPr="00865839">
              <w:rPr>
                <w:rFonts w:cs="Calibri"/>
              </w:rPr>
              <w:br/>
              <w:t xml:space="preserve">                         titul docenta v oboru pedagogická psychologie             </w:t>
            </w:r>
          </w:p>
          <w:p w14:paraId="5D536828" w14:textId="77777777" w:rsidR="005A73AE" w:rsidRPr="00865839" w:rsidRDefault="005A73AE" w:rsidP="005A73AE">
            <w:pPr>
              <w:tabs>
                <w:tab w:val="left" w:pos="1215"/>
              </w:tabs>
              <w:rPr>
                <w:rFonts w:cs="Calibri"/>
              </w:rPr>
            </w:pPr>
            <w:r w:rsidRPr="00865839">
              <w:rPr>
                <w:rFonts w:cs="Calibri"/>
              </w:rPr>
              <w:t>1983 -1992</w:t>
            </w:r>
            <w:r w:rsidRPr="00865839">
              <w:rPr>
                <w:rFonts w:cs="Calibri"/>
              </w:rPr>
              <w:tab/>
              <w:t xml:space="preserve">odborný asistent na Katedře psychologie Pedagogické fakulty UK v Praze </w:t>
            </w:r>
          </w:p>
          <w:p w14:paraId="63CFBD4A" w14:textId="77777777" w:rsidR="005A73AE" w:rsidRPr="00865839" w:rsidRDefault="005A73AE" w:rsidP="005A73AE">
            <w:pPr>
              <w:tabs>
                <w:tab w:val="left" w:pos="1215"/>
              </w:tabs>
              <w:ind w:left="1198" w:hanging="1198"/>
              <w:rPr>
                <w:rFonts w:cs="Calibri"/>
              </w:rPr>
            </w:pPr>
            <w:r w:rsidRPr="00865839">
              <w:rPr>
                <w:rFonts w:cs="Calibri"/>
              </w:rPr>
              <w:t>1980 -1983</w:t>
            </w:r>
            <w:r w:rsidRPr="00865839">
              <w:rPr>
                <w:rFonts w:cs="Calibri"/>
              </w:rPr>
              <w:tab/>
              <w:t xml:space="preserve">interní vědecká aspirantura, obor psychologie práce a řízení na Katedře psychologie, Filozofické fakulty Univerzity Karlovy (kandidátská práce "Psychologické otázky vyjednávání v organizacích" obhájena v r. 1984 - hodnost CSc.) </w:t>
            </w:r>
          </w:p>
          <w:p w14:paraId="339DBC44" w14:textId="77777777" w:rsidR="005A73AE" w:rsidRPr="00865839" w:rsidRDefault="005A73AE" w:rsidP="005A73AE">
            <w:pPr>
              <w:tabs>
                <w:tab w:val="left" w:pos="1215"/>
              </w:tabs>
              <w:rPr>
                <w:rFonts w:cs="Calibri"/>
              </w:rPr>
            </w:pPr>
            <w:r w:rsidRPr="00865839">
              <w:rPr>
                <w:rFonts w:cs="Calibri"/>
              </w:rPr>
              <w:t>1973-1978</w:t>
            </w:r>
            <w:r w:rsidRPr="00865839">
              <w:rPr>
                <w:rFonts w:cs="Calibri"/>
              </w:rPr>
              <w:tab/>
              <w:t>studium psychologie na Filozofické fakultě UK v Praze</w:t>
            </w:r>
          </w:p>
        </w:tc>
      </w:tr>
      <w:tr w:rsidR="005A73AE" w:rsidRPr="009C4F8F" w14:paraId="484131B0" w14:textId="77777777" w:rsidTr="005A73AE">
        <w:tc>
          <w:tcPr>
            <w:tcW w:w="9859" w:type="dxa"/>
            <w:gridSpan w:val="11"/>
            <w:shd w:val="clear" w:color="auto" w:fill="F7CAAC"/>
          </w:tcPr>
          <w:p w14:paraId="19E383BA" w14:textId="77777777" w:rsidR="005A73AE" w:rsidRPr="00865839" w:rsidRDefault="005A73AE" w:rsidP="005A73AE">
            <w:pPr>
              <w:jc w:val="both"/>
              <w:rPr>
                <w:rFonts w:cs="Calibri"/>
                <w:b/>
              </w:rPr>
            </w:pPr>
            <w:r w:rsidRPr="00865839">
              <w:rPr>
                <w:rFonts w:cs="Calibri"/>
                <w:b/>
              </w:rPr>
              <w:t>Údaje o odborném působení od absolvování VŠ</w:t>
            </w:r>
          </w:p>
        </w:tc>
      </w:tr>
      <w:tr w:rsidR="005A73AE" w:rsidRPr="009C4F8F" w14:paraId="61084621" w14:textId="77777777" w:rsidTr="005A73AE">
        <w:trPr>
          <w:trHeight w:val="284"/>
        </w:trPr>
        <w:tc>
          <w:tcPr>
            <w:tcW w:w="9859" w:type="dxa"/>
            <w:gridSpan w:val="11"/>
          </w:tcPr>
          <w:p w14:paraId="081C12D8" w14:textId="77777777" w:rsidR="005A73AE" w:rsidRPr="00865839" w:rsidRDefault="005A73AE" w:rsidP="005A73AE">
            <w:pPr>
              <w:jc w:val="both"/>
              <w:rPr>
                <w:rFonts w:cs="Calibri"/>
              </w:rPr>
            </w:pPr>
            <w:r w:rsidRPr="00865839">
              <w:rPr>
                <w:rFonts w:cs="Calibri"/>
              </w:rPr>
              <w:t>2007 – dosud:  profesor na Katedře psychologie UK-PedF</w:t>
            </w:r>
          </w:p>
          <w:p w14:paraId="380B9D25" w14:textId="77777777" w:rsidR="005A73AE" w:rsidRPr="00865839" w:rsidRDefault="005A73AE" w:rsidP="005A73AE">
            <w:pPr>
              <w:jc w:val="both"/>
              <w:rPr>
                <w:rFonts w:cs="Calibri"/>
              </w:rPr>
            </w:pPr>
            <w:r w:rsidRPr="00865839">
              <w:rPr>
                <w:rFonts w:cs="Calibri"/>
              </w:rPr>
              <w:t>1992 – 2007:   docent na Katedře pedagogické a školní psychologie UK-PedF</w:t>
            </w:r>
          </w:p>
          <w:p w14:paraId="30986285" w14:textId="77777777" w:rsidR="005A73AE" w:rsidRPr="00865839" w:rsidRDefault="005A73AE" w:rsidP="005A73AE">
            <w:pPr>
              <w:jc w:val="both"/>
              <w:rPr>
                <w:rFonts w:cs="Calibri"/>
              </w:rPr>
            </w:pPr>
            <w:r w:rsidRPr="00865839">
              <w:rPr>
                <w:rFonts w:cs="Calibri"/>
              </w:rPr>
              <w:t>1983 – 1992:   odborný asistent na Katedře psychologie Pedagogické fakulty UK</w:t>
            </w:r>
          </w:p>
        </w:tc>
      </w:tr>
      <w:tr w:rsidR="005A73AE" w:rsidRPr="009C4F8F" w14:paraId="1EDA732D" w14:textId="77777777" w:rsidTr="005A73AE">
        <w:trPr>
          <w:trHeight w:val="250"/>
        </w:trPr>
        <w:tc>
          <w:tcPr>
            <w:tcW w:w="9859" w:type="dxa"/>
            <w:gridSpan w:val="11"/>
            <w:shd w:val="clear" w:color="auto" w:fill="F7CAAC"/>
          </w:tcPr>
          <w:p w14:paraId="15775A93" w14:textId="77777777" w:rsidR="005A73AE" w:rsidRPr="009C4F8F" w:rsidRDefault="005A73AE" w:rsidP="005A73AE">
            <w:pPr>
              <w:jc w:val="both"/>
              <w:rPr>
                <w:rFonts w:cs="Calibri"/>
              </w:rPr>
            </w:pPr>
            <w:r w:rsidRPr="009C4F8F">
              <w:rPr>
                <w:rFonts w:cs="Calibri"/>
                <w:b/>
              </w:rPr>
              <w:t>Zkušenosti s vedením kvalifikačních a rigorózních prací</w:t>
            </w:r>
          </w:p>
        </w:tc>
      </w:tr>
      <w:tr w:rsidR="005A73AE" w:rsidRPr="009C4F8F" w14:paraId="21AFE55A" w14:textId="77777777" w:rsidTr="005A73AE">
        <w:trPr>
          <w:trHeight w:val="337"/>
        </w:trPr>
        <w:tc>
          <w:tcPr>
            <w:tcW w:w="9859" w:type="dxa"/>
            <w:gridSpan w:val="11"/>
          </w:tcPr>
          <w:p w14:paraId="3D813A8C" w14:textId="77777777" w:rsidR="005A73AE" w:rsidRPr="009C4F8F" w:rsidRDefault="005A73AE" w:rsidP="005A73AE">
            <w:pPr>
              <w:jc w:val="both"/>
              <w:rPr>
                <w:rFonts w:cs="Calibri"/>
              </w:rPr>
            </w:pPr>
          </w:p>
        </w:tc>
      </w:tr>
      <w:tr w:rsidR="005A73AE" w:rsidRPr="009C4F8F" w14:paraId="525FB24B" w14:textId="77777777" w:rsidTr="005A73AE">
        <w:trPr>
          <w:cantSplit/>
        </w:trPr>
        <w:tc>
          <w:tcPr>
            <w:tcW w:w="3347" w:type="dxa"/>
            <w:gridSpan w:val="2"/>
            <w:tcBorders>
              <w:top w:val="single" w:sz="12" w:space="0" w:color="auto"/>
            </w:tcBorders>
            <w:shd w:val="clear" w:color="auto" w:fill="F7CAAC"/>
          </w:tcPr>
          <w:p w14:paraId="73FE7506" w14:textId="77777777" w:rsidR="005A73AE" w:rsidRPr="009C4F8F" w:rsidRDefault="005A73AE" w:rsidP="005A73AE">
            <w:pPr>
              <w:jc w:val="both"/>
              <w:rPr>
                <w:rFonts w:cs="Calibri"/>
              </w:rPr>
            </w:pPr>
            <w:r w:rsidRPr="009C4F8F">
              <w:rPr>
                <w:rFonts w:cs="Calibri"/>
                <w:b/>
              </w:rPr>
              <w:t xml:space="preserve">Obor habilitačního řízení </w:t>
            </w:r>
          </w:p>
        </w:tc>
        <w:tc>
          <w:tcPr>
            <w:tcW w:w="2245" w:type="dxa"/>
            <w:gridSpan w:val="2"/>
            <w:tcBorders>
              <w:top w:val="single" w:sz="12" w:space="0" w:color="auto"/>
            </w:tcBorders>
            <w:shd w:val="clear" w:color="auto" w:fill="F7CAAC"/>
          </w:tcPr>
          <w:p w14:paraId="03DC6464" w14:textId="77777777" w:rsidR="005A73AE" w:rsidRPr="009C4F8F" w:rsidRDefault="005A73AE" w:rsidP="005A73AE">
            <w:pPr>
              <w:jc w:val="both"/>
              <w:rPr>
                <w:rFonts w:cs="Calibri"/>
              </w:rPr>
            </w:pPr>
            <w:r w:rsidRPr="009C4F8F">
              <w:rPr>
                <w:rFonts w:cs="Calibri"/>
                <w:b/>
              </w:rPr>
              <w:t>Rok udělení hodnosti</w:t>
            </w:r>
          </w:p>
        </w:tc>
        <w:tc>
          <w:tcPr>
            <w:tcW w:w="2248" w:type="dxa"/>
            <w:gridSpan w:val="4"/>
            <w:tcBorders>
              <w:top w:val="single" w:sz="12" w:space="0" w:color="auto"/>
              <w:right w:val="single" w:sz="12" w:space="0" w:color="auto"/>
            </w:tcBorders>
            <w:shd w:val="clear" w:color="auto" w:fill="F7CAAC"/>
          </w:tcPr>
          <w:p w14:paraId="3903F186" w14:textId="77777777" w:rsidR="005A73AE" w:rsidRPr="009C4F8F" w:rsidRDefault="005A73AE" w:rsidP="005A73AE">
            <w:pPr>
              <w:jc w:val="both"/>
              <w:rPr>
                <w:rFonts w:cs="Calibri"/>
              </w:rPr>
            </w:pPr>
            <w:r w:rsidRPr="009C4F8F">
              <w:rPr>
                <w:rFonts w:cs="Calibri"/>
                <w:b/>
              </w:rPr>
              <w:t>Řízení konáno na VŠ</w:t>
            </w:r>
          </w:p>
        </w:tc>
        <w:tc>
          <w:tcPr>
            <w:tcW w:w="2019" w:type="dxa"/>
            <w:gridSpan w:val="3"/>
            <w:tcBorders>
              <w:top w:val="single" w:sz="12" w:space="0" w:color="auto"/>
              <w:left w:val="single" w:sz="12" w:space="0" w:color="auto"/>
            </w:tcBorders>
            <w:shd w:val="clear" w:color="auto" w:fill="F7CAAC"/>
          </w:tcPr>
          <w:p w14:paraId="67556710" w14:textId="77777777" w:rsidR="005A73AE" w:rsidRPr="009C4F8F" w:rsidRDefault="005A73AE" w:rsidP="005A73AE">
            <w:pPr>
              <w:jc w:val="both"/>
              <w:rPr>
                <w:rFonts w:cs="Calibri"/>
                <w:b/>
              </w:rPr>
            </w:pPr>
            <w:r w:rsidRPr="009C4F8F">
              <w:rPr>
                <w:rFonts w:cs="Calibri"/>
                <w:b/>
              </w:rPr>
              <w:t>Ohlasy publikací</w:t>
            </w:r>
          </w:p>
        </w:tc>
      </w:tr>
      <w:tr w:rsidR="005A73AE" w:rsidRPr="009C4F8F" w14:paraId="0A780628" w14:textId="77777777" w:rsidTr="005A73AE">
        <w:trPr>
          <w:cantSplit/>
        </w:trPr>
        <w:tc>
          <w:tcPr>
            <w:tcW w:w="3347" w:type="dxa"/>
            <w:gridSpan w:val="2"/>
          </w:tcPr>
          <w:p w14:paraId="3C47CD26" w14:textId="77777777" w:rsidR="005A73AE" w:rsidRPr="009C4F8F" w:rsidRDefault="005A73AE" w:rsidP="005A73AE">
            <w:pPr>
              <w:jc w:val="both"/>
              <w:rPr>
                <w:rFonts w:cs="Calibri"/>
              </w:rPr>
            </w:pPr>
            <w:r w:rsidRPr="009C4F8F">
              <w:rPr>
                <w:rFonts w:cs="Calibri"/>
              </w:rPr>
              <w:t>Pedagogická psychologie</w:t>
            </w:r>
          </w:p>
        </w:tc>
        <w:tc>
          <w:tcPr>
            <w:tcW w:w="2245" w:type="dxa"/>
            <w:gridSpan w:val="2"/>
          </w:tcPr>
          <w:p w14:paraId="299605D8" w14:textId="77777777" w:rsidR="005A73AE" w:rsidRPr="009C4F8F" w:rsidRDefault="005A73AE" w:rsidP="005A73AE">
            <w:pPr>
              <w:jc w:val="both"/>
              <w:rPr>
                <w:rFonts w:cs="Calibri"/>
              </w:rPr>
            </w:pPr>
            <w:r w:rsidRPr="009C4F8F">
              <w:rPr>
                <w:rFonts w:cs="Calibri"/>
              </w:rPr>
              <w:t>1992</w:t>
            </w:r>
          </w:p>
        </w:tc>
        <w:tc>
          <w:tcPr>
            <w:tcW w:w="2248" w:type="dxa"/>
            <w:gridSpan w:val="4"/>
            <w:tcBorders>
              <w:right w:val="single" w:sz="12" w:space="0" w:color="auto"/>
            </w:tcBorders>
          </w:tcPr>
          <w:p w14:paraId="7B6AFD8A" w14:textId="77777777" w:rsidR="005A73AE" w:rsidRPr="009C4F8F" w:rsidRDefault="005A73AE" w:rsidP="005A73AE">
            <w:pPr>
              <w:jc w:val="both"/>
              <w:rPr>
                <w:rFonts w:cs="Calibri"/>
              </w:rPr>
            </w:pPr>
            <w:r w:rsidRPr="009C4F8F">
              <w:rPr>
                <w:rFonts w:cs="Calibri"/>
              </w:rPr>
              <w:t xml:space="preserve">Univerzita Karlova </w:t>
            </w:r>
          </w:p>
        </w:tc>
        <w:tc>
          <w:tcPr>
            <w:tcW w:w="632" w:type="dxa"/>
            <w:tcBorders>
              <w:left w:val="single" w:sz="12" w:space="0" w:color="auto"/>
            </w:tcBorders>
            <w:shd w:val="clear" w:color="auto" w:fill="F7CAAC"/>
          </w:tcPr>
          <w:p w14:paraId="528DA1AD" w14:textId="77777777" w:rsidR="005A73AE" w:rsidRPr="009C4F8F" w:rsidRDefault="005A73AE" w:rsidP="005A73AE">
            <w:pPr>
              <w:jc w:val="both"/>
              <w:rPr>
                <w:rFonts w:cs="Calibri"/>
                <w:sz w:val="18"/>
                <w:szCs w:val="18"/>
              </w:rPr>
            </w:pPr>
            <w:r w:rsidRPr="009C4F8F">
              <w:rPr>
                <w:rFonts w:cs="Calibri"/>
                <w:b/>
                <w:sz w:val="18"/>
                <w:szCs w:val="18"/>
              </w:rPr>
              <w:t>WOS</w:t>
            </w:r>
          </w:p>
        </w:tc>
        <w:tc>
          <w:tcPr>
            <w:tcW w:w="693" w:type="dxa"/>
            <w:shd w:val="clear" w:color="auto" w:fill="F7CAAC"/>
          </w:tcPr>
          <w:p w14:paraId="1E803E25" w14:textId="77777777" w:rsidR="005A73AE" w:rsidRPr="009C4F8F" w:rsidRDefault="005A73AE" w:rsidP="005A73AE">
            <w:pPr>
              <w:jc w:val="both"/>
              <w:rPr>
                <w:rFonts w:cs="Calibri"/>
                <w:sz w:val="18"/>
                <w:szCs w:val="18"/>
              </w:rPr>
            </w:pPr>
            <w:r w:rsidRPr="009C4F8F">
              <w:rPr>
                <w:rFonts w:cs="Calibri"/>
                <w:b/>
                <w:sz w:val="18"/>
                <w:szCs w:val="18"/>
              </w:rPr>
              <w:t>Scopus</w:t>
            </w:r>
          </w:p>
        </w:tc>
        <w:tc>
          <w:tcPr>
            <w:tcW w:w="694" w:type="dxa"/>
            <w:shd w:val="clear" w:color="auto" w:fill="F7CAAC"/>
          </w:tcPr>
          <w:p w14:paraId="38DCD22E" w14:textId="77777777" w:rsidR="005A73AE" w:rsidRPr="009C4F8F" w:rsidRDefault="005A73AE" w:rsidP="005A73AE">
            <w:pPr>
              <w:jc w:val="both"/>
              <w:rPr>
                <w:rFonts w:cs="Calibri"/>
                <w:sz w:val="18"/>
                <w:szCs w:val="18"/>
              </w:rPr>
            </w:pPr>
            <w:r w:rsidRPr="009C4F8F">
              <w:rPr>
                <w:rFonts w:cs="Calibri"/>
                <w:b/>
                <w:sz w:val="18"/>
                <w:szCs w:val="18"/>
              </w:rPr>
              <w:t>ostatní</w:t>
            </w:r>
          </w:p>
        </w:tc>
      </w:tr>
      <w:tr w:rsidR="005A73AE" w:rsidRPr="009C4F8F" w14:paraId="39F6C66F" w14:textId="77777777" w:rsidTr="005A73AE">
        <w:trPr>
          <w:cantSplit/>
          <w:trHeight w:val="70"/>
        </w:trPr>
        <w:tc>
          <w:tcPr>
            <w:tcW w:w="3347" w:type="dxa"/>
            <w:gridSpan w:val="2"/>
            <w:shd w:val="clear" w:color="auto" w:fill="F7CAAC"/>
          </w:tcPr>
          <w:p w14:paraId="3990DF09" w14:textId="77777777" w:rsidR="005A73AE" w:rsidRPr="009C4F8F" w:rsidRDefault="005A73AE" w:rsidP="005A73AE">
            <w:pPr>
              <w:jc w:val="both"/>
              <w:rPr>
                <w:rFonts w:cs="Calibri"/>
              </w:rPr>
            </w:pPr>
            <w:r w:rsidRPr="009C4F8F">
              <w:rPr>
                <w:rFonts w:cs="Calibri"/>
                <w:b/>
              </w:rPr>
              <w:t>Obor jmenovacího řízení</w:t>
            </w:r>
          </w:p>
        </w:tc>
        <w:tc>
          <w:tcPr>
            <w:tcW w:w="2245" w:type="dxa"/>
            <w:gridSpan w:val="2"/>
            <w:shd w:val="clear" w:color="auto" w:fill="F7CAAC"/>
          </w:tcPr>
          <w:p w14:paraId="05C92015" w14:textId="77777777" w:rsidR="005A73AE" w:rsidRPr="009C4F8F" w:rsidRDefault="005A73AE" w:rsidP="005A73AE">
            <w:pPr>
              <w:jc w:val="both"/>
              <w:rPr>
                <w:rFonts w:cs="Calibri"/>
              </w:rPr>
            </w:pPr>
            <w:r w:rsidRPr="009C4F8F">
              <w:rPr>
                <w:rFonts w:cs="Calibri"/>
                <w:b/>
              </w:rPr>
              <w:t>Rok udělení hodnosti</w:t>
            </w:r>
          </w:p>
        </w:tc>
        <w:tc>
          <w:tcPr>
            <w:tcW w:w="2248" w:type="dxa"/>
            <w:gridSpan w:val="4"/>
            <w:tcBorders>
              <w:right w:val="single" w:sz="12" w:space="0" w:color="auto"/>
            </w:tcBorders>
            <w:shd w:val="clear" w:color="auto" w:fill="F7CAAC"/>
          </w:tcPr>
          <w:p w14:paraId="0FE087DE" w14:textId="77777777" w:rsidR="005A73AE" w:rsidRPr="009C4F8F" w:rsidRDefault="005A73AE" w:rsidP="005A73AE">
            <w:pPr>
              <w:jc w:val="both"/>
              <w:rPr>
                <w:rFonts w:cs="Calibri"/>
              </w:rPr>
            </w:pPr>
            <w:r w:rsidRPr="009C4F8F">
              <w:rPr>
                <w:rFonts w:cs="Calibri"/>
                <w:b/>
              </w:rPr>
              <w:t>Řízení konáno na VŠ</w:t>
            </w:r>
          </w:p>
        </w:tc>
        <w:tc>
          <w:tcPr>
            <w:tcW w:w="632" w:type="dxa"/>
            <w:tcBorders>
              <w:left w:val="single" w:sz="12" w:space="0" w:color="auto"/>
            </w:tcBorders>
            <w:shd w:val="clear" w:color="auto" w:fill="auto"/>
          </w:tcPr>
          <w:p w14:paraId="33C91901" w14:textId="77777777" w:rsidR="005A73AE" w:rsidRPr="009C4F8F" w:rsidRDefault="005A73AE" w:rsidP="005A73AE">
            <w:pPr>
              <w:jc w:val="both"/>
              <w:rPr>
                <w:rFonts w:cs="Calibri"/>
              </w:rPr>
            </w:pPr>
            <w:r>
              <w:rPr>
                <w:rFonts w:cs="Calibri"/>
              </w:rPr>
              <w:t>38</w:t>
            </w:r>
          </w:p>
        </w:tc>
        <w:tc>
          <w:tcPr>
            <w:tcW w:w="693" w:type="dxa"/>
            <w:shd w:val="clear" w:color="auto" w:fill="auto"/>
          </w:tcPr>
          <w:p w14:paraId="44D10E89" w14:textId="77777777" w:rsidR="005A73AE" w:rsidRPr="009C4F8F" w:rsidRDefault="005A73AE" w:rsidP="005A73AE">
            <w:pPr>
              <w:jc w:val="both"/>
              <w:rPr>
                <w:rFonts w:cs="Calibri"/>
              </w:rPr>
            </w:pPr>
            <w:r>
              <w:rPr>
                <w:rFonts w:cs="Calibri"/>
              </w:rPr>
              <w:t>55</w:t>
            </w:r>
          </w:p>
        </w:tc>
        <w:tc>
          <w:tcPr>
            <w:tcW w:w="694" w:type="dxa"/>
            <w:shd w:val="clear" w:color="auto" w:fill="auto"/>
          </w:tcPr>
          <w:p w14:paraId="23276913" w14:textId="77777777" w:rsidR="005A73AE" w:rsidRPr="009C4F8F" w:rsidRDefault="005A73AE" w:rsidP="005A73AE">
            <w:pPr>
              <w:jc w:val="both"/>
              <w:rPr>
                <w:rFonts w:cs="Calibri"/>
              </w:rPr>
            </w:pPr>
          </w:p>
        </w:tc>
      </w:tr>
      <w:tr w:rsidR="005A73AE" w:rsidRPr="009C4F8F" w14:paraId="52351632" w14:textId="77777777" w:rsidTr="005A73AE">
        <w:trPr>
          <w:trHeight w:val="205"/>
        </w:trPr>
        <w:tc>
          <w:tcPr>
            <w:tcW w:w="3347" w:type="dxa"/>
            <w:gridSpan w:val="2"/>
          </w:tcPr>
          <w:p w14:paraId="4B276392" w14:textId="77777777" w:rsidR="005A73AE" w:rsidRPr="009C4F8F" w:rsidRDefault="005A73AE" w:rsidP="005A73AE">
            <w:pPr>
              <w:jc w:val="both"/>
              <w:rPr>
                <w:rFonts w:cs="Calibri"/>
              </w:rPr>
            </w:pPr>
            <w:r w:rsidRPr="009C4F8F">
              <w:rPr>
                <w:rFonts w:cs="Calibri"/>
              </w:rPr>
              <w:t>Pedagogická psychologie</w:t>
            </w:r>
          </w:p>
        </w:tc>
        <w:tc>
          <w:tcPr>
            <w:tcW w:w="2245" w:type="dxa"/>
            <w:gridSpan w:val="2"/>
          </w:tcPr>
          <w:p w14:paraId="4123AA50" w14:textId="77777777" w:rsidR="005A73AE" w:rsidRPr="009C4F8F" w:rsidRDefault="005A73AE" w:rsidP="005A73AE">
            <w:pPr>
              <w:jc w:val="both"/>
              <w:rPr>
                <w:rFonts w:cs="Calibri"/>
              </w:rPr>
            </w:pPr>
            <w:r w:rsidRPr="009C4F8F">
              <w:rPr>
                <w:rFonts w:cs="Calibri"/>
              </w:rPr>
              <w:t>2007</w:t>
            </w:r>
          </w:p>
        </w:tc>
        <w:tc>
          <w:tcPr>
            <w:tcW w:w="2248" w:type="dxa"/>
            <w:gridSpan w:val="4"/>
            <w:tcBorders>
              <w:right w:val="single" w:sz="12" w:space="0" w:color="auto"/>
            </w:tcBorders>
          </w:tcPr>
          <w:p w14:paraId="1049837A" w14:textId="77777777" w:rsidR="005A73AE" w:rsidRPr="009C4F8F" w:rsidRDefault="005A73AE" w:rsidP="005A73AE">
            <w:pPr>
              <w:jc w:val="both"/>
              <w:rPr>
                <w:rFonts w:cs="Calibri"/>
              </w:rPr>
            </w:pPr>
            <w:r w:rsidRPr="009C4F8F">
              <w:rPr>
                <w:rFonts w:cs="Calibri"/>
              </w:rPr>
              <w:t>Univerzita Karlova</w:t>
            </w:r>
          </w:p>
        </w:tc>
        <w:tc>
          <w:tcPr>
            <w:tcW w:w="1325" w:type="dxa"/>
            <w:gridSpan w:val="2"/>
            <w:tcBorders>
              <w:left w:val="single" w:sz="12" w:space="0" w:color="auto"/>
            </w:tcBorders>
            <w:shd w:val="clear" w:color="auto" w:fill="F7CAAC"/>
            <w:vAlign w:val="center"/>
          </w:tcPr>
          <w:p w14:paraId="6F458C93" w14:textId="77777777" w:rsidR="005A73AE" w:rsidRPr="009C4F8F" w:rsidRDefault="005A73AE" w:rsidP="005A73AE">
            <w:pPr>
              <w:rPr>
                <w:rFonts w:cs="Calibri"/>
                <w:b/>
              </w:rPr>
            </w:pPr>
            <w:r>
              <w:rPr>
                <w:b/>
                <w:sz w:val="18"/>
              </w:rPr>
              <w:t>H-index WoS/Scopus</w:t>
            </w:r>
          </w:p>
        </w:tc>
        <w:tc>
          <w:tcPr>
            <w:tcW w:w="694" w:type="dxa"/>
            <w:shd w:val="clear" w:color="auto" w:fill="auto"/>
            <w:vAlign w:val="center"/>
          </w:tcPr>
          <w:p w14:paraId="5A2ED884" w14:textId="77777777" w:rsidR="005A73AE" w:rsidRPr="009C4F8F" w:rsidRDefault="005A73AE" w:rsidP="005A73AE">
            <w:pPr>
              <w:rPr>
                <w:rFonts w:cs="Calibri"/>
                <w:b/>
              </w:rPr>
            </w:pPr>
            <w:r>
              <w:rPr>
                <w:rFonts w:cs="Calibri"/>
                <w:b/>
              </w:rPr>
              <w:t>4</w:t>
            </w:r>
          </w:p>
        </w:tc>
      </w:tr>
      <w:tr w:rsidR="005A73AE" w:rsidRPr="009C4F8F" w14:paraId="1DD1D183" w14:textId="77777777" w:rsidTr="005A73AE">
        <w:tc>
          <w:tcPr>
            <w:tcW w:w="9859" w:type="dxa"/>
            <w:gridSpan w:val="11"/>
            <w:shd w:val="clear" w:color="auto" w:fill="F7CAAC"/>
          </w:tcPr>
          <w:p w14:paraId="59A158A0" w14:textId="77777777" w:rsidR="005A73AE" w:rsidRPr="009C4F8F" w:rsidRDefault="005A73AE" w:rsidP="005A73AE">
            <w:pPr>
              <w:jc w:val="both"/>
              <w:rPr>
                <w:rFonts w:cs="Calibri"/>
                <w:b/>
              </w:rPr>
            </w:pPr>
            <w:r w:rsidRPr="009C4F8F">
              <w:rPr>
                <w:rFonts w:cs="Calibri"/>
                <w:b/>
              </w:rPr>
              <w:t xml:space="preserve">Přehled o nejvýznamnější publikační a další tvůrčí činnosti nebo další profesní činnosti u odborníků z praxe vztahující se k zabezpečovaným předmětům </w:t>
            </w:r>
          </w:p>
        </w:tc>
      </w:tr>
      <w:tr w:rsidR="005A73AE" w:rsidRPr="009C4F8F" w14:paraId="356867BD" w14:textId="77777777" w:rsidTr="005A73AE">
        <w:trPr>
          <w:trHeight w:val="218"/>
        </w:trPr>
        <w:tc>
          <w:tcPr>
            <w:tcW w:w="9859" w:type="dxa"/>
            <w:gridSpan w:val="11"/>
            <w:shd w:val="clear" w:color="auto" w:fill="auto"/>
          </w:tcPr>
          <w:p w14:paraId="155F4AD6" w14:textId="77777777" w:rsidR="005A73AE" w:rsidRPr="00905474" w:rsidRDefault="005A73AE" w:rsidP="00630AC5">
            <w:pPr>
              <w:pStyle w:val="Odstavecseseznamem"/>
              <w:numPr>
                <w:ilvl w:val="0"/>
                <w:numId w:val="136"/>
              </w:numPr>
              <w:jc w:val="both"/>
              <w:rPr>
                <w:rFonts w:eastAsia="Palatino" w:cs="Calibri"/>
                <w:u w:color="FF0000"/>
                <w:lang w:val="en-GB"/>
              </w:rPr>
            </w:pPr>
            <w:r>
              <w:rPr>
                <w:rFonts w:cs="Calibri"/>
              </w:rPr>
              <w:t xml:space="preserve">C: </w:t>
            </w:r>
            <w:r w:rsidRPr="00BB7D78">
              <w:rPr>
                <w:rFonts w:cs="Calibri"/>
                <w:b/>
              </w:rPr>
              <w:t>Štech, S</w:t>
            </w:r>
            <w:r w:rsidRPr="00905474">
              <w:rPr>
                <w:rFonts w:cs="Calibri"/>
              </w:rPr>
              <w:t xml:space="preserve">. (2021). </w:t>
            </w:r>
            <w:r w:rsidRPr="00905474">
              <w:rPr>
                <w:rFonts w:cs="Calibri"/>
                <w:bCs/>
              </w:rPr>
              <w:t>In</w:t>
            </w:r>
            <w:r w:rsidRPr="00905474">
              <w:rPr>
                <w:rFonts w:cs="Calibri"/>
                <w:bCs/>
                <w:lang w:val="en-US"/>
              </w:rPr>
              <w:t xml:space="preserve">clusive Education as a Magnifying Glass of Problems of the Democratisation of School Education. In </w:t>
            </w:r>
            <w:r w:rsidRPr="00905474">
              <w:rPr>
                <w:rFonts w:eastAsia="Palatino" w:cs="Calibri"/>
                <w:u w:color="FF0000"/>
                <w:lang w:val="en-GB"/>
              </w:rPr>
              <w:t xml:space="preserve">Kohout Diaz, M. &amp; Strouhal, M. (eds.): </w:t>
            </w:r>
            <w:r w:rsidRPr="00905474">
              <w:rPr>
                <w:rFonts w:eastAsia="Palatino" w:cs="Calibri"/>
                <w:bCs/>
                <w:i/>
                <w:iCs/>
                <w:u w:color="FF0000"/>
                <w:lang w:val="en-GB"/>
              </w:rPr>
              <w:t xml:space="preserve">Cultures of Inclusive Education and Democratic Citizenship: Comparative Perspectives. </w:t>
            </w:r>
            <w:r w:rsidRPr="00905474">
              <w:rPr>
                <w:rFonts w:eastAsia="Palatino" w:cs="Calibri"/>
                <w:bCs/>
                <w:iCs/>
                <w:u w:color="FF0000"/>
                <w:lang w:val="en-GB"/>
              </w:rPr>
              <w:t xml:space="preserve">Praha: Karolinum Press, pp. 26-45. </w:t>
            </w:r>
            <w:r w:rsidRPr="00905474">
              <w:rPr>
                <w:rFonts w:cs="Calibri"/>
                <w:color w:val="212121"/>
                <w:shd w:val="clear" w:color="auto" w:fill="FFFFFF"/>
              </w:rPr>
              <w:t> ISBN 978-80-246-5012-8</w:t>
            </w:r>
          </w:p>
          <w:p w14:paraId="03C6A8B8" w14:textId="77777777" w:rsidR="005A73AE" w:rsidRPr="00905474" w:rsidRDefault="005A73AE" w:rsidP="00630AC5">
            <w:pPr>
              <w:pStyle w:val="Odstavecseseznamem"/>
              <w:numPr>
                <w:ilvl w:val="0"/>
                <w:numId w:val="136"/>
              </w:numPr>
              <w:autoSpaceDE w:val="0"/>
              <w:autoSpaceDN w:val="0"/>
              <w:adjustRightInd w:val="0"/>
              <w:jc w:val="both"/>
              <w:rPr>
                <w:rStyle w:val="author"/>
                <w:rFonts w:cs="Calibri"/>
              </w:rPr>
            </w:pPr>
            <w:r>
              <w:rPr>
                <w:rFonts w:eastAsia="Palatino" w:cs="Calibri"/>
                <w:bCs/>
                <w:iCs/>
                <w:u w:color="FF0000"/>
              </w:rPr>
              <w:t xml:space="preserve">Jsc: </w:t>
            </w:r>
            <w:r w:rsidRPr="00BB7D78">
              <w:rPr>
                <w:rFonts w:eastAsia="Palatino" w:cs="Calibri"/>
                <w:b/>
                <w:bCs/>
                <w:iCs/>
                <w:u w:color="FF0000"/>
              </w:rPr>
              <w:t>Štech, S</w:t>
            </w:r>
            <w:r w:rsidRPr="00905474">
              <w:rPr>
                <w:rFonts w:eastAsia="Palatino" w:cs="Calibri"/>
                <w:bCs/>
                <w:iCs/>
                <w:u w:color="FF0000"/>
              </w:rPr>
              <w:t xml:space="preserve">. (2021). </w:t>
            </w:r>
            <w:r w:rsidRPr="00905474">
              <w:rPr>
                <w:rFonts w:cs="Calibri"/>
              </w:rPr>
              <w:t xml:space="preserve">Výzkum, experti a politici – podivuhodný život ideje inkluzívního vzdělávání v ČR. </w:t>
            </w:r>
            <w:r w:rsidRPr="00905474">
              <w:rPr>
                <w:rFonts w:cs="Calibri"/>
                <w:i/>
              </w:rPr>
              <w:t>Pedagogika</w:t>
            </w:r>
            <w:r w:rsidRPr="00905474">
              <w:rPr>
                <w:rFonts w:cs="Calibri"/>
              </w:rPr>
              <w:t>, 71, 3, s. 403</w:t>
            </w:r>
            <w:r w:rsidRPr="00905474">
              <w:rPr>
                <w:rFonts w:cs="Calibri"/>
                <w:i/>
                <w:iCs/>
              </w:rPr>
              <w:t>–</w:t>
            </w:r>
            <w:r w:rsidRPr="00905474">
              <w:rPr>
                <w:rFonts w:cs="Calibri"/>
              </w:rPr>
              <w:t xml:space="preserve">420. </w:t>
            </w:r>
            <w:hyperlink r:id="rId50" w:history="1">
              <w:r w:rsidRPr="00905474">
                <w:rPr>
                  <w:rStyle w:val="Hypertextovodkaz"/>
                  <w:rFonts w:cs="Calibri"/>
                </w:rPr>
                <w:t>http://pages.pedf.cuni.cz/pedagogika</w:t>
              </w:r>
            </w:hyperlink>
          </w:p>
          <w:p w14:paraId="77435E6D" w14:textId="77777777" w:rsidR="005A73AE" w:rsidRPr="00905474" w:rsidRDefault="005A73AE" w:rsidP="00630AC5">
            <w:pPr>
              <w:pStyle w:val="Odstavecseseznamem"/>
              <w:numPr>
                <w:ilvl w:val="0"/>
                <w:numId w:val="136"/>
              </w:numPr>
              <w:jc w:val="both"/>
              <w:rPr>
                <w:rFonts w:cs="Calibri"/>
                <w:color w:val="1C1D1E"/>
                <w:shd w:val="clear" w:color="auto" w:fill="FFFFFF"/>
              </w:rPr>
            </w:pPr>
            <w:r>
              <w:rPr>
                <w:rStyle w:val="author"/>
                <w:rFonts w:cs="Calibri"/>
                <w:color w:val="1C1D1E"/>
                <w:shd w:val="clear" w:color="auto" w:fill="FFFFFF"/>
              </w:rPr>
              <w:t xml:space="preserve">Jsc: </w:t>
            </w:r>
            <w:r w:rsidRPr="00905474">
              <w:rPr>
                <w:rStyle w:val="author"/>
                <w:rFonts w:cs="Calibri"/>
                <w:color w:val="1C1D1E"/>
                <w:shd w:val="clear" w:color="auto" w:fill="FFFFFF"/>
              </w:rPr>
              <w:t>Smetáčková, I.</w:t>
            </w:r>
            <w:r w:rsidRPr="00905474">
              <w:rPr>
                <w:rFonts w:cs="Calibri"/>
                <w:color w:val="1C1D1E"/>
                <w:shd w:val="clear" w:color="auto" w:fill="FFFFFF"/>
              </w:rPr>
              <w:t>, &amp; </w:t>
            </w:r>
            <w:r w:rsidRPr="00BB7D78">
              <w:rPr>
                <w:rFonts w:cs="Calibri"/>
                <w:b/>
                <w:color w:val="1C1D1E"/>
                <w:shd w:val="clear" w:color="auto" w:fill="FFFFFF"/>
              </w:rPr>
              <w:t>Š</w:t>
            </w:r>
            <w:r w:rsidRPr="00BB7D78">
              <w:rPr>
                <w:rStyle w:val="author"/>
                <w:rFonts w:cs="Calibri"/>
                <w:b/>
                <w:color w:val="1C1D1E"/>
                <w:shd w:val="clear" w:color="auto" w:fill="FFFFFF"/>
              </w:rPr>
              <w:t>tech, S.</w:t>
            </w:r>
            <w:r>
              <w:rPr>
                <w:rStyle w:val="author"/>
                <w:rFonts w:cs="Calibri"/>
                <w:b/>
                <w:color w:val="1C1D1E"/>
                <w:shd w:val="clear" w:color="auto" w:fill="FFFFFF"/>
              </w:rPr>
              <w:t xml:space="preserve"> </w:t>
            </w:r>
            <w:r w:rsidRPr="00BB7D78">
              <w:rPr>
                <w:rStyle w:val="author"/>
                <w:rFonts w:cs="Calibri"/>
                <w:color w:val="1C1D1E"/>
                <w:shd w:val="clear" w:color="auto" w:fill="FFFFFF"/>
              </w:rPr>
              <w:t>(50 %)</w:t>
            </w:r>
            <w:r w:rsidRPr="00BB7D78">
              <w:rPr>
                <w:rFonts w:cs="Calibri"/>
                <w:color w:val="1C1D1E"/>
                <w:shd w:val="clear" w:color="auto" w:fill="FFFFFF"/>
              </w:rPr>
              <w:t> (</w:t>
            </w:r>
            <w:r w:rsidRPr="00BB7D78">
              <w:rPr>
                <w:rStyle w:val="pubyear"/>
                <w:rFonts w:cs="Calibri"/>
                <w:color w:val="1C1D1E"/>
                <w:shd w:val="clear" w:color="auto" w:fill="FFFFFF"/>
              </w:rPr>
              <w:t>2021</w:t>
            </w:r>
            <w:r w:rsidRPr="00BB7D78">
              <w:rPr>
                <w:rFonts w:cs="Calibri"/>
                <w:color w:val="1C1D1E"/>
                <w:shd w:val="clear" w:color="auto" w:fill="FFFFFF"/>
              </w:rPr>
              <w:t>).</w:t>
            </w:r>
            <w:r w:rsidRPr="00905474">
              <w:rPr>
                <w:rFonts w:cs="Calibri"/>
                <w:color w:val="1C1D1E"/>
                <w:shd w:val="clear" w:color="auto" w:fill="FFFFFF"/>
              </w:rPr>
              <w:t> </w:t>
            </w:r>
            <w:r w:rsidRPr="00905474">
              <w:rPr>
                <w:rStyle w:val="articletitle"/>
                <w:rFonts w:cs="Calibri"/>
                <w:color w:val="1C1D1E"/>
                <w:shd w:val="clear" w:color="auto" w:fill="FFFFFF"/>
              </w:rPr>
              <w:t>The first wave of the COVID-19 pandemic in primary schools in the Czech Republic: Parental perspectives</w:t>
            </w:r>
            <w:r w:rsidRPr="00905474">
              <w:rPr>
                <w:rFonts w:cs="Calibri"/>
                <w:color w:val="1C1D1E"/>
                <w:shd w:val="clear" w:color="auto" w:fill="FFFFFF"/>
              </w:rPr>
              <w:t>. </w:t>
            </w:r>
            <w:r w:rsidRPr="00905474">
              <w:rPr>
                <w:rFonts w:cs="Calibri"/>
                <w:i/>
                <w:iCs/>
                <w:color w:val="1C1D1E"/>
                <w:shd w:val="clear" w:color="auto" w:fill="FFFFFF"/>
              </w:rPr>
              <w:t>European Journal of Education</w:t>
            </w:r>
            <w:r w:rsidRPr="00905474">
              <w:rPr>
                <w:rFonts w:cs="Calibri"/>
                <w:color w:val="1C1D1E"/>
                <w:shd w:val="clear" w:color="auto" w:fill="FFFFFF"/>
              </w:rPr>
              <w:t>, </w:t>
            </w:r>
            <w:r w:rsidRPr="00905474">
              <w:rPr>
                <w:rStyle w:val="vol"/>
                <w:rFonts w:cs="Calibri"/>
                <w:color w:val="1C1D1E"/>
                <w:shd w:val="clear" w:color="auto" w:fill="FFFFFF"/>
              </w:rPr>
              <w:t>00</w:t>
            </w:r>
            <w:r w:rsidRPr="00905474">
              <w:rPr>
                <w:rFonts w:cs="Calibri"/>
                <w:color w:val="1C1D1E"/>
                <w:shd w:val="clear" w:color="auto" w:fill="FFFFFF"/>
              </w:rPr>
              <w:t>, </w:t>
            </w:r>
            <w:r w:rsidRPr="00905474">
              <w:rPr>
                <w:rStyle w:val="pagefirst"/>
                <w:rFonts w:cs="Calibri"/>
                <w:color w:val="1C1D1E"/>
                <w:shd w:val="clear" w:color="auto" w:fill="FFFFFF"/>
              </w:rPr>
              <w:t>1</w:t>
            </w:r>
            <w:r w:rsidRPr="00905474">
              <w:rPr>
                <w:rFonts w:cs="Calibri"/>
                <w:color w:val="1C1D1E"/>
                <w:shd w:val="clear" w:color="auto" w:fill="FFFFFF"/>
              </w:rPr>
              <w:t>-</w:t>
            </w:r>
            <w:r w:rsidRPr="00905474">
              <w:rPr>
                <w:rStyle w:val="pagelast"/>
                <w:rFonts w:cs="Calibri"/>
                <w:color w:val="1C1D1E"/>
                <w:shd w:val="clear" w:color="auto" w:fill="FFFFFF"/>
              </w:rPr>
              <w:t>14</w:t>
            </w:r>
            <w:r w:rsidRPr="00905474">
              <w:rPr>
                <w:rFonts w:cs="Calibri"/>
                <w:color w:val="1C1D1E"/>
                <w:shd w:val="clear" w:color="auto" w:fill="FFFFFF"/>
              </w:rPr>
              <w:t>.</w:t>
            </w:r>
          </w:p>
          <w:p w14:paraId="6E8A75A7" w14:textId="77777777" w:rsidR="005A73AE" w:rsidRPr="00905474" w:rsidRDefault="00220888" w:rsidP="00630AC5">
            <w:pPr>
              <w:pStyle w:val="Odstavecseseznamem"/>
              <w:numPr>
                <w:ilvl w:val="0"/>
                <w:numId w:val="136"/>
              </w:numPr>
              <w:jc w:val="both"/>
              <w:rPr>
                <w:rFonts w:cs="Calibri"/>
              </w:rPr>
            </w:pPr>
            <w:hyperlink r:id="rId51" w:history="1">
              <w:r w:rsidR="005A73AE" w:rsidRPr="00905474">
                <w:rPr>
                  <w:rStyle w:val="Hypertextovodkaz"/>
                  <w:rFonts w:cs="Calibri"/>
                  <w:color w:val="005274"/>
                  <w:shd w:val="clear" w:color="auto" w:fill="FFFFFF"/>
                </w:rPr>
                <w:t>https://doi.org/10.1111/ejed.12478</w:t>
              </w:r>
            </w:hyperlink>
          </w:p>
          <w:p w14:paraId="50D083D3" w14:textId="77777777" w:rsidR="005A73AE" w:rsidRPr="00905474" w:rsidRDefault="005A73AE" w:rsidP="00630AC5">
            <w:pPr>
              <w:pStyle w:val="Odstavecseseznamem"/>
              <w:numPr>
                <w:ilvl w:val="0"/>
                <w:numId w:val="136"/>
              </w:numPr>
              <w:autoSpaceDE w:val="0"/>
              <w:autoSpaceDN w:val="0"/>
              <w:adjustRightInd w:val="0"/>
              <w:rPr>
                <w:rFonts w:eastAsia="Garamond-Italic" w:cs="Calibri"/>
                <w:iCs/>
              </w:rPr>
            </w:pPr>
            <w:r>
              <w:rPr>
                <w:rFonts w:cs="Calibri"/>
                <w:bCs/>
              </w:rPr>
              <w:t xml:space="preserve">Jsc: </w:t>
            </w:r>
            <w:r w:rsidRPr="00905474">
              <w:rPr>
                <w:rFonts w:cs="Calibri"/>
                <w:bCs/>
              </w:rPr>
              <w:t xml:space="preserve">Smetáčková, I. &amp; </w:t>
            </w:r>
            <w:r w:rsidRPr="00BB7D78">
              <w:rPr>
                <w:rFonts w:cs="Calibri"/>
                <w:b/>
                <w:bCs/>
              </w:rPr>
              <w:t>Štech, S</w:t>
            </w:r>
            <w:r w:rsidRPr="00905474">
              <w:rPr>
                <w:rFonts w:cs="Calibri"/>
                <w:bCs/>
              </w:rPr>
              <w:t>.</w:t>
            </w:r>
            <w:r>
              <w:rPr>
                <w:rFonts w:cs="Calibri"/>
                <w:bCs/>
              </w:rPr>
              <w:t xml:space="preserve"> (50 %)</w:t>
            </w:r>
            <w:r w:rsidRPr="00905474">
              <w:rPr>
                <w:rFonts w:cs="Calibri"/>
                <w:bCs/>
              </w:rPr>
              <w:t xml:space="preserve"> (2021). Obavy rodičů žáků 1. stupně základních škol: co ukázalo uzavření škol?  </w:t>
            </w:r>
            <w:r w:rsidRPr="00905474">
              <w:rPr>
                <w:rFonts w:eastAsia="Garamond-Italic" w:cs="Calibri"/>
                <w:i/>
                <w:iCs/>
              </w:rPr>
              <w:t>Studia paedagogica,</w:t>
            </w:r>
            <w:r w:rsidRPr="00905474">
              <w:rPr>
                <w:rFonts w:eastAsia="Garamond-Italic" w:cs="Calibri"/>
                <w:iCs/>
              </w:rPr>
              <w:t xml:space="preserve">vol. 26, n.1, s. 9 – 38,  </w:t>
            </w:r>
            <w:hyperlink r:id="rId52" w:history="1">
              <w:r w:rsidRPr="00905474">
                <w:rPr>
                  <w:rStyle w:val="Hypertextovodkaz"/>
                  <w:rFonts w:eastAsia="Garamond-Italic" w:cs="Calibri"/>
                  <w:iCs/>
                </w:rPr>
                <w:t>www.studiapaedagogica.cz</w:t>
              </w:r>
            </w:hyperlink>
            <w:r w:rsidRPr="00905474">
              <w:rPr>
                <w:rFonts w:eastAsia="Garamond-Italic" w:cs="Calibri"/>
                <w:iCs/>
              </w:rPr>
              <w:t xml:space="preserve">, </w:t>
            </w:r>
            <w:hyperlink r:id="rId53" w:history="1">
              <w:r w:rsidRPr="00905474">
                <w:rPr>
                  <w:rStyle w:val="Hypertextovodkaz"/>
                  <w:rFonts w:eastAsia="Garamond-Italic" w:cs="Calibri"/>
                  <w:iCs/>
                </w:rPr>
                <w:t>https://doi.org/10.5817/SP2021-1-1</w:t>
              </w:r>
            </w:hyperlink>
          </w:p>
          <w:p w14:paraId="6A5E0EBD" w14:textId="77777777" w:rsidR="005A73AE" w:rsidRPr="00905474" w:rsidRDefault="005A73AE" w:rsidP="00630AC5">
            <w:pPr>
              <w:pStyle w:val="Odstavecseseznamem"/>
              <w:numPr>
                <w:ilvl w:val="0"/>
                <w:numId w:val="136"/>
              </w:numPr>
              <w:autoSpaceDE w:val="0"/>
              <w:autoSpaceDN w:val="0"/>
              <w:adjustRightInd w:val="0"/>
              <w:rPr>
                <w:rFonts w:cs="Calibri"/>
              </w:rPr>
            </w:pPr>
            <w:r>
              <w:rPr>
                <w:rFonts w:cs="Calibri"/>
              </w:rPr>
              <w:t xml:space="preserve">C: </w:t>
            </w:r>
            <w:r w:rsidRPr="00BB7D78">
              <w:rPr>
                <w:rFonts w:cs="Calibri"/>
                <w:b/>
              </w:rPr>
              <w:t>Štech, S.</w:t>
            </w:r>
            <w:r w:rsidRPr="00905474">
              <w:rPr>
                <w:rFonts w:cs="Calibri"/>
              </w:rPr>
              <w:t xml:space="preserve"> (2021). Jak se proměnil akademický svět pod tlakem na výkon a vykazování. In Hrubec, M. &amp; Kopecký, M. (eds.). </w:t>
            </w:r>
            <w:r w:rsidRPr="00905474">
              <w:rPr>
                <w:rFonts w:cs="Calibri"/>
                <w:i/>
              </w:rPr>
              <w:t>Nová vědecká éra? Od byrokratické komerce ke kreativitě ve veřejném zájmu</w:t>
            </w:r>
            <w:r w:rsidRPr="00905474">
              <w:rPr>
                <w:rFonts w:cs="Calibri"/>
              </w:rPr>
              <w:t>. Praha:Epocha, s. 26-38. ISBN 978-80-278-0029-2</w:t>
            </w:r>
          </w:p>
        </w:tc>
      </w:tr>
      <w:tr w:rsidR="005A73AE" w:rsidRPr="009C4F8F" w14:paraId="71FCD708" w14:textId="77777777" w:rsidTr="005A73AE">
        <w:trPr>
          <w:trHeight w:val="218"/>
        </w:trPr>
        <w:tc>
          <w:tcPr>
            <w:tcW w:w="9859" w:type="dxa"/>
            <w:gridSpan w:val="11"/>
            <w:shd w:val="clear" w:color="auto" w:fill="F7CAAC"/>
          </w:tcPr>
          <w:p w14:paraId="016099E7" w14:textId="77777777" w:rsidR="005A73AE" w:rsidRPr="009C4F8F" w:rsidRDefault="005A73AE" w:rsidP="005A73AE">
            <w:pPr>
              <w:rPr>
                <w:rFonts w:cs="Calibri"/>
                <w:b/>
              </w:rPr>
            </w:pPr>
            <w:r w:rsidRPr="009C4F8F">
              <w:rPr>
                <w:rFonts w:cs="Calibri"/>
                <w:b/>
              </w:rPr>
              <w:t>Působení v zahraničí</w:t>
            </w:r>
          </w:p>
        </w:tc>
      </w:tr>
      <w:tr w:rsidR="005A73AE" w:rsidRPr="009C4F8F" w14:paraId="5D74B090" w14:textId="77777777" w:rsidTr="005A73AE">
        <w:trPr>
          <w:trHeight w:val="328"/>
        </w:trPr>
        <w:tc>
          <w:tcPr>
            <w:tcW w:w="9859" w:type="dxa"/>
            <w:gridSpan w:val="11"/>
          </w:tcPr>
          <w:p w14:paraId="0BD23CE1" w14:textId="77777777" w:rsidR="005A73AE" w:rsidRPr="009C4F8F" w:rsidRDefault="005A73AE" w:rsidP="005A73AE">
            <w:pPr>
              <w:jc w:val="both"/>
              <w:rPr>
                <w:rFonts w:cs="Calibri"/>
              </w:rPr>
            </w:pPr>
            <w:r w:rsidRPr="009C4F8F">
              <w:rPr>
                <w:rFonts w:cs="Calibri"/>
              </w:rPr>
              <w:t xml:space="preserve">Centro Nazionale di Ricerca Roma </w:t>
            </w:r>
            <w:r>
              <w:rPr>
                <w:rFonts w:cs="Calibri"/>
              </w:rPr>
              <w:t>–</w:t>
            </w:r>
            <w:r w:rsidRPr="009C4F8F">
              <w:rPr>
                <w:rFonts w:cs="Calibri"/>
              </w:rPr>
              <w:t xml:space="preserve"> </w:t>
            </w:r>
            <w:r w:rsidRPr="00865839">
              <w:rPr>
                <w:rFonts w:cs="Calibri"/>
              </w:rPr>
              <w:t>3 měsíce 1991</w:t>
            </w:r>
            <w:r w:rsidRPr="009C4F8F">
              <w:rPr>
                <w:rFonts w:cs="Calibri"/>
              </w:rPr>
              <w:t>, výzkumná stáž</w:t>
            </w:r>
          </w:p>
          <w:p w14:paraId="1B764335" w14:textId="77777777" w:rsidR="005A73AE" w:rsidRPr="009C4F8F" w:rsidRDefault="005A73AE" w:rsidP="005A73AE">
            <w:pPr>
              <w:jc w:val="both"/>
              <w:rPr>
                <w:rFonts w:cs="Calibri"/>
              </w:rPr>
            </w:pPr>
            <w:r w:rsidRPr="009C4F8F">
              <w:rPr>
                <w:rFonts w:cs="Calibri"/>
              </w:rPr>
              <w:t>Université Paris VIII Saint-Denis - 3x měsíc v letech 1991, 1997, 2002, hostující profesor</w:t>
            </w:r>
          </w:p>
          <w:p w14:paraId="22FCF5F6" w14:textId="77777777" w:rsidR="005A73AE" w:rsidRPr="009C4F8F" w:rsidRDefault="005A73AE" w:rsidP="005A73AE">
            <w:pPr>
              <w:jc w:val="both"/>
              <w:rPr>
                <w:rFonts w:cs="Calibri"/>
              </w:rPr>
            </w:pPr>
            <w:r w:rsidRPr="009C4F8F">
              <w:rPr>
                <w:rFonts w:cs="Calibri"/>
              </w:rPr>
              <w:t>Maison des Sciences de l´Homme, Paříž - 2x po dobu dvou měsíců 1998 a 2002, senior researcher</w:t>
            </w:r>
          </w:p>
        </w:tc>
      </w:tr>
      <w:tr w:rsidR="005A73AE" w:rsidRPr="009C4F8F" w14:paraId="69FE815A" w14:textId="77777777" w:rsidTr="005A73AE">
        <w:trPr>
          <w:cantSplit/>
          <w:trHeight w:val="470"/>
        </w:trPr>
        <w:tc>
          <w:tcPr>
            <w:tcW w:w="2518" w:type="dxa"/>
            <w:shd w:val="clear" w:color="auto" w:fill="F7CAAC"/>
          </w:tcPr>
          <w:p w14:paraId="60A6681E" w14:textId="77777777" w:rsidR="005A73AE" w:rsidRPr="009C4F8F" w:rsidRDefault="005A73AE" w:rsidP="005A73AE">
            <w:pPr>
              <w:jc w:val="both"/>
              <w:rPr>
                <w:rFonts w:cs="Calibri"/>
                <w:b/>
              </w:rPr>
            </w:pPr>
            <w:r w:rsidRPr="009C4F8F">
              <w:rPr>
                <w:rFonts w:cs="Calibri"/>
                <w:b/>
              </w:rPr>
              <w:lastRenderedPageBreak/>
              <w:t xml:space="preserve">Podpis </w:t>
            </w:r>
          </w:p>
        </w:tc>
        <w:tc>
          <w:tcPr>
            <w:tcW w:w="4536" w:type="dxa"/>
            <w:gridSpan w:val="5"/>
          </w:tcPr>
          <w:p w14:paraId="6AF51EA3" w14:textId="77777777" w:rsidR="005A73AE" w:rsidRPr="009C4F8F" w:rsidRDefault="005A73AE" w:rsidP="005A73AE">
            <w:pPr>
              <w:jc w:val="both"/>
              <w:rPr>
                <w:rFonts w:cs="Calibri"/>
              </w:rPr>
            </w:pPr>
            <w:r>
              <w:rPr>
                <w:rFonts w:cs="Calibri"/>
              </w:rPr>
              <w:t>Prof. PhDr., Stanislav Štech, CSc</w:t>
            </w:r>
            <w:r w:rsidRPr="00865839">
              <w:rPr>
                <w:rFonts w:cs="Calibri"/>
              </w:rPr>
              <w:t>. v. r.</w:t>
            </w:r>
          </w:p>
        </w:tc>
        <w:tc>
          <w:tcPr>
            <w:tcW w:w="786" w:type="dxa"/>
            <w:gridSpan w:val="2"/>
            <w:shd w:val="clear" w:color="auto" w:fill="F7CAAC"/>
          </w:tcPr>
          <w:p w14:paraId="58A547F4" w14:textId="77777777" w:rsidR="005A73AE" w:rsidRPr="009C4F8F" w:rsidRDefault="005A73AE" w:rsidP="005A73AE">
            <w:pPr>
              <w:jc w:val="both"/>
              <w:rPr>
                <w:rFonts w:cs="Calibri"/>
              </w:rPr>
            </w:pPr>
            <w:r w:rsidRPr="009C4F8F">
              <w:rPr>
                <w:rFonts w:cs="Calibri"/>
                <w:b/>
              </w:rPr>
              <w:t>datum</w:t>
            </w:r>
          </w:p>
        </w:tc>
        <w:tc>
          <w:tcPr>
            <w:tcW w:w="2019" w:type="dxa"/>
            <w:gridSpan w:val="3"/>
          </w:tcPr>
          <w:p w14:paraId="57C6357B" w14:textId="77777777" w:rsidR="005A73AE" w:rsidRPr="009C4F8F" w:rsidRDefault="005A73AE" w:rsidP="005A73AE">
            <w:pPr>
              <w:jc w:val="both"/>
              <w:rPr>
                <w:rFonts w:cs="Calibri"/>
              </w:rPr>
            </w:pPr>
            <w:r>
              <w:rPr>
                <w:rFonts w:cs="Calibri"/>
              </w:rPr>
              <w:t>31. 01. 2023</w:t>
            </w:r>
          </w:p>
        </w:tc>
      </w:tr>
    </w:tbl>
    <w:p w14:paraId="63B55972" w14:textId="77777777" w:rsidR="005A73AE" w:rsidRDefault="005A73AE" w:rsidP="005A73AE"/>
    <w:p w14:paraId="3F355F01" w14:textId="77777777" w:rsidR="005A73AE" w:rsidRDefault="005A73AE" w:rsidP="005A73AE"/>
    <w:p w14:paraId="2E91410B" w14:textId="77777777" w:rsidR="00C00755" w:rsidRDefault="00C00755" w:rsidP="00C00755">
      <w:pPr>
        <w:rPr>
          <w:bCs/>
        </w:rPr>
      </w:pPr>
    </w:p>
    <w:p w14:paraId="1E974505" w14:textId="65301E57" w:rsidR="0016491C" w:rsidRDefault="0016491C">
      <w:pPr>
        <w:rPr>
          <w:bCs/>
        </w:rPr>
      </w:pPr>
      <w:r>
        <w:rPr>
          <w:bCs/>
        </w:rPr>
        <w:br w:type="page"/>
      </w:r>
    </w:p>
    <w:p w14:paraId="0208DD14" w14:textId="77777777" w:rsidR="00C00755" w:rsidRPr="00104F30" w:rsidRDefault="00C00755" w:rsidP="00C00755">
      <w:pPr>
        <w:ind w:left="360"/>
        <w:jc w:val="both"/>
        <w:rPr>
          <w:bCs/>
        </w:rPr>
      </w:pPr>
    </w:p>
    <w:p w14:paraId="2C3F9F6B" w14:textId="77777777" w:rsidR="00C00755" w:rsidRPr="00104F30" w:rsidRDefault="00C00755" w:rsidP="00C00755">
      <w:pPr>
        <w:pStyle w:val="Nadpis2"/>
        <w:pBdr>
          <w:top w:val="single" w:sz="4" w:space="1" w:color="auto"/>
          <w:left w:val="single" w:sz="4" w:space="4" w:color="auto"/>
          <w:bottom w:val="single" w:sz="4" w:space="1" w:color="auto"/>
          <w:right w:val="single" w:sz="4" w:space="4" w:color="auto"/>
        </w:pBdr>
        <w:spacing w:line="240" w:lineRule="auto"/>
        <w:jc w:val="both"/>
        <w:rPr>
          <w:rFonts w:ascii="Times New Roman" w:hAnsi="Times New Roman"/>
        </w:rPr>
      </w:pPr>
      <w:bookmarkStart w:id="344" w:name="_Toc118202792"/>
      <w:r w:rsidRPr="00104F30">
        <w:rPr>
          <w:rFonts w:ascii="Times New Roman" w:hAnsi="Times New Roman"/>
        </w:rPr>
        <w:t>Specifické požadavky na zajištění studijního programu</w:t>
      </w:r>
      <w:bookmarkEnd w:id="344"/>
    </w:p>
    <w:p w14:paraId="1FD3941B" w14:textId="77777777" w:rsidR="00C00755" w:rsidRPr="00104F30" w:rsidRDefault="00C00755" w:rsidP="0016491C">
      <w:pPr>
        <w:pStyle w:val="Nadpis3"/>
        <w:numPr>
          <w:ilvl w:val="0"/>
          <w:numId w:val="0"/>
        </w:numPr>
        <w:spacing w:line="240" w:lineRule="auto"/>
        <w:ind w:left="1080"/>
        <w:jc w:val="both"/>
        <w:rPr>
          <w:rFonts w:ascii="Times New Roman" w:hAnsi="Times New Roman" w:cs="Times New Roman"/>
          <w:sz w:val="22"/>
          <w:szCs w:val="22"/>
        </w:rPr>
      </w:pPr>
    </w:p>
    <w:p w14:paraId="12E5872F" w14:textId="77777777" w:rsidR="00C00755" w:rsidRPr="00104F30" w:rsidRDefault="00C00755" w:rsidP="0016491C">
      <w:pPr>
        <w:pStyle w:val="Nadpis3"/>
        <w:numPr>
          <w:ilvl w:val="0"/>
          <w:numId w:val="0"/>
        </w:numPr>
        <w:spacing w:line="240" w:lineRule="auto"/>
        <w:jc w:val="center"/>
        <w:rPr>
          <w:rFonts w:ascii="Times New Roman" w:hAnsi="Times New Roman" w:cs="Times New Roman"/>
          <w:b/>
          <w:sz w:val="22"/>
          <w:szCs w:val="22"/>
        </w:rPr>
      </w:pPr>
      <w:bookmarkStart w:id="345" w:name="_Toc118202793"/>
      <w:r w:rsidRPr="00104F30">
        <w:rPr>
          <w:rFonts w:ascii="Times New Roman" w:hAnsi="Times New Roman" w:cs="Times New Roman"/>
          <w:b/>
          <w:sz w:val="22"/>
          <w:szCs w:val="22"/>
        </w:rPr>
        <w:t>Uskutečňování studijního programu v kombinované a distanční formě studia</w:t>
      </w:r>
      <w:bookmarkEnd w:id="345"/>
    </w:p>
    <w:p w14:paraId="0A7FD278" w14:textId="77777777" w:rsidR="00C00755" w:rsidRPr="00104F30" w:rsidRDefault="00C00755" w:rsidP="00C00755">
      <w:pPr>
        <w:tabs>
          <w:tab w:val="left" w:pos="2835"/>
        </w:tabs>
        <w:spacing w:before="120" w:after="120"/>
        <w:jc w:val="both"/>
      </w:pPr>
      <w:r w:rsidRPr="00104F30">
        <w:tab/>
      </w:r>
      <w:r w:rsidRPr="00104F30">
        <w:tab/>
      </w:r>
      <w:r w:rsidRPr="00FE006B">
        <w:rPr>
          <w:color w:val="002060"/>
        </w:rPr>
        <w:t>Standardy 7.1</w:t>
      </w:r>
      <w:r>
        <w:rPr>
          <w:color w:val="002060"/>
        </w:rPr>
        <w:t xml:space="preserve"> – </w:t>
      </w:r>
      <w:r w:rsidRPr="00FE006B">
        <w:rPr>
          <w:color w:val="002060"/>
        </w:rPr>
        <w:t>7.3</w:t>
      </w:r>
    </w:p>
    <w:p w14:paraId="64BA0881" w14:textId="79BDD4D4" w:rsidR="00C00755" w:rsidRPr="00A25750" w:rsidRDefault="00C00755" w:rsidP="00C00755">
      <w:pPr>
        <w:autoSpaceDE w:val="0"/>
        <w:autoSpaceDN w:val="0"/>
        <w:adjustRightInd w:val="0"/>
        <w:jc w:val="both"/>
      </w:pPr>
      <w:r w:rsidRPr="00A25750">
        <w:rPr>
          <w:color w:val="000000"/>
        </w:rPr>
        <w:t>FHS již dlouhodobě uskutečňuje všechny své akreditované doktorské studijní programy v kombinované formě studia. Výuka odborných předmětů v DSP probíhá ve stejném rozsahu pro prezenční i kombinované studenty v rámci blokové výuky. Jako podpora studia v tomto případě slouží nástroj MS Office 365 – Teams, který kombinovaným studentům umožňuje snadno</w:t>
      </w:r>
      <w:r w:rsidR="00A25750" w:rsidRPr="00A25750">
        <w:rPr>
          <w:color w:val="000000"/>
        </w:rPr>
        <w:t>u</w:t>
      </w:r>
      <w:r w:rsidRPr="00A25750">
        <w:rPr>
          <w:color w:val="000000"/>
        </w:rPr>
        <w:t xml:space="preserve"> komunikaci na dálku, sdílení studijních materiálů a kooperaci s vyučujícími a školiteli. V rámci systému Teams budou mít studenti k dispozici </w:t>
      </w:r>
      <w:r w:rsidRPr="00A25750">
        <w:t xml:space="preserve">kartu předmětu s anotací, obsahem studia, základní a doporučenou literaturou, způsobem ukončení předmětu a </w:t>
      </w:r>
      <w:r w:rsidR="00A25750" w:rsidRPr="00A25750">
        <w:t xml:space="preserve">podpůrné </w:t>
      </w:r>
      <w:r w:rsidRPr="00A25750">
        <w:t>studijní materiály.</w:t>
      </w:r>
      <w:r w:rsidR="00A25750" w:rsidRPr="00A25750">
        <w:t xml:space="preserve"> Rozsah konzultací v rámci jednotlivých předmětů doktorského studia je přitom individuální; doktorand si sjedná s garantem předmětu schůzku, na které je studentovi doporučena literatura, podpůrné materiály a případně další zdroje včetně klíčových tematických okruhů, které zohledňují jak jeho vědeckou profilaci, tak konkrétní zaměření jeho dizertační práce. Při samostudiu, které je pro doktorský studijní program charakteristické, má student dle svých konkrétních potřeb možnost domluvit si individuální konzultace.</w:t>
      </w:r>
    </w:p>
    <w:bookmarkEnd w:id="222"/>
    <w:p w14:paraId="4FE51E92" w14:textId="77777777" w:rsidR="00C00755" w:rsidRDefault="00C00755" w:rsidP="00C00755">
      <w:pPr>
        <w:rPr>
          <w:b/>
          <w:bCs/>
          <w:sz w:val="52"/>
          <w:szCs w:val="52"/>
        </w:rPr>
      </w:pPr>
    </w:p>
    <w:p w14:paraId="1AAF92F5" w14:textId="7EB94534" w:rsidR="00ED2D43" w:rsidRDefault="00ED2D43">
      <w:r>
        <w:br w:type="page"/>
      </w:r>
    </w:p>
    <w:p w14:paraId="38890D6B" w14:textId="77777777" w:rsidR="00BF624C" w:rsidRPr="000B3D78" w:rsidRDefault="00BF624C" w:rsidP="00BF624C">
      <w:pPr>
        <w:tabs>
          <w:tab w:val="left" w:pos="2835"/>
        </w:tabs>
        <w:spacing w:before="120" w:after="120"/>
        <w:jc w:val="center"/>
        <w:rPr>
          <w:sz w:val="32"/>
          <w:szCs w:val="32"/>
        </w:rPr>
      </w:pPr>
      <w:bookmarkStart w:id="346" w:name="_Hlk118456801"/>
      <w:r w:rsidRPr="000B3D78">
        <w:rPr>
          <w:sz w:val="32"/>
          <w:szCs w:val="32"/>
        </w:rPr>
        <w:lastRenderedPageBreak/>
        <w:t>Příloha</w:t>
      </w:r>
    </w:p>
    <w:tbl>
      <w:tblPr>
        <w:tblW w:w="10544"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A0" w:firstRow="1" w:lastRow="0" w:firstColumn="1" w:lastColumn="0" w:noHBand="0" w:noVBand="0"/>
      </w:tblPr>
      <w:tblGrid>
        <w:gridCol w:w="723"/>
        <w:gridCol w:w="8116"/>
        <w:gridCol w:w="341"/>
        <w:gridCol w:w="341"/>
        <w:gridCol w:w="341"/>
        <w:gridCol w:w="341"/>
        <w:gridCol w:w="341"/>
      </w:tblGrid>
      <w:tr w:rsidR="00BF624C" w:rsidRPr="00C355A6" w14:paraId="4CA0283E" w14:textId="77777777" w:rsidTr="00E25611">
        <w:trPr>
          <w:cantSplit/>
          <w:trHeight w:val="2110"/>
        </w:trPr>
        <w:tc>
          <w:tcPr>
            <w:tcW w:w="723" w:type="dxa"/>
            <w:textDirection w:val="tbRl"/>
            <w:vAlign w:val="center"/>
          </w:tcPr>
          <w:p w14:paraId="7CD49CAE" w14:textId="77777777" w:rsidR="00BF624C" w:rsidRPr="00C355A6" w:rsidRDefault="00BF624C" w:rsidP="00E25611">
            <w:pPr>
              <w:ind w:left="113" w:right="113"/>
              <w:jc w:val="center"/>
              <w:rPr>
                <w:sz w:val="28"/>
                <w:szCs w:val="28"/>
              </w:rPr>
            </w:pPr>
            <w:r w:rsidRPr="00C355A6">
              <w:rPr>
                <w:sz w:val="28"/>
                <w:szCs w:val="28"/>
              </w:rPr>
              <w:t>Číslo standardu</w:t>
            </w:r>
          </w:p>
        </w:tc>
        <w:tc>
          <w:tcPr>
            <w:tcW w:w="8116" w:type="dxa"/>
            <w:vAlign w:val="center"/>
          </w:tcPr>
          <w:p w14:paraId="038BC51D" w14:textId="77777777" w:rsidR="00BF624C" w:rsidRPr="00C355A6" w:rsidRDefault="00BF624C" w:rsidP="00E25611">
            <w:pPr>
              <w:jc w:val="center"/>
              <w:rPr>
                <w:sz w:val="28"/>
                <w:szCs w:val="28"/>
              </w:rPr>
            </w:pPr>
            <w:r w:rsidRPr="00C355A6">
              <w:rPr>
                <w:sz w:val="28"/>
                <w:szCs w:val="28"/>
              </w:rPr>
              <w:t>Standard</w:t>
            </w:r>
          </w:p>
        </w:tc>
        <w:tc>
          <w:tcPr>
            <w:tcW w:w="341" w:type="dxa"/>
            <w:shd w:val="clear" w:color="auto" w:fill="FFE599"/>
            <w:textDirection w:val="tbRl"/>
            <w:vAlign w:val="center"/>
          </w:tcPr>
          <w:p w14:paraId="24158D6E" w14:textId="77777777" w:rsidR="00BF624C" w:rsidRPr="00C355A6" w:rsidRDefault="00BF624C" w:rsidP="00E25611">
            <w:pPr>
              <w:ind w:left="113" w:right="113"/>
            </w:pPr>
            <w:r w:rsidRPr="00C355A6">
              <w:t>Bc. akademický SP</w:t>
            </w:r>
          </w:p>
        </w:tc>
        <w:tc>
          <w:tcPr>
            <w:tcW w:w="341" w:type="dxa"/>
            <w:textDirection w:val="tbRl"/>
            <w:vAlign w:val="center"/>
          </w:tcPr>
          <w:p w14:paraId="69DF68A9" w14:textId="77777777" w:rsidR="00BF624C" w:rsidRPr="00C355A6" w:rsidRDefault="00BF624C" w:rsidP="00E25611">
            <w:pPr>
              <w:ind w:left="113" w:right="113"/>
            </w:pPr>
            <w:r w:rsidRPr="00C355A6">
              <w:t>Bc. profesní SP</w:t>
            </w:r>
          </w:p>
        </w:tc>
        <w:tc>
          <w:tcPr>
            <w:tcW w:w="341" w:type="dxa"/>
            <w:shd w:val="clear" w:color="auto" w:fill="B4C6E7"/>
            <w:textDirection w:val="tbRl"/>
            <w:vAlign w:val="center"/>
          </w:tcPr>
          <w:p w14:paraId="3ABF01F9" w14:textId="77777777" w:rsidR="00BF624C" w:rsidRPr="00C355A6" w:rsidRDefault="00BF624C" w:rsidP="00E25611">
            <w:pPr>
              <w:ind w:left="113" w:right="113"/>
            </w:pPr>
            <w:r w:rsidRPr="00C355A6">
              <w:t>Mgr. akademický SP</w:t>
            </w:r>
          </w:p>
        </w:tc>
        <w:tc>
          <w:tcPr>
            <w:tcW w:w="341" w:type="dxa"/>
            <w:textDirection w:val="tbRl"/>
            <w:vAlign w:val="center"/>
          </w:tcPr>
          <w:p w14:paraId="4CBB7A7C" w14:textId="77777777" w:rsidR="00BF624C" w:rsidRPr="00C355A6" w:rsidRDefault="00BF624C" w:rsidP="00E25611">
            <w:pPr>
              <w:ind w:left="113" w:right="113"/>
            </w:pPr>
            <w:r w:rsidRPr="00C355A6">
              <w:t>Mgr. profesní SP</w:t>
            </w:r>
          </w:p>
        </w:tc>
        <w:tc>
          <w:tcPr>
            <w:tcW w:w="341" w:type="dxa"/>
            <w:shd w:val="clear" w:color="auto" w:fill="C5E0B3"/>
            <w:textDirection w:val="tbRl"/>
            <w:vAlign w:val="center"/>
          </w:tcPr>
          <w:p w14:paraId="4F56B665" w14:textId="77777777" w:rsidR="00BF624C" w:rsidRPr="00C355A6" w:rsidRDefault="00BF624C" w:rsidP="00E25611">
            <w:pPr>
              <w:ind w:left="113" w:right="113"/>
            </w:pPr>
            <w:r w:rsidRPr="00C355A6">
              <w:t>Doktorský SP</w:t>
            </w:r>
          </w:p>
        </w:tc>
      </w:tr>
      <w:tr w:rsidR="00BF624C" w:rsidRPr="00C355A6" w14:paraId="576F5053" w14:textId="77777777" w:rsidTr="00E25611">
        <w:trPr>
          <w:trHeight w:val="20"/>
        </w:trPr>
        <w:tc>
          <w:tcPr>
            <w:tcW w:w="723" w:type="dxa"/>
            <w:tcBorders>
              <w:right w:val="nil"/>
            </w:tcBorders>
            <w:vAlign w:val="center"/>
          </w:tcPr>
          <w:p w14:paraId="3734AD6A" w14:textId="77777777" w:rsidR="00BF624C" w:rsidRPr="00C355A6" w:rsidRDefault="00BF624C" w:rsidP="00E25611">
            <w:pPr>
              <w:jc w:val="center"/>
              <w:rPr>
                <w:color w:val="000000"/>
              </w:rPr>
            </w:pPr>
            <w:r w:rsidRPr="00C355A6">
              <w:rPr>
                <w:color w:val="000000"/>
              </w:rPr>
              <w:t>1.1</w:t>
            </w:r>
          </w:p>
        </w:tc>
        <w:tc>
          <w:tcPr>
            <w:tcW w:w="8116" w:type="dxa"/>
          </w:tcPr>
          <w:p w14:paraId="7AED7BA5" w14:textId="77777777" w:rsidR="00BF624C" w:rsidRPr="00C355A6" w:rsidRDefault="00BF624C" w:rsidP="00E25611">
            <w:r w:rsidRPr="00C355A6">
              <w:t>Vysoká škola má vymezen orgán vysoké školy, který plní působnost statutárního orgánu, a jsou vymezeny další orgány, jejich působnost, pravomoc a odpovědnost.</w:t>
            </w:r>
          </w:p>
        </w:tc>
        <w:tc>
          <w:tcPr>
            <w:tcW w:w="341" w:type="dxa"/>
            <w:shd w:val="clear" w:color="auto" w:fill="FFE599"/>
            <w:vAlign w:val="center"/>
          </w:tcPr>
          <w:p w14:paraId="03AD555E" w14:textId="07609C07" w:rsidR="00BF624C" w:rsidRPr="00C355A6" w:rsidRDefault="00BF624C" w:rsidP="00E25611">
            <w:pPr>
              <w:jc w:val="center"/>
            </w:pPr>
          </w:p>
        </w:tc>
        <w:tc>
          <w:tcPr>
            <w:tcW w:w="341" w:type="dxa"/>
            <w:vAlign w:val="center"/>
          </w:tcPr>
          <w:p w14:paraId="2BB0A455" w14:textId="05FE49C4" w:rsidR="00BF624C" w:rsidRPr="00C355A6" w:rsidRDefault="00BF624C" w:rsidP="00E25611">
            <w:pPr>
              <w:jc w:val="center"/>
            </w:pPr>
          </w:p>
        </w:tc>
        <w:tc>
          <w:tcPr>
            <w:tcW w:w="341" w:type="dxa"/>
            <w:shd w:val="clear" w:color="auto" w:fill="B4C6E7"/>
            <w:vAlign w:val="center"/>
          </w:tcPr>
          <w:p w14:paraId="329D18A9" w14:textId="197704C2" w:rsidR="00BF624C" w:rsidRPr="00C355A6" w:rsidRDefault="00BF624C" w:rsidP="00E25611">
            <w:pPr>
              <w:jc w:val="center"/>
            </w:pPr>
          </w:p>
        </w:tc>
        <w:tc>
          <w:tcPr>
            <w:tcW w:w="341" w:type="dxa"/>
            <w:vAlign w:val="center"/>
          </w:tcPr>
          <w:p w14:paraId="4FC7E5AF" w14:textId="2CBE3EAC" w:rsidR="00BF624C" w:rsidRPr="00C355A6" w:rsidRDefault="00BF624C" w:rsidP="00E25611">
            <w:pPr>
              <w:jc w:val="center"/>
            </w:pPr>
          </w:p>
        </w:tc>
        <w:tc>
          <w:tcPr>
            <w:tcW w:w="341" w:type="dxa"/>
            <w:shd w:val="clear" w:color="auto" w:fill="C5E0B3"/>
            <w:vAlign w:val="center"/>
          </w:tcPr>
          <w:p w14:paraId="42C33FB1" w14:textId="77777777" w:rsidR="00BF624C" w:rsidRPr="00C355A6" w:rsidRDefault="00BF624C" w:rsidP="00E25611">
            <w:pPr>
              <w:jc w:val="center"/>
            </w:pPr>
            <w:r w:rsidRPr="00C355A6">
              <w:t>X</w:t>
            </w:r>
          </w:p>
        </w:tc>
      </w:tr>
      <w:tr w:rsidR="00BF624C" w:rsidRPr="00C355A6" w14:paraId="3F0C5A7C" w14:textId="77777777" w:rsidTr="00E25611">
        <w:trPr>
          <w:trHeight w:val="20"/>
        </w:trPr>
        <w:tc>
          <w:tcPr>
            <w:tcW w:w="723" w:type="dxa"/>
            <w:tcBorders>
              <w:right w:val="nil"/>
            </w:tcBorders>
            <w:vAlign w:val="center"/>
          </w:tcPr>
          <w:p w14:paraId="646976FD" w14:textId="77777777" w:rsidR="00BF624C" w:rsidRPr="00C355A6" w:rsidRDefault="00BF624C" w:rsidP="00E25611">
            <w:pPr>
              <w:jc w:val="center"/>
              <w:rPr>
                <w:color w:val="000000"/>
              </w:rPr>
            </w:pPr>
            <w:r w:rsidRPr="00C355A6">
              <w:rPr>
                <w:color w:val="000000"/>
              </w:rPr>
              <w:t>1.2</w:t>
            </w:r>
          </w:p>
        </w:tc>
        <w:tc>
          <w:tcPr>
            <w:tcW w:w="8116" w:type="dxa"/>
          </w:tcPr>
          <w:p w14:paraId="3D06A4E6" w14:textId="77777777" w:rsidR="00BF624C" w:rsidRPr="00C355A6" w:rsidRDefault="00BF624C" w:rsidP="00E25611">
            <w:r w:rsidRPr="00C355A6">
              <w:t>Vysoká škola má vymezeny působnosti, pravomoci a odpovědnosti orgánů jejích součástí k činnostem a jednáním, která se týkají tvorby a uskutečňování studijních programů a které tvoří funkční celek.</w:t>
            </w:r>
          </w:p>
        </w:tc>
        <w:tc>
          <w:tcPr>
            <w:tcW w:w="341" w:type="dxa"/>
            <w:shd w:val="clear" w:color="auto" w:fill="FFE599"/>
            <w:vAlign w:val="center"/>
          </w:tcPr>
          <w:p w14:paraId="42F0CEFE" w14:textId="2067F14E" w:rsidR="00BF624C" w:rsidRPr="00C355A6" w:rsidRDefault="00BF624C" w:rsidP="00E25611">
            <w:pPr>
              <w:jc w:val="center"/>
            </w:pPr>
          </w:p>
        </w:tc>
        <w:tc>
          <w:tcPr>
            <w:tcW w:w="341" w:type="dxa"/>
            <w:vAlign w:val="center"/>
          </w:tcPr>
          <w:p w14:paraId="2B41AC09" w14:textId="5D444DC2" w:rsidR="00BF624C" w:rsidRPr="00C355A6" w:rsidRDefault="00BF624C" w:rsidP="00E25611">
            <w:pPr>
              <w:jc w:val="center"/>
            </w:pPr>
          </w:p>
        </w:tc>
        <w:tc>
          <w:tcPr>
            <w:tcW w:w="341" w:type="dxa"/>
            <w:shd w:val="clear" w:color="auto" w:fill="B4C6E7"/>
            <w:vAlign w:val="center"/>
          </w:tcPr>
          <w:p w14:paraId="11718CDF" w14:textId="7D6D1825" w:rsidR="00BF624C" w:rsidRPr="00C355A6" w:rsidRDefault="00BF624C" w:rsidP="00E25611">
            <w:pPr>
              <w:jc w:val="center"/>
            </w:pPr>
          </w:p>
        </w:tc>
        <w:tc>
          <w:tcPr>
            <w:tcW w:w="341" w:type="dxa"/>
            <w:vAlign w:val="center"/>
          </w:tcPr>
          <w:p w14:paraId="4C35F1F2" w14:textId="204E7862" w:rsidR="00BF624C" w:rsidRPr="00C355A6" w:rsidRDefault="00BF624C" w:rsidP="00E25611">
            <w:pPr>
              <w:jc w:val="center"/>
            </w:pPr>
          </w:p>
        </w:tc>
        <w:tc>
          <w:tcPr>
            <w:tcW w:w="341" w:type="dxa"/>
            <w:shd w:val="clear" w:color="auto" w:fill="C5E0B3"/>
            <w:vAlign w:val="center"/>
          </w:tcPr>
          <w:p w14:paraId="4C8FADD3" w14:textId="77777777" w:rsidR="00BF624C" w:rsidRPr="00C355A6" w:rsidRDefault="00BF624C" w:rsidP="00E25611">
            <w:pPr>
              <w:jc w:val="center"/>
            </w:pPr>
            <w:r w:rsidRPr="00C355A6">
              <w:t>X</w:t>
            </w:r>
          </w:p>
        </w:tc>
      </w:tr>
      <w:tr w:rsidR="00BF624C" w:rsidRPr="00C355A6" w14:paraId="7BE60C67" w14:textId="77777777" w:rsidTr="00E25611">
        <w:trPr>
          <w:trHeight w:val="20"/>
        </w:trPr>
        <w:tc>
          <w:tcPr>
            <w:tcW w:w="723" w:type="dxa"/>
            <w:tcBorders>
              <w:right w:val="nil"/>
            </w:tcBorders>
            <w:vAlign w:val="center"/>
          </w:tcPr>
          <w:p w14:paraId="57F810ED" w14:textId="77777777" w:rsidR="00BF624C" w:rsidRPr="00C355A6" w:rsidRDefault="00BF624C" w:rsidP="00E25611">
            <w:pPr>
              <w:jc w:val="center"/>
              <w:rPr>
                <w:color w:val="000000"/>
              </w:rPr>
            </w:pPr>
            <w:r w:rsidRPr="00C355A6">
              <w:rPr>
                <w:color w:val="000000"/>
              </w:rPr>
              <w:t>1.3</w:t>
            </w:r>
          </w:p>
        </w:tc>
        <w:tc>
          <w:tcPr>
            <w:tcW w:w="8116" w:type="dxa"/>
          </w:tcPr>
          <w:p w14:paraId="62AE31AE" w14:textId="77777777" w:rsidR="00BF624C" w:rsidRPr="00C355A6" w:rsidRDefault="00BF624C" w:rsidP="00E25611">
            <w:r w:rsidRPr="00C355A6">
              <w:t>Na všech úrovních řízení vysoké školy jsou vymezeny pravomoci a odpovědnost za kvalitu vzdělávací činnosti, tvůrčí činnosti a s nimi souvisejících činností tak, aby tvořily funkční celek.</w:t>
            </w:r>
          </w:p>
        </w:tc>
        <w:tc>
          <w:tcPr>
            <w:tcW w:w="341" w:type="dxa"/>
            <w:shd w:val="clear" w:color="auto" w:fill="FFE599"/>
            <w:vAlign w:val="center"/>
          </w:tcPr>
          <w:p w14:paraId="4FB4DB64" w14:textId="7190B7DD" w:rsidR="00BF624C" w:rsidRPr="00C355A6" w:rsidRDefault="00BF624C" w:rsidP="00E25611">
            <w:pPr>
              <w:jc w:val="center"/>
            </w:pPr>
          </w:p>
        </w:tc>
        <w:tc>
          <w:tcPr>
            <w:tcW w:w="341" w:type="dxa"/>
            <w:vAlign w:val="center"/>
          </w:tcPr>
          <w:p w14:paraId="68517CD8" w14:textId="00D11EA1" w:rsidR="00BF624C" w:rsidRPr="00C355A6" w:rsidRDefault="00BF624C" w:rsidP="00E25611">
            <w:pPr>
              <w:jc w:val="center"/>
            </w:pPr>
          </w:p>
        </w:tc>
        <w:tc>
          <w:tcPr>
            <w:tcW w:w="341" w:type="dxa"/>
            <w:shd w:val="clear" w:color="auto" w:fill="B4C6E7"/>
            <w:vAlign w:val="center"/>
          </w:tcPr>
          <w:p w14:paraId="192F4B6E" w14:textId="142594FB" w:rsidR="00BF624C" w:rsidRPr="00C355A6" w:rsidRDefault="00BF624C" w:rsidP="00E25611">
            <w:pPr>
              <w:jc w:val="center"/>
            </w:pPr>
          </w:p>
        </w:tc>
        <w:tc>
          <w:tcPr>
            <w:tcW w:w="341" w:type="dxa"/>
            <w:vAlign w:val="center"/>
          </w:tcPr>
          <w:p w14:paraId="466D7016" w14:textId="4EA11168" w:rsidR="00BF624C" w:rsidRPr="00C355A6" w:rsidRDefault="00BF624C" w:rsidP="00E25611">
            <w:pPr>
              <w:jc w:val="center"/>
            </w:pPr>
          </w:p>
        </w:tc>
        <w:tc>
          <w:tcPr>
            <w:tcW w:w="341" w:type="dxa"/>
            <w:shd w:val="clear" w:color="auto" w:fill="C5E0B3"/>
            <w:vAlign w:val="center"/>
          </w:tcPr>
          <w:p w14:paraId="6F71CD83" w14:textId="77777777" w:rsidR="00BF624C" w:rsidRPr="00C355A6" w:rsidRDefault="00BF624C" w:rsidP="00E25611">
            <w:pPr>
              <w:jc w:val="center"/>
            </w:pPr>
            <w:r w:rsidRPr="00C355A6">
              <w:t>X</w:t>
            </w:r>
          </w:p>
        </w:tc>
      </w:tr>
      <w:tr w:rsidR="00BF624C" w:rsidRPr="00C355A6" w14:paraId="6667F9FC" w14:textId="77777777" w:rsidTr="00E25611">
        <w:trPr>
          <w:trHeight w:val="20"/>
        </w:trPr>
        <w:tc>
          <w:tcPr>
            <w:tcW w:w="723" w:type="dxa"/>
            <w:tcBorders>
              <w:right w:val="nil"/>
            </w:tcBorders>
            <w:vAlign w:val="center"/>
          </w:tcPr>
          <w:p w14:paraId="4376C853" w14:textId="77777777" w:rsidR="00BF624C" w:rsidRPr="00C355A6" w:rsidRDefault="00BF624C" w:rsidP="00E25611">
            <w:pPr>
              <w:jc w:val="center"/>
              <w:rPr>
                <w:color w:val="000000"/>
              </w:rPr>
            </w:pPr>
            <w:r w:rsidRPr="00C355A6">
              <w:rPr>
                <w:color w:val="000000"/>
              </w:rPr>
              <w:t>1.4</w:t>
            </w:r>
          </w:p>
        </w:tc>
        <w:tc>
          <w:tcPr>
            <w:tcW w:w="8116" w:type="dxa"/>
          </w:tcPr>
          <w:p w14:paraId="3EEFEA33" w14:textId="77777777" w:rsidR="00BF624C" w:rsidRPr="00C355A6" w:rsidRDefault="00BF624C" w:rsidP="00E25611">
            <w:r w:rsidRPr="00C355A6">
              <w:t>Vnitřním předpisem vysoké školy jsou podrobněji vymezeny procesy vzniku, schvalování a změn návrhů studijních programů před jejich předložením k akreditaci Národnímu akreditačnímu úřadu pro vysoké školství.</w:t>
            </w:r>
          </w:p>
        </w:tc>
        <w:tc>
          <w:tcPr>
            <w:tcW w:w="341" w:type="dxa"/>
            <w:shd w:val="clear" w:color="auto" w:fill="FFE599"/>
            <w:vAlign w:val="center"/>
          </w:tcPr>
          <w:p w14:paraId="14F87C66" w14:textId="1172A72F" w:rsidR="00BF624C" w:rsidRPr="00C355A6" w:rsidRDefault="00BF624C" w:rsidP="00E25611">
            <w:pPr>
              <w:jc w:val="center"/>
            </w:pPr>
          </w:p>
        </w:tc>
        <w:tc>
          <w:tcPr>
            <w:tcW w:w="341" w:type="dxa"/>
            <w:vAlign w:val="center"/>
          </w:tcPr>
          <w:p w14:paraId="1BC90EAD" w14:textId="1F40BBD5" w:rsidR="00BF624C" w:rsidRPr="00C355A6" w:rsidRDefault="00BF624C" w:rsidP="00E25611">
            <w:pPr>
              <w:jc w:val="center"/>
            </w:pPr>
          </w:p>
        </w:tc>
        <w:tc>
          <w:tcPr>
            <w:tcW w:w="341" w:type="dxa"/>
            <w:shd w:val="clear" w:color="auto" w:fill="B4C6E7"/>
            <w:vAlign w:val="center"/>
          </w:tcPr>
          <w:p w14:paraId="0B44D07A" w14:textId="5C576168" w:rsidR="00BF624C" w:rsidRPr="00C355A6" w:rsidRDefault="00BF624C" w:rsidP="00E25611">
            <w:pPr>
              <w:jc w:val="center"/>
            </w:pPr>
          </w:p>
        </w:tc>
        <w:tc>
          <w:tcPr>
            <w:tcW w:w="341" w:type="dxa"/>
            <w:vAlign w:val="center"/>
          </w:tcPr>
          <w:p w14:paraId="69FE92B0" w14:textId="57EA8E06" w:rsidR="00BF624C" w:rsidRPr="00C355A6" w:rsidRDefault="00BF624C" w:rsidP="00E25611">
            <w:pPr>
              <w:jc w:val="center"/>
            </w:pPr>
          </w:p>
        </w:tc>
        <w:tc>
          <w:tcPr>
            <w:tcW w:w="341" w:type="dxa"/>
            <w:shd w:val="clear" w:color="auto" w:fill="C5E0B3"/>
            <w:vAlign w:val="center"/>
          </w:tcPr>
          <w:p w14:paraId="664E56E2" w14:textId="77777777" w:rsidR="00BF624C" w:rsidRPr="00C355A6" w:rsidRDefault="00BF624C" w:rsidP="00E25611">
            <w:pPr>
              <w:jc w:val="center"/>
            </w:pPr>
            <w:r w:rsidRPr="00C355A6">
              <w:t>X</w:t>
            </w:r>
          </w:p>
        </w:tc>
      </w:tr>
      <w:tr w:rsidR="00BF624C" w:rsidRPr="00C355A6" w14:paraId="6D92F0CF" w14:textId="77777777" w:rsidTr="00E25611">
        <w:trPr>
          <w:trHeight w:val="20"/>
        </w:trPr>
        <w:tc>
          <w:tcPr>
            <w:tcW w:w="723" w:type="dxa"/>
            <w:tcBorders>
              <w:right w:val="nil"/>
            </w:tcBorders>
            <w:vAlign w:val="center"/>
          </w:tcPr>
          <w:p w14:paraId="3DEE293D" w14:textId="77777777" w:rsidR="00BF624C" w:rsidRPr="00C355A6" w:rsidRDefault="00BF624C" w:rsidP="00E25611">
            <w:pPr>
              <w:jc w:val="center"/>
              <w:rPr>
                <w:color w:val="000000"/>
              </w:rPr>
            </w:pPr>
            <w:r w:rsidRPr="00C355A6">
              <w:rPr>
                <w:color w:val="000000"/>
              </w:rPr>
              <w:t>1.5</w:t>
            </w:r>
          </w:p>
        </w:tc>
        <w:tc>
          <w:tcPr>
            <w:tcW w:w="8116" w:type="dxa"/>
          </w:tcPr>
          <w:p w14:paraId="74B0EA30" w14:textId="77777777" w:rsidR="00BF624C" w:rsidRPr="00C355A6" w:rsidRDefault="00BF624C" w:rsidP="00E25611">
            <w:r w:rsidRPr="00C355A6">
              <w:t>Pokud vysoká škola hodlá posuzovat splnění podmínek pro přijetí ke studiu ve studijním programu s použitím ustanovení § 48 odst. 4 písm. d) nebo § 48 odst. 5 písm. c) zákona o vysokých školách, jsou vytvořena pravidla, stanoveny principy a popsán proces posuzování splnění podmínky předchozího vzdělání.</w:t>
            </w:r>
          </w:p>
        </w:tc>
        <w:tc>
          <w:tcPr>
            <w:tcW w:w="341" w:type="dxa"/>
            <w:shd w:val="clear" w:color="auto" w:fill="FFE599"/>
            <w:vAlign w:val="center"/>
          </w:tcPr>
          <w:p w14:paraId="42153C42" w14:textId="672C7614" w:rsidR="00BF624C" w:rsidRPr="00C355A6" w:rsidRDefault="00BF624C" w:rsidP="00E25611">
            <w:pPr>
              <w:jc w:val="center"/>
            </w:pPr>
          </w:p>
        </w:tc>
        <w:tc>
          <w:tcPr>
            <w:tcW w:w="341" w:type="dxa"/>
            <w:vAlign w:val="center"/>
          </w:tcPr>
          <w:p w14:paraId="43B57D87" w14:textId="367FFD7D" w:rsidR="00BF624C" w:rsidRPr="00C355A6" w:rsidRDefault="00BF624C" w:rsidP="00E25611">
            <w:pPr>
              <w:jc w:val="center"/>
            </w:pPr>
          </w:p>
        </w:tc>
        <w:tc>
          <w:tcPr>
            <w:tcW w:w="341" w:type="dxa"/>
            <w:shd w:val="clear" w:color="auto" w:fill="B4C6E7"/>
            <w:vAlign w:val="center"/>
          </w:tcPr>
          <w:p w14:paraId="249D7DCF" w14:textId="51DD6BDE" w:rsidR="00BF624C" w:rsidRPr="00C355A6" w:rsidRDefault="00BF624C" w:rsidP="00E25611">
            <w:pPr>
              <w:jc w:val="center"/>
            </w:pPr>
          </w:p>
        </w:tc>
        <w:tc>
          <w:tcPr>
            <w:tcW w:w="341" w:type="dxa"/>
            <w:vAlign w:val="center"/>
          </w:tcPr>
          <w:p w14:paraId="48F038E7" w14:textId="76847084" w:rsidR="00BF624C" w:rsidRPr="00C355A6" w:rsidRDefault="00BF624C" w:rsidP="00E25611">
            <w:pPr>
              <w:jc w:val="center"/>
            </w:pPr>
          </w:p>
        </w:tc>
        <w:tc>
          <w:tcPr>
            <w:tcW w:w="341" w:type="dxa"/>
            <w:shd w:val="clear" w:color="auto" w:fill="C5E0B3"/>
            <w:vAlign w:val="center"/>
          </w:tcPr>
          <w:p w14:paraId="42C3D36E" w14:textId="77777777" w:rsidR="00BF624C" w:rsidRPr="00C355A6" w:rsidRDefault="00BF624C" w:rsidP="00E25611">
            <w:pPr>
              <w:jc w:val="center"/>
            </w:pPr>
            <w:r w:rsidRPr="00C355A6">
              <w:t>X</w:t>
            </w:r>
          </w:p>
        </w:tc>
      </w:tr>
      <w:tr w:rsidR="00BF624C" w:rsidRPr="00C355A6" w14:paraId="4F279A01" w14:textId="77777777" w:rsidTr="00E25611">
        <w:trPr>
          <w:trHeight w:val="20"/>
        </w:trPr>
        <w:tc>
          <w:tcPr>
            <w:tcW w:w="723" w:type="dxa"/>
            <w:tcBorders>
              <w:right w:val="nil"/>
            </w:tcBorders>
            <w:vAlign w:val="center"/>
          </w:tcPr>
          <w:p w14:paraId="392D2AD6" w14:textId="77777777" w:rsidR="00BF624C" w:rsidRPr="00C355A6" w:rsidRDefault="00BF624C" w:rsidP="00E25611">
            <w:pPr>
              <w:jc w:val="center"/>
              <w:rPr>
                <w:color w:val="000000"/>
              </w:rPr>
            </w:pPr>
            <w:r w:rsidRPr="00C355A6">
              <w:rPr>
                <w:color w:val="000000"/>
              </w:rPr>
              <w:t>1.6</w:t>
            </w:r>
          </w:p>
        </w:tc>
        <w:tc>
          <w:tcPr>
            <w:tcW w:w="8116" w:type="dxa"/>
          </w:tcPr>
          <w:p w14:paraId="14D1347A" w14:textId="77777777" w:rsidR="00BF624C" w:rsidRPr="00C355A6" w:rsidRDefault="00BF624C" w:rsidP="00E25611">
            <w:r w:rsidRPr="00C355A6">
              <w:t>Vysoká škola má přijata dostatečně účinná opatření zajišťující úroveň kvality kvalifikačních prací a systematicky dbá na kvalitu obhájených kvalifikačních prací a obhájených rigorózních prací. V rámci svých pravidel stanoví požadavky na způsob vedení těchto prací a kvalifikační požadavky na osoby, které vedou kvalifikační práce nebo rigorózní práce, a stanoví nejvyšší počet kvalifikačních prací nebo rigorózních prací, které může vést jedna osoba.</w:t>
            </w:r>
          </w:p>
        </w:tc>
        <w:tc>
          <w:tcPr>
            <w:tcW w:w="341" w:type="dxa"/>
            <w:shd w:val="clear" w:color="auto" w:fill="FFE599"/>
            <w:vAlign w:val="center"/>
          </w:tcPr>
          <w:p w14:paraId="38D6F2E7" w14:textId="57F76DBA" w:rsidR="00BF624C" w:rsidRPr="00C355A6" w:rsidRDefault="00BF624C" w:rsidP="00E25611">
            <w:pPr>
              <w:jc w:val="center"/>
            </w:pPr>
          </w:p>
        </w:tc>
        <w:tc>
          <w:tcPr>
            <w:tcW w:w="341" w:type="dxa"/>
            <w:vAlign w:val="center"/>
          </w:tcPr>
          <w:p w14:paraId="293165CE" w14:textId="43EF8CC0" w:rsidR="00BF624C" w:rsidRPr="00C355A6" w:rsidRDefault="00BF624C" w:rsidP="00E25611">
            <w:pPr>
              <w:jc w:val="center"/>
            </w:pPr>
          </w:p>
        </w:tc>
        <w:tc>
          <w:tcPr>
            <w:tcW w:w="341" w:type="dxa"/>
            <w:shd w:val="clear" w:color="auto" w:fill="B4C6E7"/>
            <w:vAlign w:val="center"/>
          </w:tcPr>
          <w:p w14:paraId="671B5A2A" w14:textId="2EBDD70B" w:rsidR="00BF624C" w:rsidRPr="00C355A6" w:rsidRDefault="00BF624C" w:rsidP="00E25611">
            <w:pPr>
              <w:jc w:val="center"/>
            </w:pPr>
          </w:p>
        </w:tc>
        <w:tc>
          <w:tcPr>
            <w:tcW w:w="341" w:type="dxa"/>
            <w:vAlign w:val="center"/>
          </w:tcPr>
          <w:p w14:paraId="1F5EDE4B" w14:textId="2FBADD05" w:rsidR="00BF624C" w:rsidRPr="00C355A6" w:rsidRDefault="00BF624C" w:rsidP="00E25611">
            <w:pPr>
              <w:jc w:val="center"/>
            </w:pPr>
          </w:p>
        </w:tc>
        <w:tc>
          <w:tcPr>
            <w:tcW w:w="341" w:type="dxa"/>
            <w:shd w:val="clear" w:color="auto" w:fill="C5E0B3"/>
            <w:vAlign w:val="center"/>
          </w:tcPr>
          <w:p w14:paraId="15829F57" w14:textId="77777777" w:rsidR="00BF624C" w:rsidRPr="00C355A6" w:rsidRDefault="00BF624C" w:rsidP="00E25611">
            <w:pPr>
              <w:jc w:val="center"/>
            </w:pPr>
            <w:r w:rsidRPr="00C355A6">
              <w:t>X</w:t>
            </w:r>
          </w:p>
        </w:tc>
      </w:tr>
      <w:tr w:rsidR="00BF624C" w:rsidRPr="00C355A6" w14:paraId="09CF9FAF" w14:textId="77777777" w:rsidTr="00E25611">
        <w:trPr>
          <w:trHeight w:val="20"/>
        </w:trPr>
        <w:tc>
          <w:tcPr>
            <w:tcW w:w="723" w:type="dxa"/>
            <w:tcBorders>
              <w:right w:val="nil"/>
            </w:tcBorders>
            <w:vAlign w:val="center"/>
          </w:tcPr>
          <w:p w14:paraId="3D4C0A8E" w14:textId="77777777" w:rsidR="00BF624C" w:rsidRPr="00C355A6" w:rsidRDefault="00BF624C" w:rsidP="00E25611">
            <w:pPr>
              <w:jc w:val="center"/>
              <w:rPr>
                <w:color w:val="000000"/>
              </w:rPr>
            </w:pPr>
            <w:r w:rsidRPr="00C355A6">
              <w:rPr>
                <w:color w:val="000000"/>
              </w:rPr>
              <w:t>1.7</w:t>
            </w:r>
          </w:p>
        </w:tc>
        <w:tc>
          <w:tcPr>
            <w:tcW w:w="8116" w:type="dxa"/>
          </w:tcPr>
          <w:p w14:paraId="293DBC89" w14:textId="77777777" w:rsidR="00BF624C" w:rsidRPr="00C355A6" w:rsidRDefault="00BF624C" w:rsidP="00E25611">
            <w:r w:rsidRPr="00C355A6">
              <w:t>Zajištění a hodnocení kvality vzdělávací, tvůrčí a s nimi souvisejících činností se opírá o procesy zpětné vazby, zejména ankety a kvantitativní a kvalitativní průzkumy, přičemž do těchto procesů jsou v reprezentativní míře zapojeni akademičtí pracovníci, studenti, věcně příslušné profesní komory, oborová sdružení nebo organizace zaměstnavatelů nebo další odborníci z praxe, s přihlédnutím k typům a případným profilům studijních programů.</w:t>
            </w:r>
          </w:p>
        </w:tc>
        <w:tc>
          <w:tcPr>
            <w:tcW w:w="341" w:type="dxa"/>
            <w:shd w:val="clear" w:color="auto" w:fill="FFE599"/>
            <w:vAlign w:val="center"/>
          </w:tcPr>
          <w:p w14:paraId="40768A2B" w14:textId="203E52B7" w:rsidR="00BF624C" w:rsidRPr="00C355A6" w:rsidRDefault="00BF624C" w:rsidP="00E25611">
            <w:pPr>
              <w:jc w:val="center"/>
            </w:pPr>
          </w:p>
        </w:tc>
        <w:tc>
          <w:tcPr>
            <w:tcW w:w="341" w:type="dxa"/>
            <w:vAlign w:val="center"/>
          </w:tcPr>
          <w:p w14:paraId="1E9F6884" w14:textId="75DFA809" w:rsidR="00BF624C" w:rsidRPr="00C355A6" w:rsidRDefault="00BF624C" w:rsidP="00E25611">
            <w:pPr>
              <w:jc w:val="center"/>
            </w:pPr>
          </w:p>
        </w:tc>
        <w:tc>
          <w:tcPr>
            <w:tcW w:w="341" w:type="dxa"/>
            <w:shd w:val="clear" w:color="auto" w:fill="B4C6E7"/>
            <w:vAlign w:val="center"/>
          </w:tcPr>
          <w:p w14:paraId="64796213" w14:textId="15298BAA" w:rsidR="00BF624C" w:rsidRPr="00C355A6" w:rsidRDefault="00BF624C" w:rsidP="00E25611">
            <w:pPr>
              <w:jc w:val="center"/>
            </w:pPr>
          </w:p>
        </w:tc>
        <w:tc>
          <w:tcPr>
            <w:tcW w:w="341" w:type="dxa"/>
            <w:vAlign w:val="center"/>
          </w:tcPr>
          <w:p w14:paraId="1FB44FBE" w14:textId="4A395974" w:rsidR="00BF624C" w:rsidRPr="00C355A6" w:rsidRDefault="00BF624C" w:rsidP="00E25611">
            <w:pPr>
              <w:jc w:val="center"/>
            </w:pPr>
          </w:p>
        </w:tc>
        <w:tc>
          <w:tcPr>
            <w:tcW w:w="341" w:type="dxa"/>
            <w:shd w:val="clear" w:color="auto" w:fill="C5E0B3"/>
            <w:vAlign w:val="center"/>
          </w:tcPr>
          <w:p w14:paraId="6363E185" w14:textId="77777777" w:rsidR="00BF624C" w:rsidRPr="00C355A6" w:rsidRDefault="00BF624C" w:rsidP="00E25611">
            <w:pPr>
              <w:jc w:val="center"/>
            </w:pPr>
            <w:r w:rsidRPr="00C355A6">
              <w:t>X</w:t>
            </w:r>
          </w:p>
        </w:tc>
      </w:tr>
      <w:tr w:rsidR="00BF624C" w:rsidRPr="00C355A6" w14:paraId="4DAB49EB" w14:textId="77777777" w:rsidTr="00E25611">
        <w:trPr>
          <w:trHeight w:val="20"/>
        </w:trPr>
        <w:tc>
          <w:tcPr>
            <w:tcW w:w="723" w:type="dxa"/>
            <w:tcBorders>
              <w:right w:val="nil"/>
            </w:tcBorders>
            <w:vAlign w:val="center"/>
          </w:tcPr>
          <w:p w14:paraId="7D2DB36B" w14:textId="77777777" w:rsidR="00BF624C" w:rsidRPr="00C355A6" w:rsidRDefault="00BF624C" w:rsidP="00E25611">
            <w:pPr>
              <w:jc w:val="center"/>
              <w:rPr>
                <w:color w:val="000000"/>
              </w:rPr>
            </w:pPr>
            <w:r w:rsidRPr="00C355A6">
              <w:rPr>
                <w:color w:val="000000"/>
              </w:rPr>
              <w:t>1.8</w:t>
            </w:r>
          </w:p>
        </w:tc>
        <w:tc>
          <w:tcPr>
            <w:tcW w:w="8116" w:type="dxa"/>
          </w:tcPr>
          <w:p w14:paraId="5D490E93" w14:textId="77777777" w:rsidR="00BF624C" w:rsidRPr="00C355A6" w:rsidRDefault="00BF624C" w:rsidP="00E25611">
            <w:r w:rsidRPr="00C355A6">
              <w:t>Vysoká škola má v oblasti vzdělávací a tvůrčí činnosti nastaveny ukazatele, jejichž prostřednictvím sleduje míru úspěšnosti v přijímacím řízení, studijní neúspěšnost ve studijním programu, míru řádného ukončení studia studijního programu a uplatnitelnost absolventů.</w:t>
            </w:r>
          </w:p>
        </w:tc>
        <w:tc>
          <w:tcPr>
            <w:tcW w:w="341" w:type="dxa"/>
            <w:shd w:val="clear" w:color="auto" w:fill="FFE599"/>
            <w:vAlign w:val="center"/>
          </w:tcPr>
          <w:p w14:paraId="56C0FD3C" w14:textId="3CEC7646" w:rsidR="00BF624C" w:rsidRPr="00C355A6" w:rsidRDefault="00BF624C" w:rsidP="00E25611">
            <w:pPr>
              <w:jc w:val="center"/>
            </w:pPr>
          </w:p>
        </w:tc>
        <w:tc>
          <w:tcPr>
            <w:tcW w:w="341" w:type="dxa"/>
            <w:vAlign w:val="center"/>
          </w:tcPr>
          <w:p w14:paraId="44BFCCD9" w14:textId="0919C6CE" w:rsidR="00BF624C" w:rsidRPr="00C355A6" w:rsidRDefault="00BF624C" w:rsidP="00E25611">
            <w:pPr>
              <w:jc w:val="center"/>
            </w:pPr>
          </w:p>
        </w:tc>
        <w:tc>
          <w:tcPr>
            <w:tcW w:w="341" w:type="dxa"/>
            <w:shd w:val="clear" w:color="auto" w:fill="B4C6E7"/>
            <w:vAlign w:val="center"/>
          </w:tcPr>
          <w:p w14:paraId="0D2289CF" w14:textId="6EE2AD28" w:rsidR="00BF624C" w:rsidRPr="00C355A6" w:rsidRDefault="00BF624C" w:rsidP="00E25611">
            <w:pPr>
              <w:jc w:val="center"/>
            </w:pPr>
          </w:p>
        </w:tc>
        <w:tc>
          <w:tcPr>
            <w:tcW w:w="341" w:type="dxa"/>
            <w:vAlign w:val="center"/>
          </w:tcPr>
          <w:p w14:paraId="010D9009" w14:textId="11F7EA42" w:rsidR="00BF624C" w:rsidRPr="00C355A6" w:rsidRDefault="00BF624C" w:rsidP="00E25611">
            <w:pPr>
              <w:jc w:val="center"/>
            </w:pPr>
          </w:p>
        </w:tc>
        <w:tc>
          <w:tcPr>
            <w:tcW w:w="341" w:type="dxa"/>
            <w:shd w:val="clear" w:color="auto" w:fill="C5E0B3"/>
            <w:vAlign w:val="center"/>
          </w:tcPr>
          <w:p w14:paraId="005B67D7" w14:textId="77777777" w:rsidR="00BF624C" w:rsidRPr="00C355A6" w:rsidRDefault="00BF624C" w:rsidP="00E25611">
            <w:pPr>
              <w:jc w:val="center"/>
            </w:pPr>
            <w:r w:rsidRPr="00C355A6">
              <w:t>X</w:t>
            </w:r>
          </w:p>
        </w:tc>
      </w:tr>
      <w:tr w:rsidR="00BF624C" w:rsidRPr="00C355A6" w14:paraId="154232BB" w14:textId="77777777" w:rsidTr="00E25611">
        <w:trPr>
          <w:trHeight w:val="20"/>
        </w:trPr>
        <w:tc>
          <w:tcPr>
            <w:tcW w:w="723" w:type="dxa"/>
            <w:tcBorders>
              <w:right w:val="nil"/>
            </w:tcBorders>
            <w:vAlign w:val="center"/>
          </w:tcPr>
          <w:p w14:paraId="3F3FA528" w14:textId="77777777" w:rsidR="00BF624C" w:rsidRPr="00C355A6" w:rsidRDefault="00BF624C" w:rsidP="00E25611">
            <w:pPr>
              <w:jc w:val="center"/>
              <w:rPr>
                <w:color w:val="000000"/>
              </w:rPr>
            </w:pPr>
            <w:r w:rsidRPr="00C355A6">
              <w:rPr>
                <w:color w:val="000000"/>
              </w:rPr>
              <w:t>1.9</w:t>
            </w:r>
          </w:p>
        </w:tc>
        <w:tc>
          <w:tcPr>
            <w:tcW w:w="8116" w:type="dxa"/>
          </w:tcPr>
          <w:p w14:paraId="07AFC960" w14:textId="77777777" w:rsidR="00BF624C" w:rsidRPr="00C355A6" w:rsidRDefault="00BF624C" w:rsidP="00E25611">
            <w:r w:rsidRPr="00C355A6">
              <w:t xml:space="preserve">Vzdělávací a tvůrčí činnosti vysoké školy vycházejí ze soudobých poznatků v širším kontextu a mají mezinárodní charakter s přihlédnutím k typu a případnému profilu studijních programů, zejména: jsou uskutečňovány zahraniční mobility studentů a akademických pracovníků a jsou nabízeny studijní předměty vyučované v cizích jazycích nebo studijní programy uskutečňované v cizích jazycích. </w:t>
            </w:r>
          </w:p>
        </w:tc>
        <w:tc>
          <w:tcPr>
            <w:tcW w:w="341" w:type="dxa"/>
            <w:shd w:val="clear" w:color="auto" w:fill="FFE599"/>
            <w:vAlign w:val="center"/>
          </w:tcPr>
          <w:p w14:paraId="7DCD132E" w14:textId="3ED88491" w:rsidR="00BF624C" w:rsidRPr="00C355A6" w:rsidRDefault="00BF624C" w:rsidP="00E25611">
            <w:pPr>
              <w:jc w:val="center"/>
            </w:pPr>
          </w:p>
        </w:tc>
        <w:tc>
          <w:tcPr>
            <w:tcW w:w="341" w:type="dxa"/>
            <w:vAlign w:val="center"/>
          </w:tcPr>
          <w:p w14:paraId="3F65CB77" w14:textId="130841FF" w:rsidR="00BF624C" w:rsidRPr="00C355A6" w:rsidRDefault="00BF624C" w:rsidP="00E25611">
            <w:pPr>
              <w:jc w:val="center"/>
            </w:pPr>
          </w:p>
        </w:tc>
        <w:tc>
          <w:tcPr>
            <w:tcW w:w="341" w:type="dxa"/>
            <w:shd w:val="clear" w:color="auto" w:fill="B4C6E7"/>
            <w:vAlign w:val="center"/>
          </w:tcPr>
          <w:p w14:paraId="3F3B6288" w14:textId="5914EE56" w:rsidR="00BF624C" w:rsidRPr="00C355A6" w:rsidRDefault="00BF624C" w:rsidP="00E25611">
            <w:pPr>
              <w:jc w:val="center"/>
            </w:pPr>
          </w:p>
        </w:tc>
        <w:tc>
          <w:tcPr>
            <w:tcW w:w="341" w:type="dxa"/>
            <w:vAlign w:val="center"/>
          </w:tcPr>
          <w:p w14:paraId="643FCE20" w14:textId="56822010" w:rsidR="00BF624C" w:rsidRPr="00C355A6" w:rsidRDefault="00BF624C" w:rsidP="00E25611">
            <w:pPr>
              <w:jc w:val="center"/>
            </w:pPr>
          </w:p>
        </w:tc>
        <w:tc>
          <w:tcPr>
            <w:tcW w:w="341" w:type="dxa"/>
            <w:shd w:val="clear" w:color="auto" w:fill="C5E0B3"/>
            <w:vAlign w:val="center"/>
          </w:tcPr>
          <w:p w14:paraId="7ED38FD7" w14:textId="77777777" w:rsidR="00BF624C" w:rsidRPr="00C355A6" w:rsidRDefault="00BF624C" w:rsidP="00E25611">
            <w:pPr>
              <w:jc w:val="center"/>
            </w:pPr>
            <w:r w:rsidRPr="00C355A6">
              <w:t>X</w:t>
            </w:r>
          </w:p>
        </w:tc>
      </w:tr>
      <w:tr w:rsidR="00BF624C" w:rsidRPr="00C355A6" w14:paraId="42B5E0F0" w14:textId="77777777" w:rsidTr="00E25611">
        <w:trPr>
          <w:trHeight w:val="20"/>
        </w:trPr>
        <w:tc>
          <w:tcPr>
            <w:tcW w:w="723" w:type="dxa"/>
            <w:tcBorders>
              <w:right w:val="nil"/>
            </w:tcBorders>
            <w:vAlign w:val="center"/>
          </w:tcPr>
          <w:p w14:paraId="27A0DAB8" w14:textId="77777777" w:rsidR="00BF624C" w:rsidRPr="00C355A6" w:rsidRDefault="00BF624C" w:rsidP="00E25611">
            <w:pPr>
              <w:jc w:val="center"/>
              <w:rPr>
                <w:color w:val="000000"/>
              </w:rPr>
            </w:pPr>
            <w:r w:rsidRPr="00C355A6">
              <w:rPr>
                <w:color w:val="000000"/>
              </w:rPr>
              <w:t>1.10</w:t>
            </w:r>
          </w:p>
        </w:tc>
        <w:tc>
          <w:tcPr>
            <w:tcW w:w="8116" w:type="dxa"/>
          </w:tcPr>
          <w:p w14:paraId="60F393D1" w14:textId="77777777" w:rsidR="00BF624C" w:rsidRPr="00C355A6" w:rsidRDefault="00BF624C" w:rsidP="00E25611">
            <w:r w:rsidRPr="00C355A6">
              <w:t>Vysoká škola rozvíjí spolupráci s praxí s přihlédnutím k typům a případným profilům studijních programů. Jde zejména o praktickou výuku, zadávání bakalářských, diplomových nebo disertačních prací (dále jen „kvalifikační práce“), zadávání rigorózních prací, přiznávání stipendií a zapojování odborníků z praxe do vzdělávacího procesu.</w:t>
            </w:r>
          </w:p>
        </w:tc>
        <w:tc>
          <w:tcPr>
            <w:tcW w:w="341" w:type="dxa"/>
            <w:shd w:val="clear" w:color="auto" w:fill="FFE599"/>
            <w:vAlign w:val="center"/>
          </w:tcPr>
          <w:p w14:paraId="7B7AA3FF" w14:textId="563AADD4" w:rsidR="00BF624C" w:rsidRPr="00C355A6" w:rsidRDefault="00BF624C" w:rsidP="00E25611">
            <w:pPr>
              <w:jc w:val="center"/>
            </w:pPr>
          </w:p>
        </w:tc>
        <w:tc>
          <w:tcPr>
            <w:tcW w:w="341" w:type="dxa"/>
            <w:vAlign w:val="center"/>
          </w:tcPr>
          <w:p w14:paraId="2AF25D22" w14:textId="02BAE047" w:rsidR="00BF624C" w:rsidRPr="00C355A6" w:rsidRDefault="00BF624C" w:rsidP="00E25611">
            <w:pPr>
              <w:jc w:val="center"/>
            </w:pPr>
          </w:p>
        </w:tc>
        <w:tc>
          <w:tcPr>
            <w:tcW w:w="341" w:type="dxa"/>
            <w:shd w:val="clear" w:color="auto" w:fill="B4C6E7"/>
            <w:vAlign w:val="center"/>
          </w:tcPr>
          <w:p w14:paraId="2EEB9F9E" w14:textId="43DFFB5C" w:rsidR="00BF624C" w:rsidRPr="00C355A6" w:rsidRDefault="00BF624C" w:rsidP="00E25611">
            <w:pPr>
              <w:jc w:val="center"/>
            </w:pPr>
          </w:p>
        </w:tc>
        <w:tc>
          <w:tcPr>
            <w:tcW w:w="341" w:type="dxa"/>
            <w:vAlign w:val="center"/>
          </w:tcPr>
          <w:p w14:paraId="20574811" w14:textId="1362799B" w:rsidR="00BF624C" w:rsidRPr="00C355A6" w:rsidRDefault="00BF624C" w:rsidP="00E25611">
            <w:pPr>
              <w:jc w:val="center"/>
            </w:pPr>
          </w:p>
        </w:tc>
        <w:tc>
          <w:tcPr>
            <w:tcW w:w="341" w:type="dxa"/>
            <w:shd w:val="clear" w:color="auto" w:fill="C5E0B3"/>
            <w:vAlign w:val="center"/>
          </w:tcPr>
          <w:p w14:paraId="4F747B95" w14:textId="77777777" w:rsidR="00BF624C" w:rsidRPr="00C355A6" w:rsidRDefault="00BF624C" w:rsidP="00E25611">
            <w:pPr>
              <w:jc w:val="center"/>
            </w:pPr>
            <w:r w:rsidRPr="00C355A6">
              <w:t>X</w:t>
            </w:r>
          </w:p>
        </w:tc>
      </w:tr>
      <w:tr w:rsidR="00BF624C" w:rsidRPr="00C355A6" w14:paraId="2895F992" w14:textId="77777777" w:rsidTr="00E25611">
        <w:trPr>
          <w:trHeight w:val="20"/>
        </w:trPr>
        <w:tc>
          <w:tcPr>
            <w:tcW w:w="723" w:type="dxa"/>
            <w:tcBorders>
              <w:right w:val="nil"/>
            </w:tcBorders>
            <w:vAlign w:val="center"/>
          </w:tcPr>
          <w:p w14:paraId="568340E9" w14:textId="77777777" w:rsidR="00BF624C" w:rsidRPr="00C355A6" w:rsidRDefault="00BF624C" w:rsidP="00E25611">
            <w:pPr>
              <w:jc w:val="center"/>
              <w:rPr>
                <w:color w:val="000000"/>
              </w:rPr>
            </w:pPr>
            <w:r w:rsidRPr="00C355A6">
              <w:rPr>
                <w:color w:val="000000"/>
              </w:rPr>
              <w:t>1.11</w:t>
            </w:r>
          </w:p>
        </w:tc>
        <w:tc>
          <w:tcPr>
            <w:tcW w:w="8116" w:type="dxa"/>
          </w:tcPr>
          <w:p w14:paraId="045E0FCD" w14:textId="77777777" w:rsidR="00BF624C" w:rsidRPr="00C355A6" w:rsidRDefault="00BF624C" w:rsidP="00E25611">
            <w:r w:rsidRPr="00C355A6">
              <w:t>Vysoká škola komunikuje s profesními komorami, oborovými sdruženími, organizacemi zaměstnavatelů nebo dalšími odborníky z praxe a zjišťuje jejich očekávání a požadavky na absolventy studijních programů.</w:t>
            </w:r>
          </w:p>
        </w:tc>
        <w:tc>
          <w:tcPr>
            <w:tcW w:w="341" w:type="dxa"/>
            <w:shd w:val="clear" w:color="auto" w:fill="FFE599"/>
            <w:vAlign w:val="center"/>
          </w:tcPr>
          <w:p w14:paraId="2790E731" w14:textId="2467ACF9" w:rsidR="00BF624C" w:rsidRPr="00C355A6" w:rsidRDefault="00BF624C" w:rsidP="00E25611">
            <w:pPr>
              <w:jc w:val="center"/>
            </w:pPr>
          </w:p>
        </w:tc>
        <w:tc>
          <w:tcPr>
            <w:tcW w:w="341" w:type="dxa"/>
            <w:vAlign w:val="center"/>
          </w:tcPr>
          <w:p w14:paraId="7D0213B8" w14:textId="1242B6B3" w:rsidR="00BF624C" w:rsidRPr="00C355A6" w:rsidRDefault="00BF624C" w:rsidP="00E25611">
            <w:pPr>
              <w:jc w:val="center"/>
            </w:pPr>
          </w:p>
        </w:tc>
        <w:tc>
          <w:tcPr>
            <w:tcW w:w="341" w:type="dxa"/>
            <w:shd w:val="clear" w:color="auto" w:fill="B4C6E7"/>
            <w:vAlign w:val="center"/>
          </w:tcPr>
          <w:p w14:paraId="53BB80A4" w14:textId="320F5BD5" w:rsidR="00BF624C" w:rsidRPr="00C355A6" w:rsidRDefault="00BF624C" w:rsidP="00E25611">
            <w:pPr>
              <w:jc w:val="center"/>
            </w:pPr>
          </w:p>
        </w:tc>
        <w:tc>
          <w:tcPr>
            <w:tcW w:w="341" w:type="dxa"/>
            <w:vAlign w:val="center"/>
          </w:tcPr>
          <w:p w14:paraId="5B42E4B9" w14:textId="242B740A" w:rsidR="00BF624C" w:rsidRPr="00C355A6" w:rsidRDefault="00BF624C" w:rsidP="00E25611">
            <w:pPr>
              <w:jc w:val="center"/>
            </w:pPr>
          </w:p>
        </w:tc>
        <w:tc>
          <w:tcPr>
            <w:tcW w:w="341" w:type="dxa"/>
            <w:shd w:val="clear" w:color="auto" w:fill="C5E0B3"/>
            <w:vAlign w:val="center"/>
          </w:tcPr>
          <w:p w14:paraId="304D828C" w14:textId="77777777" w:rsidR="00BF624C" w:rsidRPr="00C355A6" w:rsidRDefault="00BF624C" w:rsidP="00E25611">
            <w:pPr>
              <w:jc w:val="center"/>
            </w:pPr>
            <w:r w:rsidRPr="00C355A6">
              <w:t>X</w:t>
            </w:r>
          </w:p>
        </w:tc>
      </w:tr>
      <w:tr w:rsidR="00BF624C" w:rsidRPr="00C355A6" w14:paraId="10F896C1" w14:textId="77777777" w:rsidTr="00E25611">
        <w:trPr>
          <w:trHeight w:val="20"/>
        </w:trPr>
        <w:tc>
          <w:tcPr>
            <w:tcW w:w="723" w:type="dxa"/>
            <w:tcBorders>
              <w:right w:val="nil"/>
            </w:tcBorders>
            <w:vAlign w:val="center"/>
          </w:tcPr>
          <w:p w14:paraId="1C941F2C" w14:textId="77777777" w:rsidR="00BF624C" w:rsidRPr="00C355A6" w:rsidRDefault="00BF624C" w:rsidP="00E25611">
            <w:pPr>
              <w:jc w:val="center"/>
              <w:rPr>
                <w:color w:val="000000"/>
              </w:rPr>
            </w:pPr>
            <w:r w:rsidRPr="00C355A6">
              <w:rPr>
                <w:color w:val="000000"/>
              </w:rPr>
              <w:t>1.12</w:t>
            </w:r>
          </w:p>
        </w:tc>
        <w:tc>
          <w:tcPr>
            <w:tcW w:w="8116" w:type="dxa"/>
          </w:tcPr>
          <w:p w14:paraId="797C993F" w14:textId="77777777" w:rsidR="00BF624C" w:rsidRPr="00C355A6" w:rsidRDefault="00BF624C" w:rsidP="00E25611">
            <w:r w:rsidRPr="00C355A6">
              <w:t>Vysoká škola má vybudován funkční informační systém a komunikační prostředky, které zajišťují přístup k přesným a srozumitelným informacím o studijních programech, pravidlech studia a požadavcích spojených se studiem, k informačním a poradenským službám souvisejícím se studiem a s možností uplatnění absolventů studijních programů v praxi.</w:t>
            </w:r>
          </w:p>
        </w:tc>
        <w:tc>
          <w:tcPr>
            <w:tcW w:w="341" w:type="dxa"/>
            <w:shd w:val="clear" w:color="auto" w:fill="FFE599"/>
            <w:vAlign w:val="center"/>
          </w:tcPr>
          <w:p w14:paraId="3C1003EB" w14:textId="61C093B6" w:rsidR="00BF624C" w:rsidRPr="00C355A6" w:rsidRDefault="00BF624C" w:rsidP="00E25611">
            <w:pPr>
              <w:jc w:val="center"/>
            </w:pPr>
          </w:p>
        </w:tc>
        <w:tc>
          <w:tcPr>
            <w:tcW w:w="341" w:type="dxa"/>
            <w:vAlign w:val="center"/>
          </w:tcPr>
          <w:p w14:paraId="4D7315ED" w14:textId="1BBAA109" w:rsidR="00BF624C" w:rsidRPr="00C355A6" w:rsidRDefault="00BF624C" w:rsidP="00E25611">
            <w:pPr>
              <w:jc w:val="center"/>
            </w:pPr>
          </w:p>
        </w:tc>
        <w:tc>
          <w:tcPr>
            <w:tcW w:w="341" w:type="dxa"/>
            <w:shd w:val="clear" w:color="auto" w:fill="B4C6E7"/>
            <w:vAlign w:val="center"/>
          </w:tcPr>
          <w:p w14:paraId="531D10D8" w14:textId="5DFBB0CD" w:rsidR="00BF624C" w:rsidRPr="00C355A6" w:rsidRDefault="00BF624C" w:rsidP="00E25611">
            <w:pPr>
              <w:jc w:val="center"/>
            </w:pPr>
          </w:p>
        </w:tc>
        <w:tc>
          <w:tcPr>
            <w:tcW w:w="341" w:type="dxa"/>
            <w:vAlign w:val="center"/>
          </w:tcPr>
          <w:p w14:paraId="1D1C0FF4" w14:textId="38638BEC" w:rsidR="00BF624C" w:rsidRPr="00C355A6" w:rsidRDefault="00BF624C" w:rsidP="00E25611">
            <w:pPr>
              <w:jc w:val="center"/>
            </w:pPr>
          </w:p>
        </w:tc>
        <w:tc>
          <w:tcPr>
            <w:tcW w:w="341" w:type="dxa"/>
            <w:shd w:val="clear" w:color="auto" w:fill="C5E0B3"/>
            <w:vAlign w:val="center"/>
          </w:tcPr>
          <w:p w14:paraId="589CC32E" w14:textId="77777777" w:rsidR="00BF624C" w:rsidRPr="00C355A6" w:rsidRDefault="00BF624C" w:rsidP="00E25611">
            <w:pPr>
              <w:jc w:val="center"/>
            </w:pPr>
            <w:r w:rsidRPr="00C355A6">
              <w:t>X</w:t>
            </w:r>
          </w:p>
        </w:tc>
      </w:tr>
      <w:tr w:rsidR="00BF624C" w:rsidRPr="00C355A6" w14:paraId="72AF7711" w14:textId="77777777" w:rsidTr="00E25611">
        <w:trPr>
          <w:trHeight w:val="20"/>
        </w:trPr>
        <w:tc>
          <w:tcPr>
            <w:tcW w:w="723" w:type="dxa"/>
            <w:tcBorders>
              <w:right w:val="nil"/>
            </w:tcBorders>
            <w:vAlign w:val="center"/>
          </w:tcPr>
          <w:p w14:paraId="2BBC11D4" w14:textId="77777777" w:rsidR="00BF624C" w:rsidRPr="00C355A6" w:rsidRDefault="00BF624C" w:rsidP="00E25611">
            <w:pPr>
              <w:jc w:val="center"/>
              <w:rPr>
                <w:color w:val="000000"/>
              </w:rPr>
            </w:pPr>
            <w:r w:rsidRPr="00C355A6">
              <w:rPr>
                <w:color w:val="000000"/>
              </w:rPr>
              <w:t>1.13</w:t>
            </w:r>
          </w:p>
        </w:tc>
        <w:tc>
          <w:tcPr>
            <w:tcW w:w="8116" w:type="dxa"/>
          </w:tcPr>
          <w:p w14:paraId="6904AFD4" w14:textId="77777777" w:rsidR="00BF624C" w:rsidRPr="00C355A6" w:rsidRDefault="00BF624C" w:rsidP="00E25611">
            <w:r w:rsidRPr="00C355A6">
              <w:t>Služby knihoven a elektronické zdroje pro výuku jsou s přihlédnutím k typu a případnému profilu studijního programu dostatečné a dostupné studentům a akademickým pracovníkům.</w:t>
            </w:r>
          </w:p>
        </w:tc>
        <w:tc>
          <w:tcPr>
            <w:tcW w:w="341" w:type="dxa"/>
            <w:shd w:val="clear" w:color="auto" w:fill="FFE599"/>
            <w:vAlign w:val="center"/>
          </w:tcPr>
          <w:p w14:paraId="73DA5298" w14:textId="56E080B5" w:rsidR="00BF624C" w:rsidRPr="00C355A6" w:rsidRDefault="00BF624C" w:rsidP="00E25611">
            <w:pPr>
              <w:jc w:val="center"/>
            </w:pPr>
          </w:p>
        </w:tc>
        <w:tc>
          <w:tcPr>
            <w:tcW w:w="341" w:type="dxa"/>
            <w:vAlign w:val="center"/>
          </w:tcPr>
          <w:p w14:paraId="199F97B8" w14:textId="5D9FCF4C" w:rsidR="00BF624C" w:rsidRPr="00C355A6" w:rsidRDefault="00BF624C" w:rsidP="00E25611">
            <w:pPr>
              <w:jc w:val="center"/>
            </w:pPr>
          </w:p>
        </w:tc>
        <w:tc>
          <w:tcPr>
            <w:tcW w:w="341" w:type="dxa"/>
            <w:shd w:val="clear" w:color="auto" w:fill="B4C6E7"/>
            <w:vAlign w:val="center"/>
          </w:tcPr>
          <w:p w14:paraId="1A8C231F" w14:textId="06C8BA4D" w:rsidR="00BF624C" w:rsidRPr="00C355A6" w:rsidRDefault="00BF624C" w:rsidP="00E25611">
            <w:pPr>
              <w:jc w:val="center"/>
            </w:pPr>
          </w:p>
        </w:tc>
        <w:tc>
          <w:tcPr>
            <w:tcW w:w="341" w:type="dxa"/>
            <w:vAlign w:val="center"/>
          </w:tcPr>
          <w:p w14:paraId="0D2C155C" w14:textId="33EF84DC" w:rsidR="00BF624C" w:rsidRPr="00C355A6" w:rsidRDefault="00BF624C" w:rsidP="00E25611">
            <w:pPr>
              <w:jc w:val="center"/>
            </w:pPr>
          </w:p>
        </w:tc>
        <w:tc>
          <w:tcPr>
            <w:tcW w:w="341" w:type="dxa"/>
            <w:shd w:val="clear" w:color="auto" w:fill="C5E0B3"/>
            <w:vAlign w:val="center"/>
          </w:tcPr>
          <w:p w14:paraId="6F3C2DA1" w14:textId="77777777" w:rsidR="00BF624C" w:rsidRPr="00C355A6" w:rsidRDefault="00BF624C" w:rsidP="00E25611">
            <w:pPr>
              <w:jc w:val="center"/>
            </w:pPr>
            <w:r w:rsidRPr="00C355A6">
              <w:t>X</w:t>
            </w:r>
          </w:p>
        </w:tc>
      </w:tr>
      <w:tr w:rsidR="00BF624C" w:rsidRPr="00C355A6" w14:paraId="00FDF9FA" w14:textId="77777777" w:rsidTr="00E25611">
        <w:trPr>
          <w:trHeight w:val="20"/>
        </w:trPr>
        <w:tc>
          <w:tcPr>
            <w:tcW w:w="723" w:type="dxa"/>
            <w:tcBorders>
              <w:right w:val="nil"/>
            </w:tcBorders>
            <w:vAlign w:val="center"/>
          </w:tcPr>
          <w:p w14:paraId="5077B180" w14:textId="77777777" w:rsidR="00BF624C" w:rsidRPr="00C355A6" w:rsidRDefault="00BF624C" w:rsidP="00E25611">
            <w:pPr>
              <w:jc w:val="center"/>
              <w:rPr>
                <w:color w:val="000000"/>
              </w:rPr>
            </w:pPr>
            <w:r w:rsidRPr="00C355A6">
              <w:rPr>
                <w:color w:val="000000"/>
              </w:rPr>
              <w:t>1.14</w:t>
            </w:r>
          </w:p>
        </w:tc>
        <w:tc>
          <w:tcPr>
            <w:tcW w:w="8116" w:type="dxa"/>
          </w:tcPr>
          <w:p w14:paraId="1AE14BC0" w14:textId="77777777" w:rsidR="00BF624C" w:rsidRPr="00C355A6" w:rsidRDefault="00BF624C" w:rsidP="00E25611">
            <w:r w:rsidRPr="00C355A6">
              <w:t xml:space="preserve">Vysoká škola zajišťuje dostupné služby, stipendia a další podpůrná opatření pro vyrovnání příležitostí studovat na vysoké škole pro studenty se specifickými potřebami. Vysoká škola v oblasti vyrovnávání podmínek studia studentů se specifickými potřebami vychází z obecně závazných </w:t>
            </w:r>
            <w:r w:rsidRPr="00C355A6">
              <w:lastRenderedPageBreak/>
              <w:t>právních předpisů, dále zajišťuje poučený a lidskou důstojnost respektující přístup všech svých zaměstnanců ke studentům a uchazečům se specifickými potřebami a zajišťuje, aby poskytované služby a úpravy realizované s cílem dosáhnout přístupnosti akademického života pro studenty se specifickými potřebami nevedly ke snižování studijních nároků.</w:t>
            </w:r>
          </w:p>
        </w:tc>
        <w:tc>
          <w:tcPr>
            <w:tcW w:w="341" w:type="dxa"/>
            <w:shd w:val="clear" w:color="auto" w:fill="FFE599"/>
            <w:vAlign w:val="center"/>
          </w:tcPr>
          <w:p w14:paraId="5023CCD5" w14:textId="090AB067" w:rsidR="00BF624C" w:rsidRPr="00C355A6" w:rsidRDefault="00BF624C" w:rsidP="00E25611">
            <w:pPr>
              <w:jc w:val="center"/>
            </w:pPr>
          </w:p>
        </w:tc>
        <w:tc>
          <w:tcPr>
            <w:tcW w:w="341" w:type="dxa"/>
            <w:vAlign w:val="center"/>
          </w:tcPr>
          <w:p w14:paraId="0875D72E" w14:textId="3EE241FF" w:rsidR="00BF624C" w:rsidRPr="00C355A6" w:rsidRDefault="00BF624C" w:rsidP="00E25611">
            <w:pPr>
              <w:jc w:val="center"/>
            </w:pPr>
          </w:p>
        </w:tc>
        <w:tc>
          <w:tcPr>
            <w:tcW w:w="341" w:type="dxa"/>
            <w:shd w:val="clear" w:color="auto" w:fill="B4C6E7"/>
            <w:vAlign w:val="center"/>
          </w:tcPr>
          <w:p w14:paraId="2BCCC459" w14:textId="5D8E8070" w:rsidR="00BF624C" w:rsidRPr="00C355A6" w:rsidRDefault="00BF624C" w:rsidP="00E25611">
            <w:pPr>
              <w:jc w:val="center"/>
            </w:pPr>
          </w:p>
        </w:tc>
        <w:tc>
          <w:tcPr>
            <w:tcW w:w="341" w:type="dxa"/>
            <w:vAlign w:val="center"/>
          </w:tcPr>
          <w:p w14:paraId="69954C7E" w14:textId="7DB68162" w:rsidR="00BF624C" w:rsidRPr="00C355A6" w:rsidRDefault="00BF624C" w:rsidP="00E25611">
            <w:pPr>
              <w:jc w:val="center"/>
            </w:pPr>
          </w:p>
        </w:tc>
        <w:tc>
          <w:tcPr>
            <w:tcW w:w="341" w:type="dxa"/>
            <w:shd w:val="clear" w:color="auto" w:fill="C5E0B3"/>
            <w:vAlign w:val="center"/>
          </w:tcPr>
          <w:p w14:paraId="1FA46687" w14:textId="77777777" w:rsidR="00BF624C" w:rsidRPr="00C355A6" w:rsidRDefault="00BF624C" w:rsidP="00E25611">
            <w:pPr>
              <w:jc w:val="center"/>
            </w:pPr>
            <w:r w:rsidRPr="00C355A6">
              <w:t>X</w:t>
            </w:r>
          </w:p>
        </w:tc>
      </w:tr>
      <w:tr w:rsidR="00BF624C" w:rsidRPr="00C355A6" w14:paraId="705ED0C3" w14:textId="77777777" w:rsidTr="00E25611">
        <w:trPr>
          <w:trHeight w:val="20"/>
        </w:trPr>
        <w:tc>
          <w:tcPr>
            <w:tcW w:w="723" w:type="dxa"/>
            <w:tcBorders>
              <w:right w:val="nil"/>
            </w:tcBorders>
            <w:vAlign w:val="center"/>
          </w:tcPr>
          <w:p w14:paraId="2A6B9063" w14:textId="77777777" w:rsidR="00BF624C" w:rsidRPr="00C355A6" w:rsidRDefault="00BF624C" w:rsidP="00E25611">
            <w:pPr>
              <w:jc w:val="center"/>
              <w:rPr>
                <w:color w:val="000000"/>
              </w:rPr>
            </w:pPr>
            <w:r w:rsidRPr="00C355A6">
              <w:rPr>
                <w:color w:val="000000"/>
              </w:rPr>
              <w:t>1.15</w:t>
            </w:r>
          </w:p>
        </w:tc>
        <w:tc>
          <w:tcPr>
            <w:tcW w:w="8116" w:type="dxa"/>
          </w:tcPr>
          <w:p w14:paraId="7B8EF204" w14:textId="77777777" w:rsidR="00BF624C" w:rsidRPr="00C355A6" w:rsidRDefault="00BF624C" w:rsidP="00E25611">
            <w:r w:rsidRPr="00C355A6">
              <w:t>Vysoká škola přijala dostatečně účinná opatření: k ochraně duševního vlastnictví a proti úmyslnému jednání proti dobrým mravům při studiu zejména proti plagiátorství a podvodům při studiu.</w:t>
            </w:r>
          </w:p>
        </w:tc>
        <w:tc>
          <w:tcPr>
            <w:tcW w:w="341" w:type="dxa"/>
            <w:shd w:val="clear" w:color="auto" w:fill="FFE599"/>
            <w:vAlign w:val="center"/>
          </w:tcPr>
          <w:p w14:paraId="35E776CE" w14:textId="2C98D4C4" w:rsidR="00BF624C" w:rsidRPr="00C355A6" w:rsidRDefault="00BF624C" w:rsidP="00E25611">
            <w:pPr>
              <w:jc w:val="center"/>
            </w:pPr>
          </w:p>
        </w:tc>
        <w:tc>
          <w:tcPr>
            <w:tcW w:w="341" w:type="dxa"/>
            <w:vAlign w:val="center"/>
          </w:tcPr>
          <w:p w14:paraId="0BC59BEC" w14:textId="0F1826E5" w:rsidR="00BF624C" w:rsidRPr="00C355A6" w:rsidRDefault="00BF624C" w:rsidP="00E25611">
            <w:pPr>
              <w:jc w:val="center"/>
            </w:pPr>
          </w:p>
        </w:tc>
        <w:tc>
          <w:tcPr>
            <w:tcW w:w="341" w:type="dxa"/>
            <w:shd w:val="clear" w:color="auto" w:fill="B4C6E7"/>
            <w:vAlign w:val="center"/>
          </w:tcPr>
          <w:p w14:paraId="36FB7378" w14:textId="6E09F565" w:rsidR="00BF624C" w:rsidRPr="00C355A6" w:rsidRDefault="00BF624C" w:rsidP="00E25611">
            <w:pPr>
              <w:jc w:val="center"/>
            </w:pPr>
          </w:p>
        </w:tc>
        <w:tc>
          <w:tcPr>
            <w:tcW w:w="341" w:type="dxa"/>
            <w:vAlign w:val="center"/>
          </w:tcPr>
          <w:p w14:paraId="6789880D" w14:textId="7A1E0DF2" w:rsidR="00BF624C" w:rsidRPr="00C355A6" w:rsidRDefault="00BF624C" w:rsidP="00E25611">
            <w:pPr>
              <w:jc w:val="center"/>
            </w:pPr>
          </w:p>
        </w:tc>
        <w:tc>
          <w:tcPr>
            <w:tcW w:w="341" w:type="dxa"/>
            <w:shd w:val="clear" w:color="auto" w:fill="C5E0B3"/>
            <w:vAlign w:val="center"/>
          </w:tcPr>
          <w:p w14:paraId="2235432D" w14:textId="77777777" w:rsidR="00BF624C" w:rsidRPr="00C355A6" w:rsidRDefault="00BF624C" w:rsidP="00E25611">
            <w:pPr>
              <w:jc w:val="center"/>
            </w:pPr>
            <w:r w:rsidRPr="00C355A6">
              <w:t>X</w:t>
            </w:r>
          </w:p>
        </w:tc>
      </w:tr>
      <w:tr w:rsidR="00BF624C" w:rsidRPr="00C355A6" w14:paraId="43028AF0" w14:textId="77777777" w:rsidTr="00E25611">
        <w:trPr>
          <w:trHeight w:val="20"/>
        </w:trPr>
        <w:tc>
          <w:tcPr>
            <w:tcW w:w="723" w:type="dxa"/>
            <w:tcBorders>
              <w:right w:val="nil"/>
            </w:tcBorders>
            <w:vAlign w:val="center"/>
          </w:tcPr>
          <w:p w14:paraId="007BCA9F" w14:textId="77777777" w:rsidR="00BF624C" w:rsidRPr="00C355A6" w:rsidRDefault="00BF624C" w:rsidP="00E25611">
            <w:pPr>
              <w:jc w:val="center"/>
              <w:rPr>
                <w:color w:val="000000"/>
              </w:rPr>
            </w:pPr>
            <w:r w:rsidRPr="00C355A6">
              <w:rPr>
                <w:color w:val="000000"/>
              </w:rPr>
              <w:t>2.1</w:t>
            </w:r>
          </w:p>
        </w:tc>
        <w:tc>
          <w:tcPr>
            <w:tcW w:w="8116" w:type="dxa"/>
          </w:tcPr>
          <w:p w14:paraId="2818D9F4" w14:textId="77777777" w:rsidR="00BF624C" w:rsidRPr="00C355A6" w:rsidRDefault="00BF624C" w:rsidP="00E25611">
            <w:r w:rsidRPr="00C355A6">
              <w:t>Studijní program je z hlediska typu, formy a případného profilu v souladu s posláním a strategickým záměrem vysoké školy a ostatními strategickými dokumenty vysoké školy.</w:t>
            </w:r>
          </w:p>
        </w:tc>
        <w:tc>
          <w:tcPr>
            <w:tcW w:w="341" w:type="dxa"/>
            <w:shd w:val="clear" w:color="auto" w:fill="FFE599"/>
            <w:vAlign w:val="center"/>
          </w:tcPr>
          <w:p w14:paraId="5C6E3537" w14:textId="72558781" w:rsidR="00BF624C" w:rsidRPr="00C355A6" w:rsidRDefault="00BF624C" w:rsidP="00E25611">
            <w:pPr>
              <w:jc w:val="center"/>
            </w:pPr>
          </w:p>
        </w:tc>
        <w:tc>
          <w:tcPr>
            <w:tcW w:w="341" w:type="dxa"/>
            <w:vAlign w:val="center"/>
          </w:tcPr>
          <w:p w14:paraId="0AFC6094" w14:textId="1D08B6B2" w:rsidR="00BF624C" w:rsidRPr="00C355A6" w:rsidRDefault="00BF624C" w:rsidP="00E25611">
            <w:pPr>
              <w:jc w:val="center"/>
            </w:pPr>
          </w:p>
        </w:tc>
        <w:tc>
          <w:tcPr>
            <w:tcW w:w="341" w:type="dxa"/>
            <w:shd w:val="clear" w:color="auto" w:fill="B4C6E7"/>
            <w:vAlign w:val="center"/>
          </w:tcPr>
          <w:p w14:paraId="0F11C49E" w14:textId="41A2C913" w:rsidR="00BF624C" w:rsidRPr="00C355A6" w:rsidRDefault="00BF624C" w:rsidP="00E25611">
            <w:pPr>
              <w:jc w:val="center"/>
            </w:pPr>
          </w:p>
        </w:tc>
        <w:tc>
          <w:tcPr>
            <w:tcW w:w="341" w:type="dxa"/>
            <w:vAlign w:val="center"/>
          </w:tcPr>
          <w:p w14:paraId="37B09360" w14:textId="7E27382B" w:rsidR="00BF624C" w:rsidRPr="00C355A6" w:rsidRDefault="00BF624C" w:rsidP="00E25611">
            <w:pPr>
              <w:jc w:val="center"/>
            </w:pPr>
          </w:p>
        </w:tc>
        <w:tc>
          <w:tcPr>
            <w:tcW w:w="341" w:type="dxa"/>
            <w:shd w:val="clear" w:color="auto" w:fill="C5E0B3"/>
            <w:vAlign w:val="center"/>
          </w:tcPr>
          <w:p w14:paraId="0C12A9A3" w14:textId="77777777" w:rsidR="00BF624C" w:rsidRPr="00C355A6" w:rsidRDefault="00BF624C" w:rsidP="00E25611">
            <w:pPr>
              <w:jc w:val="center"/>
            </w:pPr>
            <w:r w:rsidRPr="00C355A6">
              <w:t>X</w:t>
            </w:r>
          </w:p>
        </w:tc>
      </w:tr>
      <w:tr w:rsidR="00BF624C" w:rsidRPr="00C355A6" w14:paraId="2E734FF0" w14:textId="77777777" w:rsidTr="00E25611">
        <w:trPr>
          <w:trHeight w:val="20"/>
        </w:trPr>
        <w:tc>
          <w:tcPr>
            <w:tcW w:w="723" w:type="dxa"/>
            <w:tcBorders>
              <w:right w:val="nil"/>
            </w:tcBorders>
            <w:vAlign w:val="center"/>
          </w:tcPr>
          <w:p w14:paraId="5398DFEB" w14:textId="77777777" w:rsidR="00BF624C" w:rsidRPr="00C355A6" w:rsidRDefault="00BF624C" w:rsidP="00E25611">
            <w:pPr>
              <w:jc w:val="center"/>
              <w:rPr>
                <w:color w:val="000000"/>
              </w:rPr>
            </w:pPr>
            <w:r w:rsidRPr="00C355A6">
              <w:rPr>
                <w:color w:val="000000"/>
              </w:rPr>
              <w:t>2.2a</w:t>
            </w:r>
          </w:p>
        </w:tc>
        <w:tc>
          <w:tcPr>
            <w:tcW w:w="8116" w:type="dxa"/>
          </w:tcPr>
          <w:p w14:paraId="2AD32632" w14:textId="77777777" w:rsidR="00BF624C" w:rsidRPr="00C355A6" w:rsidRDefault="00BF624C" w:rsidP="00E25611">
            <w:r w:rsidRPr="00C355A6">
              <w:t>U studijního programu vysoká škola prokazuje souvislost a propojení s tvůrčí činností vysoké školy.</w:t>
            </w:r>
          </w:p>
        </w:tc>
        <w:tc>
          <w:tcPr>
            <w:tcW w:w="341" w:type="dxa"/>
            <w:shd w:val="clear" w:color="auto" w:fill="FFE599"/>
            <w:vAlign w:val="center"/>
          </w:tcPr>
          <w:p w14:paraId="016D0E41" w14:textId="6252DF8C" w:rsidR="00BF624C" w:rsidRPr="00C355A6" w:rsidRDefault="00BF624C" w:rsidP="00E25611">
            <w:pPr>
              <w:jc w:val="center"/>
            </w:pPr>
          </w:p>
        </w:tc>
        <w:tc>
          <w:tcPr>
            <w:tcW w:w="341" w:type="dxa"/>
            <w:vAlign w:val="center"/>
          </w:tcPr>
          <w:p w14:paraId="4FC88F08" w14:textId="77777777" w:rsidR="00BF624C" w:rsidRPr="00C355A6" w:rsidRDefault="00BF624C" w:rsidP="00E25611">
            <w:pPr>
              <w:jc w:val="center"/>
            </w:pPr>
          </w:p>
        </w:tc>
        <w:tc>
          <w:tcPr>
            <w:tcW w:w="341" w:type="dxa"/>
            <w:shd w:val="clear" w:color="auto" w:fill="B4C6E7"/>
            <w:vAlign w:val="center"/>
          </w:tcPr>
          <w:p w14:paraId="5C240152" w14:textId="563C4C95" w:rsidR="00BF624C" w:rsidRPr="00C355A6" w:rsidRDefault="00BF624C" w:rsidP="00E25611">
            <w:pPr>
              <w:jc w:val="center"/>
            </w:pPr>
          </w:p>
        </w:tc>
        <w:tc>
          <w:tcPr>
            <w:tcW w:w="341" w:type="dxa"/>
            <w:vAlign w:val="center"/>
          </w:tcPr>
          <w:p w14:paraId="6C537CCE" w14:textId="77777777" w:rsidR="00BF624C" w:rsidRPr="00C355A6" w:rsidRDefault="00BF624C" w:rsidP="00E25611">
            <w:pPr>
              <w:jc w:val="center"/>
            </w:pPr>
          </w:p>
        </w:tc>
        <w:tc>
          <w:tcPr>
            <w:tcW w:w="341" w:type="dxa"/>
            <w:shd w:val="clear" w:color="auto" w:fill="C5E0B3"/>
            <w:vAlign w:val="center"/>
          </w:tcPr>
          <w:p w14:paraId="59E7D8C1" w14:textId="77777777" w:rsidR="00BF624C" w:rsidRPr="00C355A6" w:rsidRDefault="00BF624C" w:rsidP="00E25611">
            <w:pPr>
              <w:jc w:val="center"/>
            </w:pPr>
          </w:p>
        </w:tc>
      </w:tr>
      <w:tr w:rsidR="00BF624C" w:rsidRPr="00C355A6" w14:paraId="4DB8EA3A" w14:textId="77777777" w:rsidTr="00E25611">
        <w:trPr>
          <w:trHeight w:val="20"/>
        </w:trPr>
        <w:tc>
          <w:tcPr>
            <w:tcW w:w="723" w:type="dxa"/>
            <w:tcBorders>
              <w:right w:val="nil"/>
            </w:tcBorders>
            <w:vAlign w:val="center"/>
          </w:tcPr>
          <w:p w14:paraId="18CE6C47" w14:textId="77777777" w:rsidR="00BF624C" w:rsidRPr="00C355A6" w:rsidRDefault="00BF624C" w:rsidP="00E25611">
            <w:pPr>
              <w:jc w:val="center"/>
              <w:rPr>
                <w:color w:val="000000"/>
              </w:rPr>
            </w:pPr>
            <w:r w:rsidRPr="00C355A6">
              <w:rPr>
                <w:color w:val="000000"/>
              </w:rPr>
              <w:t>2.2p</w:t>
            </w:r>
          </w:p>
        </w:tc>
        <w:tc>
          <w:tcPr>
            <w:tcW w:w="8116" w:type="dxa"/>
          </w:tcPr>
          <w:p w14:paraId="421C9B36" w14:textId="77777777" w:rsidR="00BF624C" w:rsidRPr="00C355A6" w:rsidRDefault="00BF624C" w:rsidP="00E25611">
            <w:r w:rsidRPr="00C355A6">
              <w:t>U studijního programu vysoká škola prokazuje spolupráci v daném studijním programu s praxí.</w:t>
            </w:r>
          </w:p>
        </w:tc>
        <w:tc>
          <w:tcPr>
            <w:tcW w:w="341" w:type="dxa"/>
            <w:shd w:val="clear" w:color="auto" w:fill="FFE599"/>
            <w:vAlign w:val="center"/>
          </w:tcPr>
          <w:p w14:paraId="5E7B4207" w14:textId="77777777" w:rsidR="00BF624C" w:rsidRPr="00C355A6" w:rsidRDefault="00BF624C" w:rsidP="00E25611">
            <w:pPr>
              <w:jc w:val="center"/>
            </w:pPr>
          </w:p>
        </w:tc>
        <w:tc>
          <w:tcPr>
            <w:tcW w:w="341" w:type="dxa"/>
            <w:vAlign w:val="center"/>
          </w:tcPr>
          <w:p w14:paraId="39A0F776" w14:textId="3F30591B" w:rsidR="00BF624C" w:rsidRPr="00C355A6" w:rsidRDefault="00BF624C" w:rsidP="00E25611">
            <w:pPr>
              <w:jc w:val="center"/>
            </w:pPr>
          </w:p>
        </w:tc>
        <w:tc>
          <w:tcPr>
            <w:tcW w:w="341" w:type="dxa"/>
            <w:shd w:val="clear" w:color="auto" w:fill="B4C6E7"/>
            <w:vAlign w:val="center"/>
          </w:tcPr>
          <w:p w14:paraId="6F423970" w14:textId="77777777" w:rsidR="00BF624C" w:rsidRPr="00C355A6" w:rsidRDefault="00BF624C" w:rsidP="00E25611">
            <w:pPr>
              <w:jc w:val="center"/>
            </w:pPr>
          </w:p>
        </w:tc>
        <w:tc>
          <w:tcPr>
            <w:tcW w:w="341" w:type="dxa"/>
            <w:vAlign w:val="center"/>
          </w:tcPr>
          <w:p w14:paraId="5AA27A24" w14:textId="2056DB86" w:rsidR="00BF624C" w:rsidRPr="00C355A6" w:rsidRDefault="00BF624C" w:rsidP="00E25611">
            <w:pPr>
              <w:jc w:val="center"/>
            </w:pPr>
          </w:p>
        </w:tc>
        <w:tc>
          <w:tcPr>
            <w:tcW w:w="341" w:type="dxa"/>
            <w:shd w:val="clear" w:color="auto" w:fill="C5E0B3"/>
            <w:vAlign w:val="center"/>
          </w:tcPr>
          <w:p w14:paraId="2634AC0B" w14:textId="77777777" w:rsidR="00BF624C" w:rsidRPr="00C355A6" w:rsidRDefault="00BF624C" w:rsidP="00E25611">
            <w:pPr>
              <w:jc w:val="center"/>
            </w:pPr>
          </w:p>
        </w:tc>
      </w:tr>
      <w:tr w:rsidR="00BF624C" w:rsidRPr="00C355A6" w14:paraId="7DFCC398" w14:textId="77777777" w:rsidTr="00E25611">
        <w:trPr>
          <w:trHeight w:val="20"/>
        </w:trPr>
        <w:tc>
          <w:tcPr>
            <w:tcW w:w="723" w:type="dxa"/>
            <w:tcBorders>
              <w:right w:val="nil"/>
            </w:tcBorders>
            <w:vAlign w:val="center"/>
          </w:tcPr>
          <w:p w14:paraId="49FE90CE" w14:textId="77777777" w:rsidR="00BF624C" w:rsidRPr="00C355A6" w:rsidRDefault="00BF624C" w:rsidP="00E25611">
            <w:pPr>
              <w:jc w:val="center"/>
              <w:rPr>
                <w:color w:val="000000"/>
              </w:rPr>
            </w:pPr>
            <w:r w:rsidRPr="00C355A6">
              <w:rPr>
                <w:color w:val="000000"/>
              </w:rPr>
              <w:t>2.2d</w:t>
            </w:r>
          </w:p>
        </w:tc>
        <w:tc>
          <w:tcPr>
            <w:tcW w:w="8116" w:type="dxa"/>
          </w:tcPr>
          <w:p w14:paraId="46061197" w14:textId="77777777" w:rsidR="00BF624C" w:rsidRPr="00C355A6" w:rsidRDefault="00BF624C" w:rsidP="00E25611">
            <w:r w:rsidRPr="00C355A6">
              <w:t>U studijního programu vysoká škola prokazuje souvislost a propojení s vědeckou nebo uměleckou činností vysoké školy.</w:t>
            </w:r>
          </w:p>
        </w:tc>
        <w:tc>
          <w:tcPr>
            <w:tcW w:w="341" w:type="dxa"/>
            <w:shd w:val="clear" w:color="auto" w:fill="FFE599"/>
            <w:vAlign w:val="center"/>
          </w:tcPr>
          <w:p w14:paraId="71DDB721" w14:textId="77777777" w:rsidR="00BF624C" w:rsidRPr="00C355A6" w:rsidRDefault="00BF624C" w:rsidP="00E25611">
            <w:pPr>
              <w:jc w:val="center"/>
            </w:pPr>
          </w:p>
        </w:tc>
        <w:tc>
          <w:tcPr>
            <w:tcW w:w="341" w:type="dxa"/>
            <w:vAlign w:val="center"/>
          </w:tcPr>
          <w:p w14:paraId="61C74EB1" w14:textId="77777777" w:rsidR="00BF624C" w:rsidRPr="00C355A6" w:rsidRDefault="00BF624C" w:rsidP="00E25611">
            <w:pPr>
              <w:jc w:val="center"/>
            </w:pPr>
          </w:p>
        </w:tc>
        <w:tc>
          <w:tcPr>
            <w:tcW w:w="341" w:type="dxa"/>
            <w:shd w:val="clear" w:color="auto" w:fill="B4C6E7"/>
            <w:vAlign w:val="center"/>
          </w:tcPr>
          <w:p w14:paraId="3622D71C" w14:textId="77777777" w:rsidR="00BF624C" w:rsidRPr="00C355A6" w:rsidRDefault="00BF624C" w:rsidP="00E25611">
            <w:pPr>
              <w:jc w:val="center"/>
            </w:pPr>
          </w:p>
        </w:tc>
        <w:tc>
          <w:tcPr>
            <w:tcW w:w="341" w:type="dxa"/>
            <w:vAlign w:val="center"/>
          </w:tcPr>
          <w:p w14:paraId="71A31BD8" w14:textId="77777777" w:rsidR="00BF624C" w:rsidRPr="00C355A6" w:rsidRDefault="00BF624C" w:rsidP="00E25611">
            <w:pPr>
              <w:jc w:val="center"/>
            </w:pPr>
          </w:p>
        </w:tc>
        <w:tc>
          <w:tcPr>
            <w:tcW w:w="341" w:type="dxa"/>
            <w:shd w:val="clear" w:color="auto" w:fill="C5E0B3"/>
            <w:vAlign w:val="center"/>
          </w:tcPr>
          <w:p w14:paraId="19702309" w14:textId="77777777" w:rsidR="00BF624C" w:rsidRPr="00C355A6" w:rsidRDefault="00BF624C" w:rsidP="00E25611">
            <w:pPr>
              <w:jc w:val="center"/>
            </w:pPr>
            <w:r w:rsidRPr="00C355A6">
              <w:t>X</w:t>
            </w:r>
          </w:p>
        </w:tc>
      </w:tr>
      <w:tr w:rsidR="00BF624C" w:rsidRPr="00C355A6" w14:paraId="6CD83BF3" w14:textId="77777777" w:rsidTr="00E25611">
        <w:trPr>
          <w:trHeight w:val="20"/>
        </w:trPr>
        <w:tc>
          <w:tcPr>
            <w:tcW w:w="723" w:type="dxa"/>
            <w:tcBorders>
              <w:right w:val="nil"/>
            </w:tcBorders>
            <w:vAlign w:val="center"/>
          </w:tcPr>
          <w:p w14:paraId="64E88851" w14:textId="77777777" w:rsidR="00BF624C" w:rsidRPr="00C355A6" w:rsidRDefault="00BF624C" w:rsidP="00E25611">
            <w:pPr>
              <w:jc w:val="center"/>
              <w:rPr>
                <w:color w:val="000000"/>
              </w:rPr>
            </w:pPr>
            <w:r w:rsidRPr="00C355A6">
              <w:rPr>
                <w:color w:val="000000"/>
              </w:rPr>
              <w:t>2.3</w:t>
            </w:r>
          </w:p>
        </w:tc>
        <w:tc>
          <w:tcPr>
            <w:tcW w:w="8116" w:type="dxa"/>
          </w:tcPr>
          <w:p w14:paraId="47C26D0F" w14:textId="77777777" w:rsidR="00BF624C" w:rsidRPr="00C355A6" w:rsidRDefault="00BF624C" w:rsidP="00E25611">
            <w:r w:rsidRPr="00C355A6">
              <w:t>Vysokou školou je zohledněn mezinárodní rozměr studijního programu, s přihlédnutím k typu a případnému profilu studijního programu.</w:t>
            </w:r>
          </w:p>
        </w:tc>
        <w:tc>
          <w:tcPr>
            <w:tcW w:w="341" w:type="dxa"/>
            <w:shd w:val="clear" w:color="auto" w:fill="FFE599"/>
            <w:vAlign w:val="center"/>
          </w:tcPr>
          <w:p w14:paraId="08DEA5EE" w14:textId="0F326DF4" w:rsidR="00BF624C" w:rsidRPr="00C355A6" w:rsidRDefault="00BF624C" w:rsidP="00E25611">
            <w:pPr>
              <w:jc w:val="center"/>
            </w:pPr>
          </w:p>
        </w:tc>
        <w:tc>
          <w:tcPr>
            <w:tcW w:w="341" w:type="dxa"/>
            <w:vAlign w:val="center"/>
          </w:tcPr>
          <w:p w14:paraId="609047E4" w14:textId="61EE54A7" w:rsidR="00BF624C" w:rsidRPr="00C355A6" w:rsidRDefault="00BF624C" w:rsidP="00E25611">
            <w:pPr>
              <w:jc w:val="center"/>
            </w:pPr>
          </w:p>
        </w:tc>
        <w:tc>
          <w:tcPr>
            <w:tcW w:w="341" w:type="dxa"/>
            <w:shd w:val="clear" w:color="auto" w:fill="B4C6E7"/>
            <w:vAlign w:val="center"/>
          </w:tcPr>
          <w:p w14:paraId="1A22EB05" w14:textId="25204470" w:rsidR="00BF624C" w:rsidRPr="00C355A6" w:rsidRDefault="00BF624C" w:rsidP="00E25611">
            <w:pPr>
              <w:jc w:val="center"/>
            </w:pPr>
          </w:p>
        </w:tc>
        <w:tc>
          <w:tcPr>
            <w:tcW w:w="341" w:type="dxa"/>
            <w:vAlign w:val="center"/>
          </w:tcPr>
          <w:p w14:paraId="489ED597" w14:textId="3CD727D7" w:rsidR="00BF624C" w:rsidRPr="00C355A6" w:rsidRDefault="00BF624C" w:rsidP="00E25611">
            <w:pPr>
              <w:jc w:val="center"/>
            </w:pPr>
          </w:p>
        </w:tc>
        <w:tc>
          <w:tcPr>
            <w:tcW w:w="341" w:type="dxa"/>
            <w:shd w:val="clear" w:color="auto" w:fill="C5E0B3"/>
            <w:vAlign w:val="center"/>
          </w:tcPr>
          <w:p w14:paraId="1074D33B" w14:textId="77777777" w:rsidR="00BF624C" w:rsidRPr="00C355A6" w:rsidRDefault="00BF624C" w:rsidP="00E25611">
            <w:pPr>
              <w:jc w:val="center"/>
            </w:pPr>
            <w:r w:rsidRPr="00C355A6">
              <w:t>X</w:t>
            </w:r>
          </w:p>
        </w:tc>
      </w:tr>
      <w:tr w:rsidR="00BF624C" w:rsidRPr="00C355A6" w14:paraId="078E8B64" w14:textId="77777777" w:rsidTr="00E25611">
        <w:trPr>
          <w:trHeight w:val="20"/>
        </w:trPr>
        <w:tc>
          <w:tcPr>
            <w:tcW w:w="723" w:type="dxa"/>
            <w:tcBorders>
              <w:right w:val="nil"/>
            </w:tcBorders>
            <w:vAlign w:val="center"/>
          </w:tcPr>
          <w:p w14:paraId="3E80B7FD" w14:textId="77777777" w:rsidR="00BF624C" w:rsidRPr="00C355A6" w:rsidRDefault="00BF624C" w:rsidP="00E25611">
            <w:pPr>
              <w:jc w:val="center"/>
              <w:rPr>
                <w:color w:val="000000"/>
              </w:rPr>
            </w:pPr>
            <w:r w:rsidRPr="00C355A6">
              <w:rPr>
                <w:color w:val="000000"/>
              </w:rPr>
              <w:t>2.4</w:t>
            </w:r>
          </w:p>
        </w:tc>
        <w:tc>
          <w:tcPr>
            <w:tcW w:w="8116" w:type="dxa"/>
          </w:tcPr>
          <w:p w14:paraId="6B1F2F29" w14:textId="77777777" w:rsidR="00BF624C" w:rsidRPr="00C355A6" w:rsidRDefault="00BF624C" w:rsidP="00E25611">
            <w:r w:rsidRPr="00C355A6">
              <w:t>Odborné znalosti, odborné dovednosti a obecné způsobilosti, které si absolventi studijního programu osvojují, jsou v souladu s daným typem a případným profilem studijního programu.</w:t>
            </w:r>
          </w:p>
        </w:tc>
        <w:tc>
          <w:tcPr>
            <w:tcW w:w="341" w:type="dxa"/>
            <w:shd w:val="clear" w:color="auto" w:fill="FFE599"/>
            <w:vAlign w:val="center"/>
          </w:tcPr>
          <w:p w14:paraId="26613853" w14:textId="1352AB54" w:rsidR="00BF624C" w:rsidRPr="00C355A6" w:rsidRDefault="00BF624C" w:rsidP="00E25611">
            <w:pPr>
              <w:jc w:val="center"/>
            </w:pPr>
          </w:p>
        </w:tc>
        <w:tc>
          <w:tcPr>
            <w:tcW w:w="341" w:type="dxa"/>
            <w:vAlign w:val="center"/>
          </w:tcPr>
          <w:p w14:paraId="7ABA8883" w14:textId="0F643BB1" w:rsidR="00BF624C" w:rsidRPr="00C355A6" w:rsidRDefault="00BF624C" w:rsidP="00E25611">
            <w:pPr>
              <w:jc w:val="center"/>
            </w:pPr>
          </w:p>
        </w:tc>
        <w:tc>
          <w:tcPr>
            <w:tcW w:w="341" w:type="dxa"/>
            <w:shd w:val="clear" w:color="auto" w:fill="B4C6E7"/>
            <w:vAlign w:val="center"/>
          </w:tcPr>
          <w:p w14:paraId="61140AEA" w14:textId="463F8F2B" w:rsidR="00BF624C" w:rsidRPr="00C355A6" w:rsidRDefault="00BF624C" w:rsidP="00E25611">
            <w:pPr>
              <w:jc w:val="center"/>
            </w:pPr>
          </w:p>
        </w:tc>
        <w:tc>
          <w:tcPr>
            <w:tcW w:w="341" w:type="dxa"/>
            <w:vAlign w:val="center"/>
          </w:tcPr>
          <w:p w14:paraId="58F3A0A0" w14:textId="1CB0D09B" w:rsidR="00BF624C" w:rsidRPr="00C355A6" w:rsidRDefault="00BF624C" w:rsidP="00E25611">
            <w:pPr>
              <w:jc w:val="center"/>
            </w:pPr>
          </w:p>
        </w:tc>
        <w:tc>
          <w:tcPr>
            <w:tcW w:w="341" w:type="dxa"/>
            <w:shd w:val="clear" w:color="auto" w:fill="C5E0B3"/>
            <w:vAlign w:val="center"/>
          </w:tcPr>
          <w:p w14:paraId="1566105D" w14:textId="77777777" w:rsidR="00BF624C" w:rsidRPr="00C355A6" w:rsidRDefault="00BF624C" w:rsidP="00E25611">
            <w:pPr>
              <w:jc w:val="center"/>
            </w:pPr>
            <w:r w:rsidRPr="00C355A6">
              <w:t>X</w:t>
            </w:r>
          </w:p>
        </w:tc>
      </w:tr>
      <w:tr w:rsidR="00BF624C" w:rsidRPr="00C355A6" w14:paraId="2D88F21D" w14:textId="77777777" w:rsidTr="00E25611">
        <w:trPr>
          <w:trHeight w:val="20"/>
        </w:trPr>
        <w:tc>
          <w:tcPr>
            <w:tcW w:w="723" w:type="dxa"/>
            <w:tcBorders>
              <w:right w:val="nil"/>
            </w:tcBorders>
            <w:vAlign w:val="center"/>
          </w:tcPr>
          <w:p w14:paraId="0286395F" w14:textId="77777777" w:rsidR="00BF624C" w:rsidRPr="00C355A6" w:rsidRDefault="00BF624C" w:rsidP="00E25611">
            <w:pPr>
              <w:jc w:val="center"/>
              <w:rPr>
                <w:color w:val="000000"/>
              </w:rPr>
            </w:pPr>
            <w:r w:rsidRPr="00C355A6">
              <w:rPr>
                <w:color w:val="000000"/>
              </w:rPr>
              <w:t>2.5</w:t>
            </w:r>
          </w:p>
        </w:tc>
        <w:tc>
          <w:tcPr>
            <w:tcW w:w="8116" w:type="dxa"/>
          </w:tcPr>
          <w:p w14:paraId="7253B445" w14:textId="77777777" w:rsidR="00BF624C" w:rsidRPr="00C355A6" w:rsidRDefault="00BF624C" w:rsidP="00E25611">
            <w:r w:rsidRPr="00C355A6">
              <w:t>Studijní program je koncipován tak, aby student v průběhu studia při plnění studijních povinností prokázal schopnost používat získané odborné znalosti, odborné dovednosti a obecné způsobilosti alespoň v jednom cizím jazyce.</w:t>
            </w:r>
          </w:p>
        </w:tc>
        <w:tc>
          <w:tcPr>
            <w:tcW w:w="341" w:type="dxa"/>
            <w:shd w:val="clear" w:color="auto" w:fill="FFE599"/>
            <w:vAlign w:val="center"/>
          </w:tcPr>
          <w:p w14:paraId="1037B535" w14:textId="2E74C4DC" w:rsidR="00BF624C" w:rsidRPr="00C355A6" w:rsidRDefault="00BF624C" w:rsidP="00E25611">
            <w:pPr>
              <w:jc w:val="center"/>
            </w:pPr>
          </w:p>
        </w:tc>
        <w:tc>
          <w:tcPr>
            <w:tcW w:w="341" w:type="dxa"/>
            <w:vAlign w:val="center"/>
          </w:tcPr>
          <w:p w14:paraId="442F594B" w14:textId="2ACDA662" w:rsidR="00BF624C" w:rsidRPr="00C355A6" w:rsidRDefault="00BF624C" w:rsidP="00E25611">
            <w:pPr>
              <w:jc w:val="center"/>
            </w:pPr>
          </w:p>
        </w:tc>
        <w:tc>
          <w:tcPr>
            <w:tcW w:w="341" w:type="dxa"/>
            <w:shd w:val="clear" w:color="auto" w:fill="B4C6E7"/>
            <w:vAlign w:val="center"/>
          </w:tcPr>
          <w:p w14:paraId="67815E12" w14:textId="7D290C66" w:rsidR="00BF624C" w:rsidRPr="00C355A6" w:rsidRDefault="00BF624C" w:rsidP="00E25611">
            <w:pPr>
              <w:jc w:val="center"/>
            </w:pPr>
          </w:p>
        </w:tc>
        <w:tc>
          <w:tcPr>
            <w:tcW w:w="341" w:type="dxa"/>
            <w:vAlign w:val="center"/>
          </w:tcPr>
          <w:p w14:paraId="6902D1D9" w14:textId="65836791" w:rsidR="00BF624C" w:rsidRPr="00C355A6" w:rsidRDefault="00BF624C" w:rsidP="00E25611">
            <w:pPr>
              <w:jc w:val="center"/>
            </w:pPr>
          </w:p>
        </w:tc>
        <w:tc>
          <w:tcPr>
            <w:tcW w:w="341" w:type="dxa"/>
            <w:shd w:val="clear" w:color="auto" w:fill="C5E0B3"/>
            <w:vAlign w:val="center"/>
          </w:tcPr>
          <w:p w14:paraId="2C394E98" w14:textId="77777777" w:rsidR="00BF624C" w:rsidRPr="00C355A6" w:rsidRDefault="00BF624C" w:rsidP="00E25611">
            <w:pPr>
              <w:jc w:val="center"/>
            </w:pPr>
            <w:r w:rsidRPr="00C355A6">
              <w:t>X</w:t>
            </w:r>
          </w:p>
        </w:tc>
      </w:tr>
      <w:tr w:rsidR="00BF624C" w:rsidRPr="00C355A6" w14:paraId="574CD12E" w14:textId="77777777" w:rsidTr="00E25611">
        <w:trPr>
          <w:trHeight w:val="20"/>
        </w:trPr>
        <w:tc>
          <w:tcPr>
            <w:tcW w:w="723" w:type="dxa"/>
            <w:tcBorders>
              <w:right w:val="nil"/>
            </w:tcBorders>
            <w:vAlign w:val="center"/>
          </w:tcPr>
          <w:p w14:paraId="79BD14A7" w14:textId="77777777" w:rsidR="00BF624C" w:rsidRPr="00C355A6" w:rsidRDefault="00BF624C" w:rsidP="00E25611">
            <w:pPr>
              <w:jc w:val="center"/>
              <w:rPr>
                <w:color w:val="000000"/>
              </w:rPr>
            </w:pPr>
            <w:r w:rsidRPr="00C355A6">
              <w:rPr>
                <w:color w:val="000000"/>
              </w:rPr>
              <w:t>2.6a</w:t>
            </w:r>
          </w:p>
        </w:tc>
        <w:tc>
          <w:tcPr>
            <w:tcW w:w="8116" w:type="dxa"/>
          </w:tcPr>
          <w:p w14:paraId="65CE4DDE" w14:textId="77777777" w:rsidR="00BF624C" w:rsidRPr="00C355A6" w:rsidRDefault="00BF624C" w:rsidP="00E25611">
            <w:r w:rsidRPr="00C355A6">
              <w:t>Vysoká škola má nastavena funkční pravidla a podmínky pro vytváření studijních plánů, včetně vymezení případné praktické výuky realizované případně i u jiné fyzické nebo právnické osoby a délky této praktické výuky, přičemž studijní plán je sestaven tak, aby umožňoval studentům zejména získání teoretických znalostí potřebných pro výkon povolání včetně uplatnění v tvůrčí činnosti a dále osvojení nezbytných praktických dovedností.</w:t>
            </w:r>
          </w:p>
        </w:tc>
        <w:tc>
          <w:tcPr>
            <w:tcW w:w="341" w:type="dxa"/>
            <w:shd w:val="clear" w:color="auto" w:fill="FFE599"/>
            <w:vAlign w:val="center"/>
          </w:tcPr>
          <w:p w14:paraId="368E1996" w14:textId="30B88CB7" w:rsidR="00BF624C" w:rsidRPr="00C355A6" w:rsidRDefault="00BF624C" w:rsidP="00E25611">
            <w:pPr>
              <w:jc w:val="center"/>
            </w:pPr>
          </w:p>
        </w:tc>
        <w:tc>
          <w:tcPr>
            <w:tcW w:w="341" w:type="dxa"/>
            <w:vAlign w:val="center"/>
          </w:tcPr>
          <w:p w14:paraId="04786477" w14:textId="77777777" w:rsidR="00BF624C" w:rsidRPr="00C355A6" w:rsidRDefault="00BF624C" w:rsidP="00E25611">
            <w:pPr>
              <w:jc w:val="center"/>
            </w:pPr>
          </w:p>
        </w:tc>
        <w:tc>
          <w:tcPr>
            <w:tcW w:w="341" w:type="dxa"/>
            <w:shd w:val="clear" w:color="auto" w:fill="B4C6E7"/>
            <w:vAlign w:val="center"/>
          </w:tcPr>
          <w:p w14:paraId="19B2DBF6" w14:textId="50B0FBCB" w:rsidR="00BF624C" w:rsidRPr="00C355A6" w:rsidRDefault="00BF624C" w:rsidP="00E25611">
            <w:pPr>
              <w:jc w:val="center"/>
            </w:pPr>
          </w:p>
        </w:tc>
        <w:tc>
          <w:tcPr>
            <w:tcW w:w="341" w:type="dxa"/>
            <w:vAlign w:val="center"/>
          </w:tcPr>
          <w:p w14:paraId="7DAD1EB7" w14:textId="77777777" w:rsidR="00BF624C" w:rsidRPr="00C355A6" w:rsidRDefault="00BF624C" w:rsidP="00E25611">
            <w:pPr>
              <w:jc w:val="center"/>
            </w:pPr>
          </w:p>
        </w:tc>
        <w:tc>
          <w:tcPr>
            <w:tcW w:w="341" w:type="dxa"/>
            <w:shd w:val="clear" w:color="auto" w:fill="C5E0B3"/>
            <w:vAlign w:val="center"/>
          </w:tcPr>
          <w:p w14:paraId="75805514" w14:textId="77777777" w:rsidR="00BF624C" w:rsidRPr="00C355A6" w:rsidRDefault="00BF624C" w:rsidP="00E25611">
            <w:pPr>
              <w:jc w:val="center"/>
            </w:pPr>
          </w:p>
        </w:tc>
      </w:tr>
      <w:tr w:rsidR="00BF624C" w:rsidRPr="00C355A6" w14:paraId="2589D510" w14:textId="77777777" w:rsidTr="00E25611">
        <w:trPr>
          <w:trHeight w:val="20"/>
        </w:trPr>
        <w:tc>
          <w:tcPr>
            <w:tcW w:w="723" w:type="dxa"/>
            <w:tcBorders>
              <w:right w:val="nil"/>
            </w:tcBorders>
            <w:vAlign w:val="center"/>
          </w:tcPr>
          <w:p w14:paraId="3901C7B9" w14:textId="77777777" w:rsidR="00BF624C" w:rsidRPr="00C355A6" w:rsidRDefault="00BF624C" w:rsidP="00E25611">
            <w:pPr>
              <w:jc w:val="center"/>
              <w:rPr>
                <w:color w:val="000000"/>
              </w:rPr>
            </w:pPr>
            <w:r w:rsidRPr="00C355A6">
              <w:rPr>
                <w:color w:val="000000"/>
              </w:rPr>
              <w:t>2.6p</w:t>
            </w:r>
          </w:p>
        </w:tc>
        <w:tc>
          <w:tcPr>
            <w:tcW w:w="8116" w:type="dxa"/>
          </w:tcPr>
          <w:p w14:paraId="1457E145" w14:textId="77777777" w:rsidR="00BF624C" w:rsidRPr="00C355A6" w:rsidRDefault="00BF624C" w:rsidP="00E25611">
            <w:r w:rsidRPr="00C355A6">
              <w:t>Vysoká škola má nastavena funkční pravidla a podmínky pro vytváření studijních plánů, včetně vymezení praktické výuky realizované případně i u jiné fyzické nebo právnické osoby a délky této praktické výuky, přičemž studijní plán je sestaven tak, aby umožňoval studentům zejména zvládnutí praktických dovedností potřebných k výkonu povolání podložené získáním nezbytných teoretických znalostí.</w:t>
            </w:r>
          </w:p>
        </w:tc>
        <w:tc>
          <w:tcPr>
            <w:tcW w:w="341" w:type="dxa"/>
            <w:shd w:val="clear" w:color="auto" w:fill="FFE599"/>
            <w:vAlign w:val="center"/>
          </w:tcPr>
          <w:p w14:paraId="0A69DE79" w14:textId="77777777" w:rsidR="00BF624C" w:rsidRPr="00C355A6" w:rsidRDefault="00BF624C" w:rsidP="00E25611">
            <w:pPr>
              <w:jc w:val="center"/>
            </w:pPr>
          </w:p>
        </w:tc>
        <w:tc>
          <w:tcPr>
            <w:tcW w:w="341" w:type="dxa"/>
            <w:vAlign w:val="center"/>
          </w:tcPr>
          <w:p w14:paraId="1A888999" w14:textId="63360570" w:rsidR="00BF624C" w:rsidRPr="00C355A6" w:rsidRDefault="00BF624C" w:rsidP="00E25611">
            <w:pPr>
              <w:jc w:val="center"/>
            </w:pPr>
          </w:p>
        </w:tc>
        <w:tc>
          <w:tcPr>
            <w:tcW w:w="341" w:type="dxa"/>
            <w:shd w:val="clear" w:color="auto" w:fill="B4C6E7"/>
            <w:vAlign w:val="center"/>
          </w:tcPr>
          <w:p w14:paraId="03136A8F" w14:textId="77777777" w:rsidR="00BF624C" w:rsidRPr="00C355A6" w:rsidRDefault="00BF624C" w:rsidP="00E25611">
            <w:pPr>
              <w:jc w:val="center"/>
            </w:pPr>
          </w:p>
        </w:tc>
        <w:tc>
          <w:tcPr>
            <w:tcW w:w="341" w:type="dxa"/>
            <w:vAlign w:val="center"/>
          </w:tcPr>
          <w:p w14:paraId="1AEB975D" w14:textId="32FB0686" w:rsidR="00BF624C" w:rsidRPr="00C355A6" w:rsidRDefault="00BF624C" w:rsidP="00E25611">
            <w:pPr>
              <w:jc w:val="center"/>
            </w:pPr>
          </w:p>
        </w:tc>
        <w:tc>
          <w:tcPr>
            <w:tcW w:w="341" w:type="dxa"/>
            <w:shd w:val="clear" w:color="auto" w:fill="C5E0B3"/>
            <w:vAlign w:val="center"/>
          </w:tcPr>
          <w:p w14:paraId="5B1A9318" w14:textId="77777777" w:rsidR="00BF624C" w:rsidRPr="00C355A6" w:rsidRDefault="00BF624C" w:rsidP="00E25611">
            <w:pPr>
              <w:jc w:val="center"/>
            </w:pPr>
          </w:p>
        </w:tc>
      </w:tr>
      <w:tr w:rsidR="00BF624C" w:rsidRPr="00C355A6" w14:paraId="55AF5FFF" w14:textId="77777777" w:rsidTr="00E25611">
        <w:trPr>
          <w:trHeight w:val="20"/>
        </w:trPr>
        <w:tc>
          <w:tcPr>
            <w:tcW w:w="723" w:type="dxa"/>
            <w:tcBorders>
              <w:right w:val="nil"/>
            </w:tcBorders>
            <w:vAlign w:val="center"/>
          </w:tcPr>
          <w:p w14:paraId="33BF9C62" w14:textId="77777777" w:rsidR="00BF624C" w:rsidRPr="00C355A6" w:rsidRDefault="00BF624C" w:rsidP="00E25611">
            <w:pPr>
              <w:jc w:val="center"/>
              <w:rPr>
                <w:color w:val="000000"/>
              </w:rPr>
            </w:pPr>
            <w:r w:rsidRPr="00C355A6">
              <w:rPr>
                <w:color w:val="000000"/>
              </w:rPr>
              <w:t>2.6d</w:t>
            </w:r>
          </w:p>
        </w:tc>
        <w:tc>
          <w:tcPr>
            <w:tcW w:w="8116" w:type="dxa"/>
          </w:tcPr>
          <w:p w14:paraId="58DF1FB6" w14:textId="77777777" w:rsidR="00BF624C" w:rsidRPr="00C355A6" w:rsidRDefault="00BF624C" w:rsidP="00E25611">
            <w:r w:rsidRPr="00C355A6">
              <w:t>Vysoká škola má nastavena funkční pravidla a podmínky pro vytváření individuálních studijních plánů, přičemž studijní plán studijního programu je sestaven tak, aby umožňoval studentům získání znalostí a dovedností potřebných pro vědeckou nebo uměleckou činnost.</w:t>
            </w:r>
          </w:p>
        </w:tc>
        <w:tc>
          <w:tcPr>
            <w:tcW w:w="341" w:type="dxa"/>
            <w:shd w:val="clear" w:color="auto" w:fill="FFE599"/>
            <w:vAlign w:val="center"/>
          </w:tcPr>
          <w:p w14:paraId="02D0673B" w14:textId="77777777" w:rsidR="00BF624C" w:rsidRPr="00C355A6" w:rsidRDefault="00BF624C" w:rsidP="00E25611">
            <w:pPr>
              <w:jc w:val="center"/>
            </w:pPr>
          </w:p>
        </w:tc>
        <w:tc>
          <w:tcPr>
            <w:tcW w:w="341" w:type="dxa"/>
            <w:vAlign w:val="center"/>
          </w:tcPr>
          <w:p w14:paraId="1014FB4F" w14:textId="77777777" w:rsidR="00BF624C" w:rsidRPr="00C355A6" w:rsidRDefault="00BF624C" w:rsidP="00E25611">
            <w:pPr>
              <w:jc w:val="center"/>
            </w:pPr>
          </w:p>
        </w:tc>
        <w:tc>
          <w:tcPr>
            <w:tcW w:w="341" w:type="dxa"/>
            <w:shd w:val="clear" w:color="auto" w:fill="B4C6E7"/>
            <w:vAlign w:val="center"/>
          </w:tcPr>
          <w:p w14:paraId="0FF9B403" w14:textId="77777777" w:rsidR="00BF624C" w:rsidRPr="00C355A6" w:rsidRDefault="00BF624C" w:rsidP="00E25611">
            <w:pPr>
              <w:jc w:val="center"/>
            </w:pPr>
          </w:p>
        </w:tc>
        <w:tc>
          <w:tcPr>
            <w:tcW w:w="341" w:type="dxa"/>
            <w:vAlign w:val="center"/>
          </w:tcPr>
          <w:p w14:paraId="797B84F1" w14:textId="77777777" w:rsidR="00BF624C" w:rsidRPr="00C355A6" w:rsidRDefault="00BF624C" w:rsidP="00E25611">
            <w:pPr>
              <w:jc w:val="center"/>
            </w:pPr>
          </w:p>
        </w:tc>
        <w:tc>
          <w:tcPr>
            <w:tcW w:w="341" w:type="dxa"/>
            <w:shd w:val="clear" w:color="auto" w:fill="C5E0B3"/>
            <w:vAlign w:val="center"/>
          </w:tcPr>
          <w:p w14:paraId="12A8180D" w14:textId="77777777" w:rsidR="00BF624C" w:rsidRPr="00C355A6" w:rsidRDefault="00BF624C" w:rsidP="00E25611">
            <w:pPr>
              <w:jc w:val="center"/>
            </w:pPr>
            <w:r w:rsidRPr="00C355A6">
              <w:t>X</w:t>
            </w:r>
          </w:p>
        </w:tc>
      </w:tr>
      <w:tr w:rsidR="00BF624C" w:rsidRPr="00C355A6" w14:paraId="7E4095A5" w14:textId="77777777" w:rsidTr="00E25611">
        <w:trPr>
          <w:trHeight w:val="20"/>
        </w:trPr>
        <w:tc>
          <w:tcPr>
            <w:tcW w:w="723" w:type="dxa"/>
            <w:tcBorders>
              <w:right w:val="nil"/>
            </w:tcBorders>
            <w:vAlign w:val="center"/>
          </w:tcPr>
          <w:p w14:paraId="44029918" w14:textId="77777777" w:rsidR="00BF624C" w:rsidRPr="00C355A6" w:rsidRDefault="00BF624C" w:rsidP="00E25611">
            <w:pPr>
              <w:jc w:val="center"/>
              <w:rPr>
                <w:color w:val="000000"/>
              </w:rPr>
            </w:pPr>
            <w:r w:rsidRPr="00C355A6">
              <w:rPr>
                <w:color w:val="000000"/>
              </w:rPr>
              <w:t>2.7</w:t>
            </w:r>
          </w:p>
        </w:tc>
        <w:tc>
          <w:tcPr>
            <w:tcW w:w="8116" w:type="dxa"/>
          </w:tcPr>
          <w:p w14:paraId="32B8174B" w14:textId="77777777" w:rsidR="00BF624C" w:rsidRPr="00C355A6" w:rsidRDefault="00BF624C" w:rsidP="00E25611">
            <w:r w:rsidRPr="00C355A6">
              <w:t>Studijní program má vymezeno rámcové uplatnění absolventů studijního programu a typické pracovní pozice, které může absolvent zastávat.</w:t>
            </w:r>
          </w:p>
        </w:tc>
        <w:tc>
          <w:tcPr>
            <w:tcW w:w="341" w:type="dxa"/>
            <w:shd w:val="clear" w:color="auto" w:fill="FFE599"/>
            <w:vAlign w:val="center"/>
          </w:tcPr>
          <w:p w14:paraId="5B626F76" w14:textId="3697FCA1" w:rsidR="00BF624C" w:rsidRPr="00C355A6" w:rsidRDefault="00BF624C" w:rsidP="00E25611">
            <w:pPr>
              <w:jc w:val="center"/>
            </w:pPr>
          </w:p>
        </w:tc>
        <w:tc>
          <w:tcPr>
            <w:tcW w:w="341" w:type="dxa"/>
            <w:vAlign w:val="center"/>
          </w:tcPr>
          <w:p w14:paraId="6A5AEC30" w14:textId="525233BF" w:rsidR="00BF624C" w:rsidRPr="00C355A6" w:rsidRDefault="00BF624C" w:rsidP="00E25611">
            <w:pPr>
              <w:jc w:val="center"/>
            </w:pPr>
          </w:p>
        </w:tc>
        <w:tc>
          <w:tcPr>
            <w:tcW w:w="341" w:type="dxa"/>
            <w:shd w:val="clear" w:color="auto" w:fill="B4C6E7"/>
            <w:vAlign w:val="center"/>
          </w:tcPr>
          <w:p w14:paraId="3D23E3F9" w14:textId="61E2BBF9" w:rsidR="00BF624C" w:rsidRPr="00C355A6" w:rsidRDefault="00BF624C" w:rsidP="00E25611">
            <w:pPr>
              <w:jc w:val="center"/>
            </w:pPr>
          </w:p>
        </w:tc>
        <w:tc>
          <w:tcPr>
            <w:tcW w:w="341" w:type="dxa"/>
            <w:vAlign w:val="center"/>
          </w:tcPr>
          <w:p w14:paraId="24EDAEEF" w14:textId="2A7B93D2" w:rsidR="00BF624C" w:rsidRPr="00C355A6" w:rsidRDefault="00BF624C" w:rsidP="00E25611">
            <w:pPr>
              <w:jc w:val="center"/>
            </w:pPr>
          </w:p>
        </w:tc>
        <w:tc>
          <w:tcPr>
            <w:tcW w:w="341" w:type="dxa"/>
            <w:shd w:val="clear" w:color="auto" w:fill="C5E0B3"/>
            <w:vAlign w:val="center"/>
          </w:tcPr>
          <w:p w14:paraId="4D5CDABE" w14:textId="77777777" w:rsidR="00BF624C" w:rsidRPr="00C355A6" w:rsidRDefault="00BF624C" w:rsidP="00E25611">
            <w:pPr>
              <w:jc w:val="center"/>
            </w:pPr>
            <w:r w:rsidRPr="00C355A6">
              <w:t>X</w:t>
            </w:r>
          </w:p>
        </w:tc>
      </w:tr>
      <w:tr w:rsidR="00BF624C" w:rsidRPr="00C355A6" w14:paraId="034CAEA4" w14:textId="77777777" w:rsidTr="00E25611">
        <w:trPr>
          <w:trHeight w:val="20"/>
        </w:trPr>
        <w:tc>
          <w:tcPr>
            <w:tcW w:w="723" w:type="dxa"/>
            <w:tcBorders>
              <w:right w:val="nil"/>
            </w:tcBorders>
            <w:vAlign w:val="center"/>
          </w:tcPr>
          <w:p w14:paraId="0EB9C6FE" w14:textId="77777777" w:rsidR="00BF624C" w:rsidRPr="00C355A6" w:rsidRDefault="00BF624C" w:rsidP="00E25611">
            <w:pPr>
              <w:jc w:val="center"/>
              <w:rPr>
                <w:color w:val="000000"/>
              </w:rPr>
            </w:pPr>
            <w:r w:rsidRPr="00C355A6">
              <w:rPr>
                <w:color w:val="000000"/>
              </w:rPr>
              <w:t>2.8</w:t>
            </w:r>
          </w:p>
        </w:tc>
        <w:tc>
          <w:tcPr>
            <w:tcW w:w="8116" w:type="dxa"/>
          </w:tcPr>
          <w:p w14:paraId="0813AF0E" w14:textId="77777777" w:rsidR="00BF624C" w:rsidRPr="00C355A6" w:rsidRDefault="00BF624C" w:rsidP="00E25611">
            <w:r w:rsidRPr="00C355A6">
              <w:t>Standardní doba studia odpovídá průměrné studijní zátěži, obsahu a cílům studia a profilu absolventa studijního programu.</w:t>
            </w:r>
          </w:p>
        </w:tc>
        <w:tc>
          <w:tcPr>
            <w:tcW w:w="341" w:type="dxa"/>
            <w:shd w:val="clear" w:color="auto" w:fill="FFE599"/>
            <w:vAlign w:val="center"/>
          </w:tcPr>
          <w:p w14:paraId="762F6913" w14:textId="309E5236" w:rsidR="00BF624C" w:rsidRPr="00C355A6" w:rsidRDefault="00BF624C" w:rsidP="00E25611">
            <w:pPr>
              <w:jc w:val="center"/>
            </w:pPr>
          </w:p>
        </w:tc>
        <w:tc>
          <w:tcPr>
            <w:tcW w:w="341" w:type="dxa"/>
            <w:vAlign w:val="center"/>
          </w:tcPr>
          <w:p w14:paraId="13DEF890" w14:textId="70D18313" w:rsidR="00BF624C" w:rsidRPr="00C355A6" w:rsidRDefault="00BF624C" w:rsidP="00E25611">
            <w:pPr>
              <w:jc w:val="center"/>
            </w:pPr>
          </w:p>
        </w:tc>
        <w:tc>
          <w:tcPr>
            <w:tcW w:w="341" w:type="dxa"/>
            <w:shd w:val="clear" w:color="auto" w:fill="B4C6E7"/>
            <w:vAlign w:val="center"/>
          </w:tcPr>
          <w:p w14:paraId="6BF26D20" w14:textId="0B69B1AA" w:rsidR="00BF624C" w:rsidRPr="00C355A6" w:rsidRDefault="00BF624C" w:rsidP="00E25611">
            <w:pPr>
              <w:jc w:val="center"/>
            </w:pPr>
          </w:p>
        </w:tc>
        <w:tc>
          <w:tcPr>
            <w:tcW w:w="341" w:type="dxa"/>
            <w:vAlign w:val="center"/>
          </w:tcPr>
          <w:p w14:paraId="4E514309" w14:textId="7FC388F2" w:rsidR="00BF624C" w:rsidRPr="00C355A6" w:rsidRDefault="00BF624C" w:rsidP="00E25611">
            <w:pPr>
              <w:jc w:val="center"/>
            </w:pPr>
          </w:p>
        </w:tc>
        <w:tc>
          <w:tcPr>
            <w:tcW w:w="341" w:type="dxa"/>
            <w:shd w:val="clear" w:color="auto" w:fill="C5E0B3"/>
            <w:vAlign w:val="center"/>
          </w:tcPr>
          <w:p w14:paraId="1E858504" w14:textId="77777777" w:rsidR="00BF624C" w:rsidRPr="00C355A6" w:rsidRDefault="00BF624C" w:rsidP="00E25611">
            <w:pPr>
              <w:jc w:val="center"/>
            </w:pPr>
            <w:r w:rsidRPr="00C355A6">
              <w:t>X</w:t>
            </w:r>
          </w:p>
        </w:tc>
      </w:tr>
      <w:tr w:rsidR="00BF624C" w:rsidRPr="00C355A6" w14:paraId="5D5A0A64" w14:textId="77777777" w:rsidTr="00E25611">
        <w:trPr>
          <w:trHeight w:val="20"/>
        </w:trPr>
        <w:tc>
          <w:tcPr>
            <w:tcW w:w="723" w:type="dxa"/>
            <w:tcBorders>
              <w:right w:val="nil"/>
            </w:tcBorders>
            <w:vAlign w:val="center"/>
          </w:tcPr>
          <w:p w14:paraId="2FD4884B" w14:textId="77777777" w:rsidR="00BF624C" w:rsidRPr="00C355A6" w:rsidRDefault="00BF624C" w:rsidP="00E25611">
            <w:pPr>
              <w:jc w:val="center"/>
              <w:rPr>
                <w:color w:val="000000"/>
              </w:rPr>
            </w:pPr>
            <w:r w:rsidRPr="00C355A6">
              <w:rPr>
                <w:color w:val="000000"/>
              </w:rPr>
              <w:t>2.9b</w:t>
            </w:r>
          </w:p>
        </w:tc>
        <w:tc>
          <w:tcPr>
            <w:tcW w:w="8116" w:type="dxa"/>
          </w:tcPr>
          <w:p w14:paraId="077D805D" w14:textId="77777777" w:rsidR="00BF624C" w:rsidRPr="00C355A6" w:rsidRDefault="00BF624C" w:rsidP="00E25611">
            <w:r w:rsidRPr="00C355A6">
              <w:t>Obsah studia odpovídá cílům studia, umožňuje dosažení stanoveného profilu absolventa a vychází z aplikace soudobých poznatků a metod tvůrčí činnosti v dané oblasti vzdělávání. Přitom součástí obsahu studia jsou základní teoretické disciplíny.</w:t>
            </w:r>
          </w:p>
        </w:tc>
        <w:tc>
          <w:tcPr>
            <w:tcW w:w="341" w:type="dxa"/>
            <w:shd w:val="clear" w:color="auto" w:fill="FFE599"/>
            <w:vAlign w:val="center"/>
          </w:tcPr>
          <w:p w14:paraId="74B23577" w14:textId="466476B3" w:rsidR="00BF624C" w:rsidRPr="00C355A6" w:rsidRDefault="00BF624C" w:rsidP="00E25611">
            <w:pPr>
              <w:jc w:val="center"/>
            </w:pPr>
          </w:p>
        </w:tc>
        <w:tc>
          <w:tcPr>
            <w:tcW w:w="341" w:type="dxa"/>
            <w:vAlign w:val="center"/>
          </w:tcPr>
          <w:p w14:paraId="73BA1395" w14:textId="44C4A115" w:rsidR="00BF624C" w:rsidRPr="00C355A6" w:rsidRDefault="00BF624C" w:rsidP="00E25611">
            <w:pPr>
              <w:jc w:val="center"/>
            </w:pPr>
          </w:p>
        </w:tc>
        <w:tc>
          <w:tcPr>
            <w:tcW w:w="341" w:type="dxa"/>
            <w:shd w:val="clear" w:color="auto" w:fill="B4C6E7"/>
            <w:vAlign w:val="center"/>
          </w:tcPr>
          <w:p w14:paraId="448E36FC" w14:textId="77777777" w:rsidR="00BF624C" w:rsidRPr="00C355A6" w:rsidRDefault="00BF624C" w:rsidP="00E25611">
            <w:pPr>
              <w:jc w:val="center"/>
            </w:pPr>
          </w:p>
        </w:tc>
        <w:tc>
          <w:tcPr>
            <w:tcW w:w="341" w:type="dxa"/>
            <w:vAlign w:val="center"/>
          </w:tcPr>
          <w:p w14:paraId="1EE04521" w14:textId="77777777" w:rsidR="00BF624C" w:rsidRPr="00C355A6" w:rsidRDefault="00BF624C" w:rsidP="00E25611">
            <w:pPr>
              <w:jc w:val="center"/>
            </w:pPr>
          </w:p>
        </w:tc>
        <w:tc>
          <w:tcPr>
            <w:tcW w:w="341" w:type="dxa"/>
            <w:shd w:val="clear" w:color="auto" w:fill="C5E0B3"/>
            <w:vAlign w:val="center"/>
          </w:tcPr>
          <w:p w14:paraId="1CC8C5D4" w14:textId="77777777" w:rsidR="00BF624C" w:rsidRPr="00C355A6" w:rsidRDefault="00BF624C" w:rsidP="00E25611">
            <w:pPr>
              <w:jc w:val="center"/>
            </w:pPr>
          </w:p>
        </w:tc>
      </w:tr>
      <w:tr w:rsidR="00BF624C" w:rsidRPr="00C355A6" w14:paraId="4ED5D23D" w14:textId="77777777" w:rsidTr="00E25611">
        <w:trPr>
          <w:trHeight w:val="20"/>
        </w:trPr>
        <w:tc>
          <w:tcPr>
            <w:tcW w:w="723" w:type="dxa"/>
            <w:tcBorders>
              <w:right w:val="nil"/>
            </w:tcBorders>
            <w:vAlign w:val="center"/>
          </w:tcPr>
          <w:p w14:paraId="624D76E4" w14:textId="77777777" w:rsidR="00BF624C" w:rsidRPr="00C355A6" w:rsidRDefault="00BF624C" w:rsidP="00E25611">
            <w:pPr>
              <w:jc w:val="center"/>
              <w:rPr>
                <w:color w:val="000000"/>
              </w:rPr>
            </w:pPr>
            <w:r w:rsidRPr="00C355A6">
              <w:rPr>
                <w:color w:val="000000"/>
              </w:rPr>
              <w:t>2.9m</w:t>
            </w:r>
          </w:p>
        </w:tc>
        <w:tc>
          <w:tcPr>
            <w:tcW w:w="8116" w:type="dxa"/>
          </w:tcPr>
          <w:p w14:paraId="50D6FD7E" w14:textId="77777777" w:rsidR="00BF624C" w:rsidRPr="00C355A6" w:rsidRDefault="00BF624C" w:rsidP="00E25611">
            <w:r w:rsidRPr="00C355A6">
              <w:t>Obsah studia odpovídá cílům studia a umožňuje dosažení stanoveného profilu absolventa a vychází ze soudobého stavu vědeckého poznání a tvůrčí činnosti v dané oblasti vzdělávání.</w:t>
            </w:r>
          </w:p>
        </w:tc>
        <w:tc>
          <w:tcPr>
            <w:tcW w:w="341" w:type="dxa"/>
            <w:shd w:val="clear" w:color="auto" w:fill="FFE599"/>
            <w:vAlign w:val="center"/>
          </w:tcPr>
          <w:p w14:paraId="62C79D7E" w14:textId="77777777" w:rsidR="00BF624C" w:rsidRPr="00C355A6" w:rsidRDefault="00BF624C" w:rsidP="00E25611">
            <w:pPr>
              <w:jc w:val="center"/>
            </w:pPr>
          </w:p>
        </w:tc>
        <w:tc>
          <w:tcPr>
            <w:tcW w:w="341" w:type="dxa"/>
            <w:vAlign w:val="center"/>
          </w:tcPr>
          <w:p w14:paraId="1EF1D8FF" w14:textId="77777777" w:rsidR="00BF624C" w:rsidRPr="00C355A6" w:rsidRDefault="00BF624C" w:rsidP="00E25611">
            <w:pPr>
              <w:jc w:val="center"/>
            </w:pPr>
          </w:p>
        </w:tc>
        <w:tc>
          <w:tcPr>
            <w:tcW w:w="341" w:type="dxa"/>
            <w:shd w:val="clear" w:color="auto" w:fill="B4C6E7"/>
            <w:vAlign w:val="center"/>
          </w:tcPr>
          <w:p w14:paraId="3F1E6988" w14:textId="54F90583" w:rsidR="00BF624C" w:rsidRPr="00C355A6" w:rsidRDefault="00BF624C" w:rsidP="00E25611">
            <w:pPr>
              <w:jc w:val="center"/>
            </w:pPr>
          </w:p>
        </w:tc>
        <w:tc>
          <w:tcPr>
            <w:tcW w:w="341" w:type="dxa"/>
            <w:vAlign w:val="center"/>
          </w:tcPr>
          <w:p w14:paraId="0CC35768" w14:textId="172A833A" w:rsidR="00BF624C" w:rsidRPr="00C355A6" w:rsidRDefault="00BF624C" w:rsidP="00E25611">
            <w:pPr>
              <w:jc w:val="center"/>
            </w:pPr>
          </w:p>
        </w:tc>
        <w:tc>
          <w:tcPr>
            <w:tcW w:w="341" w:type="dxa"/>
            <w:shd w:val="clear" w:color="auto" w:fill="C5E0B3"/>
            <w:vAlign w:val="center"/>
          </w:tcPr>
          <w:p w14:paraId="3CFCF1D2" w14:textId="77777777" w:rsidR="00BF624C" w:rsidRPr="00C355A6" w:rsidRDefault="00BF624C" w:rsidP="00E25611">
            <w:pPr>
              <w:jc w:val="center"/>
            </w:pPr>
          </w:p>
        </w:tc>
      </w:tr>
      <w:tr w:rsidR="00BF624C" w:rsidRPr="00C355A6" w14:paraId="7244CDDB" w14:textId="77777777" w:rsidTr="00E25611">
        <w:trPr>
          <w:trHeight w:val="20"/>
        </w:trPr>
        <w:tc>
          <w:tcPr>
            <w:tcW w:w="723" w:type="dxa"/>
            <w:tcBorders>
              <w:right w:val="nil"/>
            </w:tcBorders>
            <w:vAlign w:val="center"/>
          </w:tcPr>
          <w:p w14:paraId="7BEF5CE7" w14:textId="77777777" w:rsidR="00BF624C" w:rsidRPr="00C355A6" w:rsidRDefault="00BF624C" w:rsidP="00E25611">
            <w:pPr>
              <w:jc w:val="center"/>
              <w:rPr>
                <w:color w:val="000000"/>
              </w:rPr>
            </w:pPr>
            <w:r w:rsidRPr="00C355A6">
              <w:rPr>
                <w:color w:val="000000"/>
              </w:rPr>
              <w:t>2.9d</w:t>
            </w:r>
          </w:p>
        </w:tc>
        <w:tc>
          <w:tcPr>
            <w:tcW w:w="8116" w:type="dxa"/>
          </w:tcPr>
          <w:p w14:paraId="28CBF597" w14:textId="77777777" w:rsidR="00BF624C" w:rsidRPr="00C355A6" w:rsidRDefault="00BF624C" w:rsidP="00E25611">
            <w:r w:rsidRPr="00C355A6">
              <w:t>Obsah studia odpovídá cílům studia, umožňuje dosažení stanoveného profilu absolventa a vychází ze soudobého stavu vědeckého poznání nebo umělecké tvorby v dané oblasti vzdělávání.</w:t>
            </w:r>
          </w:p>
        </w:tc>
        <w:tc>
          <w:tcPr>
            <w:tcW w:w="341" w:type="dxa"/>
            <w:shd w:val="clear" w:color="auto" w:fill="FFE599"/>
            <w:vAlign w:val="center"/>
          </w:tcPr>
          <w:p w14:paraId="33997C72" w14:textId="77777777" w:rsidR="00BF624C" w:rsidRPr="00C355A6" w:rsidRDefault="00BF624C" w:rsidP="00E25611">
            <w:pPr>
              <w:jc w:val="center"/>
            </w:pPr>
          </w:p>
        </w:tc>
        <w:tc>
          <w:tcPr>
            <w:tcW w:w="341" w:type="dxa"/>
            <w:vAlign w:val="center"/>
          </w:tcPr>
          <w:p w14:paraId="2247EC0B" w14:textId="77777777" w:rsidR="00BF624C" w:rsidRPr="00C355A6" w:rsidRDefault="00BF624C" w:rsidP="00E25611">
            <w:pPr>
              <w:jc w:val="center"/>
            </w:pPr>
          </w:p>
        </w:tc>
        <w:tc>
          <w:tcPr>
            <w:tcW w:w="341" w:type="dxa"/>
            <w:shd w:val="clear" w:color="auto" w:fill="B4C6E7"/>
            <w:vAlign w:val="center"/>
          </w:tcPr>
          <w:p w14:paraId="3C37388A" w14:textId="77777777" w:rsidR="00BF624C" w:rsidRPr="00C355A6" w:rsidRDefault="00BF624C" w:rsidP="00E25611">
            <w:pPr>
              <w:jc w:val="center"/>
            </w:pPr>
          </w:p>
        </w:tc>
        <w:tc>
          <w:tcPr>
            <w:tcW w:w="341" w:type="dxa"/>
            <w:vAlign w:val="center"/>
          </w:tcPr>
          <w:p w14:paraId="2D80D81B" w14:textId="77777777" w:rsidR="00BF624C" w:rsidRPr="00C355A6" w:rsidRDefault="00BF624C" w:rsidP="00E25611">
            <w:pPr>
              <w:jc w:val="center"/>
            </w:pPr>
          </w:p>
        </w:tc>
        <w:tc>
          <w:tcPr>
            <w:tcW w:w="341" w:type="dxa"/>
            <w:shd w:val="clear" w:color="auto" w:fill="C5E0B3"/>
            <w:vAlign w:val="center"/>
          </w:tcPr>
          <w:p w14:paraId="42EF52B5" w14:textId="77777777" w:rsidR="00BF624C" w:rsidRPr="00C355A6" w:rsidRDefault="00BF624C" w:rsidP="00E25611">
            <w:pPr>
              <w:jc w:val="center"/>
            </w:pPr>
            <w:r w:rsidRPr="00C355A6">
              <w:t>X</w:t>
            </w:r>
          </w:p>
        </w:tc>
      </w:tr>
      <w:tr w:rsidR="00BF624C" w:rsidRPr="00C355A6" w14:paraId="3CF8A159" w14:textId="77777777" w:rsidTr="00E25611">
        <w:trPr>
          <w:trHeight w:val="20"/>
        </w:trPr>
        <w:tc>
          <w:tcPr>
            <w:tcW w:w="723" w:type="dxa"/>
            <w:tcBorders>
              <w:right w:val="nil"/>
            </w:tcBorders>
            <w:vAlign w:val="center"/>
          </w:tcPr>
          <w:p w14:paraId="549A3E2C" w14:textId="77777777" w:rsidR="00BF624C" w:rsidRPr="00C355A6" w:rsidRDefault="00BF624C" w:rsidP="00E25611">
            <w:pPr>
              <w:jc w:val="center"/>
              <w:rPr>
                <w:color w:val="000000"/>
              </w:rPr>
            </w:pPr>
            <w:r w:rsidRPr="00C355A6">
              <w:rPr>
                <w:color w:val="000000"/>
              </w:rPr>
              <w:t>2.10</w:t>
            </w:r>
          </w:p>
        </w:tc>
        <w:tc>
          <w:tcPr>
            <w:tcW w:w="8116" w:type="dxa"/>
          </w:tcPr>
          <w:p w14:paraId="3C500250" w14:textId="77777777" w:rsidR="00BF624C" w:rsidRPr="00C355A6" w:rsidRDefault="00BF624C" w:rsidP="00E25611">
            <w:r w:rsidRPr="00C355A6">
              <w:t>Povinné odborné studijní předměty nejsou obsahově shodné s povinnými studijními předměty bakalářského nebo magisterského studijního programu.</w:t>
            </w:r>
          </w:p>
        </w:tc>
        <w:tc>
          <w:tcPr>
            <w:tcW w:w="341" w:type="dxa"/>
            <w:shd w:val="clear" w:color="auto" w:fill="FFE599"/>
            <w:vAlign w:val="center"/>
          </w:tcPr>
          <w:p w14:paraId="64759937" w14:textId="77777777" w:rsidR="00BF624C" w:rsidRPr="00C355A6" w:rsidRDefault="00BF624C" w:rsidP="00E25611">
            <w:pPr>
              <w:jc w:val="center"/>
            </w:pPr>
          </w:p>
        </w:tc>
        <w:tc>
          <w:tcPr>
            <w:tcW w:w="341" w:type="dxa"/>
            <w:vAlign w:val="center"/>
          </w:tcPr>
          <w:p w14:paraId="0E83D13D" w14:textId="77777777" w:rsidR="00BF624C" w:rsidRPr="00C355A6" w:rsidRDefault="00BF624C" w:rsidP="00E25611">
            <w:pPr>
              <w:jc w:val="center"/>
            </w:pPr>
          </w:p>
        </w:tc>
        <w:tc>
          <w:tcPr>
            <w:tcW w:w="341" w:type="dxa"/>
            <w:shd w:val="clear" w:color="auto" w:fill="B4C6E7"/>
            <w:vAlign w:val="center"/>
          </w:tcPr>
          <w:p w14:paraId="71FEC71B" w14:textId="77777777" w:rsidR="00BF624C" w:rsidRPr="00C355A6" w:rsidRDefault="00BF624C" w:rsidP="00E25611">
            <w:pPr>
              <w:jc w:val="center"/>
            </w:pPr>
          </w:p>
        </w:tc>
        <w:tc>
          <w:tcPr>
            <w:tcW w:w="341" w:type="dxa"/>
            <w:vAlign w:val="center"/>
          </w:tcPr>
          <w:p w14:paraId="56294E9E" w14:textId="77777777" w:rsidR="00BF624C" w:rsidRPr="00C355A6" w:rsidRDefault="00BF624C" w:rsidP="00E25611">
            <w:pPr>
              <w:jc w:val="center"/>
            </w:pPr>
          </w:p>
        </w:tc>
        <w:tc>
          <w:tcPr>
            <w:tcW w:w="341" w:type="dxa"/>
            <w:shd w:val="clear" w:color="auto" w:fill="C5E0B3"/>
            <w:vAlign w:val="center"/>
          </w:tcPr>
          <w:p w14:paraId="09B9EE53" w14:textId="77777777" w:rsidR="00BF624C" w:rsidRPr="00C355A6" w:rsidRDefault="00BF624C" w:rsidP="00E25611">
            <w:pPr>
              <w:jc w:val="center"/>
            </w:pPr>
            <w:r w:rsidRPr="00C355A6">
              <w:t>X</w:t>
            </w:r>
          </w:p>
        </w:tc>
      </w:tr>
      <w:tr w:rsidR="00BF624C" w:rsidRPr="00C355A6" w14:paraId="3D5CAFDB" w14:textId="77777777" w:rsidTr="00E25611">
        <w:trPr>
          <w:trHeight w:val="20"/>
        </w:trPr>
        <w:tc>
          <w:tcPr>
            <w:tcW w:w="723" w:type="dxa"/>
            <w:tcBorders>
              <w:right w:val="nil"/>
            </w:tcBorders>
            <w:vAlign w:val="center"/>
          </w:tcPr>
          <w:p w14:paraId="295299D7" w14:textId="77777777" w:rsidR="00BF624C" w:rsidRPr="00C355A6" w:rsidRDefault="00BF624C" w:rsidP="00E25611">
            <w:pPr>
              <w:jc w:val="center"/>
              <w:rPr>
                <w:color w:val="000000"/>
              </w:rPr>
            </w:pPr>
            <w:r w:rsidRPr="00C355A6">
              <w:rPr>
                <w:color w:val="000000"/>
              </w:rPr>
              <w:t>2.11</w:t>
            </w:r>
          </w:p>
        </w:tc>
        <w:tc>
          <w:tcPr>
            <w:tcW w:w="8116" w:type="dxa"/>
          </w:tcPr>
          <w:p w14:paraId="60E4A405" w14:textId="77777777" w:rsidR="00BF624C" w:rsidRPr="00C355A6" w:rsidRDefault="00BF624C" w:rsidP="00E25611">
            <w:r w:rsidRPr="00C355A6">
              <w:t>Součástí studijních povinností je absolvování části studia na zahraniční instituci v délce nejméně jednoho měsíce nebo účast na mezinárodním tvůrčím projektu s výsledky publikovanými nebo prezentovanými v zahraničí nebo jiná forma přímé účasti studenta na mezinárodní spolupráci.</w:t>
            </w:r>
          </w:p>
        </w:tc>
        <w:tc>
          <w:tcPr>
            <w:tcW w:w="341" w:type="dxa"/>
            <w:shd w:val="clear" w:color="auto" w:fill="FFE599"/>
            <w:vAlign w:val="center"/>
          </w:tcPr>
          <w:p w14:paraId="3E7548A1" w14:textId="77777777" w:rsidR="00BF624C" w:rsidRPr="00C355A6" w:rsidRDefault="00BF624C" w:rsidP="00E25611">
            <w:pPr>
              <w:jc w:val="center"/>
            </w:pPr>
          </w:p>
        </w:tc>
        <w:tc>
          <w:tcPr>
            <w:tcW w:w="341" w:type="dxa"/>
            <w:vAlign w:val="center"/>
          </w:tcPr>
          <w:p w14:paraId="34702926" w14:textId="77777777" w:rsidR="00BF624C" w:rsidRPr="00C355A6" w:rsidRDefault="00BF624C" w:rsidP="00E25611">
            <w:pPr>
              <w:jc w:val="center"/>
            </w:pPr>
          </w:p>
        </w:tc>
        <w:tc>
          <w:tcPr>
            <w:tcW w:w="341" w:type="dxa"/>
            <w:shd w:val="clear" w:color="auto" w:fill="B4C6E7"/>
            <w:vAlign w:val="center"/>
          </w:tcPr>
          <w:p w14:paraId="4DE7566B" w14:textId="77777777" w:rsidR="00BF624C" w:rsidRPr="00C355A6" w:rsidRDefault="00BF624C" w:rsidP="00E25611">
            <w:pPr>
              <w:jc w:val="center"/>
            </w:pPr>
          </w:p>
        </w:tc>
        <w:tc>
          <w:tcPr>
            <w:tcW w:w="341" w:type="dxa"/>
            <w:vAlign w:val="center"/>
          </w:tcPr>
          <w:p w14:paraId="3EEB28E1" w14:textId="77777777" w:rsidR="00BF624C" w:rsidRPr="00C355A6" w:rsidRDefault="00BF624C" w:rsidP="00E25611">
            <w:pPr>
              <w:jc w:val="center"/>
            </w:pPr>
          </w:p>
        </w:tc>
        <w:tc>
          <w:tcPr>
            <w:tcW w:w="341" w:type="dxa"/>
            <w:shd w:val="clear" w:color="auto" w:fill="C5E0B3"/>
            <w:vAlign w:val="center"/>
          </w:tcPr>
          <w:p w14:paraId="5E8C09B1" w14:textId="77777777" w:rsidR="00BF624C" w:rsidRPr="00C355A6" w:rsidRDefault="00BF624C" w:rsidP="00E25611">
            <w:pPr>
              <w:jc w:val="center"/>
            </w:pPr>
            <w:r w:rsidRPr="00C355A6">
              <w:t>X</w:t>
            </w:r>
          </w:p>
        </w:tc>
      </w:tr>
      <w:tr w:rsidR="00BF624C" w:rsidRPr="00C355A6" w14:paraId="18AE3487" w14:textId="77777777" w:rsidTr="00E25611">
        <w:trPr>
          <w:trHeight w:val="20"/>
        </w:trPr>
        <w:tc>
          <w:tcPr>
            <w:tcW w:w="723" w:type="dxa"/>
            <w:tcBorders>
              <w:right w:val="nil"/>
            </w:tcBorders>
            <w:vAlign w:val="center"/>
          </w:tcPr>
          <w:p w14:paraId="27D33542" w14:textId="77777777" w:rsidR="00BF624C" w:rsidRPr="00C355A6" w:rsidRDefault="00BF624C" w:rsidP="00E25611">
            <w:pPr>
              <w:jc w:val="center"/>
              <w:rPr>
                <w:color w:val="000000"/>
              </w:rPr>
            </w:pPr>
            <w:r w:rsidRPr="00C355A6">
              <w:rPr>
                <w:color w:val="000000"/>
              </w:rPr>
              <w:t>2.12</w:t>
            </w:r>
          </w:p>
        </w:tc>
        <w:tc>
          <w:tcPr>
            <w:tcW w:w="8116" w:type="dxa"/>
          </w:tcPr>
          <w:p w14:paraId="6CAEF080" w14:textId="77777777" w:rsidR="00BF624C" w:rsidRPr="00C355A6" w:rsidRDefault="00BF624C" w:rsidP="00E25611">
            <w:r w:rsidRPr="00C355A6">
              <w:t>Studijní program má nastavenu a zdůvodněnu strukturu studijních předmětů, jejich rozsah a charakteristiku.</w:t>
            </w:r>
          </w:p>
        </w:tc>
        <w:tc>
          <w:tcPr>
            <w:tcW w:w="341" w:type="dxa"/>
            <w:shd w:val="clear" w:color="auto" w:fill="FFE599"/>
            <w:vAlign w:val="center"/>
          </w:tcPr>
          <w:p w14:paraId="0E4D624D" w14:textId="75E4A3CF" w:rsidR="00BF624C" w:rsidRPr="00C355A6" w:rsidRDefault="00BF624C" w:rsidP="00E25611">
            <w:pPr>
              <w:jc w:val="center"/>
            </w:pPr>
          </w:p>
        </w:tc>
        <w:tc>
          <w:tcPr>
            <w:tcW w:w="341" w:type="dxa"/>
            <w:vAlign w:val="center"/>
          </w:tcPr>
          <w:p w14:paraId="49C0EAEE" w14:textId="1E993074" w:rsidR="00BF624C" w:rsidRPr="00C355A6" w:rsidRDefault="00BF624C" w:rsidP="00E25611">
            <w:pPr>
              <w:jc w:val="center"/>
            </w:pPr>
          </w:p>
        </w:tc>
        <w:tc>
          <w:tcPr>
            <w:tcW w:w="341" w:type="dxa"/>
            <w:shd w:val="clear" w:color="auto" w:fill="B4C6E7"/>
            <w:vAlign w:val="center"/>
          </w:tcPr>
          <w:p w14:paraId="090186D4" w14:textId="13116D42" w:rsidR="00BF624C" w:rsidRPr="00C355A6" w:rsidRDefault="00BF624C" w:rsidP="00E25611">
            <w:pPr>
              <w:jc w:val="center"/>
            </w:pPr>
          </w:p>
        </w:tc>
        <w:tc>
          <w:tcPr>
            <w:tcW w:w="341" w:type="dxa"/>
            <w:vAlign w:val="center"/>
          </w:tcPr>
          <w:p w14:paraId="1A9E28BE" w14:textId="70554A54" w:rsidR="00BF624C" w:rsidRPr="00C355A6" w:rsidRDefault="00BF624C" w:rsidP="00E25611">
            <w:pPr>
              <w:jc w:val="center"/>
            </w:pPr>
          </w:p>
        </w:tc>
        <w:tc>
          <w:tcPr>
            <w:tcW w:w="341" w:type="dxa"/>
            <w:shd w:val="clear" w:color="auto" w:fill="C5E0B3"/>
            <w:vAlign w:val="center"/>
          </w:tcPr>
          <w:p w14:paraId="408DBD91" w14:textId="77777777" w:rsidR="00BF624C" w:rsidRPr="00C355A6" w:rsidRDefault="00BF624C" w:rsidP="00E25611">
            <w:pPr>
              <w:jc w:val="center"/>
            </w:pPr>
            <w:r w:rsidRPr="00C355A6">
              <w:t>X</w:t>
            </w:r>
          </w:p>
        </w:tc>
      </w:tr>
      <w:tr w:rsidR="00BF624C" w:rsidRPr="00C355A6" w14:paraId="334B1F59" w14:textId="77777777" w:rsidTr="00E25611">
        <w:trPr>
          <w:trHeight w:val="20"/>
        </w:trPr>
        <w:tc>
          <w:tcPr>
            <w:tcW w:w="723" w:type="dxa"/>
            <w:tcBorders>
              <w:right w:val="nil"/>
            </w:tcBorders>
            <w:vAlign w:val="center"/>
          </w:tcPr>
          <w:p w14:paraId="6E21D224" w14:textId="77777777" w:rsidR="00BF624C" w:rsidRPr="00C355A6" w:rsidRDefault="00BF624C" w:rsidP="00E25611">
            <w:pPr>
              <w:jc w:val="center"/>
              <w:rPr>
                <w:color w:val="000000"/>
              </w:rPr>
            </w:pPr>
            <w:r w:rsidRPr="00C355A6">
              <w:rPr>
                <w:color w:val="000000"/>
              </w:rPr>
              <w:t>2.13bp</w:t>
            </w:r>
          </w:p>
        </w:tc>
        <w:tc>
          <w:tcPr>
            <w:tcW w:w="8116" w:type="dxa"/>
          </w:tcPr>
          <w:p w14:paraId="2287AAA3" w14:textId="77777777" w:rsidR="00BF624C" w:rsidRPr="00C355A6" w:rsidRDefault="00BF624C" w:rsidP="00E25611">
            <w:r w:rsidRPr="00C355A6">
              <w:t>Studijní plán je koncipován tak, aby obsahoval praxi studentů v rozsahu alespoň 12 týdnů.</w:t>
            </w:r>
          </w:p>
        </w:tc>
        <w:tc>
          <w:tcPr>
            <w:tcW w:w="341" w:type="dxa"/>
            <w:shd w:val="clear" w:color="auto" w:fill="FFE599"/>
            <w:vAlign w:val="center"/>
          </w:tcPr>
          <w:p w14:paraId="49A9F6EC" w14:textId="77777777" w:rsidR="00BF624C" w:rsidRPr="00C355A6" w:rsidRDefault="00BF624C" w:rsidP="00E25611">
            <w:pPr>
              <w:jc w:val="center"/>
            </w:pPr>
          </w:p>
        </w:tc>
        <w:tc>
          <w:tcPr>
            <w:tcW w:w="341" w:type="dxa"/>
            <w:vAlign w:val="center"/>
          </w:tcPr>
          <w:p w14:paraId="18728F0F" w14:textId="5F6D3BF3" w:rsidR="00BF624C" w:rsidRPr="00C355A6" w:rsidRDefault="00BF624C" w:rsidP="00E25611">
            <w:pPr>
              <w:jc w:val="center"/>
            </w:pPr>
          </w:p>
        </w:tc>
        <w:tc>
          <w:tcPr>
            <w:tcW w:w="341" w:type="dxa"/>
            <w:shd w:val="clear" w:color="auto" w:fill="B4C6E7"/>
            <w:vAlign w:val="center"/>
          </w:tcPr>
          <w:p w14:paraId="7DE6E552" w14:textId="77777777" w:rsidR="00BF624C" w:rsidRPr="00C355A6" w:rsidRDefault="00BF624C" w:rsidP="00E25611">
            <w:pPr>
              <w:jc w:val="center"/>
            </w:pPr>
          </w:p>
        </w:tc>
        <w:tc>
          <w:tcPr>
            <w:tcW w:w="341" w:type="dxa"/>
            <w:vAlign w:val="center"/>
          </w:tcPr>
          <w:p w14:paraId="1DF887CE" w14:textId="77777777" w:rsidR="00BF624C" w:rsidRPr="00C355A6" w:rsidRDefault="00BF624C" w:rsidP="00E25611">
            <w:pPr>
              <w:jc w:val="center"/>
            </w:pPr>
          </w:p>
        </w:tc>
        <w:tc>
          <w:tcPr>
            <w:tcW w:w="341" w:type="dxa"/>
            <w:shd w:val="clear" w:color="auto" w:fill="C5E0B3"/>
            <w:vAlign w:val="center"/>
          </w:tcPr>
          <w:p w14:paraId="627EBDFB" w14:textId="77777777" w:rsidR="00BF624C" w:rsidRPr="00C355A6" w:rsidRDefault="00BF624C" w:rsidP="00E25611">
            <w:pPr>
              <w:jc w:val="center"/>
            </w:pPr>
          </w:p>
        </w:tc>
      </w:tr>
      <w:tr w:rsidR="00BF624C" w:rsidRPr="00C355A6" w14:paraId="1420E405" w14:textId="77777777" w:rsidTr="00E25611">
        <w:trPr>
          <w:trHeight w:val="20"/>
        </w:trPr>
        <w:tc>
          <w:tcPr>
            <w:tcW w:w="723" w:type="dxa"/>
            <w:tcBorders>
              <w:right w:val="nil"/>
            </w:tcBorders>
            <w:vAlign w:val="center"/>
          </w:tcPr>
          <w:p w14:paraId="63FE7903" w14:textId="77777777" w:rsidR="00BF624C" w:rsidRPr="00C355A6" w:rsidRDefault="00BF624C" w:rsidP="00E25611">
            <w:pPr>
              <w:jc w:val="center"/>
              <w:rPr>
                <w:color w:val="000000"/>
              </w:rPr>
            </w:pPr>
            <w:r w:rsidRPr="00C355A6">
              <w:rPr>
                <w:color w:val="000000"/>
              </w:rPr>
              <w:t>2.13mp</w:t>
            </w:r>
          </w:p>
        </w:tc>
        <w:tc>
          <w:tcPr>
            <w:tcW w:w="8116" w:type="dxa"/>
          </w:tcPr>
          <w:p w14:paraId="34756692" w14:textId="77777777" w:rsidR="00BF624C" w:rsidRPr="00C355A6" w:rsidRDefault="00BF624C" w:rsidP="00E25611">
            <w:r w:rsidRPr="00C355A6">
              <w:t>Studijní plán je koncipován tak, aby obsahoval praktickou výuku studentů v rozsahu alespoň 6 týdnů (pro studium navazující na bakalářský studijní program) nebo 18 týdnů (pro studium nenavazující na bakalářský studijní program).</w:t>
            </w:r>
          </w:p>
        </w:tc>
        <w:tc>
          <w:tcPr>
            <w:tcW w:w="341" w:type="dxa"/>
            <w:shd w:val="clear" w:color="auto" w:fill="FFE599"/>
            <w:vAlign w:val="center"/>
          </w:tcPr>
          <w:p w14:paraId="16ECB9E5" w14:textId="77777777" w:rsidR="00BF624C" w:rsidRPr="00C355A6" w:rsidRDefault="00BF624C" w:rsidP="00E25611">
            <w:pPr>
              <w:jc w:val="center"/>
            </w:pPr>
          </w:p>
        </w:tc>
        <w:tc>
          <w:tcPr>
            <w:tcW w:w="341" w:type="dxa"/>
            <w:vAlign w:val="center"/>
          </w:tcPr>
          <w:p w14:paraId="12A44B47" w14:textId="77777777" w:rsidR="00BF624C" w:rsidRPr="00C355A6" w:rsidRDefault="00BF624C" w:rsidP="00E25611">
            <w:pPr>
              <w:jc w:val="center"/>
            </w:pPr>
          </w:p>
        </w:tc>
        <w:tc>
          <w:tcPr>
            <w:tcW w:w="341" w:type="dxa"/>
            <w:shd w:val="clear" w:color="auto" w:fill="B4C6E7"/>
            <w:vAlign w:val="center"/>
          </w:tcPr>
          <w:p w14:paraId="43E8A867" w14:textId="77777777" w:rsidR="00BF624C" w:rsidRPr="00C355A6" w:rsidRDefault="00BF624C" w:rsidP="00E25611">
            <w:pPr>
              <w:jc w:val="center"/>
            </w:pPr>
          </w:p>
        </w:tc>
        <w:tc>
          <w:tcPr>
            <w:tcW w:w="341" w:type="dxa"/>
            <w:vAlign w:val="center"/>
          </w:tcPr>
          <w:p w14:paraId="4F914771" w14:textId="7CA1CDF0" w:rsidR="00BF624C" w:rsidRPr="00C355A6" w:rsidRDefault="00BF624C" w:rsidP="00E25611">
            <w:pPr>
              <w:jc w:val="center"/>
            </w:pPr>
          </w:p>
        </w:tc>
        <w:tc>
          <w:tcPr>
            <w:tcW w:w="341" w:type="dxa"/>
            <w:shd w:val="clear" w:color="auto" w:fill="C5E0B3"/>
            <w:vAlign w:val="center"/>
          </w:tcPr>
          <w:p w14:paraId="136E9398" w14:textId="77777777" w:rsidR="00BF624C" w:rsidRPr="00C355A6" w:rsidRDefault="00BF624C" w:rsidP="00E25611">
            <w:pPr>
              <w:jc w:val="center"/>
            </w:pPr>
          </w:p>
        </w:tc>
      </w:tr>
      <w:tr w:rsidR="00BF624C" w:rsidRPr="00C355A6" w14:paraId="4D48D01B" w14:textId="77777777" w:rsidTr="00E25611">
        <w:trPr>
          <w:trHeight w:val="20"/>
        </w:trPr>
        <w:tc>
          <w:tcPr>
            <w:tcW w:w="723" w:type="dxa"/>
            <w:tcBorders>
              <w:right w:val="nil"/>
            </w:tcBorders>
            <w:vAlign w:val="center"/>
          </w:tcPr>
          <w:p w14:paraId="4CD85754" w14:textId="77777777" w:rsidR="00BF624C" w:rsidRPr="00C355A6" w:rsidRDefault="00BF624C" w:rsidP="00E25611">
            <w:pPr>
              <w:jc w:val="center"/>
              <w:rPr>
                <w:color w:val="000000"/>
              </w:rPr>
            </w:pPr>
            <w:r w:rsidRPr="00C355A6">
              <w:rPr>
                <w:color w:val="000000"/>
              </w:rPr>
              <w:t>2.14</w:t>
            </w:r>
          </w:p>
        </w:tc>
        <w:tc>
          <w:tcPr>
            <w:tcW w:w="8116" w:type="dxa"/>
          </w:tcPr>
          <w:p w14:paraId="229AFE3F" w14:textId="77777777" w:rsidR="00BF624C" w:rsidRPr="00C355A6" w:rsidRDefault="00BF624C" w:rsidP="00E25611">
            <w:r w:rsidRPr="00C355A6">
              <w:t>Obsah vyučovaných studijních předmětů, metody výuky, zajištění praktické výuky, způsob hodnocení, obsah státních zkoušek, témata a zaměření kvalifikačních prací jsou v souladu s plánovanými výsledky učení a profilem absolventa v daném studijním programu a vytvářejí logický celek.</w:t>
            </w:r>
          </w:p>
        </w:tc>
        <w:tc>
          <w:tcPr>
            <w:tcW w:w="341" w:type="dxa"/>
            <w:shd w:val="clear" w:color="auto" w:fill="FFE599"/>
            <w:vAlign w:val="center"/>
          </w:tcPr>
          <w:p w14:paraId="2F186A5D" w14:textId="7715CA4A" w:rsidR="00BF624C" w:rsidRPr="00C355A6" w:rsidRDefault="00BF624C" w:rsidP="00E25611">
            <w:pPr>
              <w:jc w:val="center"/>
            </w:pPr>
          </w:p>
        </w:tc>
        <w:tc>
          <w:tcPr>
            <w:tcW w:w="341" w:type="dxa"/>
            <w:vAlign w:val="center"/>
          </w:tcPr>
          <w:p w14:paraId="56B54375" w14:textId="3FB753C7" w:rsidR="00BF624C" w:rsidRPr="00C355A6" w:rsidRDefault="00BF624C" w:rsidP="00E25611">
            <w:pPr>
              <w:jc w:val="center"/>
            </w:pPr>
          </w:p>
        </w:tc>
        <w:tc>
          <w:tcPr>
            <w:tcW w:w="341" w:type="dxa"/>
            <w:shd w:val="clear" w:color="auto" w:fill="B4C6E7"/>
            <w:vAlign w:val="center"/>
          </w:tcPr>
          <w:p w14:paraId="02E9B8E6" w14:textId="01E16A4A" w:rsidR="00BF624C" w:rsidRPr="00C355A6" w:rsidRDefault="00BF624C" w:rsidP="00E25611">
            <w:pPr>
              <w:jc w:val="center"/>
            </w:pPr>
          </w:p>
        </w:tc>
        <w:tc>
          <w:tcPr>
            <w:tcW w:w="341" w:type="dxa"/>
            <w:vAlign w:val="center"/>
          </w:tcPr>
          <w:p w14:paraId="5B66F76A" w14:textId="66666945" w:rsidR="00BF624C" w:rsidRPr="00C355A6" w:rsidRDefault="00BF624C" w:rsidP="00E25611">
            <w:pPr>
              <w:jc w:val="center"/>
            </w:pPr>
          </w:p>
        </w:tc>
        <w:tc>
          <w:tcPr>
            <w:tcW w:w="341" w:type="dxa"/>
            <w:shd w:val="clear" w:color="auto" w:fill="C5E0B3"/>
            <w:vAlign w:val="center"/>
          </w:tcPr>
          <w:p w14:paraId="182E8FA1" w14:textId="77777777" w:rsidR="00BF624C" w:rsidRPr="00C355A6" w:rsidRDefault="00BF624C" w:rsidP="00E25611">
            <w:pPr>
              <w:jc w:val="center"/>
            </w:pPr>
            <w:r w:rsidRPr="00C355A6">
              <w:t>X</w:t>
            </w:r>
          </w:p>
        </w:tc>
      </w:tr>
      <w:tr w:rsidR="00BF624C" w:rsidRPr="00C355A6" w14:paraId="6A3B1401" w14:textId="77777777" w:rsidTr="00E25611">
        <w:trPr>
          <w:trHeight w:val="20"/>
        </w:trPr>
        <w:tc>
          <w:tcPr>
            <w:tcW w:w="723" w:type="dxa"/>
            <w:tcBorders>
              <w:right w:val="nil"/>
            </w:tcBorders>
            <w:vAlign w:val="center"/>
          </w:tcPr>
          <w:p w14:paraId="7D64739F" w14:textId="77777777" w:rsidR="00BF624C" w:rsidRPr="00C355A6" w:rsidRDefault="00BF624C" w:rsidP="00E25611">
            <w:pPr>
              <w:jc w:val="center"/>
              <w:rPr>
                <w:color w:val="000000"/>
              </w:rPr>
            </w:pPr>
            <w:r w:rsidRPr="00C355A6">
              <w:rPr>
                <w:color w:val="000000"/>
              </w:rPr>
              <w:lastRenderedPageBreak/>
              <w:t>2.15bp</w:t>
            </w:r>
          </w:p>
        </w:tc>
        <w:tc>
          <w:tcPr>
            <w:tcW w:w="8116" w:type="dxa"/>
          </w:tcPr>
          <w:p w14:paraId="11B49679" w14:textId="77777777" w:rsidR="00BF624C" w:rsidRPr="00C355A6" w:rsidRDefault="00BF624C" w:rsidP="00E25611">
            <w:r w:rsidRPr="00C355A6">
              <w:t>Obsah profesně zaměřeného bakalářského studijního programu zohledňuje specifika spojená s potřebou spolupráce s praxí.</w:t>
            </w:r>
          </w:p>
        </w:tc>
        <w:tc>
          <w:tcPr>
            <w:tcW w:w="341" w:type="dxa"/>
            <w:shd w:val="clear" w:color="auto" w:fill="FFE599"/>
            <w:vAlign w:val="center"/>
          </w:tcPr>
          <w:p w14:paraId="57FD4F3C" w14:textId="77777777" w:rsidR="00BF624C" w:rsidRPr="00C355A6" w:rsidRDefault="00BF624C" w:rsidP="00E25611">
            <w:pPr>
              <w:jc w:val="center"/>
            </w:pPr>
          </w:p>
        </w:tc>
        <w:tc>
          <w:tcPr>
            <w:tcW w:w="341" w:type="dxa"/>
            <w:vAlign w:val="center"/>
          </w:tcPr>
          <w:p w14:paraId="2BD5A23D" w14:textId="19FE774A" w:rsidR="00BF624C" w:rsidRPr="00C355A6" w:rsidRDefault="00BF624C" w:rsidP="00E25611">
            <w:pPr>
              <w:jc w:val="center"/>
            </w:pPr>
          </w:p>
        </w:tc>
        <w:tc>
          <w:tcPr>
            <w:tcW w:w="341" w:type="dxa"/>
            <w:shd w:val="clear" w:color="auto" w:fill="B4C6E7"/>
            <w:vAlign w:val="center"/>
          </w:tcPr>
          <w:p w14:paraId="3DBDD826" w14:textId="77777777" w:rsidR="00BF624C" w:rsidRPr="00C355A6" w:rsidRDefault="00BF624C" w:rsidP="00E25611">
            <w:pPr>
              <w:jc w:val="center"/>
            </w:pPr>
          </w:p>
        </w:tc>
        <w:tc>
          <w:tcPr>
            <w:tcW w:w="341" w:type="dxa"/>
            <w:vAlign w:val="center"/>
          </w:tcPr>
          <w:p w14:paraId="371A096A" w14:textId="77777777" w:rsidR="00BF624C" w:rsidRPr="00C355A6" w:rsidRDefault="00BF624C" w:rsidP="00E25611">
            <w:pPr>
              <w:jc w:val="center"/>
            </w:pPr>
          </w:p>
        </w:tc>
        <w:tc>
          <w:tcPr>
            <w:tcW w:w="341" w:type="dxa"/>
            <w:shd w:val="clear" w:color="auto" w:fill="C5E0B3"/>
            <w:vAlign w:val="center"/>
          </w:tcPr>
          <w:p w14:paraId="7CE7F8A7" w14:textId="77777777" w:rsidR="00BF624C" w:rsidRPr="00C355A6" w:rsidRDefault="00BF624C" w:rsidP="00E25611">
            <w:pPr>
              <w:jc w:val="center"/>
            </w:pPr>
          </w:p>
        </w:tc>
      </w:tr>
      <w:tr w:rsidR="00BF624C" w:rsidRPr="00C355A6" w14:paraId="3CB2AE0D" w14:textId="77777777" w:rsidTr="00E25611">
        <w:trPr>
          <w:trHeight w:val="20"/>
        </w:trPr>
        <w:tc>
          <w:tcPr>
            <w:tcW w:w="723" w:type="dxa"/>
            <w:tcBorders>
              <w:right w:val="nil"/>
            </w:tcBorders>
            <w:vAlign w:val="center"/>
          </w:tcPr>
          <w:p w14:paraId="777B5595" w14:textId="77777777" w:rsidR="00BF624C" w:rsidRPr="00C355A6" w:rsidRDefault="00BF624C" w:rsidP="00E25611">
            <w:pPr>
              <w:jc w:val="center"/>
              <w:rPr>
                <w:color w:val="000000"/>
              </w:rPr>
            </w:pPr>
            <w:r w:rsidRPr="00C355A6">
              <w:rPr>
                <w:color w:val="000000"/>
              </w:rPr>
              <w:t>2.15m</w:t>
            </w:r>
          </w:p>
        </w:tc>
        <w:tc>
          <w:tcPr>
            <w:tcW w:w="8116" w:type="dxa"/>
          </w:tcPr>
          <w:p w14:paraId="518F328F" w14:textId="77777777" w:rsidR="00BF624C" w:rsidRPr="00C355A6" w:rsidRDefault="00BF624C" w:rsidP="00E25611">
            <w:r w:rsidRPr="00C355A6">
              <w:t>Obsah státní rigorózní zkoušky a témata rigorózních prací souvisejí s magisterským studijním programem, který vysoká škola uskutečňuje, nebo o jehož akreditaci žádá, nebo s doktorským studijním programem téhož, blízkého nebo příbuzného obsahového zaměření s příslušným magisterským studijním programem, který vysoká škola uskutečňuje, a vycházejí ze soudobého stavu vědeckého poznání a tvůrčí činnosti v daném oboru.</w:t>
            </w:r>
          </w:p>
        </w:tc>
        <w:tc>
          <w:tcPr>
            <w:tcW w:w="341" w:type="dxa"/>
            <w:shd w:val="clear" w:color="auto" w:fill="FFE599"/>
            <w:vAlign w:val="center"/>
          </w:tcPr>
          <w:p w14:paraId="7D93747B" w14:textId="77777777" w:rsidR="00BF624C" w:rsidRPr="00C355A6" w:rsidRDefault="00BF624C" w:rsidP="00E25611">
            <w:pPr>
              <w:jc w:val="center"/>
            </w:pPr>
          </w:p>
        </w:tc>
        <w:tc>
          <w:tcPr>
            <w:tcW w:w="341" w:type="dxa"/>
            <w:vAlign w:val="center"/>
          </w:tcPr>
          <w:p w14:paraId="1CE89F67" w14:textId="77777777" w:rsidR="00BF624C" w:rsidRPr="00C355A6" w:rsidRDefault="00BF624C" w:rsidP="00E25611">
            <w:pPr>
              <w:jc w:val="center"/>
            </w:pPr>
          </w:p>
        </w:tc>
        <w:tc>
          <w:tcPr>
            <w:tcW w:w="341" w:type="dxa"/>
            <w:shd w:val="clear" w:color="auto" w:fill="B4C6E7"/>
            <w:vAlign w:val="center"/>
          </w:tcPr>
          <w:p w14:paraId="2337EAB1" w14:textId="0CD9CFA5" w:rsidR="00BF624C" w:rsidRPr="00C355A6" w:rsidRDefault="00BF624C" w:rsidP="00E25611">
            <w:pPr>
              <w:jc w:val="center"/>
            </w:pPr>
          </w:p>
        </w:tc>
        <w:tc>
          <w:tcPr>
            <w:tcW w:w="341" w:type="dxa"/>
            <w:vAlign w:val="center"/>
          </w:tcPr>
          <w:p w14:paraId="33334B96" w14:textId="523315D8" w:rsidR="00BF624C" w:rsidRPr="00C355A6" w:rsidRDefault="00BF624C" w:rsidP="00E25611">
            <w:pPr>
              <w:jc w:val="center"/>
            </w:pPr>
          </w:p>
        </w:tc>
        <w:tc>
          <w:tcPr>
            <w:tcW w:w="341" w:type="dxa"/>
            <w:shd w:val="clear" w:color="auto" w:fill="C5E0B3"/>
            <w:vAlign w:val="center"/>
          </w:tcPr>
          <w:p w14:paraId="51E797AD" w14:textId="77777777" w:rsidR="00BF624C" w:rsidRPr="00C355A6" w:rsidRDefault="00BF624C" w:rsidP="00E25611">
            <w:pPr>
              <w:jc w:val="center"/>
            </w:pPr>
          </w:p>
        </w:tc>
      </w:tr>
      <w:tr w:rsidR="00BF624C" w:rsidRPr="00C355A6" w14:paraId="0CE4D080" w14:textId="77777777" w:rsidTr="00E25611">
        <w:trPr>
          <w:trHeight w:val="20"/>
        </w:trPr>
        <w:tc>
          <w:tcPr>
            <w:tcW w:w="723" w:type="dxa"/>
            <w:tcBorders>
              <w:right w:val="nil"/>
            </w:tcBorders>
            <w:vAlign w:val="center"/>
          </w:tcPr>
          <w:p w14:paraId="2DCBF946" w14:textId="77777777" w:rsidR="00BF624C" w:rsidRPr="00C355A6" w:rsidRDefault="00BF624C" w:rsidP="00E25611">
            <w:pPr>
              <w:jc w:val="center"/>
              <w:rPr>
                <w:color w:val="000000"/>
              </w:rPr>
            </w:pPr>
            <w:r w:rsidRPr="00C355A6">
              <w:rPr>
                <w:color w:val="000000"/>
              </w:rPr>
              <w:t>2.16</w:t>
            </w:r>
          </w:p>
        </w:tc>
        <w:tc>
          <w:tcPr>
            <w:tcW w:w="8116" w:type="dxa"/>
          </w:tcPr>
          <w:p w14:paraId="0526B006" w14:textId="77777777" w:rsidR="00BF624C" w:rsidRPr="00C355A6" w:rsidRDefault="00BF624C" w:rsidP="00E25611">
            <w:r w:rsidRPr="00C355A6">
              <w:t>Vysoká škola má zveřejněna pravidla vymezující požadavky na státní rigorózní zkoušky a na rigorózní práce a upravující organizační postupy při přípravě na státní rigorózní zkoušky a na obhajoby rigorózních prací.</w:t>
            </w:r>
          </w:p>
        </w:tc>
        <w:tc>
          <w:tcPr>
            <w:tcW w:w="341" w:type="dxa"/>
            <w:shd w:val="clear" w:color="auto" w:fill="FFE599"/>
            <w:vAlign w:val="center"/>
          </w:tcPr>
          <w:p w14:paraId="383B957F" w14:textId="77777777" w:rsidR="00BF624C" w:rsidRPr="00C355A6" w:rsidRDefault="00BF624C" w:rsidP="00E25611">
            <w:pPr>
              <w:jc w:val="center"/>
            </w:pPr>
          </w:p>
        </w:tc>
        <w:tc>
          <w:tcPr>
            <w:tcW w:w="341" w:type="dxa"/>
            <w:vAlign w:val="center"/>
          </w:tcPr>
          <w:p w14:paraId="60E2EF45" w14:textId="77777777" w:rsidR="00BF624C" w:rsidRPr="00C355A6" w:rsidRDefault="00BF624C" w:rsidP="00E25611">
            <w:pPr>
              <w:jc w:val="center"/>
            </w:pPr>
          </w:p>
        </w:tc>
        <w:tc>
          <w:tcPr>
            <w:tcW w:w="341" w:type="dxa"/>
            <w:shd w:val="clear" w:color="auto" w:fill="B4C6E7"/>
            <w:vAlign w:val="center"/>
          </w:tcPr>
          <w:p w14:paraId="7D020480" w14:textId="5DC52301" w:rsidR="00BF624C" w:rsidRPr="00C355A6" w:rsidRDefault="00BF624C" w:rsidP="00E25611">
            <w:pPr>
              <w:jc w:val="center"/>
            </w:pPr>
          </w:p>
        </w:tc>
        <w:tc>
          <w:tcPr>
            <w:tcW w:w="341" w:type="dxa"/>
            <w:vAlign w:val="center"/>
          </w:tcPr>
          <w:p w14:paraId="5173ABEB" w14:textId="1AFFAE0F" w:rsidR="00BF624C" w:rsidRPr="00C355A6" w:rsidRDefault="00BF624C" w:rsidP="00E25611">
            <w:pPr>
              <w:jc w:val="center"/>
            </w:pPr>
          </w:p>
        </w:tc>
        <w:tc>
          <w:tcPr>
            <w:tcW w:w="341" w:type="dxa"/>
            <w:shd w:val="clear" w:color="auto" w:fill="C5E0B3"/>
            <w:vAlign w:val="center"/>
          </w:tcPr>
          <w:p w14:paraId="5D97354E" w14:textId="77777777" w:rsidR="00BF624C" w:rsidRPr="00C355A6" w:rsidRDefault="00BF624C" w:rsidP="00E25611">
            <w:pPr>
              <w:jc w:val="center"/>
            </w:pPr>
          </w:p>
        </w:tc>
      </w:tr>
      <w:tr w:rsidR="00BF624C" w:rsidRPr="00C355A6" w14:paraId="7368F69C" w14:textId="77777777" w:rsidTr="00E25611">
        <w:trPr>
          <w:trHeight w:val="20"/>
        </w:trPr>
        <w:tc>
          <w:tcPr>
            <w:tcW w:w="723" w:type="dxa"/>
            <w:tcBorders>
              <w:right w:val="nil"/>
            </w:tcBorders>
            <w:vAlign w:val="center"/>
          </w:tcPr>
          <w:p w14:paraId="411F65D6" w14:textId="77777777" w:rsidR="00BF624C" w:rsidRPr="00C355A6" w:rsidRDefault="00BF624C" w:rsidP="00E25611">
            <w:pPr>
              <w:jc w:val="center"/>
              <w:rPr>
                <w:color w:val="000000"/>
              </w:rPr>
            </w:pPr>
            <w:r w:rsidRPr="00C355A6">
              <w:rPr>
                <w:color w:val="000000"/>
              </w:rPr>
              <w:t>2.17</w:t>
            </w:r>
          </w:p>
        </w:tc>
        <w:tc>
          <w:tcPr>
            <w:tcW w:w="8116" w:type="dxa"/>
          </w:tcPr>
          <w:p w14:paraId="6C92AA71" w14:textId="77777777" w:rsidR="00BF624C" w:rsidRPr="00C355A6" w:rsidRDefault="00BF624C" w:rsidP="00E25611">
            <w:r w:rsidRPr="00C355A6">
              <w:t>Pokud je nebo má být studijní program uskutečňován vysokou školou ve spolupráci s pracovišti Akademie věd České republiky (AV ČR) či jinými pracovišti, je zabezpečení studijního programu doloženo dohodou s pracovišti, které se budou na uskutečňování studijního programu podílet.</w:t>
            </w:r>
          </w:p>
        </w:tc>
        <w:tc>
          <w:tcPr>
            <w:tcW w:w="341" w:type="dxa"/>
            <w:shd w:val="clear" w:color="auto" w:fill="FFE599"/>
            <w:vAlign w:val="center"/>
          </w:tcPr>
          <w:p w14:paraId="51A199E0" w14:textId="77777777" w:rsidR="00BF624C" w:rsidRPr="00C355A6" w:rsidRDefault="00BF624C" w:rsidP="00E25611">
            <w:pPr>
              <w:jc w:val="center"/>
            </w:pPr>
          </w:p>
        </w:tc>
        <w:tc>
          <w:tcPr>
            <w:tcW w:w="341" w:type="dxa"/>
            <w:vAlign w:val="center"/>
          </w:tcPr>
          <w:p w14:paraId="3F9904B6" w14:textId="77777777" w:rsidR="00BF624C" w:rsidRPr="00C355A6" w:rsidRDefault="00BF624C" w:rsidP="00E25611">
            <w:pPr>
              <w:jc w:val="center"/>
            </w:pPr>
          </w:p>
        </w:tc>
        <w:tc>
          <w:tcPr>
            <w:tcW w:w="341" w:type="dxa"/>
            <w:shd w:val="clear" w:color="auto" w:fill="B4C6E7"/>
            <w:vAlign w:val="center"/>
          </w:tcPr>
          <w:p w14:paraId="6C5687E4" w14:textId="77777777" w:rsidR="00BF624C" w:rsidRPr="00C355A6" w:rsidRDefault="00BF624C" w:rsidP="00E25611">
            <w:pPr>
              <w:jc w:val="center"/>
            </w:pPr>
          </w:p>
        </w:tc>
        <w:tc>
          <w:tcPr>
            <w:tcW w:w="341" w:type="dxa"/>
            <w:vAlign w:val="center"/>
          </w:tcPr>
          <w:p w14:paraId="4EA8247F" w14:textId="77777777" w:rsidR="00BF624C" w:rsidRPr="00C355A6" w:rsidRDefault="00BF624C" w:rsidP="00E25611">
            <w:pPr>
              <w:jc w:val="center"/>
            </w:pPr>
          </w:p>
        </w:tc>
        <w:tc>
          <w:tcPr>
            <w:tcW w:w="341" w:type="dxa"/>
            <w:shd w:val="clear" w:color="auto" w:fill="C5E0B3"/>
            <w:vAlign w:val="center"/>
          </w:tcPr>
          <w:p w14:paraId="238D00EB" w14:textId="77777777" w:rsidR="00BF624C" w:rsidRPr="00C355A6" w:rsidRDefault="00BF624C" w:rsidP="00E25611">
            <w:pPr>
              <w:jc w:val="center"/>
            </w:pPr>
            <w:r w:rsidRPr="00C355A6">
              <w:t>X</w:t>
            </w:r>
          </w:p>
        </w:tc>
      </w:tr>
      <w:tr w:rsidR="00BF624C" w:rsidRPr="00C355A6" w14:paraId="6EEDEC0C" w14:textId="77777777" w:rsidTr="00E25611">
        <w:trPr>
          <w:trHeight w:val="20"/>
        </w:trPr>
        <w:tc>
          <w:tcPr>
            <w:tcW w:w="723" w:type="dxa"/>
            <w:tcBorders>
              <w:right w:val="nil"/>
            </w:tcBorders>
            <w:vAlign w:val="center"/>
          </w:tcPr>
          <w:p w14:paraId="1CC9A434" w14:textId="77777777" w:rsidR="00BF624C" w:rsidRPr="00C355A6" w:rsidRDefault="00BF624C" w:rsidP="00E25611">
            <w:pPr>
              <w:jc w:val="center"/>
              <w:rPr>
                <w:color w:val="000000"/>
              </w:rPr>
            </w:pPr>
            <w:r w:rsidRPr="00C355A6">
              <w:rPr>
                <w:color w:val="000000"/>
              </w:rPr>
              <w:t>3.1</w:t>
            </w:r>
          </w:p>
        </w:tc>
        <w:tc>
          <w:tcPr>
            <w:tcW w:w="8116" w:type="dxa"/>
          </w:tcPr>
          <w:p w14:paraId="7EAD1729" w14:textId="77777777" w:rsidR="00BF624C" w:rsidRPr="00C355A6" w:rsidRDefault="00BF624C" w:rsidP="00E25611">
            <w:r w:rsidRPr="00C355A6">
              <w:t>Při uskutečňování studijního programu se využívají moderní výukové metody odpovídající výsledkům učení studijního programu a přístupy podporující aktivní roli studentů v procesu výuky.</w:t>
            </w:r>
          </w:p>
        </w:tc>
        <w:tc>
          <w:tcPr>
            <w:tcW w:w="341" w:type="dxa"/>
            <w:shd w:val="clear" w:color="auto" w:fill="FFE599"/>
            <w:vAlign w:val="center"/>
          </w:tcPr>
          <w:p w14:paraId="515E698B" w14:textId="42455CC7" w:rsidR="00BF624C" w:rsidRPr="00C355A6" w:rsidRDefault="00BF624C" w:rsidP="00E25611">
            <w:pPr>
              <w:jc w:val="center"/>
            </w:pPr>
          </w:p>
        </w:tc>
        <w:tc>
          <w:tcPr>
            <w:tcW w:w="341" w:type="dxa"/>
            <w:vAlign w:val="center"/>
          </w:tcPr>
          <w:p w14:paraId="2E03D7D5" w14:textId="05CA705D" w:rsidR="00BF624C" w:rsidRPr="00C355A6" w:rsidRDefault="00BF624C" w:rsidP="00E25611">
            <w:pPr>
              <w:jc w:val="center"/>
            </w:pPr>
          </w:p>
        </w:tc>
        <w:tc>
          <w:tcPr>
            <w:tcW w:w="341" w:type="dxa"/>
            <w:shd w:val="clear" w:color="auto" w:fill="B4C6E7"/>
            <w:vAlign w:val="center"/>
          </w:tcPr>
          <w:p w14:paraId="647BD427" w14:textId="26F0FA98" w:rsidR="00BF624C" w:rsidRPr="00C355A6" w:rsidRDefault="00BF624C" w:rsidP="00E25611">
            <w:pPr>
              <w:jc w:val="center"/>
            </w:pPr>
          </w:p>
        </w:tc>
        <w:tc>
          <w:tcPr>
            <w:tcW w:w="341" w:type="dxa"/>
            <w:vAlign w:val="center"/>
          </w:tcPr>
          <w:p w14:paraId="7D86CAD5" w14:textId="6EDCC7FC" w:rsidR="00BF624C" w:rsidRPr="00C355A6" w:rsidRDefault="00BF624C" w:rsidP="00E25611">
            <w:pPr>
              <w:jc w:val="center"/>
            </w:pPr>
          </w:p>
        </w:tc>
        <w:tc>
          <w:tcPr>
            <w:tcW w:w="341" w:type="dxa"/>
            <w:shd w:val="clear" w:color="auto" w:fill="C5E0B3"/>
            <w:vAlign w:val="center"/>
          </w:tcPr>
          <w:p w14:paraId="37205872" w14:textId="77777777" w:rsidR="00BF624C" w:rsidRPr="00C355A6" w:rsidRDefault="00BF624C" w:rsidP="00E25611">
            <w:pPr>
              <w:jc w:val="center"/>
            </w:pPr>
            <w:r w:rsidRPr="00C355A6">
              <w:t>X</w:t>
            </w:r>
          </w:p>
        </w:tc>
      </w:tr>
      <w:tr w:rsidR="00BF624C" w:rsidRPr="00C355A6" w14:paraId="4C05AE69" w14:textId="77777777" w:rsidTr="00E25611">
        <w:trPr>
          <w:trHeight w:val="20"/>
        </w:trPr>
        <w:tc>
          <w:tcPr>
            <w:tcW w:w="723" w:type="dxa"/>
            <w:tcBorders>
              <w:right w:val="nil"/>
            </w:tcBorders>
            <w:vAlign w:val="center"/>
          </w:tcPr>
          <w:p w14:paraId="38857202" w14:textId="77777777" w:rsidR="00BF624C" w:rsidRPr="00C355A6" w:rsidRDefault="00BF624C" w:rsidP="00E25611">
            <w:pPr>
              <w:jc w:val="center"/>
              <w:rPr>
                <w:color w:val="000000"/>
              </w:rPr>
            </w:pPr>
            <w:r w:rsidRPr="00C355A6">
              <w:rPr>
                <w:color w:val="000000"/>
              </w:rPr>
              <w:t>3.2</w:t>
            </w:r>
          </w:p>
        </w:tc>
        <w:tc>
          <w:tcPr>
            <w:tcW w:w="8116" w:type="dxa"/>
          </w:tcPr>
          <w:p w14:paraId="7273950F" w14:textId="77777777" w:rsidR="00BF624C" w:rsidRPr="00C355A6" w:rsidRDefault="00BF624C" w:rsidP="00E25611">
            <w:r w:rsidRPr="00C355A6">
              <w:t>Poměr přímé výuky a samostudia odpovídá studijnímu programu, formě studia, případnému profilu studijního programu a metodám výuky.</w:t>
            </w:r>
          </w:p>
        </w:tc>
        <w:tc>
          <w:tcPr>
            <w:tcW w:w="341" w:type="dxa"/>
            <w:shd w:val="clear" w:color="auto" w:fill="FFE599"/>
            <w:vAlign w:val="center"/>
          </w:tcPr>
          <w:p w14:paraId="572A5496" w14:textId="3B181543" w:rsidR="00BF624C" w:rsidRPr="00C355A6" w:rsidRDefault="00BF624C" w:rsidP="00E25611">
            <w:pPr>
              <w:jc w:val="center"/>
            </w:pPr>
          </w:p>
        </w:tc>
        <w:tc>
          <w:tcPr>
            <w:tcW w:w="341" w:type="dxa"/>
            <w:vAlign w:val="center"/>
          </w:tcPr>
          <w:p w14:paraId="0DFBED51" w14:textId="31A8FDA9" w:rsidR="00BF624C" w:rsidRPr="00C355A6" w:rsidRDefault="00BF624C" w:rsidP="00E25611">
            <w:pPr>
              <w:jc w:val="center"/>
            </w:pPr>
          </w:p>
        </w:tc>
        <w:tc>
          <w:tcPr>
            <w:tcW w:w="341" w:type="dxa"/>
            <w:shd w:val="clear" w:color="auto" w:fill="B4C6E7"/>
            <w:vAlign w:val="center"/>
          </w:tcPr>
          <w:p w14:paraId="14CBE258" w14:textId="2FA6EB98" w:rsidR="00BF624C" w:rsidRPr="00C355A6" w:rsidRDefault="00BF624C" w:rsidP="00E25611">
            <w:pPr>
              <w:jc w:val="center"/>
            </w:pPr>
          </w:p>
        </w:tc>
        <w:tc>
          <w:tcPr>
            <w:tcW w:w="341" w:type="dxa"/>
            <w:vAlign w:val="center"/>
          </w:tcPr>
          <w:p w14:paraId="6CB6F9FF" w14:textId="7A051296" w:rsidR="00BF624C" w:rsidRPr="00C355A6" w:rsidRDefault="00BF624C" w:rsidP="00E25611">
            <w:pPr>
              <w:jc w:val="center"/>
            </w:pPr>
          </w:p>
        </w:tc>
        <w:tc>
          <w:tcPr>
            <w:tcW w:w="341" w:type="dxa"/>
            <w:shd w:val="clear" w:color="auto" w:fill="C5E0B3"/>
            <w:vAlign w:val="center"/>
          </w:tcPr>
          <w:p w14:paraId="42A19609" w14:textId="77777777" w:rsidR="00BF624C" w:rsidRPr="00C355A6" w:rsidRDefault="00BF624C" w:rsidP="00E25611">
            <w:pPr>
              <w:jc w:val="center"/>
            </w:pPr>
            <w:r w:rsidRPr="00C355A6">
              <w:t>X</w:t>
            </w:r>
          </w:p>
        </w:tc>
      </w:tr>
      <w:tr w:rsidR="00BF624C" w:rsidRPr="00C355A6" w14:paraId="14BA7651" w14:textId="77777777" w:rsidTr="00E25611">
        <w:trPr>
          <w:trHeight w:val="20"/>
        </w:trPr>
        <w:tc>
          <w:tcPr>
            <w:tcW w:w="723" w:type="dxa"/>
            <w:tcBorders>
              <w:right w:val="nil"/>
            </w:tcBorders>
            <w:vAlign w:val="center"/>
          </w:tcPr>
          <w:p w14:paraId="1100D581" w14:textId="77777777" w:rsidR="00BF624C" w:rsidRPr="00C355A6" w:rsidRDefault="00BF624C" w:rsidP="00E25611">
            <w:pPr>
              <w:jc w:val="center"/>
              <w:rPr>
                <w:color w:val="000000"/>
              </w:rPr>
            </w:pPr>
            <w:r w:rsidRPr="00C355A6">
              <w:rPr>
                <w:color w:val="000000"/>
              </w:rPr>
              <w:t>3.3</w:t>
            </w:r>
          </w:p>
        </w:tc>
        <w:tc>
          <w:tcPr>
            <w:tcW w:w="8116" w:type="dxa"/>
          </w:tcPr>
          <w:p w14:paraId="680B63CB" w14:textId="77777777" w:rsidR="00BF624C" w:rsidRPr="00C355A6" w:rsidRDefault="00BF624C" w:rsidP="00E25611">
            <w:r w:rsidRPr="00C355A6">
              <w:t>Skladba studijní literatury a skladba studijních opor, které jsou uvedeny v požadavcích studijních předmětů profilujícího základu, odráží aktuální stav poznání. Studentům je zajištěna jejich dostupnost.</w:t>
            </w:r>
          </w:p>
        </w:tc>
        <w:tc>
          <w:tcPr>
            <w:tcW w:w="341" w:type="dxa"/>
            <w:shd w:val="clear" w:color="auto" w:fill="FFE599"/>
            <w:vAlign w:val="center"/>
          </w:tcPr>
          <w:p w14:paraId="180049DA" w14:textId="3F45A9E3" w:rsidR="00BF624C" w:rsidRPr="00C355A6" w:rsidRDefault="00BF624C" w:rsidP="00E25611">
            <w:pPr>
              <w:jc w:val="center"/>
            </w:pPr>
          </w:p>
        </w:tc>
        <w:tc>
          <w:tcPr>
            <w:tcW w:w="341" w:type="dxa"/>
            <w:vAlign w:val="center"/>
          </w:tcPr>
          <w:p w14:paraId="5E1DE146" w14:textId="47987823" w:rsidR="00BF624C" w:rsidRPr="00C355A6" w:rsidRDefault="00BF624C" w:rsidP="00E25611">
            <w:pPr>
              <w:jc w:val="center"/>
            </w:pPr>
          </w:p>
        </w:tc>
        <w:tc>
          <w:tcPr>
            <w:tcW w:w="341" w:type="dxa"/>
            <w:shd w:val="clear" w:color="auto" w:fill="B4C6E7"/>
            <w:vAlign w:val="center"/>
          </w:tcPr>
          <w:p w14:paraId="3B58134C" w14:textId="2D58ED68" w:rsidR="00BF624C" w:rsidRPr="00C355A6" w:rsidRDefault="00BF624C" w:rsidP="00E25611">
            <w:pPr>
              <w:jc w:val="center"/>
            </w:pPr>
          </w:p>
        </w:tc>
        <w:tc>
          <w:tcPr>
            <w:tcW w:w="341" w:type="dxa"/>
            <w:vAlign w:val="center"/>
          </w:tcPr>
          <w:p w14:paraId="3CE90E6C" w14:textId="25F46F27" w:rsidR="00BF624C" w:rsidRPr="00C355A6" w:rsidRDefault="00BF624C" w:rsidP="00E25611">
            <w:pPr>
              <w:jc w:val="center"/>
            </w:pPr>
          </w:p>
        </w:tc>
        <w:tc>
          <w:tcPr>
            <w:tcW w:w="341" w:type="dxa"/>
            <w:shd w:val="clear" w:color="auto" w:fill="C5E0B3"/>
            <w:vAlign w:val="center"/>
          </w:tcPr>
          <w:p w14:paraId="53DB0778" w14:textId="77777777" w:rsidR="00BF624C" w:rsidRPr="00C355A6" w:rsidRDefault="00BF624C" w:rsidP="00E25611">
            <w:pPr>
              <w:jc w:val="center"/>
            </w:pPr>
            <w:r w:rsidRPr="00C355A6">
              <w:t>X</w:t>
            </w:r>
          </w:p>
        </w:tc>
      </w:tr>
      <w:tr w:rsidR="00BF624C" w:rsidRPr="00C355A6" w14:paraId="7A2C2F32" w14:textId="77777777" w:rsidTr="00E25611">
        <w:trPr>
          <w:trHeight w:val="20"/>
        </w:trPr>
        <w:tc>
          <w:tcPr>
            <w:tcW w:w="723" w:type="dxa"/>
            <w:tcBorders>
              <w:right w:val="nil"/>
            </w:tcBorders>
            <w:vAlign w:val="center"/>
          </w:tcPr>
          <w:p w14:paraId="5059AE3B" w14:textId="77777777" w:rsidR="00BF624C" w:rsidRPr="00C355A6" w:rsidRDefault="00BF624C" w:rsidP="00E25611">
            <w:pPr>
              <w:jc w:val="center"/>
              <w:rPr>
                <w:color w:val="000000"/>
              </w:rPr>
            </w:pPr>
            <w:r w:rsidRPr="00C355A6">
              <w:rPr>
                <w:color w:val="000000"/>
              </w:rPr>
              <w:t>3.4</w:t>
            </w:r>
          </w:p>
        </w:tc>
        <w:tc>
          <w:tcPr>
            <w:tcW w:w="8116" w:type="dxa"/>
          </w:tcPr>
          <w:p w14:paraId="1B7DFF1A" w14:textId="77777777" w:rsidR="00BF624C" w:rsidRPr="00C355A6" w:rsidRDefault="00BF624C" w:rsidP="00E25611">
            <w:r w:rsidRPr="00C355A6">
              <w:t>Vysoká škola má zveřejněna kritéria, která odpovídají cílům studia a umožňují objektivní hodnocení a podle kterých jsou studenti hodnoceni.</w:t>
            </w:r>
          </w:p>
        </w:tc>
        <w:tc>
          <w:tcPr>
            <w:tcW w:w="341" w:type="dxa"/>
            <w:shd w:val="clear" w:color="auto" w:fill="FFE599"/>
            <w:vAlign w:val="center"/>
          </w:tcPr>
          <w:p w14:paraId="4BB050FA" w14:textId="2D17B4CA" w:rsidR="00BF624C" w:rsidRPr="00C355A6" w:rsidRDefault="00BF624C" w:rsidP="00E25611">
            <w:pPr>
              <w:jc w:val="center"/>
            </w:pPr>
          </w:p>
        </w:tc>
        <w:tc>
          <w:tcPr>
            <w:tcW w:w="341" w:type="dxa"/>
            <w:vAlign w:val="center"/>
          </w:tcPr>
          <w:p w14:paraId="461F5A11" w14:textId="0BFABC55" w:rsidR="00BF624C" w:rsidRPr="00C355A6" w:rsidRDefault="00BF624C" w:rsidP="00E25611">
            <w:pPr>
              <w:jc w:val="center"/>
            </w:pPr>
          </w:p>
        </w:tc>
        <w:tc>
          <w:tcPr>
            <w:tcW w:w="341" w:type="dxa"/>
            <w:shd w:val="clear" w:color="auto" w:fill="B4C6E7"/>
            <w:vAlign w:val="center"/>
          </w:tcPr>
          <w:p w14:paraId="3BCF1073" w14:textId="205C3219" w:rsidR="00BF624C" w:rsidRPr="00C355A6" w:rsidRDefault="00BF624C" w:rsidP="00E25611">
            <w:pPr>
              <w:jc w:val="center"/>
            </w:pPr>
          </w:p>
        </w:tc>
        <w:tc>
          <w:tcPr>
            <w:tcW w:w="341" w:type="dxa"/>
            <w:vAlign w:val="center"/>
          </w:tcPr>
          <w:p w14:paraId="11B6D031" w14:textId="6E9334C4" w:rsidR="00BF624C" w:rsidRPr="00C355A6" w:rsidRDefault="00BF624C" w:rsidP="00E25611">
            <w:pPr>
              <w:jc w:val="center"/>
            </w:pPr>
          </w:p>
        </w:tc>
        <w:tc>
          <w:tcPr>
            <w:tcW w:w="341" w:type="dxa"/>
            <w:shd w:val="clear" w:color="auto" w:fill="C5E0B3"/>
            <w:vAlign w:val="center"/>
          </w:tcPr>
          <w:p w14:paraId="2D5D950F" w14:textId="77777777" w:rsidR="00BF624C" w:rsidRPr="00C355A6" w:rsidRDefault="00BF624C" w:rsidP="00E25611">
            <w:pPr>
              <w:jc w:val="center"/>
            </w:pPr>
            <w:r w:rsidRPr="00C355A6">
              <w:t>X</w:t>
            </w:r>
          </w:p>
        </w:tc>
      </w:tr>
      <w:tr w:rsidR="00BF624C" w:rsidRPr="00C355A6" w14:paraId="2F388332" w14:textId="77777777" w:rsidTr="00E25611">
        <w:trPr>
          <w:trHeight w:val="20"/>
        </w:trPr>
        <w:tc>
          <w:tcPr>
            <w:tcW w:w="723" w:type="dxa"/>
            <w:tcBorders>
              <w:right w:val="nil"/>
            </w:tcBorders>
            <w:vAlign w:val="center"/>
          </w:tcPr>
          <w:p w14:paraId="0C1B8DB3" w14:textId="77777777" w:rsidR="00BF624C" w:rsidRPr="00C355A6" w:rsidRDefault="00BF624C" w:rsidP="00E25611">
            <w:pPr>
              <w:jc w:val="center"/>
              <w:rPr>
                <w:color w:val="000000"/>
              </w:rPr>
            </w:pPr>
            <w:r w:rsidRPr="00C355A6">
              <w:rPr>
                <w:color w:val="000000"/>
              </w:rPr>
              <w:t>3.5bp</w:t>
            </w:r>
          </w:p>
        </w:tc>
        <w:tc>
          <w:tcPr>
            <w:tcW w:w="8116" w:type="dxa"/>
          </w:tcPr>
          <w:p w14:paraId="1817BB4F" w14:textId="77777777" w:rsidR="00BF624C" w:rsidRPr="00C355A6" w:rsidRDefault="00BF624C" w:rsidP="00E25611">
            <w:r w:rsidRPr="00C355A6">
              <w:t>Vysoká škola uskutečňuje tvůrčí činnost, která odpovídá oblasti nebo oblastem vzdělávání, v rámci které nebo v rámci kterých má být studijní program příslušného typu uskutečňován, a hodnotí její výstupy s ohledem na profil studijního programu.</w:t>
            </w:r>
          </w:p>
        </w:tc>
        <w:tc>
          <w:tcPr>
            <w:tcW w:w="341" w:type="dxa"/>
            <w:shd w:val="clear" w:color="auto" w:fill="FFE599"/>
            <w:vAlign w:val="center"/>
          </w:tcPr>
          <w:p w14:paraId="617990C7" w14:textId="77777777" w:rsidR="00BF624C" w:rsidRPr="00C355A6" w:rsidRDefault="00BF624C" w:rsidP="00E25611">
            <w:pPr>
              <w:jc w:val="center"/>
            </w:pPr>
          </w:p>
        </w:tc>
        <w:tc>
          <w:tcPr>
            <w:tcW w:w="341" w:type="dxa"/>
            <w:vAlign w:val="center"/>
          </w:tcPr>
          <w:p w14:paraId="0FB3FC49" w14:textId="017F6DCC" w:rsidR="00BF624C" w:rsidRPr="00C355A6" w:rsidRDefault="00BF624C" w:rsidP="00E25611">
            <w:pPr>
              <w:jc w:val="center"/>
            </w:pPr>
          </w:p>
        </w:tc>
        <w:tc>
          <w:tcPr>
            <w:tcW w:w="341" w:type="dxa"/>
            <w:shd w:val="clear" w:color="auto" w:fill="B4C6E7"/>
            <w:vAlign w:val="center"/>
          </w:tcPr>
          <w:p w14:paraId="06E235C5" w14:textId="77777777" w:rsidR="00BF624C" w:rsidRPr="00C355A6" w:rsidRDefault="00BF624C" w:rsidP="00E25611">
            <w:pPr>
              <w:jc w:val="center"/>
            </w:pPr>
          </w:p>
        </w:tc>
        <w:tc>
          <w:tcPr>
            <w:tcW w:w="341" w:type="dxa"/>
            <w:vAlign w:val="center"/>
          </w:tcPr>
          <w:p w14:paraId="2F35715A" w14:textId="77777777" w:rsidR="00BF624C" w:rsidRPr="00C355A6" w:rsidRDefault="00BF624C" w:rsidP="00E25611">
            <w:pPr>
              <w:jc w:val="center"/>
            </w:pPr>
          </w:p>
        </w:tc>
        <w:tc>
          <w:tcPr>
            <w:tcW w:w="341" w:type="dxa"/>
            <w:shd w:val="clear" w:color="auto" w:fill="C5E0B3"/>
            <w:vAlign w:val="center"/>
          </w:tcPr>
          <w:p w14:paraId="304A58AC" w14:textId="77777777" w:rsidR="00BF624C" w:rsidRPr="00C355A6" w:rsidRDefault="00BF624C" w:rsidP="00E25611">
            <w:pPr>
              <w:jc w:val="center"/>
            </w:pPr>
          </w:p>
        </w:tc>
      </w:tr>
      <w:tr w:rsidR="00BF624C" w:rsidRPr="00C355A6" w14:paraId="19F3043F" w14:textId="77777777" w:rsidTr="00E25611">
        <w:trPr>
          <w:trHeight w:val="20"/>
        </w:trPr>
        <w:tc>
          <w:tcPr>
            <w:tcW w:w="723" w:type="dxa"/>
            <w:tcBorders>
              <w:right w:val="nil"/>
            </w:tcBorders>
            <w:vAlign w:val="center"/>
          </w:tcPr>
          <w:p w14:paraId="260DDE4C" w14:textId="77777777" w:rsidR="00BF624C" w:rsidRPr="00C355A6" w:rsidRDefault="00BF624C" w:rsidP="00E25611">
            <w:pPr>
              <w:jc w:val="center"/>
              <w:rPr>
                <w:color w:val="000000"/>
              </w:rPr>
            </w:pPr>
            <w:r w:rsidRPr="00C355A6">
              <w:rPr>
                <w:color w:val="000000"/>
              </w:rPr>
              <w:t>3.5ba</w:t>
            </w:r>
          </w:p>
        </w:tc>
        <w:tc>
          <w:tcPr>
            <w:tcW w:w="8116" w:type="dxa"/>
          </w:tcPr>
          <w:p w14:paraId="7D15C7DF" w14:textId="77777777" w:rsidR="00BF624C" w:rsidRPr="00C355A6" w:rsidRDefault="00BF624C" w:rsidP="00E25611">
            <w:r w:rsidRPr="00C355A6">
              <w:t>Vysoká škola uskutečňuje vědeckou nebo uměleckou činnost, která odpovídá oblasti nebo oblastem vzdělávání, v rámci které nebo v rámci kterých má být bakalářský studijní program uskutečňována, a hodnotí její výstupy s ohledem na profil studijního programu.</w:t>
            </w:r>
          </w:p>
        </w:tc>
        <w:tc>
          <w:tcPr>
            <w:tcW w:w="341" w:type="dxa"/>
            <w:shd w:val="clear" w:color="auto" w:fill="FFE599"/>
            <w:vAlign w:val="center"/>
          </w:tcPr>
          <w:p w14:paraId="47A1B40A" w14:textId="10A3D85F" w:rsidR="00BF624C" w:rsidRPr="00C355A6" w:rsidRDefault="00BF624C" w:rsidP="00E25611">
            <w:pPr>
              <w:jc w:val="center"/>
            </w:pPr>
          </w:p>
        </w:tc>
        <w:tc>
          <w:tcPr>
            <w:tcW w:w="341" w:type="dxa"/>
            <w:vAlign w:val="center"/>
          </w:tcPr>
          <w:p w14:paraId="2184D18E" w14:textId="77777777" w:rsidR="00BF624C" w:rsidRPr="00C355A6" w:rsidRDefault="00BF624C" w:rsidP="00E25611">
            <w:pPr>
              <w:jc w:val="center"/>
            </w:pPr>
          </w:p>
        </w:tc>
        <w:tc>
          <w:tcPr>
            <w:tcW w:w="341" w:type="dxa"/>
            <w:shd w:val="clear" w:color="auto" w:fill="B4C6E7"/>
            <w:vAlign w:val="center"/>
          </w:tcPr>
          <w:p w14:paraId="7F67F9F7" w14:textId="77777777" w:rsidR="00BF624C" w:rsidRPr="00C355A6" w:rsidRDefault="00BF624C" w:rsidP="00E25611">
            <w:pPr>
              <w:jc w:val="center"/>
            </w:pPr>
          </w:p>
        </w:tc>
        <w:tc>
          <w:tcPr>
            <w:tcW w:w="341" w:type="dxa"/>
            <w:vAlign w:val="center"/>
          </w:tcPr>
          <w:p w14:paraId="52ED8093" w14:textId="77777777" w:rsidR="00BF624C" w:rsidRPr="00C355A6" w:rsidRDefault="00BF624C" w:rsidP="00E25611">
            <w:pPr>
              <w:jc w:val="center"/>
            </w:pPr>
          </w:p>
        </w:tc>
        <w:tc>
          <w:tcPr>
            <w:tcW w:w="341" w:type="dxa"/>
            <w:shd w:val="clear" w:color="auto" w:fill="C5E0B3"/>
            <w:vAlign w:val="center"/>
          </w:tcPr>
          <w:p w14:paraId="7C6A6D60" w14:textId="77777777" w:rsidR="00BF624C" w:rsidRPr="00C355A6" w:rsidRDefault="00BF624C" w:rsidP="00E25611">
            <w:pPr>
              <w:jc w:val="center"/>
            </w:pPr>
          </w:p>
        </w:tc>
      </w:tr>
      <w:tr w:rsidR="00BF624C" w:rsidRPr="00C355A6" w14:paraId="330E050B" w14:textId="77777777" w:rsidTr="00E25611">
        <w:trPr>
          <w:trHeight w:val="20"/>
        </w:trPr>
        <w:tc>
          <w:tcPr>
            <w:tcW w:w="723" w:type="dxa"/>
            <w:tcBorders>
              <w:right w:val="nil"/>
            </w:tcBorders>
            <w:vAlign w:val="center"/>
          </w:tcPr>
          <w:p w14:paraId="1AF6AED8" w14:textId="77777777" w:rsidR="00BF624C" w:rsidRPr="00C355A6" w:rsidRDefault="00BF624C" w:rsidP="00E25611">
            <w:pPr>
              <w:jc w:val="center"/>
              <w:rPr>
                <w:color w:val="000000"/>
              </w:rPr>
            </w:pPr>
            <w:r w:rsidRPr="00C355A6">
              <w:rPr>
                <w:color w:val="000000"/>
              </w:rPr>
              <w:t>3.5ma</w:t>
            </w:r>
          </w:p>
        </w:tc>
        <w:tc>
          <w:tcPr>
            <w:tcW w:w="8116" w:type="dxa"/>
          </w:tcPr>
          <w:p w14:paraId="049E52AA" w14:textId="77777777" w:rsidR="00BF624C" w:rsidRPr="00C355A6" w:rsidRDefault="00BF624C" w:rsidP="00E25611">
            <w:r w:rsidRPr="00C355A6">
              <w:t>Vysoká škola je nebo v posledních třech letech byla řešitelem vědeckých nebo uměleckých projektů, které se odborně vztahují k odpovídající oblasti nebo oblastem vzdělávání. Přitom vysoká škola umožňuje studentům účastnit se vědecké nebo umělecké činnosti.</w:t>
            </w:r>
          </w:p>
        </w:tc>
        <w:tc>
          <w:tcPr>
            <w:tcW w:w="341" w:type="dxa"/>
            <w:shd w:val="clear" w:color="auto" w:fill="FFE599"/>
            <w:vAlign w:val="center"/>
          </w:tcPr>
          <w:p w14:paraId="48D5EE18" w14:textId="77777777" w:rsidR="00BF624C" w:rsidRPr="00C355A6" w:rsidRDefault="00BF624C" w:rsidP="00E25611">
            <w:pPr>
              <w:jc w:val="center"/>
            </w:pPr>
          </w:p>
        </w:tc>
        <w:tc>
          <w:tcPr>
            <w:tcW w:w="341" w:type="dxa"/>
            <w:vAlign w:val="center"/>
          </w:tcPr>
          <w:p w14:paraId="521BDA3F" w14:textId="77777777" w:rsidR="00BF624C" w:rsidRPr="00C355A6" w:rsidRDefault="00BF624C" w:rsidP="00E25611">
            <w:pPr>
              <w:jc w:val="center"/>
            </w:pPr>
          </w:p>
        </w:tc>
        <w:tc>
          <w:tcPr>
            <w:tcW w:w="341" w:type="dxa"/>
            <w:shd w:val="clear" w:color="auto" w:fill="B4C6E7"/>
            <w:vAlign w:val="center"/>
          </w:tcPr>
          <w:p w14:paraId="11908053" w14:textId="78B05CE5" w:rsidR="00BF624C" w:rsidRPr="00C355A6" w:rsidRDefault="00BF624C" w:rsidP="00E25611">
            <w:pPr>
              <w:jc w:val="center"/>
            </w:pPr>
          </w:p>
        </w:tc>
        <w:tc>
          <w:tcPr>
            <w:tcW w:w="341" w:type="dxa"/>
            <w:vAlign w:val="center"/>
          </w:tcPr>
          <w:p w14:paraId="6F97B708" w14:textId="77777777" w:rsidR="00BF624C" w:rsidRPr="00C355A6" w:rsidRDefault="00BF624C" w:rsidP="00E25611">
            <w:pPr>
              <w:jc w:val="center"/>
            </w:pPr>
          </w:p>
        </w:tc>
        <w:tc>
          <w:tcPr>
            <w:tcW w:w="341" w:type="dxa"/>
            <w:shd w:val="clear" w:color="auto" w:fill="C5E0B3"/>
            <w:vAlign w:val="center"/>
          </w:tcPr>
          <w:p w14:paraId="2A55A7AB" w14:textId="77777777" w:rsidR="00BF624C" w:rsidRPr="00C355A6" w:rsidRDefault="00BF624C" w:rsidP="00E25611">
            <w:pPr>
              <w:jc w:val="center"/>
            </w:pPr>
          </w:p>
        </w:tc>
      </w:tr>
      <w:tr w:rsidR="00BF624C" w:rsidRPr="00C355A6" w14:paraId="120F2D43" w14:textId="77777777" w:rsidTr="00E25611">
        <w:trPr>
          <w:trHeight w:val="20"/>
        </w:trPr>
        <w:tc>
          <w:tcPr>
            <w:tcW w:w="723" w:type="dxa"/>
            <w:tcBorders>
              <w:right w:val="nil"/>
            </w:tcBorders>
            <w:vAlign w:val="center"/>
          </w:tcPr>
          <w:p w14:paraId="3BE43A22" w14:textId="77777777" w:rsidR="00BF624C" w:rsidRPr="00C355A6" w:rsidRDefault="00BF624C" w:rsidP="00E25611">
            <w:pPr>
              <w:jc w:val="center"/>
              <w:rPr>
                <w:color w:val="000000"/>
              </w:rPr>
            </w:pPr>
            <w:r w:rsidRPr="00C355A6">
              <w:rPr>
                <w:color w:val="000000"/>
              </w:rPr>
              <w:t>3.5mp</w:t>
            </w:r>
          </w:p>
        </w:tc>
        <w:tc>
          <w:tcPr>
            <w:tcW w:w="8116" w:type="dxa"/>
          </w:tcPr>
          <w:p w14:paraId="3D96FA9A" w14:textId="77777777" w:rsidR="00BF624C" w:rsidRPr="00C355A6" w:rsidRDefault="00BF624C" w:rsidP="00E25611">
            <w:r w:rsidRPr="00C355A6">
              <w:t>Vysoká škola uskutečňuje tvůrčí činnost, která odpovídá oblasti nebo oblastem vzdělávání, v rámci které nebo v rámci kterých má být studijní program příslušného typu uskutečňován, a hodnotí její výstupy s ohledem na profil studijního programu. Vysoká škola je nebo v posledních třech letech byla řešitelem vědeckých nebo uměleckých projektů anebo projektů aplikovaného nebo smluvního výzkumu, které se odborně vztahují k odpovídající oblasti nebo oblastem vzdělávání. Přitom vysoká škola umožňuje studentům účastnit se vědecké nebo umělecké činnosti.</w:t>
            </w:r>
          </w:p>
        </w:tc>
        <w:tc>
          <w:tcPr>
            <w:tcW w:w="341" w:type="dxa"/>
            <w:shd w:val="clear" w:color="auto" w:fill="FFE599"/>
            <w:vAlign w:val="center"/>
          </w:tcPr>
          <w:p w14:paraId="6418AE06" w14:textId="77777777" w:rsidR="00BF624C" w:rsidRPr="00C355A6" w:rsidRDefault="00BF624C" w:rsidP="00E25611">
            <w:pPr>
              <w:jc w:val="center"/>
            </w:pPr>
          </w:p>
        </w:tc>
        <w:tc>
          <w:tcPr>
            <w:tcW w:w="341" w:type="dxa"/>
            <w:vAlign w:val="center"/>
          </w:tcPr>
          <w:p w14:paraId="21D91258" w14:textId="77777777" w:rsidR="00BF624C" w:rsidRPr="00C355A6" w:rsidRDefault="00BF624C" w:rsidP="00E25611">
            <w:pPr>
              <w:jc w:val="center"/>
            </w:pPr>
          </w:p>
        </w:tc>
        <w:tc>
          <w:tcPr>
            <w:tcW w:w="341" w:type="dxa"/>
            <w:shd w:val="clear" w:color="auto" w:fill="B4C6E7"/>
            <w:vAlign w:val="center"/>
          </w:tcPr>
          <w:p w14:paraId="1FA17E9B" w14:textId="77777777" w:rsidR="00BF624C" w:rsidRPr="00C355A6" w:rsidRDefault="00BF624C" w:rsidP="00E25611">
            <w:pPr>
              <w:jc w:val="center"/>
            </w:pPr>
          </w:p>
        </w:tc>
        <w:tc>
          <w:tcPr>
            <w:tcW w:w="341" w:type="dxa"/>
            <w:vAlign w:val="center"/>
          </w:tcPr>
          <w:p w14:paraId="1182C279" w14:textId="20E8C53A" w:rsidR="00BF624C" w:rsidRPr="00C355A6" w:rsidRDefault="00BF624C" w:rsidP="00E25611">
            <w:pPr>
              <w:jc w:val="center"/>
            </w:pPr>
          </w:p>
        </w:tc>
        <w:tc>
          <w:tcPr>
            <w:tcW w:w="341" w:type="dxa"/>
            <w:shd w:val="clear" w:color="auto" w:fill="C5E0B3"/>
            <w:vAlign w:val="center"/>
          </w:tcPr>
          <w:p w14:paraId="606B5E58" w14:textId="77777777" w:rsidR="00BF624C" w:rsidRPr="00C355A6" w:rsidRDefault="00BF624C" w:rsidP="00E25611">
            <w:pPr>
              <w:jc w:val="center"/>
            </w:pPr>
          </w:p>
        </w:tc>
      </w:tr>
      <w:tr w:rsidR="00BF624C" w:rsidRPr="00C355A6" w14:paraId="55F53B63" w14:textId="77777777" w:rsidTr="00E25611">
        <w:trPr>
          <w:trHeight w:val="20"/>
        </w:trPr>
        <w:tc>
          <w:tcPr>
            <w:tcW w:w="723" w:type="dxa"/>
            <w:tcBorders>
              <w:right w:val="nil"/>
            </w:tcBorders>
            <w:vAlign w:val="center"/>
          </w:tcPr>
          <w:p w14:paraId="6B482E44" w14:textId="77777777" w:rsidR="00BF624C" w:rsidRPr="00C355A6" w:rsidRDefault="00BF624C" w:rsidP="00E25611">
            <w:pPr>
              <w:jc w:val="center"/>
              <w:rPr>
                <w:color w:val="000000"/>
              </w:rPr>
            </w:pPr>
            <w:r w:rsidRPr="00C355A6">
              <w:rPr>
                <w:color w:val="000000"/>
              </w:rPr>
              <w:t>3.5d</w:t>
            </w:r>
          </w:p>
        </w:tc>
        <w:tc>
          <w:tcPr>
            <w:tcW w:w="8116" w:type="dxa"/>
          </w:tcPr>
          <w:p w14:paraId="4B23D91E" w14:textId="77777777" w:rsidR="00BF624C" w:rsidRPr="00C355A6" w:rsidRDefault="00BF624C" w:rsidP="00E25611">
            <w:r w:rsidRPr="00C355A6">
              <w:t>Vysoká škola uskutečňuje vědeckou nebo uměleckou činnost s mezinárodním rozměrem, která odpovídá oblasti nebo oblastem vzdělávání, v rámci které nebo v rámci kterých je nebo má být doktorský studijní program uskutečňován, a která odpovídá typu studijního programu. Zároveň vysoká škola nebo její součást je dlouhodobě řešitelem vědeckých nebo uměleckých projektů, které se odborně vztahují k oblasti nebo oblastem vzdělávání, do které nebo do kterých patří studijní program.</w:t>
            </w:r>
          </w:p>
        </w:tc>
        <w:tc>
          <w:tcPr>
            <w:tcW w:w="341" w:type="dxa"/>
            <w:shd w:val="clear" w:color="auto" w:fill="FFE599"/>
            <w:vAlign w:val="center"/>
          </w:tcPr>
          <w:p w14:paraId="394D3BD3" w14:textId="77777777" w:rsidR="00BF624C" w:rsidRPr="00C355A6" w:rsidRDefault="00BF624C" w:rsidP="00E25611">
            <w:pPr>
              <w:jc w:val="center"/>
            </w:pPr>
          </w:p>
        </w:tc>
        <w:tc>
          <w:tcPr>
            <w:tcW w:w="341" w:type="dxa"/>
            <w:vAlign w:val="center"/>
          </w:tcPr>
          <w:p w14:paraId="62FCE504" w14:textId="77777777" w:rsidR="00BF624C" w:rsidRPr="00C355A6" w:rsidRDefault="00BF624C" w:rsidP="00E25611">
            <w:pPr>
              <w:jc w:val="center"/>
            </w:pPr>
          </w:p>
        </w:tc>
        <w:tc>
          <w:tcPr>
            <w:tcW w:w="341" w:type="dxa"/>
            <w:shd w:val="clear" w:color="auto" w:fill="B4C6E7"/>
            <w:vAlign w:val="center"/>
          </w:tcPr>
          <w:p w14:paraId="1AEAC2B7" w14:textId="77777777" w:rsidR="00BF624C" w:rsidRPr="00C355A6" w:rsidRDefault="00BF624C" w:rsidP="00E25611">
            <w:pPr>
              <w:jc w:val="center"/>
            </w:pPr>
          </w:p>
        </w:tc>
        <w:tc>
          <w:tcPr>
            <w:tcW w:w="341" w:type="dxa"/>
            <w:vAlign w:val="center"/>
          </w:tcPr>
          <w:p w14:paraId="3B3CAE6A" w14:textId="77777777" w:rsidR="00BF624C" w:rsidRPr="00C355A6" w:rsidRDefault="00BF624C" w:rsidP="00E25611">
            <w:pPr>
              <w:jc w:val="center"/>
            </w:pPr>
          </w:p>
        </w:tc>
        <w:tc>
          <w:tcPr>
            <w:tcW w:w="341" w:type="dxa"/>
            <w:shd w:val="clear" w:color="auto" w:fill="C5E0B3"/>
            <w:vAlign w:val="center"/>
          </w:tcPr>
          <w:p w14:paraId="21FBDA5F" w14:textId="77777777" w:rsidR="00BF624C" w:rsidRPr="00C355A6" w:rsidRDefault="00BF624C" w:rsidP="00E25611">
            <w:pPr>
              <w:jc w:val="center"/>
            </w:pPr>
            <w:r w:rsidRPr="00C355A6">
              <w:t>X</w:t>
            </w:r>
          </w:p>
        </w:tc>
      </w:tr>
      <w:tr w:rsidR="00BF624C" w:rsidRPr="00C355A6" w14:paraId="08DBEA15" w14:textId="77777777" w:rsidTr="00E25611">
        <w:trPr>
          <w:trHeight w:val="20"/>
        </w:trPr>
        <w:tc>
          <w:tcPr>
            <w:tcW w:w="723" w:type="dxa"/>
            <w:tcBorders>
              <w:right w:val="nil"/>
            </w:tcBorders>
            <w:vAlign w:val="center"/>
          </w:tcPr>
          <w:p w14:paraId="3BF42CBE" w14:textId="77777777" w:rsidR="00BF624C" w:rsidRPr="00C355A6" w:rsidRDefault="00BF624C" w:rsidP="00E25611">
            <w:pPr>
              <w:jc w:val="center"/>
              <w:rPr>
                <w:color w:val="000000"/>
              </w:rPr>
            </w:pPr>
            <w:r w:rsidRPr="00C355A6">
              <w:rPr>
                <w:color w:val="000000"/>
              </w:rPr>
              <w:t>3.6</w:t>
            </w:r>
          </w:p>
        </w:tc>
        <w:tc>
          <w:tcPr>
            <w:tcW w:w="8116" w:type="dxa"/>
          </w:tcPr>
          <w:p w14:paraId="21653E75" w14:textId="77777777" w:rsidR="00BF624C" w:rsidRPr="00C355A6" w:rsidRDefault="00BF624C" w:rsidP="00E25611">
            <w:r w:rsidRPr="00C355A6">
              <w:t xml:space="preserve">Vysoká škola uskutečňuje vědeckou nebo uměleckou činnost s mezinárodním rozměrem, která odpovídá oblasti nebo oblastem vzdělávání a která odpovídá typu studijního programu, a hodnotí její výstupy s ohledem na profil studijního programu. </w:t>
            </w:r>
          </w:p>
        </w:tc>
        <w:tc>
          <w:tcPr>
            <w:tcW w:w="341" w:type="dxa"/>
            <w:shd w:val="clear" w:color="auto" w:fill="FFE599"/>
            <w:vAlign w:val="center"/>
          </w:tcPr>
          <w:p w14:paraId="4419C248" w14:textId="77777777" w:rsidR="00BF624C" w:rsidRPr="00C355A6" w:rsidRDefault="00BF624C" w:rsidP="00E25611">
            <w:pPr>
              <w:jc w:val="center"/>
            </w:pPr>
          </w:p>
        </w:tc>
        <w:tc>
          <w:tcPr>
            <w:tcW w:w="341" w:type="dxa"/>
            <w:vAlign w:val="center"/>
          </w:tcPr>
          <w:p w14:paraId="2B3F0B57" w14:textId="77777777" w:rsidR="00BF624C" w:rsidRPr="00C355A6" w:rsidRDefault="00BF624C" w:rsidP="00E25611">
            <w:pPr>
              <w:jc w:val="center"/>
            </w:pPr>
          </w:p>
        </w:tc>
        <w:tc>
          <w:tcPr>
            <w:tcW w:w="341" w:type="dxa"/>
            <w:shd w:val="clear" w:color="auto" w:fill="B4C6E7"/>
            <w:vAlign w:val="center"/>
          </w:tcPr>
          <w:p w14:paraId="2CA2D183" w14:textId="1CE2FFE3" w:rsidR="00BF624C" w:rsidRPr="00C355A6" w:rsidRDefault="00BF624C" w:rsidP="00E25611">
            <w:pPr>
              <w:jc w:val="center"/>
            </w:pPr>
          </w:p>
        </w:tc>
        <w:tc>
          <w:tcPr>
            <w:tcW w:w="341" w:type="dxa"/>
            <w:vAlign w:val="center"/>
          </w:tcPr>
          <w:p w14:paraId="7D4C5E4F" w14:textId="77777777" w:rsidR="00BF624C" w:rsidRPr="00C355A6" w:rsidRDefault="00BF624C" w:rsidP="00E25611">
            <w:pPr>
              <w:jc w:val="center"/>
            </w:pPr>
          </w:p>
        </w:tc>
        <w:tc>
          <w:tcPr>
            <w:tcW w:w="341" w:type="dxa"/>
            <w:shd w:val="clear" w:color="auto" w:fill="C5E0B3"/>
            <w:vAlign w:val="center"/>
          </w:tcPr>
          <w:p w14:paraId="75CB0717" w14:textId="77777777" w:rsidR="00BF624C" w:rsidRPr="00C355A6" w:rsidRDefault="00BF624C" w:rsidP="00E25611">
            <w:pPr>
              <w:jc w:val="center"/>
            </w:pPr>
          </w:p>
        </w:tc>
      </w:tr>
      <w:tr w:rsidR="00BF624C" w:rsidRPr="00C355A6" w14:paraId="338FB2A9" w14:textId="77777777" w:rsidTr="00E25611">
        <w:trPr>
          <w:trHeight w:val="20"/>
        </w:trPr>
        <w:tc>
          <w:tcPr>
            <w:tcW w:w="723" w:type="dxa"/>
            <w:tcBorders>
              <w:right w:val="nil"/>
            </w:tcBorders>
            <w:vAlign w:val="center"/>
          </w:tcPr>
          <w:p w14:paraId="77AFCA51" w14:textId="77777777" w:rsidR="00BF624C" w:rsidRPr="00C355A6" w:rsidRDefault="00BF624C" w:rsidP="00E25611">
            <w:pPr>
              <w:jc w:val="center"/>
              <w:rPr>
                <w:color w:val="000000"/>
              </w:rPr>
            </w:pPr>
            <w:r w:rsidRPr="00C355A6">
              <w:rPr>
                <w:color w:val="000000"/>
              </w:rPr>
              <w:t>3.7</w:t>
            </w:r>
          </w:p>
        </w:tc>
        <w:tc>
          <w:tcPr>
            <w:tcW w:w="8116" w:type="dxa"/>
          </w:tcPr>
          <w:p w14:paraId="2DF18973" w14:textId="77777777" w:rsidR="00BF624C" w:rsidRPr="00C355A6" w:rsidRDefault="00BF624C" w:rsidP="00E25611">
            <w:r w:rsidRPr="00C355A6">
              <w:t>Ze zadání disertačních prací vyplývá, že jejich vypracování bude vyžadovat samostatnou tvůrčí činnost studenta. Předpokladem pro  veřejnou obhajobu disertační práce je předložení odborných výstupů tvůrčí činnosti.</w:t>
            </w:r>
          </w:p>
        </w:tc>
        <w:tc>
          <w:tcPr>
            <w:tcW w:w="341" w:type="dxa"/>
            <w:shd w:val="clear" w:color="auto" w:fill="FFE599"/>
            <w:vAlign w:val="center"/>
          </w:tcPr>
          <w:p w14:paraId="2632DCB7" w14:textId="77777777" w:rsidR="00BF624C" w:rsidRPr="00C355A6" w:rsidRDefault="00BF624C" w:rsidP="00E25611">
            <w:pPr>
              <w:jc w:val="center"/>
            </w:pPr>
          </w:p>
        </w:tc>
        <w:tc>
          <w:tcPr>
            <w:tcW w:w="341" w:type="dxa"/>
            <w:vAlign w:val="center"/>
          </w:tcPr>
          <w:p w14:paraId="084A2D74" w14:textId="77777777" w:rsidR="00BF624C" w:rsidRPr="00C355A6" w:rsidRDefault="00BF624C" w:rsidP="00E25611">
            <w:pPr>
              <w:jc w:val="center"/>
            </w:pPr>
          </w:p>
        </w:tc>
        <w:tc>
          <w:tcPr>
            <w:tcW w:w="341" w:type="dxa"/>
            <w:shd w:val="clear" w:color="auto" w:fill="B4C6E7"/>
            <w:vAlign w:val="center"/>
          </w:tcPr>
          <w:p w14:paraId="20BE6DDF" w14:textId="77777777" w:rsidR="00BF624C" w:rsidRPr="00C355A6" w:rsidRDefault="00BF624C" w:rsidP="00E25611">
            <w:pPr>
              <w:jc w:val="center"/>
            </w:pPr>
          </w:p>
        </w:tc>
        <w:tc>
          <w:tcPr>
            <w:tcW w:w="341" w:type="dxa"/>
            <w:vAlign w:val="center"/>
          </w:tcPr>
          <w:p w14:paraId="4489B65D" w14:textId="77777777" w:rsidR="00BF624C" w:rsidRPr="00C355A6" w:rsidRDefault="00BF624C" w:rsidP="00E25611">
            <w:pPr>
              <w:jc w:val="center"/>
            </w:pPr>
          </w:p>
        </w:tc>
        <w:tc>
          <w:tcPr>
            <w:tcW w:w="341" w:type="dxa"/>
            <w:shd w:val="clear" w:color="auto" w:fill="C5E0B3"/>
            <w:vAlign w:val="center"/>
          </w:tcPr>
          <w:p w14:paraId="7225EA05" w14:textId="77777777" w:rsidR="00BF624C" w:rsidRPr="00C355A6" w:rsidRDefault="00BF624C" w:rsidP="00E25611">
            <w:pPr>
              <w:jc w:val="center"/>
            </w:pPr>
            <w:r w:rsidRPr="00C355A6">
              <w:t>X</w:t>
            </w:r>
          </w:p>
        </w:tc>
      </w:tr>
      <w:tr w:rsidR="00BF624C" w:rsidRPr="00C355A6" w14:paraId="0DAFC118" w14:textId="77777777" w:rsidTr="00E25611">
        <w:trPr>
          <w:trHeight w:val="20"/>
        </w:trPr>
        <w:tc>
          <w:tcPr>
            <w:tcW w:w="723" w:type="dxa"/>
            <w:tcBorders>
              <w:right w:val="nil"/>
            </w:tcBorders>
            <w:vAlign w:val="center"/>
          </w:tcPr>
          <w:p w14:paraId="2AC5C627" w14:textId="77777777" w:rsidR="00BF624C" w:rsidRPr="00C355A6" w:rsidRDefault="00BF624C" w:rsidP="00E25611">
            <w:pPr>
              <w:jc w:val="center"/>
              <w:rPr>
                <w:color w:val="000000"/>
              </w:rPr>
            </w:pPr>
            <w:r w:rsidRPr="00C355A6">
              <w:rPr>
                <w:color w:val="000000"/>
              </w:rPr>
              <w:t>4.1</w:t>
            </w:r>
          </w:p>
        </w:tc>
        <w:tc>
          <w:tcPr>
            <w:tcW w:w="8116" w:type="dxa"/>
          </w:tcPr>
          <w:p w14:paraId="004F87F6" w14:textId="77777777" w:rsidR="00BF624C" w:rsidRPr="00C355A6" w:rsidRDefault="00BF624C" w:rsidP="00E25611">
            <w:r w:rsidRPr="00C355A6">
              <w:t>Vysoká škola má zhodnoceny předpokládané finanční náklady na uskutečňování studijního programu, zejména náklady na přístrojové vybavení a jeho provoz, náklady na materiální a technické vybavení a jeho modernizaci, osobní náklady, náklady dalšího vzdělávání akademických pracovníků a výdaje na inovace, a má zajištěny odpovídající zdroje na pokrytí těchto nákladů.</w:t>
            </w:r>
          </w:p>
        </w:tc>
        <w:tc>
          <w:tcPr>
            <w:tcW w:w="341" w:type="dxa"/>
            <w:shd w:val="clear" w:color="auto" w:fill="FFE599"/>
            <w:vAlign w:val="center"/>
          </w:tcPr>
          <w:p w14:paraId="061F87EA" w14:textId="309E3311" w:rsidR="00BF624C" w:rsidRPr="00C355A6" w:rsidRDefault="00BF624C" w:rsidP="00E25611">
            <w:pPr>
              <w:jc w:val="center"/>
            </w:pPr>
          </w:p>
        </w:tc>
        <w:tc>
          <w:tcPr>
            <w:tcW w:w="341" w:type="dxa"/>
            <w:vAlign w:val="center"/>
          </w:tcPr>
          <w:p w14:paraId="02ADE18C" w14:textId="6FF8A350" w:rsidR="00BF624C" w:rsidRPr="00C355A6" w:rsidRDefault="00BF624C" w:rsidP="00E25611">
            <w:pPr>
              <w:jc w:val="center"/>
            </w:pPr>
          </w:p>
        </w:tc>
        <w:tc>
          <w:tcPr>
            <w:tcW w:w="341" w:type="dxa"/>
            <w:shd w:val="clear" w:color="auto" w:fill="B4C6E7"/>
            <w:vAlign w:val="center"/>
          </w:tcPr>
          <w:p w14:paraId="63B268EC" w14:textId="74B8C8B4" w:rsidR="00BF624C" w:rsidRPr="00C355A6" w:rsidRDefault="00BF624C" w:rsidP="00E25611">
            <w:pPr>
              <w:jc w:val="center"/>
            </w:pPr>
          </w:p>
        </w:tc>
        <w:tc>
          <w:tcPr>
            <w:tcW w:w="341" w:type="dxa"/>
            <w:vAlign w:val="center"/>
          </w:tcPr>
          <w:p w14:paraId="4E700E14" w14:textId="4B7F7BAF" w:rsidR="00BF624C" w:rsidRPr="00C355A6" w:rsidRDefault="00BF624C" w:rsidP="00E25611">
            <w:pPr>
              <w:jc w:val="center"/>
            </w:pPr>
          </w:p>
        </w:tc>
        <w:tc>
          <w:tcPr>
            <w:tcW w:w="341" w:type="dxa"/>
            <w:shd w:val="clear" w:color="auto" w:fill="C5E0B3"/>
            <w:vAlign w:val="center"/>
          </w:tcPr>
          <w:p w14:paraId="3BD8F806" w14:textId="77777777" w:rsidR="00BF624C" w:rsidRPr="00C355A6" w:rsidRDefault="00BF624C" w:rsidP="00E25611">
            <w:pPr>
              <w:jc w:val="center"/>
            </w:pPr>
            <w:r w:rsidRPr="00C355A6">
              <w:t>X</w:t>
            </w:r>
          </w:p>
        </w:tc>
      </w:tr>
      <w:tr w:rsidR="00BF624C" w:rsidRPr="00C355A6" w14:paraId="7D982994" w14:textId="77777777" w:rsidTr="00E25611">
        <w:trPr>
          <w:trHeight w:val="20"/>
        </w:trPr>
        <w:tc>
          <w:tcPr>
            <w:tcW w:w="723" w:type="dxa"/>
            <w:tcBorders>
              <w:right w:val="nil"/>
            </w:tcBorders>
            <w:vAlign w:val="center"/>
          </w:tcPr>
          <w:p w14:paraId="2A8F7110" w14:textId="77777777" w:rsidR="00BF624C" w:rsidRPr="00C355A6" w:rsidRDefault="00BF624C" w:rsidP="00E25611">
            <w:pPr>
              <w:jc w:val="center"/>
              <w:rPr>
                <w:color w:val="000000"/>
              </w:rPr>
            </w:pPr>
            <w:r w:rsidRPr="00C355A6">
              <w:rPr>
                <w:color w:val="000000"/>
              </w:rPr>
              <w:t>4.2</w:t>
            </w:r>
          </w:p>
        </w:tc>
        <w:tc>
          <w:tcPr>
            <w:tcW w:w="8116" w:type="dxa"/>
          </w:tcPr>
          <w:p w14:paraId="5BF14741" w14:textId="77777777" w:rsidR="00BF624C" w:rsidRPr="00C355A6" w:rsidRDefault="00BF624C" w:rsidP="00E25611">
            <w:r w:rsidRPr="00C355A6">
              <w:t>Vysoká škola má zajištěnu infrastrukturu pro výuku ve studijním programu, zejména odpovídající materiální a technické zabezpečení, dostatečné a provozuschopné výukové a studijní prostory, vybavení učeben a laboratoří pomůckami a laboratorním a výukovým zařízením, které odpovídá danému typu studijního programu a v případě bakalářského nebo magisterského studijního programu i profilu studijního programu, a počtu studentů.</w:t>
            </w:r>
          </w:p>
        </w:tc>
        <w:tc>
          <w:tcPr>
            <w:tcW w:w="341" w:type="dxa"/>
            <w:shd w:val="clear" w:color="auto" w:fill="FFE599"/>
            <w:vAlign w:val="center"/>
          </w:tcPr>
          <w:p w14:paraId="52477DA7" w14:textId="1C433084" w:rsidR="00BF624C" w:rsidRPr="00C355A6" w:rsidRDefault="00BF624C" w:rsidP="00E25611">
            <w:pPr>
              <w:jc w:val="center"/>
            </w:pPr>
          </w:p>
        </w:tc>
        <w:tc>
          <w:tcPr>
            <w:tcW w:w="341" w:type="dxa"/>
            <w:vAlign w:val="center"/>
          </w:tcPr>
          <w:p w14:paraId="1BAC3EDF" w14:textId="5FA6C793" w:rsidR="00BF624C" w:rsidRPr="00C355A6" w:rsidRDefault="00BF624C" w:rsidP="00E25611">
            <w:pPr>
              <w:jc w:val="center"/>
            </w:pPr>
          </w:p>
        </w:tc>
        <w:tc>
          <w:tcPr>
            <w:tcW w:w="341" w:type="dxa"/>
            <w:shd w:val="clear" w:color="auto" w:fill="B4C6E7"/>
            <w:vAlign w:val="center"/>
          </w:tcPr>
          <w:p w14:paraId="39F4A443" w14:textId="3CFA0BE3" w:rsidR="00BF624C" w:rsidRPr="00C355A6" w:rsidRDefault="00BF624C" w:rsidP="00E25611">
            <w:pPr>
              <w:jc w:val="center"/>
            </w:pPr>
          </w:p>
        </w:tc>
        <w:tc>
          <w:tcPr>
            <w:tcW w:w="341" w:type="dxa"/>
            <w:vAlign w:val="center"/>
          </w:tcPr>
          <w:p w14:paraId="794E8178" w14:textId="4019E885" w:rsidR="00BF624C" w:rsidRPr="00C355A6" w:rsidRDefault="00BF624C" w:rsidP="00E25611">
            <w:pPr>
              <w:jc w:val="center"/>
            </w:pPr>
          </w:p>
        </w:tc>
        <w:tc>
          <w:tcPr>
            <w:tcW w:w="341" w:type="dxa"/>
            <w:shd w:val="clear" w:color="auto" w:fill="C5E0B3"/>
            <w:vAlign w:val="center"/>
          </w:tcPr>
          <w:p w14:paraId="53C9BE58" w14:textId="77777777" w:rsidR="00BF624C" w:rsidRPr="00C355A6" w:rsidRDefault="00BF624C" w:rsidP="00E25611">
            <w:pPr>
              <w:jc w:val="center"/>
            </w:pPr>
            <w:r w:rsidRPr="00C355A6">
              <w:t>X</w:t>
            </w:r>
          </w:p>
        </w:tc>
      </w:tr>
      <w:tr w:rsidR="00BF624C" w:rsidRPr="00C355A6" w14:paraId="7AFB883D" w14:textId="77777777" w:rsidTr="00E25611">
        <w:trPr>
          <w:trHeight w:val="20"/>
        </w:trPr>
        <w:tc>
          <w:tcPr>
            <w:tcW w:w="723" w:type="dxa"/>
            <w:tcBorders>
              <w:right w:val="nil"/>
            </w:tcBorders>
            <w:vAlign w:val="center"/>
          </w:tcPr>
          <w:p w14:paraId="51801D62" w14:textId="77777777" w:rsidR="00BF624C" w:rsidRPr="00C355A6" w:rsidRDefault="00BF624C" w:rsidP="00E25611">
            <w:pPr>
              <w:jc w:val="center"/>
              <w:rPr>
                <w:color w:val="000000"/>
              </w:rPr>
            </w:pPr>
            <w:r w:rsidRPr="00C355A6">
              <w:rPr>
                <w:color w:val="000000"/>
              </w:rPr>
              <w:lastRenderedPageBreak/>
              <w:t>4.3</w:t>
            </w:r>
          </w:p>
        </w:tc>
        <w:tc>
          <w:tcPr>
            <w:tcW w:w="8116" w:type="dxa"/>
          </w:tcPr>
          <w:p w14:paraId="3AF413F1" w14:textId="77777777" w:rsidR="00BF624C" w:rsidRPr="00C355A6" w:rsidRDefault="00BF624C" w:rsidP="00E25611">
            <w:r w:rsidRPr="00C355A6">
              <w:t>Studenti mají dostatečný přístup k odborné literatuře a dalším informačním zdrojům odpovídajícím danému typu studijního programu a v případě bakalářského nebo magisterského studijního programu i profilu studijního programu.</w:t>
            </w:r>
          </w:p>
        </w:tc>
        <w:tc>
          <w:tcPr>
            <w:tcW w:w="341" w:type="dxa"/>
            <w:shd w:val="clear" w:color="auto" w:fill="FFE599"/>
            <w:vAlign w:val="center"/>
          </w:tcPr>
          <w:p w14:paraId="40ADC823" w14:textId="2A885359" w:rsidR="00BF624C" w:rsidRPr="00C355A6" w:rsidRDefault="00BF624C" w:rsidP="00E25611">
            <w:pPr>
              <w:jc w:val="center"/>
            </w:pPr>
          </w:p>
        </w:tc>
        <w:tc>
          <w:tcPr>
            <w:tcW w:w="341" w:type="dxa"/>
            <w:vAlign w:val="center"/>
          </w:tcPr>
          <w:p w14:paraId="65E3BA68" w14:textId="7925645E" w:rsidR="00BF624C" w:rsidRPr="00C355A6" w:rsidRDefault="00BF624C" w:rsidP="00E25611">
            <w:pPr>
              <w:jc w:val="center"/>
            </w:pPr>
          </w:p>
        </w:tc>
        <w:tc>
          <w:tcPr>
            <w:tcW w:w="341" w:type="dxa"/>
            <w:shd w:val="clear" w:color="auto" w:fill="B4C6E7"/>
            <w:vAlign w:val="center"/>
          </w:tcPr>
          <w:p w14:paraId="6C7323DC" w14:textId="642BA352" w:rsidR="00BF624C" w:rsidRPr="00C355A6" w:rsidRDefault="00BF624C" w:rsidP="00E25611">
            <w:pPr>
              <w:jc w:val="center"/>
            </w:pPr>
          </w:p>
        </w:tc>
        <w:tc>
          <w:tcPr>
            <w:tcW w:w="341" w:type="dxa"/>
            <w:vAlign w:val="center"/>
          </w:tcPr>
          <w:p w14:paraId="1833A756" w14:textId="58A8F0D3" w:rsidR="00BF624C" w:rsidRPr="00C355A6" w:rsidRDefault="00BF624C" w:rsidP="00E25611">
            <w:pPr>
              <w:jc w:val="center"/>
            </w:pPr>
          </w:p>
        </w:tc>
        <w:tc>
          <w:tcPr>
            <w:tcW w:w="341" w:type="dxa"/>
            <w:shd w:val="clear" w:color="auto" w:fill="C5E0B3"/>
            <w:vAlign w:val="center"/>
          </w:tcPr>
          <w:p w14:paraId="10A73DD3" w14:textId="77777777" w:rsidR="00BF624C" w:rsidRPr="00C355A6" w:rsidRDefault="00BF624C" w:rsidP="00E25611">
            <w:pPr>
              <w:jc w:val="center"/>
            </w:pPr>
            <w:r w:rsidRPr="00C355A6">
              <w:t>X</w:t>
            </w:r>
          </w:p>
        </w:tc>
      </w:tr>
      <w:tr w:rsidR="00BF624C" w:rsidRPr="00C355A6" w14:paraId="6977F2F8" w14:textId="77777777" w:rsidTr="00E25611">
        <w:trPr>
          <w:trHeight w:val="20"/>
        </w:trPr>
        <w:tc>
          <w:tcPr>
            <w:tcW w:w="723" w:type="dxa"/>
            <w:tcBorders>
              <w:right w:val="nil"/>
            </w:tcBorders>
            <w:vAlign w:val="center"/>
          </w:tcPr>
          <w:p w14:paraId="1EA67C08" w14:textId="77777777" w:rsidR="00BF624C" w:rsidRPr="00C355A6" w:rsidRDefault="00BF624C" w:rsidP="00E25611">
            <w:pPr>
              <w:jc w:val="center"/>
              <w:rPr>
                <w:color w:val="000000"/>
              </w:rPr>
            </w:pPr>
            <w:r w:rsidRPr="00C355A6">
              <w:rPr>
                <w:color w:val="000000"/>
              </w:rPr>
              <w:t>4.4</w:t>
            </w:r>
          </w:p>
        </w:tc>
        <w:tc>
          <w:tcPr>
            <w:tcW w:w="8116" w:type="dxa"/>
          </w:tcPr>
          <w:p w14:paraId="73F0F9B9" w14:textId="77777777" w:rsidR="00BF624C" w:rsidRPr="00C355A6" w:rsidRDefault="00BF624C" w:rsidP="00E25611">
            <w:r w:rsidRPr="00C355A6">
              <w:t xml:space="preserve">Materiální a technické zabezpečení studijního programu uskutečňovaného mimo sídlo vysoké školy </w:t>
            </w:r>
            <w:r w:rsidRPr="00C355A6">
              <w:rPr>
                <w:bCs/>
              </w:rPr>
              <w:t>je</w:t>
            </w:r>
            <w:r w:rsidRPr="00C355A6">
              <w:t xml:space="preserve"> srovnatelné se zabezpečením zajištěným při uskutečňování studijního programu v sídle vysoké školy. Je-li mimo sídlo vysoké školy uskutečňovaná pouze praktická výuka, materiální a technické zabezpečení </w:t>
            </w:r>
            <w:r w:rsidRPr="00C355A6">
              <w:rPr>
                <w:bCs/>
              </w:rPr>
              <w:t>odpovídá</w:t>
            </w:r>
            <w:r w:rsidRPr="00C355A6">
              <w:t xml:space="preserve"> potřebám této výuky.</w:t>
            </w:r>
          </w:p>
        </w:tc>
        <w:tc>
          <w:tcPr>
            <w:tcW w:w="341" w:type="dxa"/>
            <w:shd w:val="clear" w:color="auto" w:fill="FFE599"/>
            <w:vAlign w:val="center"/>
          </w:tcPr>
          <w:p w14:paraId="7EA91E99" w14:textId="31DB11E5" w:rsidR="00BF624C" w:rsidRPr="00C355A6" w:rsidRDefault="00BF624C" w:rsidP="00E25611">
            <w:pPr>
              <w:jc w:val="center"/>
            </w:pPr>
          </w:p>
        </w:tc>
        <w:tc>
          <w:tcPr>
            <w:tcW w:w="341" w:type="dxa"/>
            <w:vAlign w:val="center"/>
          </w:tcPr>
          <w:p w14:paraId="3907BF1B" w14:textId="2997711C" w:rsidR="00BF624C" w:rsidRPr="00C355A6" w:rsidRDefault="00BF624C" w:rsidP="00E25611">
            <w:pPr>
              <w:jc w:val="center"/>
            </w:pPr>
          </w:p>
        </w:tc>
        <w:tc>
          <w:tcPr>
            <w:tcW w:w="341" w:type="dxa"/>
            <w:shd w:val="clear" w:color="auto" w:fill="B4C6E7"/>
            <w:vAlign w:val="center"/>
          </w:tcPr>
          <w:p w14:paraId="793B3B75" w14:textId="4E29831B" w:rsidR="00BF624C" w:rsidRPr="00C355A6" w:rsidRDefault="00BF624C" w:rsidP="00E25611">
            <w:pPr>
              <w:jc w:val="center"/>
            </w:pPr>
          </w:p>
        </w:tc>
        <w:tc>
          <w:tcPr>
            <w:tcW w:w="341" w:type="dxa"/>
            <w:vAlign w:val="center"/>
          </w:tcPr>
          <w:p w14:paraId="7064F0BC" w14:textId="4AF25812" w:rsidR="00BF624C" w:rsidRPr="00C355A6" w:rsidRDefault="00BF624C" w:rsidP="00E25611">
            <w:pPr>
              <w:jc w:val="center"/>
            </w:pPr>
          </w:p>
        </w:tc>
        <w:tc>
          <w:tcPr>
            <w:tcW w:w="341" w:type="dxa"/>
            <w:shd w:val="clear" w:color="auto" w:fill="C5E0B3"/>
            <w:vAlign w:val="center"/>
          </w:tcPr>
          <w:p w14:paraId="6B74589A" w14:textId="77777777" w:rsidR="00BF624C" w:rsidRPr="00C355A6" w:rsidRDefault="00BF624C" w:rsidP="00E25611">
            <w:pPr>
              <w:jc w:val="center"/>
            </w:pPr>
            <w:r w:rsidRPr="00C355A6">
              <w:t>X</w:t>
            </w:r>
          </w:p>
        </w:tc>
      </w:tr>
      <w:tr w:rsidR="00BF624C" w:rsidRPr="00C355A6" w14:paraId="3349B866" w14:textId="77777777" w:rsidTr="00E25611">
        <w:trPr>
          <w:trHeight w:val="20"/>
        </w:trPr>
        <w:tc>
          <w:tcPr>
            <w:tcW w:w="723" w:type="dxa"/>
            <w:tcBorders>
              <w:right w:val="nil"/>
            </w:tcBorders>
            <w:vAlign w:val="center"/>
          </w:tcPr>
          <w:p w14:paraId="39B10B01" w14:textId="77777777" w:rsidR="00BF624C" w:rsidRPr="00C355A6" w:rsidRDefault="00BF624C" w:rsidP="00E25611">
            <w:pPr>
              <w:jc w:val="center"/>
              <w:rPr>
                <w:color w:val="000000"/>
              </w:rPr>
            </w:pPr>
            <w:r w:rsidRPr="00C355A6">
              <w:rPr>
                <w:color w:val="000000"/>
              </w:rPr>
              <w:t>5.1</w:t>
            </w:r>
          </w:p>
        </w:tc>
        <w:tc>
          <w:tcPr>
            <w:tcW w:w="8116" w:type="dxa"/>
          </w:tcPr>
          <w:p w14:paraId="58000951" w14:textId="77777777" w:rsidR="00BF624C" w:rsidRPr="00C355A6" w:rsidRDefault="00BF624C" w:rsidP="00E25611">
            <w:r w:rsidRPr="00C355A6">
              <w:t>Vysoká škola má v dostatečné míře vymezeny pravomoci a odpovědnost garanta studijního programu tak, aby byla zajištěna kvalita studijního programu.</w:t>
            </w:r>
          </w:p>
        </w:tc>
        <w:tc>
          <w:tcPr>
            <w:tcW w:w="341" w:type="dxa"/>
            <w:shd w:val="clear" w:color="auto" w:fill="FFE599"/>
            <w:vAlign w:val="center"/>
          </w:tcPr>
          <w:p w14:paraId="14724E1B" w14:textId="6F740317" w:rsidR="00BF624C" w:rsidRPr="00C355A6" w:rsidRDefault="00BF624C" w:rsidP="00E25611">
            <w:pPr>
              <w:jc w:val="center"/>
            </w:pPr>
          </w:p>
        </w:tc>
        <w:tc>
          <w:tcPr>
            <w:tcW w:w="341" w:type="dxa"/>
            <w:vAlign w:val="center"/>
          </w:tcPr>
          <w:p w14:paraId="002B27F2" w14:textId="03264D66" w:rsidR="00BF624C" w:rsidRPr="00C355A6" w:rsidRDefault="00BF624C" w:rsidP="00E25611">
            <w:pPr>
              <w:jc w:val="center"/>
            </w:pPr>
          </w:p>
        </w:tc>
        <w:tc>
          <w:tcPr>
            <w:tcW w:w="341" w:type="dxa"/>
            <w:shd w:val="clear" w:color="auto" w:fill="B4C6E7"/>
            <w:vAlign w:val="center"/>
          </w:tcPr>
          <w:p w14:paraId="12A822FE" w14:textId="086E1B9F" w:rsidR="00BF624C" w:rsidRPr="00C355A6" w:rsidRDefault="00BF624C" w:rsidP="00E25611">
            <w:pPr>
              <w:jc w:val="center"/>
            </w:pPr>
          </w:p>
        </w:tc>
        <w:tc>
          <w:tcPr>
            <w:tcW w:w="341" w:type="dxa"/>
            <w:vAlign w:val="center"/>
          </w:tcPr>
          <w:p w14:paraId="575326F7" w14:textId="3C4A460C" w:rsidR="00BF624C" w:rsidRPr="00C355A6" w:rsidRDefault="00BF624C" w:rsidP="00E25611">
            <w:pPr>
              <w:jc w:val="center"/>
            </w:pPr>
          </w:p>
        </w:tc>
        <w:tc>
          <w:tcPr>
            <w:tcW w:w="341" w:type="dxa"/>
            <w:shd w:val="clear" w:color="auto" w:fill="C5E0B3"/>
            <w:vAlign w:val="center"/>
          </w:tcPr>
          <w:p w14:paraId="2C0ABEE2" w14:textId="77777777" w:rsidR="00BF624C" w:rsidRPr="00C355A6" w:rsidRDefault="00BF624C" w:rsidP="00E25611">
            <w:pPr>
              <w:jc w:val="center"/>
            </w:pPr>
            <w:r w:rsidRPr="00C355A6">
              <w:t>X</w:t>
            </w:r>
          </w:p>
        </w:tc>
      </w:tr>
      <w:tr w:rsidR="00BF624C" w:rsidRPr="00C355A6" w14:paraId="149D23F4" w14:textId="77777777" w:rsidTr="00E25611">
        <w:trPr>
          <w:trHeight w:val="20"/>
        </w:trPr>
        <w:tc>
          <w:tcPr>
            <w:tcW w:w="723" w:type="dxa"/>
            <w:tcBorders>
              <w:right w:val="nil"/>
            </w:tcBorders>
            <w:vAlign w:val="center"/>
          </w:tcPr>
          <w:p w14:paraId="2E33E1CB" w14:textId="77777777" w:rsidR="00BF624C" w:rsidRPr="00C355A6" w:rsidRDefault="00BF624C" w:rsidP="00E25611">
            <w:pPr>
              <w:jc w:val="center"/>
              <w:rPr>
                <w:color w:val="000000"/>
              </w:rPr>
            </w:pPr>
            <w:r w:rsidRPr="00C355A6">
              <w:rPr>
                <w:color w:val="000000"/>
              </w:rPr>
              <w:t>5.2ba</w:t>
            </w:r>
          </w:p>
        </w:tc>
        <w:tc>
          <w:tcPr>
            <w:tcW w:w="8116" w:type="dxa"/>
          </w:tcPr>
          <w:p w14:paraId="176A0031" w14:textId="77777777" w:rsidR="00BF624C" w:rsidRPr="00C355A6" w:rsidRDefault="00BF624C" w:rsidP="00E25611">
            <w:r w:rsidRPr="00C355A6">
              <w:t>Garantem je akademický pracovník, který byl jmenován profesorem nebo jmenován docentem anebo má vědeckou hodnost „kandidáta věd“ (ve zkratce „CSc.“) nebo vzdělání získané absolvováním doktorského studijního programu. Garant má odbornou kvalifikaci vztahující se k danému bakalářskému studijnímu programu nebo studijnímu programu blízkého nebo příbuzného obsahového zaměření a v posledních pěti letech vykonával vědeckou nebo uměleckou činnost, jež odpovídá oblasti nebo oblastem vzdělávání, v rámci které nebo v rámci kterých má být studijní program uskutečňován.</w:t>
            </w:r>
          </w:p>
        </w:tc>
        <w:tc>
          <w:tcPr>
            <w:tcW w:w="341" w:type="dxa"/>
            <w:shd w:val="clear" w:color="auto" w:fill="FFE599"/>
            <w:vAlign w:val="center"/>
          </w:tcPr>
          <w:p w14:paraId="58960A4D" w14:textId="50A77CAC" w:rsidR="00BF624C" w:rsidRPr="00C355A6" w:rsidRDefault="00BF624C" w:rsidP="00E25611">
            <w:pPr>
              <w:jc w:val="center"/>
            </w:pPr>
          </w:p>
        </w:tc>
        <w:tc>
          <w:tcPr>
            <w:tcW w:w="341" w:type="dxa"/>
            <w:vAlign w:val="center"/>
          </w:tcPr>
          <w:p w14:paraId="0F161626" w14:textId="77777777" w:rsidR="00BF624C" w:rsidRPr="00C355A6" w:rsidRDefault="00BF624C" w:rsidP="00E25611">
            <w:pPr>
              <w:jc w:val="center"/>
            </w:pPr>
          </w:p>
        </w:tc>
        <w:tc>
          <w:tcPr>
            <w:tcW w:w="341" w:type="dxa"/>
            <w:shd w:val="clear" w:color="auto" w:fill="B4C6E7"/>
            <w:vAlign w:val="center"/>
          </w:tcPr>
          <w:p w14:paraId="5D5C720A" w14:textId="77777777" w:rsidR="00BF624C" w:rsidRPr="00C355A6" w:rsidRDefault="00BF624C" w:rsidP="00E25611">
            <w:pPr>
              <w:jc w:val="center"/>
            </w:pPr>
          </w:p>
        </w:tc>
        <w:tc>
          <w:tcPr>
            <w:tcW w:w="341" w:type="dxa"/>
            <w:vAlign w:val="center"/>
          </w:tcPr>
          <w:p w14:paraId="3E8FD95A" w14:textId="77777777" w:rsidR="00BF624C" w:rsidRPr="00C355A6" w:rsidRDefault="00BF624C" w:rsidP="00E25611">
            <w:pPr>
              <w:jc w:val="center"/>
            </w:pPr>
          </w:p>
        </w:tc>
        <w:tc>
          <w:tcPr>
            <w:tcW w:w="341" w:type="dxa"/>
            <w:shd w:val="clear" w:color="auto" w:fill="C5E0B3"/>
            <w:vAlign w:val="center"/>
          </w:tcPr>
          <w:p w14:paraId="2F9224DE" w14:textId="77777777" w:rsidR="00BF624C" w:rsidRPr="00C355A6" w:rsidRDefault="00BF624C" w:rsidP="00E25611">
            <w:pPr>
              <w:jc w:val="center"/>
            </w:pPr>
          </w:p>
        </w:tc>
      </w:tr>
      <w:tr w:rsidR="00BF624C" w:rsidRPr="00C355A6" w14:paraId="783C9C21" w14:textId="77777777" w:rsidTr="00E25611">
        <w:trPr>
          <w:trHeight w:val="20"/>
        </w:trPr>
        <w:tc>
          <w:tcPr>
            <w:tcW w:w="723" w:type="dxa"/>
            <w:tcBorders>
              <w:right w:val="nil"/>
            </w:tcBorders>
            <w:vAlign w:val="center"/>
          </w:tcPr>
          <w:p w14:paraId="6B79102B" w14:textId="77777777" w:rsidR="00BF624C" w:rsidRPr="00C355A6" w:rsidRDefault="00BF624C" w:rsidP="00E25611">
            <w:pPr>
              <w:jc w:val="center"/>
              <w:rPr>
                <w:color w:val="000000"/>
              </w:rPr>
            </w:pPr>
            <w:r w:rsidRPr="00C355A6">
              <w:rPr>
                <w:color w:val="000000"/>
              </w:rPr>
              <w:t>5.2bp</w:t>
            </w:r>
          </w:p>
        </w:tc>
        <w:tc>
          <w:tcPr>
            <w:tcW w:w="8116" w:type="dxa"/>
          </w:tcPr>
          <w:p w14:paraId="1E6E3B3B" w14:textId="77777777" w:rsidR="00BF624C" w:rsidRPr="00C355A6" w:rsidRDefault="00BF624C" w:rsidP="00E25611">
            <w:r w:rsidRPr="00C355A6">
              <w:t>Garantem je akademický pracovník, který byl jmenován profesorem nebo jmenován docentem anebo má vědeckou hodnost „kandidáta věd“ (ve zkratce „CSc.“) nebo vzdělání získané absolvováním doktorského studijního programu. Garant má odbornou kvalifikaci vztahující se k danému bakalářskému studijnímu programu nebo ke studijnímu programu blízkého nebo příbuzného obsahového zaměření a v posledních pěti letech vykonával tvůrčí činnost, jež odpovídá oblasti nebo oblastem vzdělávání, v rámci které nebo v rámci kterých má být bakalářský studijní program uskutečňován, anebo během této doby působil ve věcně odpovídající odborné praxi.</w:t>
            </w:r>
          </w:p>
        </w:tc>
        <w:tc>
          <w:tcPr>
            <w:tcW w:w="341" w:type="dxa"/>
            <w:shd w:val="clear" w:color="auto" w:fill="FFE599"/>
            <w:vAlign w:val="center"/>
          </w:tcPr>
          <w:p w14:paraId="05E318C9" w14:textId="77777777" w:rsidR="00BF624C" w:rsidRPr="00C355A6" w:rsidRDefault="00BF624C" w:rsidP="00E25611">
            <w:pPr>
              <w:jc w:val="center"/>
            </w:pPr>
          </w:p>
        </w:tc>
        <w:tc>
          <w:tcPr>
            <w:tcW w:w="341" w:type="dxa"/>
            <w:vAlign w:val="center"/>
          </w:tcPr>
          <w:p w14:paraId="743A7C08" w14:textId="4466B1DE" w:rsidR="00BF624C" w:rsidRPr="00C355A6" w:rsidRDefault="00BF624C" w:rsidP="00E25611">
            <w:pPr>
              <w:jc w:val="center"/>
            </w:pPr>
          </w:p>
        </w:tc>
        <w:tc>
          <w:tcPr>
            <w:tcW w:w="341" w:type="dxa"/>
            <w:shd w:val="clear" w:color="auto" w:fill="B4C6E7"/>
            <w:vAlign w:val="center"/>
          </w:tcPr>
          <w:p w14:paraId="02B534C6" w14:textId="77777777" w:rsidR="00BF624C" w:rsidRPr="00C355A6" w:rsidRDefault="00BF624C" w:rsidP="00E25611">
            <w:pPr>
              <w:jc w:val="center"/>
            </w:pPr>
          </w:p>
        </w:tc>
        <w:tc>
          <w:tcPr>
            <w:tcW w:w="341" w:type="dxa"/>
            <w:vAlign w:val="center"/>
          </w:tcPr>
          <w:p w14:paraId="7CB638C3" w14:textId="77777777" w:rsidR="00BF624C" w:rsidRPr="00C355A6" w:rsidRDefault="00BF624C" w:rsidP="00E25611">
            <w:pPr>
              <w:jc w:val="center"/>
            </w:pPr>
          </w:p>
        </w:tc>
        <w:tc>
          <w:tcPr>
            <w:tcW w:w="341" w:type="dxa"/>
            <w:shd w:val="clear" w:color="auto" w:fill="C5E0B3"/>
            <w:vAlign w:val="center"/>
          </w:tcPr>
          <w:p w14:paraId="75AC90D1" w14:textId="77777777" w:rsidR="00BF624C" w:rsidRPr="00C355A6" w:rsidRDefault="00BF624C" w:rsidP="00E25611">
            <w:pPr>
              <w:jc w:val="center"/>
            </w:pPr>
          </w:p>
        </w:tc>
      </w:tr>
      <w:tr w:rsidR="00BF624C" w:rsidRPr="00C355A6" w14:paraId="3A8E306E" w14:textId="77777777" w:rsidTr="00E25611">
        <w:trPr>
          <w:trHeight w:val="20"/>
        </w:trPr>
        <w:tc>
          <w:tcPr>
            <w:tcW w:w="723" w:type="dxa"/>
            <w:tcBorders>
              <w:right w:val="nil"/>
            </w:tcBorders>
            <w:vAlign w:val="center"/>
          </w:tcPr>
          <w:p w14:paraId="483EA815" w14:textId="77777777" w:rsidR="00BF624C" w:rsidRPr="00C355A6" w:rsidRDefault="00BF624C" w:rsidP="00E25611">
            <w:pPr>
              <w:jc w:val="center"/>
              <w:rPr>
                <w:color w:val="000000"/>
              </w:rPr>
            </w:pPr>
            <w:r w:rsidRPr="00C355A6">
              <w:rPr>
                <w:color w:val="000000"/>
              </w:rPr>
              <w:t>5.2m</w:t>
            </w:r>
          </w:p>
        </w:tc>
        <w:tc>
          <w:tcPr>
            <w:tcW w:w="8116" w:type="dxa"/>
          </w:tcPr>
          <w:p w14:paraId="26C2FE7A" w14:textId="77777777" w:rsidR="00BF624C" w:rsidRPr="00C355A6" w:rsidRDefault="00BF624C" w:rsidP="00E25611">
            <w:r w:rsidRPr="00C355A6">
              <w:t>Garantem je akademický pracovník, který byl jmenován profesorem nebo jmenován docentem v oboru, který odpovídá dané oblasti nebo oblastem vzdělávání v rámci které nebo v rámci kterých má být daný magisterský studijní program uskutečňován, a který v daném oboru v posledních pěti letech vykonával vědeckou nebo uměleckou činnost.</w:t>
            </w:r>
          </w:p>
        </w:tc>
        <w:tc>
          <w:tcPr>
            <w:tcW w:w="341" w:type="dxa"/>
            <w:shd w:val="clear" w:color="auto" w:fill="FFE599"/>
            <w:vAlign w:val="center"/>
          </w:tcPr>
          <w:p w14:paraId="21A967C9" w14:textId="77777777" w:rsidR="00BF624C" w:rsidRPr="00C355A6" w:rsidRDefault="00BF624C" w:rsidP="00E25611">
            <w:pPr>
              <w:jc w:val="center"/>
            </w:pPr>
          </w:p>
        </w:tc>
        <w:tc>
          <w:tcPr>
            <w:tcW w:w="341" w:type="dxa"/>
            <w:vAlign w:val="center"/>
          </w:tcPr>
          <w:p w14:paraId="7AFF5F36" w14:textId="77777777" w:rsidR="00BF624C" w:rsidRPr="00C355A6" w:rsidRDefault="00BF624C" w:rsidP="00E25611">
            <w:pPr>
              <w:jc w:val="center"/>
            </w:pPr>
          </w:p>
        </w:tc>
        <w:tc>
          <w:tcPr>
            <w:tcW w:w="341" w:type="dxa"/>
            <w:shd w:val="clear" w:color="auto" w:fill="B4C6E7"/>
            <w:vAlign w:val="center"/>
          </w:tcPr>
          <w:p w14:paraId="31F4889D" w14:textId="68F2BCF3" w:rsidR="00BF624C" w:rsidRPr="00C355A6" w:rsidRDefault="00BF624C" w:rsidP="00E25611">
            <w:pPr>
              <w:jc w:val="center"/>
            </w:pPr>
          </w:p>
        </w:tc>
        <w:tc>
          <w:tcPr>
            <w:tcW w:w="341" w:type="dxa"/>
            <w:vAlign w:val="center"/>
          </w:tcPr>
          <w:p w14:paraId="0D29BB64" w14:textId="32C27441" w:rsidR="00BF624C" w:rsidRPr="00C355A6" w:rsidRDefault="00BF624C" w:rsidP="00E25611">
            <w:pPr>
              <w:jc w:val="center"/>
            </w:pPr>
          </w:p>
        </w:tc>
        <w:tc>
          <w:tcPr>
            <w:tcW w:w="341" w:type="dxa"/>
            <w:shd w:val="clear" w:color="auto" w:fill="C5E0B3"/>
            <w:vAlign w:val="center"/>
          </w:tcPr>
          <w:p w14:paraId="1506A254" w14:textId="77777777" w:rsidR="00BF624C" w:rsidRPr="00C355A6" w:rsidRDefault="00BF624C" w:rsidP="00E25611">
            <w:pPr>
              <w:jc w:val="center"/>
            </w:pPr>
          </w:p>
        </w:tc>
      </w:tr>
      <w:tr w:rsidR="00BF624C" w:rsidRPr="00C355A6" w14:paraId="09BEFC84" w14:textId="77777777" w:rsidTr="00E25611">
        <w:trPr>
          <w:trHeight w:val="20"/>
        </w:trPr>
        <w:tc>
          <w:tcPr>
            <w:tcW w:w="723" w:type="dxa"/>
            <w:tcBorders>
              <w:right w:val="nil"/>
            </w:tcBorders>
            <w:vAlign w:val="center"/>
          </w:tcPr>
          <w:p w14:paraId="7BE4C379" w14:textId="77777777" w:rsidR="00BF624C" w:rsidRPr="00C355A6" w:rsidRDefault="00BF624C" w:rsidP="00E25611">
            <w:pPr>
              <w:jc w:val="center"/>
              <w:rPr>
                <w:color w:val="000000"/>
              </w:rPr>
            </w:pPr>
            <w:r w:rsidRPr="00C355A6">
              <w:rPr>
                <w:color w:val="000000"/>
              </w:rPr>
              <w:t>5.2d</w:t>
            </w:r>
          </w:p>
        </w:tc>
        <w:tc>
          <w:tcPr>
            <w:tcW w:w="8116" w:type="dxa"/>
          </w:tcPr>
          <w:p w14:paraId="122BFF28" w14:textId="77777777" w:rsidR="00BF624C" w:rsidRPr="00C355A6" w:rsidRDefault="00BF624C" w:rsidP="00E25611">
            <w:r w:rsidRPr="00C355A6">
              <w:t>Garantem je akademický pracovník, který byl jmenován profesorem nebo jmenován docentem v oboru, který odpovídá danému studijním programu nebo programu blízkého nebo příbuzného obsahového zaměření, a který v daném oboru v posledních pěti letech vykonával vědeckou nebo uměleckou činnost.</w:t>
            </w:r>
          </w:p>
        </w:tc>
        <w:tc>
          <w:tcPr>
            <w:tcW w:w="341" w:type="dxa"/>
            <w:shd w:val="clear" w:color="auto" w:fill="FFE599"/>
            <w:vAlign w:val="center"/>
          </w:tcPr>
          <w:p w14:paraId="3CE8614C" w14:textId="77777777" w:rsidR="00BF624C" w:rsidRPr="00C355A6" w:rsidRDefault="00BF624C" w:rsidP="00E25611">
            <w:pPr>
              <w:jc w:val="center"/>
            </w:pPr>
          </w:p>
        </w:tc>
        <w:tc>
          <w:tcPr>
            <w:tcW w:w="341" w:type="dxa"/>
            <w:vAlign w:val="center"/>
          </w:tcPr>
          <w:p w14:paraId="39E96A31" w14:textId="77777777" w:rsidR="00BF624C" w:rsidRPr="00C355A6" w:rsidRDefault="00BF624C" w:rsidP="00E25611">
            <w:pPr>
              <w:jc w:val="center"/>
            </w:pPr>
          </w:p>
        </w:tc>
        <w:tc>
          <w:tcPr>
            <w:tcW w:w="341" w:type="dxa"/>
            <w:shd w:val="clear" w:color="auto" w:fill="B4C6E7"/>
            <w:vAlign w:val="center"/>
          </w:tcPr>
          <w:p w14:paraId="4A9B9B83" w14:textId="77777777" w:rsidR="00BF624C" w:rsidRPr="00C355A6" w:rsidRDefault="00BF624C" w:rsidP="00E25611">
            <w:pPr>
              <w:jc w:val="center"/>
            </w:pPr>
          </w:p>
        </w:tc>
        <w:tc>
          <w:tcPr>
            <w:tcW w:w="341" w:type="dxa"/>
            <w:vAlign w:val="center"/>
          </w:tcPr>
          <w:p w14:paraId="4EA9D5E4" w14:textId="77777777" w:rsidR="00BF624C" w:rsidRPr="00C355A6" w:rsidRDefault="00BF624C" w:rsidP="00E25611">
            <w:pPr>
              <w:jc w:val="center"/>
            </w:pPr>
          </w:p>
        </w:tc>
        <w:tc>
          <w:tcPr>
            <w:tcW w:w="341" w:type="dxa"/>
            <w:shd w:val="clear" w:color="auto" w:fill="C5E0B3"/>
            <w:vAlign w:val="center"/>
          </w:tcPr>
          <w:p w14:paraId="647F7BD8" w14:textId="77777777" w:rsidR="00BF624C" w:rsidRPr="00C355A6" w:rsidRDefault="00BF624C" w:rsidP="00E25611">
            <w:pPr>
              <w:jc w:val="center"/>
            </w:pPr>
            <w:r w:rsidRPr="00C355A6">
              <w:t>X</w:t>
            </w:r>
          </w:p>
        </w:tc>
      </w:tr>
      <w:tr w:rsidR="00BF624C" w:rsidRPr="00C355A6" w14:paraId="130EC544" w14:textId="77777777" w:rsidTr="00E25611">
        <w:trPr>
          <w:trHeight w:val="20"/>
        </w:trPr>
        <w:tc>
          <w:tcPr>
            <w:tcW w:w="723" w:type="dxa"/>
            <w:tcBorders>
              <w:right w:val="nil"/>
            </w:tcBorders>
            <w:vAlign w:val="center"/>
          </w:tcPr>
          <w:p w14:paraId="7EEA0EC5" w14:textId="77777777" w:rsidR="00BF624C" w:rsidRPr="00C355A6" w:rsidRDefault="00BF624C" w:rsidP="00E25611">
            <w:pPr>
              <w:jc w:val="center"/>
              <w:rPr>
                <w:color w:val="000000"/>
              </w:rPr>
            </w:pPr>
            <w:r w:rsidRPr="00C355A6">
              <w:rPr>
                <w:color w:val="000000"/>
              </w:rPr>
              <w:t>5.3</w:t>
            </w:r>
          </w:p>
        </w:tc>
        <w:tc>
          <w:tcPr>
            <w:tcW w:w="8116" w:type="dxa"/>
          </w:tcPr>
          <w:p w14:paraId="74458BF5" w14:textId="77777777" w:rsidR="00BF624C" w:rsidRPr="00C355A6" w:rsidRDefault="00BF624C" w:rsidP="00E25611">
            <w:r w:rsidRPr="00C355A6">
              <w:t>Garant je akademickým pracovníkem příslušné vysoké školy, který působí na vysoké škole jako akademický pracovník na základě pracovního nebo služebního poměru nebo poměrů s celkovou týdenní pracovní dobou odpovídající stanovené týdenní pracovní době podle § 79 zákoníku práce. V případě, že jde o studijní program uskutečňovaný na součásti vysoké školy, platí též, že garant studijního programu působí na této součásti jako akademický pracovník na základě pracovního nebo služebního poměru podle věty první s týdenní pracovní dobou odpovídající alespoň polovině stanovené týdenní pracovní doby podle § 79 zákoníku práce. Případné další pracovní nebo služební poměry garanta studijního programu, na základě kterých působí jako akademický pracovník na téže nebo jiných vysokých školách nebo na zahraniční vysoké škole nebo tuzemské právnické osobě podle § 93a zákona o vysokých školách, nezakládají povinnost výkonu práce nebo přítomnosti na pracovišti v celkovém rozsahu přesahujícím polovinu stanovené týdenní pracovní doby podle § 79 zákoníku práce.</w:t>
            </w:r>
          </w:p>
        </w:tc>
        <w:tc>
          <w:tcPr>
            <w:tcW w:w="341" w:type="dxa"/>
            <w:shd w:val="clear" w:color="auto" w:fill="FFE599"/>
            <w:vAlign w:val="center"/>
          </w:tcPr>
          <w:p w14:paraId="2B172187" w14:textId="04FBD7C9" w:rsidR="00BF624C" w:rsidRPr="00C355A6" w:rsidRDefault="00BF624C" w:rsidP="00E25611">
            <w:pPr>
              <w:jc w:val="center"/>
            </w:pPr>
          </w:p>
        </w:tc>
        <w:tc>
          <w:tcPr>
            <w:tcW w:w="341" w:type="dxa"/>
            <w:vAlign w:val="center"/>
          </w:tcPr>
          <w:p w14:paraId="316E04B2" w14:textId="37EFC8EC" w:rsidR="00BF624C" w:rsidRPr="00C355A6" w:rsidRDefault="00BF624C" w:rsidP="00E25611">
            <w:pPr>
              <w:jc w:val="center"/>
            </w:pPr>
          </w:p>
        </w:tc>
        <w:tc>
          <w:tcPr>
            <w:tcW w:w="341" w:type="dxa"/>
            <w:shd w:val="clear" w:color="auto" w:fill="B4C6E7"/>
            <w:vAlign w:val="center"/>
          </w:tcPr>
          <w:p w14:paraId="64B6F388" w14:textId="2DDAA4C4" w:rsidR="00BF624C" w:rsidRPr="00C355A6" w:rsidRDefault="00BF624C" w:rsidP="00E25611">
            <w:pPr>
              <w:jc w:val="center"/>
            </w:pPr>
          </w:p>
        </w:tc>
        <w:tc>
          <w:tcPr>
            <w:tcW w:w="341" w:type="dxa"/>
            <w:vAlign w:val="center"/>
          </w:tcPr>
          <w:p w14:paraId="59A9A490" w14:textId="4347A03A" w:rsidR="00BF624C" w:rsidRPr="00C355A6" w:rsidRDefault="00BF624C" w:rsidP="00E25611">
            <w:pPr>
              <w:jc w:val="center"/>
            </w:pPr>
          </w:p>
        </w:tc>
        <w:tc>
          <w:tcPr>
            <w:tcW w:w="341" w:type="dxa"/>
            <w:shd w:val="clear" w:color="auto" w:fill="C5E0B3"/>
            <w:vAlign w:val="center"/>
          </w:tcPr>
          <w:p w14:paraId="5C1B0153" w14:textId="77777777" w:rsidR="00BF624C" w:rsidRPr="00C355A6" w:rsidRDefault="00BF624C" w:rsidP="00E25611">
            <w:pPr>
              <w:jc w:val="center"/>
            </w:pPr>
            <w:r w:rsidRPr="00C355A6">
              <w:t>X</w:t>
            </w:r>
          </w:p>
        </w:tc>
      </w:tr>
      <w:tr w:rsidR="00BF624C" w:rsidRPr="00C355A6" w14:paraId="0A10C07E" w14:textId="77777777" w:rsidTr="00E25611">
        <w:trPr>
          <w:trHeight w:val="20"/>
        </w:trPr>
        <w:tc>
          <w:tcPr>
            <w:tcW w:w="723" w:type="dxa"/>
            <w:tcBorders>
              <w:right w:val="nil"/>
            </w:tcBorders>
            <w:vAlign w:val="center"/>
          </w:tcPr>
          <w:p w14:paraId="38B27BB3" w14:textId="77777777" w:rsidR="00BF624C" w:rsidRPr="00C355A6" w:rsidRDefault="00BF624C" w:rsidP="00E25611">
            <w:pPr>
              <w:jc w:val="center"/>
              <w:rPr>
                <w:color w:val="000000"/>
              </w:rPr>
            </w:pPr>
            <w:r w:rsidRPr="00C355A6">
              <w:rPr>
                <w:color w:val="000000"/>
              </w:rPr>
              <w:t>5.4</w:t>
            </w:r>
          </w:p>
        </w:tc>
        <w:tc>
          <w:tcPr>
            <w:tcW w:w="8116" w:type="dxa"/>
          </w:tcPr>
          <w:p w14:paraId="32404C22" w14:textId="77777777" w:rsidR="00BF624C" w:rsidRPr="00C355A6" w:rsidRDefault="00BF624C" w:rsidP="00E25611">
            <w:r w:rsidRPr="00C355A6">
              <w:t>Garant studijního programu splňuje podmínky týkající se maximálního počtu garantovaných studijních programů.</w:t>
            </w:r>
          </w:p>
        </w:tc>
        <w:tc>
          <w:tcPr>
            <w:tcW w:w="341" w:type="dxa"/>
            <w:shd w:val="clear" w:color="auto" w:fill="FFE599"/>
            <w:vAlign w:val="center"/>
          </w:tcPr>
          <w:p w14:paraId="67B5807A" w14:textId="5B727C55" w:rsidR="00BF624C" w:rsidRPr="00C355A6" w:rsidRDefault="00BF624C" w:rsidP="00E25611">
            <w:pPr>
              <w:jc w:val="center"/>
            </w:pPr>
          </w:p>
        </w:tc>
        <w:tc>
          <w:tcPr>
            <w:tcW w:w="341" w:type="dxa"/>
            <w:vAlign w:val="center"/>
          </w:tcPr>
          <w:p w14:paraId="390EB724" w14:textId="08EBDC63" w:rsidR="00BF624C" w:rsidRPr="00C355A6" w:rsidRDefault="00BF624C" w:rsidP="00E25611">
            <w:pPr>
              <w:jc w:val="center"/>
            </w:pPr>
          </w:p>
        </w:tc>
        <w:tc>
          <w:tcPr>
            <w:tcW w:w="341" w:type="dxa"/>
            <w:shd w:val="clear" w:color="auto" w:fill="B4C6E7"/>
            <w:vAlign w:val="center"/>
          </w:tcPr>
          <w:p w14:paraId="0494AC5C" w14:textId="14B899AA" w:rsidR="00BF624C" w:rsidRPr="00C355A6" w:rsidRDefault="00BF624C" w:rsidP="00E25611">
            <w:pPr>
              <w:jc w:val="center"/>
            </w:pPr>
          </w:p>
        </w:tc>
        <w:tc>
          <w:tcPr>
            <w:tcW w:w="341" w:type="dxa"/>
            <w:vAlign w:val="center"/>
          </w:tcPr>
          <w:p w14:paraId="56A4F573" w14:textId="4C91E986" w:rsidR="00BF624C" w:rsidRPr="00C355A6" w:rsidRDefault="00BF624C" w:rsidP="00E25611">
            <w:pPr>
              <w:jc w:val="center"/>
            </w:pPr>
          </w:p>
        </w:tc>
        <w:tc>
          <w:tcPr>
            <w:tcW w:w="341" w:type="dxa"/>
            <w:shd w:val="clear" w:color="auto" w:fill="C5E0B3"/>
            <w:vAlign w:val="center"/>
          </w:tcPr>
          <w:p w14:paraId="1169272E" w14:textId="77777777" w:rsidR="00BF624C" w:rsidRPr="00C355A6" w:rsidRDefault="00BF624C" w:rsidP="00E25611">
            <w:pPr>
              <w:jc w:val="center"/>
            </w:pPr>
            <w:r w:rsidRPr="00C355A6">
              <w:t>X</w:t>
            </w:r>
          </w:p>
        </w:tc>
      </w:tr>
      <w:tr w:rsidR="00BF624C" w:rsidRPr="00C355A6" w14:paraId="25E5B4E4" w14:textId="77777777" w:rsidTr="00E25611">
        <w:trPr>
          <w:trHeight w:val="20"/>
        </w:trPr>
        <w:tc>
          <w:tcPr>
            <w:tcW w:w="723" w:type="dxa"/>
            <w:tcBorders>
              <w:right w:val="nil"/>
            </w:tcBorders>
            <w:vAlign w:val="center"/>
          </w:tcPr>
          <w:p w14:paraId="3FB55EC4" w14:textId="77777777" w:rsidR="00BF624C" w:rsidRPr="00C355A6" w:rsidRDefault="00BF624C" w:rsidP="00E25611">
            <w:pPr>
              <w:jc w:val="center"/>
              <w:rPr>
                <w:color w:val="000000"/>
              </w:rPr>
            </w:pPr>
            <w:r w:rsidRPr="00C355A6">
              <w:rPr>
                <w:color w:val="000000"/>
              </w:rPr>
              <w:t>6.1</w:t>
            </w:r>
          </w:p>
        </w:tc>
        <w:tc>
          <w:tcPr>
            <w:tcW w:w="8116" w:type="dxa"/>
          </w:tcPr>
          <w:p w14:paraId="2C015980" w14:textId="77777777" w:rsidR="00BF624C" w:rsidRPr="00C355A6" w:rsidRDefault="00BF624C" w:rsidP="00E25611">
            <w:r w:rsidRPr="00C355A6">
              <w:t>Personálního zabezpečení studijního programu splňuje požadavky standardů pro akreditaci daného typu studijního programu, týkající se pracovní doby akademických pracovníků na dané vysoké škole a ostatních vysokých školách.</w:t>
            </w:r>
          </w:p>
        </w:tc>
        <w:tc>
          <w:tcPr>
            <w:tcW w:w="341" w:type="dxa"/>
            <w:shd w:val="clear" w:color="auto" w:fill="FFE599"/>
            <w:vAlign w:val="center"/>
          </w:tcPr>
          <w:p w14:paraId="4AD3443D" w14:textId="36740CE6" w:rsidR="00BF624C" w:rsidRPr="00C355A6" w:rsidRDefault="00BF624C" w:rsidP="00E25611">
            <w:pPr>
              <w:jc w:val="center"/>
            </w:pPr>
          </w:p>
        </w:tc>
        <w:tc>
          <w:tcPr>
            <w:tcW w:w="341" w:type="dxa"/>
            <w:vAlign w:val="center"/>
          </w:tcPr>
          <w:p w14:paraId="25EDAF9A" w14:textId="52B9A176" w:rsidR="00BF624C" w:rsidRPr="00C355A6" w:rsidRDefault="00BF624C" w:rsidP="00E25611">
            <w:pPr>
              <w:jc w:val="center"/>
            </w:pPr>
          </w:p>
        </w:tc>
        <w:tc>
          <w:tcPr>
            <w:tcW w:w="341" w:type="dxa"/>
            <w:shd w:val="clear" w:color="auto" w:fill="B4C6E7"/>
            <w:vAlign w:val="center"/>
          </w:tcPr>
          <w:p w14:paraId="2A767FD0" w14:textId="19043D8A" w:rsidR="00BF624C" w:rsidRPr="00C355A6" w:rsidRDefault="00BF624C" w:rsidP="00E25611">
            <w:pPr>
              <w:jc w:val="center"/>
            </w:pPr>
          </w:p>
        </w:tc>
        <w:tc>
          <w:tcPr>
            <w:tcW w:w="341" w:type="dxa"/>
            <w:vAlign w:val="center"/>
          </w:tcPr>
          <w:p w14:paraId="1F121260" w14:textId="5218B5D3" w:rsidR="00BF624C" w:rsidRPr="00C355A6" w:rsidRDefault="00BF624C" w:rsidP="00E25611">
            <w:pPr>
              <w:jc w:val="center"/>
            </w:pPr>
          </w:p>
        </w:tc>
        <w:tc>
          <w:tcPr>
            <w:tcW w:w="341" w:type="dxa"/>
            <w:shd w:val="clear" w:color="auto" w:fill="C5E0B3"/>
            <w:vAlign w:val="center"/>
          </w:tcPr>
          <w:p w14:paraId="1357AF1D" w14:textId="77777777" w:rsidR="00BF624C" w:rsidRPr="00C355A6" w:rsidRDefault="00BF624C" w:rsidP="00E25611">
            <w:pPr>
              <w:jc w:val="center"/>
            </w:pPr>
            <w:r w:rsidRPr="00C355A6">
              <w:t>X</w:t>
            </w:r>
          </w:p>
        </w:tc>
      </w:tr>
      <w:tr w:rsidR="00BF624C" w:rsidRPr="00C355A6" w14:paraId="390B6CED" w14:textId="77777777" w:rsidTr="00E25611">
        <w:trPr>
          <w:trHeight w:val="20"/>
        </w:trPr>
        <w:tc>
          <w:tcPr>
            <w:tcW w:w="723" w:type="dxa"/>
            <w:tcBorders>
              <w:right w:val="nil"/>
            </w:tcBorders>
            <w:vAlign w:val="center"/>
          </w:tcPr>
          <w:p w14:paraId="785961FF" w14:textId="77777777" w:rsidR="00BF624C" w:rsidRPr="00C355A6" w:rsidRDefault="00BF624C" w:rsidP="00E25611">
            <w:pPr>
              <w:jc w:val="center"/>
              <w:rPr>
                <w:color w:val="000000"/>
              </w:rPr>
            </w:pPr>
            <w:r w:rsidRPr="00C355A6">
              <w:rPr>
                <w:color w:val="000000"/>
              </w:rPr>
              <w:t>6.2</w:t>
            </w:r>
          </w:p>
        </w:tc>
        <w:tc>
          <w:tcPr>
            <w:tcW w:w="8116" w:type="dxa"/>
          </w:tcPr>
          <w:p w14:paraId="1811654E" w14:textId="77777777" w:rsidR="00BF624C" w:rsidRPr="00C355A6" w:rsidRDefault="00BF624C" w:rsidP="00E25611">
            <w:r w:rsidRPr="00C355A6">
              <w:t xml:space="preserve">Počet akademických pracovníků zabezpečujících studijní program, o jehož akreditaci je žádáno, odpovídá typu studijního programu, oblasti nebo oblastem vzdělávání, v rámci které nebo v rámci kterých má být studijní program uskutečňován, formě studia, metodám výuky, předpokládanému počtu studentů a případnému profilu studijního programu. Žádá-li vysoká škola o rozšíření nebo prodloužení platnosti akreditace studijního programu, je počet akademických pracovníků zabezpečujících studijní program dále přiměřený i skutečnému počtu studentů. Vysoká škola má vypracovánu účinnou strategii personálního rozvoje akademických pracovníků a existují motivační nástroje k tomuto rozvoji. </w:t>
            </w:r>
          </w:p>
        </w:tc>
        <w:tc>
          <w:tcPr>
            <w:tcW w:w="341" w:type="dxa"/>
            <w:shd w:val="clear" w:color="auto" w:fill="FFE599"/>
            <w:vAlign w:val="center"/>
          </w:tcPr>
          <w:p w14:paraId="6E6829F0" w14:textId="48C98DE4" w:rsidR="00BF624C" w:rsidRPr="00C355A6" w:rsidRDefault="00BF624C" w:rsidP="00E25611">
            <w:pPr>
              <w:jc w:val="center"/>
            </w:pPr>
          </w:p>
        </w:tc>
        <w:tc>
          <w:tcPr>
            <w:tcW w:w="341" w:type="dxa"/>
            <w:vAlign w:val="center"/>
          </w:tcPr>
          <w:p w14:paraId="2D1DDCC4" w14:textId="77B3D399" w:rsidR="00BF624C" w:rsidRPr="00C355A6" w:rsidRDefault="00BF624C" w:rsidP="00E25611">
            <w:pPr>
              <w:jc w:val="center"/>
            </w:pPr>
          </w:p>
        </w:tc>
        <w:tc>
          <w:tcPr>
            <w:tcW w:w="341" w:type="dxa"/>
            <w:shd w:val="clear" w:color="auto" w:fill="B4C6E7"/>
            <w:vAlign w:val="center"/>
          </w:tcPr>
          <w:p w14:paraId="6DAB195A" w14:textId="64965E7D" w:rsidR="00BF624C" w:rsidRPr="00C355A6" w:rsidRDefault="00BF624C" w:rsidP="00E25611">
            <w:pPr>
              <w:jc w:val="center"/>
            </w:pPr>
          </w:p>
        </w:tc>
        <w:tc>
          <w:tcPr>
            <w:tcW w:w="341" w:type="dxa"/>
            <w:vAlign w:val="center"/>
          </w:tcPr>
          <w:p w14:paraId="57F87CD7" w14:textId="1D1FB603" w:rsidR="00BF624C" w:rsidRPr="00C355A6" w:rsidRDefault="00BF624C" w:rsidP="00E25611">
            <w:pPr>
              <w:jc w:val="center"/>
            </w:pPr>
          </w:p>
        </w:tc>
        <w:tc>
          <w:tcPr>
            <w:tcW w:w="341" w:type="dxa"/>
            <w:shd w:val="clear" w:color="auto" w:fill="C5E0B3"/>
            <w:vAlign w:val="center"/>
          </w:tcPr>
          <w:p w14:paraId="72DA3AB7" w14:textId="77777777" w:rsidR="00BF624C" w:rsidRPr="00C355A6" w:rsidRDefault="00BF624C" w:rsidP="00E25611">
            <w:pPr>
              <w:jc w:val="center"/>
            </w:pPr>
            <w:r w:rsidRPr="00C355A6">
              <w:t>X</w:t>
            </w:r>
          </w:p>
        </w:tc>
      </w:tr>
      <w:tr w:rsidR="00BF624C" w:rsidRPr="00C355A6" w14:paraId="4BBF8B9D" w14:textId="77777777" w:rsidTr="00E25611">
        <w:trPr>
          <w:trHeight w:val="20"/>
        </w:trPr>
        <w:tc>
          <w:tcPr>
            <w:tcW w:w="723" w:type="dxa"/>
            <w:tcBorders>
              <w:right w:val="nil"/>
            </w:tcBorders>
            <w:vAlign w:val="center"/>
          </w:tcPr>
          <w:p w14:paraId="065E900D" w14:textId="77777777" w:rsidR="00BF624C" w:rsidRPr="00C355A6" w:rsidRDefault="00BF624C" w:rsidP="00E25611">
            <w:pPr>
              <w:jc w:val="center"/>
              <w:rPr>
                <w:color w:val="000000"/>
              </w:rPr>
            </w:pPr>
            <w:r w:rsidRPr="00C355A6">
              <w:rPr>
                <w:color w:val="000000"/>
              </w:rPr>
              <w:t>6.3</w:t>
            </w:r>
          </w:p>
        </w:tc>
        <w:tc>
          <w:tcPr>
            <w:tcW w:w="8116" w:type="dxa"/>
          </w:tcPr>
          <w:p w14:paraId="74C8EEED" w14:textId="77777777" w:rsidR="00BF624C" w:rsidRPr="00C355A6" w:rsidRDefault="00BF624C" w:rsidP="00E25611">
            <w:r w:rsidRPr="00C355A6">
              <w:t>Výuka, která probíhá mimo sídlo vysoké školy, s výjimkou odborných praxí, je zabezpečena obdobně kvalifikovanými pracovníky jako v sídle vysoké školy.</w:t>
            </w:r>
          </w:p>
        </w:tc>
        <w:tc>
          <w:tcPr>
            <w:tcW w:w="341" w:type="dxa"/>
            <w:shd w:val="clear" w:color="auto" w:fill="FFE599"/>
            <w:vAlign w:val="center"/>
          </w:tcPr>
          <w:p w14:paraId="5B8300BE" w14:textId="1EE84FCB" w:rsidR="00BF624C" w:rsidRPr="00C355A6" w:rsidRDefault="00BF624C" w:rsidP="00E25611">
            <w:pPr>
              <w:jc w:val="center"/>
            </w:pPr>
          </w:p>
        </w:tc>
        <w:tc>
          <w:tcPr>
            <w:tcW w:w="341" w:type="dxa"/>
            <w:vAlign w:val="center"/>
          </w:tcPr>
          <w:p w14:paraId="4BC06299" w14:textId="0ADEC2EA" w:rsidR="00BF624C" w:rsidRPr="00C355A6" w:rsidRDefault="00BF624C" w:rsidP="00E25611">
            <w:pPr>
              <w:jc w:val="center"/>
            </w:pPr>
          </w:p>
        </w:tc>
        <w:tc>
          <w:tcPr>
            <w:tcW w:w="341" w:type="dxa"/>
            <w:shd w:val="clear" w:color="auto" w:fill="B4C6E7"/>
            <w:vAlign w:val="center"/>
          </w:tcPr>
          <w:p w14:paraId="2E935ECD" w14:textId="1C9E959F" w:rsidR="00BF624C" w:rsidRPr="00C355A6" w:rsidRDefault="00BF624C" w:rsidP="00E25611">
            <w:pPr>
              <w:jc w:val="center"/>
            </w:pPr>
          </w:p>
        </w:tc>
        <w:tc>
          <w:tcPr>
            <w:tcW w:w="341" w:type="dxa"/>
            <w:vAlign w:val="center"/>
          </w:tcPr>
          <w:p w14:paraId="66A8A26E" w14:textId="775540A9" w:rsidR="00BF624C" w:rsidRPr="00C355A6" w:rsidRDefault="00BF624C" w:rsidP="00E25611">
            <w:pPr>
              <w:jc w:val="center"/>
            </w:pPr>
          </w:p>
        </w:tc>
        <w:tc>
          <w:tcPr>
            <w:tcW w:w="341" w:type="dxa"/>
            <w:shd w:val="clear" w:color="auto" w:fill="C5E0B3"/>
            <w:vAlign w:val="center"/>
          </w:tcPr>
          <w:p w14:paraId="6E6C4C7F" w14:textId="77777777" w:rsidR="00BF624C" w:rsidRPr="00C355A6" w:rsidRDefault="00BF624C" w:rsidP="00E25611">
            <w:pPr>
              <w:jc w:val="center"/>
            </w:pPr>
            <w:r w:rsidRPr="00C355A6">
              <w:t>X</w:t>
            </w:r>
          </w:p>
        </w:tc>
      </w:tr>
      <w:tr w:rsidR="00BF624C" w:rsidRPr="00C355A6" w14:paraId="5969D226" w14:textId="77777777" w:rsidTr="00E25611">
        <w:trPr>
          <w:trHeight w:val="20"/>
        </w:trPr>
        <w:tc>
          <w:tcPr>
            <w:tcW w:w="723" w:type="dxa"/>
            <w:tcBorders>
              <w:right w:val="nil"/>
            </w:tcBorders>
            <w:vAlign w:val="center"/>
          </w:tcPr>
          <w:p w14:paraId="0E5BDA08" w14:textId="77777777" w:rsidR="00BF624C" w:rsidRPr="00C355A6" w:rsidRDefault="00BF624C" w:rsidP="00E25611">
            <w:pPr>
              <w:jc w:val="center"/>
              <w:rPr>
                <w:color w:val="000000"/>
              </w:rPr>
            </w:pPr>
            <w:r w:rsidRPr="00C355A6">
              <w:rPr>
                <w:color w:val="000000"/>
              </w:rPr>
              <w:t>6.4</w:t>
            </w:r>
          </w:p>
        </w:tc>
        <w:tc>
          <w:tcPr>
            <w:tcW w:w="8116" w:type="dxa"/>
          </w:tcPr>
          <w:p w14:paraId="74C83022" w14:textId="77777777" w:rsidR="00BF624C" w:rsidRPr="00C355A6" w:rsidRDefault="00BF624C" w:rsidP="00E25611">
            <w:r w:rsidRPr="00C355A6">
              <w:t xml:space="preserve">Základní teoretické studijní předměty profilujícího základu studijního programu mají garanty, kteří se významně podílejí na jejich výuce, například vedením přednášek. Studijní program je dostatečně </w:t>
            </w:r>
            <w:r w:rsidRPr="00C355A6">
              <w:lastRenderedPageBreak/>
              <w:t>personálně zabezpečen i z hlediska doby platnosti jeho akreditace a perspektivy jeho rozvoje, a to zejména se zřetelem na délku týdenní pracovní doby garantů základních teoretických studijních předmětů profilujícího základu studijního programu a na dobu, na kterou je pracovní poměr těchto zaměstnanců k dané vysoké škole sjednán nebo na kterou je jeho sjednání zajištěno.</w:t>
            </w:r>
          </w:p>
        </w:tc>
        <w:tc>
          <w:tcPr>
            <w:tcW w:w="341" w:type="dxa"/>
            <w:shd w:val="clear" w:color="auto" w:fill="FFE599"/>
            <w:vAlign w:val="center"/>
          </w:tcPr>
          <w:p w14:paraId="3EEB7047" w14:textId="75B58C2B" w:rsidR="00BF624C" w:rsidRPr="00C355A6" w:rsidRDefault="00BF624C" w:rsidP="00E25611">
            <w:pPr>
              <w:jc w:val="center"/>
            </w:pPr>
          </w:p>
        </w:tc>
        <w:tc>
          <w:tcPr>
            <w:tcW w:w="341" w:type="dxa"/>
            <w:vAlign w:val="center"/>
          </w:tcPr>
          <w:p w14:paraId="693F2B3B" w14:textId="2B97B2DD" w:rsidR="00BF624C" w:rsidRPr="00C355A6" w:rsidRDefault="00BF624C" w:rsidP="00E25611">
            <w:pPr>
              <w:jc w:val="center"/>
            </w:pPr>
          </w:p>
        </w:tc>
        <w:tc>
          <w:tcPr>
            <w:tcW w:w="341" w:type="dxa"/>
            <w:shd w:val="clear" w:color="auto" w:fill="B4C6E7"/>
            <w:vAlign w:val="center"/>
          </w:tcPr>
          <w:p w14:paraId="376A75AA" w14:textId="1C5CB4FB" w:rsidR="00BF624C" w:rsidRPr="00C355A6" w:rsidRDefault="00BF624C" w:rsidP="00E25611">
            <w:pPr>
              <w:jc w:val="center"/>
            </w:pPr>
          </w:p>
        </w:tc>
        <w:tc>
          <w:tcPr>
            <w:tcW w:w="341" w:type="dxa"/>
            <w:vAlign w:val="center"/>
          </w:tcPr>
          <w:p w14:paraId="0A30BE92" w14:textId="5149EED8" w:rsidR="00BF624C" w:rsidRPr="00C355A6" w:rsidRDefault="00BF624C" w:rsidP="00E25611">
            <w:pPr>
              <w:jc w:val="center"/>
            </w:pPr>
          </w:p>
        </w:tc>
        <w:tc>
          <w:tcPr>
            <w:tcW w:w="341" w:type="dxa"/>
            <w:shd w:val="clear" w:color="auto" w:fill="C5E0B3"/>
            <w:vAlign w:val="center"/>
          </w:tcPr>
          <w:p w14:paraId="0B0BA947" w14:textId="77777777" w:rsidR="00BF624C" w:rsidRPr="00C355A6" w:rsidRDefault="00BF624C" w:rsidP="00E25611">
            <w:pPr>
              <w:jc w:val="center"/>
            </w:pPr>
            <w:r w:rsidRPr="00C355A6">
              <w:t>X</w:t>
            </w:r>
          </w:p>
        </w:tc>
      </w:tr>
      <w:tr w:rsidR="00BF624C" w:rsidRPr="00C355A6" w14:paraId="795780C8" w14:textId="77777777" w:rsidTr="00E25611">
        <w:trPr>
          <w:trHeight w:val="20"/>
        </w:trPr>
        <w:tc>
          <w:tcPr>
            <w:tcW w:w="723" w:type="dxa"/>
            <w:tcBorders>
              <w:right w:val="nil"/>
            </w:tcBorders>
            <w:vAlign w:val="center"/>
          </w:tcPr>
          <w:p w14:paraId="4BAFCEFA" w14:textId="77777777" w:rsidR="00BF624C" w:rsidRPr="00C355A6" w:rsidRDefault="00BF624C" w:rsidP="00E25611">
            <w:pPr>
              <w:jc w:val="center"/>
              <w:rPr>
                <w:color w:val="000000"/>
              </w:rPr>
            </w:pPr>
            <w:r w:rsidRPr="00C355A6">
              <w:rPr>
                <w:color w:val="000000"/>
              </w:rPr>
              <w:t>6.5</w:t>
            </w:r>
          </w:p>
        </w:tc>
        <w:tc>
          <w:tcPr>
            <w:tcW w:w="8116" w:type="dxa"/>
          </w:tcPr>
          <w:p w14:paraId="32A41820" w14:textId="77777777" w:rsidR="00BF624C" w:rsidRPr="00C355A6" w:rsidRDefault="00BF624C" w:rsidP="00E25611">
            <w:r w:rsidRPr="00C355A6">
              <w:t>Nejde-li o studijní program v oblasti umění, mají vyučující zajišťující jeho uskutečňování vysokoškolské vzdělání získané absolvováním alespoň magisterského studijního programu nebo jeho ekvivalent získaný na zahraniční vysoké škole.</w:t>
            </w:r>
          </w:p>
        </w:tc>
        <w:tc>
          <w:tcPr>
            <w:tcW w:w="341" w:type="dxa"/>
            <w:shd w:val="clear" w:color="auto" w:fill="FFE599"/>
            <w:vAlign w:val="center"/>
          </w:tcPr>
          <w:p w14:paraId="5C3E4C27" w14:textId="7A087598" w:rsidR="00BF624C" w:rsidRPr="00C355A6" w:rsidRDefault="00BF624C" w:rsidP="00E25611">
            <w:pPr>
              <w:jc w:val="center"/>
            </w:pPr>
          </w:p>
        </w:tc>
        <w:tc>
          <w:tcPr>
            <w:tcW w:w="341" w:type="dxa"/>
            <w:vAlign w:val="center"/>
          </w:tcPr>
          <w:p w14:paraId="5CFC6DC6" w14:textId="636D7AAF" w:rsidR="00BF624C" w:rsidRPr="00C355A6" w:rsidRDefault="00BF624C" w:rsidP="00E25611">
            <w:pPr>
              <w:jc w:val="center"/>
            </w:pPr>
          </w:p>
        </w:tc>
        <w:tc>
          <w:tcPr>
            <w:tcW w:w="341" w:type="dxa"/>
            <w:shd w:val="clear" w:color="auto" w:fill="B4C6E7"/>
            <w:vAlign w:val="center"/>
          </w:tcPr>
          <w:p w14:paraId="5B0C3D90" w14:textId="396B461C" w:rsidR="00BF624C" w:rsidRPr="00C355A6" w:rsidRDefault="00BF624C" w:rsidP="00E25611">
            <w:pPr>
              <w:jc w:val="center"/>
            </w:pPr>
          </w:p>
        </w:tc>
        <w:tc>
          <w:tcPr>
            <w:tcW w:w="341" w:type="dxa"/>
            <w:vAlign w:val="center"/>
          </w:tcPr>
          <w:p w14:paraId="7FA2A815" w14:textId="50CF3D30" w:rsidR="00BF624C" w:rsidRPr="00C355A6" w:rsidRDefault="00BF624C" w:rsidP="00E25611">
            <w:pPr>
              <w:jc w:val="center"/>
            </w:pPr>
          </w:p>
        </w:tc>
        <w:tc>
          <w:tcPr>
            <w:tcW w:w="341" w:type="dxa"/>
            <w:shd w:val="clear" w:color="auto" w:fill="C5E0B3"/>
            <w:vAlign w:val="center"/>
          </w:tcPr>
          <w:p w14:paraId="1E17279D" w14:textId="77777777" w:rsidR="00BF624C" w:rsidRPr="00C355A6" w:rsidRDefault="00BF624C" w:rsidP="00E25611">
            <w:pPr>
              <w:jc w:val="center"/>
            </w:pPr>
            <w:r w:rsidRPr="00C355A6">
              <w:t>X</w:t>
            </w:r>
          </w:p>
        </w:tc>
      </w:tr>
      <w:tr w:rsidR="00BF624C" w:rsidRPr="00C355A6" w14:paraId="40BFB2BC" w14:textId="77777777" w:rsidTr="00E25611">
        <w:trPr>
          <w:trHeight w:val="20"/>
        </w:trPr>
        <w:tc>
          <w:tcPr>
            <w:tcW w:w="723" w:type="dxa"/>
            <w:tcBorders>
              <w:right w:val="nil"/>
            </w:tcBorders>
            <w:vAlign w:val="center"/>
          </w:tcPr>
          <w:p w14:paraId="2CF47530" w14:textId="77777777" w:rsidR="00BF624C" w:rsidRPr="00C355A6" w:rsidRDefault="00BF624C" w:rsidP="00E25611">
            <w:pPr>
              <w:jc w:val="center"/>
              <w:rPr>
                <w:color w:val="000000"/>
              </w:rPr>
            </w:pPr>
            <w:r w:rsidRPr="00C355A6">
              <w:rPr>
                <w:color w:val="000000"/>
              </w:rPr>
              <w:t>6.6</w:t>
            </w:r>
          </w:p>
        </w:tc>
        <w:tc>
          <w:tcPr>
            <w:tcW w:w="8116" w:type="dxa"/>
          </w:tcPr>
          <w:p w14:paraId="39408815" w14:textId="77777777" w:rsidR="00BF624C" w:rsidRPr="00C355A6" w:rsidRDefault="00BF624C" w:rsidP="00E25611">
            <w:r w:rsidRPr="00C355A6">
              <w:t>U odborníků z praxe je prokázáno odpovídající působení v oboru za posledních 5 let.</w:t>
            </w:r>
          </w:p>
        </w:tc>
        <w:tc>
          <w:tcPr>
            <w:tcW w:w="341" w:type="dxa"/>
            <w:shd w:val="clear" w:color="auto" w:fill="FFE599"/>
            <w:vAlign w:val="center"/>
          </w:tcPr>
          <w:p w14:paraId="7BB158B4" w14:textId="687F4BB8" w:rsidR="00BF624C" w:rsidRPr="00C355A6" w:rsidRDefault="00BF624C" w:rsidP="00E25611">
            <w:pPr>
              <w:jc w:val="center"/>
            </w:pPr>
          </w:p>
        </w:tc>
        <w:tc>
          <w:tcPr>
            <w:tcW w:w="341" w:type="dxa"/>
            <w:vAlign w:val="center"/>
          </w:tcPr>
          <w:p w14:paraId="5DA4F1BE" w14:textId="1E597236" w:rsidR="00BF624C" w:rsidRPr="00C355A6" w:rsidRDefault="00BF624C" w:rsidP="00E25611">
            <w:pPr>
              <w:jc w:val="center"/>
            </w:pPr>
          </w:p>
        </w:tc>
        <w:tc>
          <w:tcPr>
            <w:tcW w:w="341" w:type="dxa"/>
            <w:shd w:val="clear" w:color="auto" w:fill="B4C6E7"/>
            <w:vAlign w:val="center"/>
          </w:tcPr>
          <w:p w14:paraId="1BDAE5B6" w14:textId="20CAC7A3" w:rsidR="00BF624C" w:rsidRPr="00C355A6" w:rsidRDefault="00BF624C" w:rsidP="00E25611">
            <w:pPr>
              <w:jc w:val="center"/>
            </w:pPr>
          </w:p>
        </w:tc>
        <w:tc>
          <w:tcPr>
            <w:tcW w:w="341" w:type="dxa"/>
            <w:vAlign w:val="center"/>
          </w:tcPr>
          <w:p w14:paraId="37AB28DF" w14:textId="3194493F" w:rsidR="00BF624C" w:rsidRPr="00C355A6" w:rsidRDefault="00BF624C" w:rsidP="00E25611">
            <w:pPr>
              <w:jc w:val="center"/>
            </w:pPr>
          </w:p>
        </w:tc>
        <w:tc>
          <w:tcPr>
            <w:tcW w:w="341" w:type="dxa"/>
            <w:shd w:val="clear" w:color="auto" w:fill="C5E0B3"/>
            <w:vAlign w:val="center"/>
          </w:tcPr>
          <w:p w14:paraId="3C4BBDDE" w14:textId="77777777" w:rsidR="00BF624C" w:rsidRPr="00C355A6" w:rsidRDefault="00BF624C" w:rsidP="00E25611">
            <w:pPr>
              <w:jc w:val="center"/>
            </w:pPr>
            <w:r w:rsidRPr="00C355A6">
              <w:t>X</w:t>
            </w:r>
          </w:p>
        </w:tc>
      </w:tr>
      <w:tr w:rsidR="00BF624C" w:rsidRPr="00C355A6" w14:paraId="17E90C0B" w14:textId="77777777" w:rsidTr="00E25611">
        <w:trPr>
          <w:trHeight w:val="20"/>
        </w:trPr>
        <w:tc>
          <w:tcPr>
            <w:tcW w:w="723" w:type="dxa"/>
            <w:tcBorders>
              <w:right w:val="nil"/>
            </w:tcBorders>
            <w:vAlign w:val="center"/>
          </w:tcPr>
          <w:p w14:paraId="15389BE8" w14:textId="77777777" w:rsidR="00BF624C" w:rsidRPr="00C355A6" w:rsidRDefault="00BF624C" w:rsidP="00E25611">
            <w:pPr>
              <w:jc w:val="center"/>
              <w:rPr>
                <w:color w:val="000000"/>
              </w:rPr>
            </w:pPr>
            <w:r w:rsidRPr="00C355A6">
              <w:rPr>
                <w:color w:val="000000"/>
              </w:rPr>
              <w:t>6.7</w:t>
            </w:r>
          </w:p>
        </w:tc>
        <w:tc>
          <w:tcPr>
            <w:tcW w:w="8116" w:type="dxa"/>
          </w:tcPr>
          <w:p w14:paraId="37C1E34E" w14:textId="77777777" w:rsidR="00BF624C" w:rsidRPr="00C355A6" w:rsidRDefault="00BF624C" w:rsidP="00E25611">
            <w:r w:rsidRPr="00C355A6">
              <w:t>Personální zajištění profesně zaměřeného bakalářského studijního programu zahrnuje taktéž dostatečné zapojení odborníků z praxe.</w:t>
            </w:r>
          </w:p>
        </w:tc>
        <w:tc>
          <w:tcPr>
            <w:tcW w:w="341" w:type="dxa"/>
            <w:shd w:val="clear" w:color="auto" w:fill="FFE599"/>
            <w:vAlign w:val="center"/>
          </w:tcPr>
          <w:p w14:paraId="243A00E1" w14:textId="77777777" w:rsidR="00BF624C" w:rsidRPr="00C355A6" w:rsidRDefault="00BF624C" w:rsidP="00E25611">
            <w:pPr>
              <w:jc w:val="center"/>
            </w:pPr>
          </w:p>
        </w:tc>
        <w:tc>
          <w:tcPr>
            <w:tcW w:w="341" w:type="dxa"/>
            <w:vAlign w:val="center"/>
          </w:tcPr>
          <w:p w14:paraId="60406D89" w14:textId="7688C455" w:rsidR="00BF624C" w:rsidRPr="00C355A6" w:rsidRDefault="00BF624C" w:rsidP="00E25611">
            <w:pPr>
              <w:jc w:val="center"/>
            </w:pPr>
          </w:p>
        </w:tc>
        <w:tc>
          <w:tcPr>
            <w:tcW w:w="341" w:type="dxa"/>
            <w:shd w:val="clear" w:color="auto" w:fill="B4C6E7"/>
            <w:vAlign w:val="center"/>
          </w:tcPr>
          <w:p w14:paraId="22B70AA5" w14:textId="77777777" w:rsidR="00BF624C" w:rsidRPr="00C355A6" w:rsidRDefault="00BF624C" w:rsidP="00E25611">
            <w:pPr>
              <w:jc w:val="center"/>
            </w:pPr>
          </w:p>
        </w:tc>
        <w:tc>
          <w:tcPr>
            <w:tcW w:w="341" w:type="dxa"/>
            <w:vAlign w:val="center"/>
          </w:tcPr>
          <w:p w14:paraId="632028AB" w14:textId="77777777" w:rsidR="00BF624C" w:rsidRPr="00C355A6" w:rsidRDefault="00BF624C" w:rsidP="00E25611">
            <w:pPr>
              <w:jc w:val="center"/>
            </w:pPr>
          </w:p>
        </w:tc>
        <w:tc>
          <w:tcPr>
            <w:tcW w:w="341" w:type="dxa"/>
            <w:shd w:val="clear" w:color="auto" w:fill="C5E0B3"/>
            <w:vAlign w:val="center"/>
          </w:tcPr>
          <w:p w14:paraId="63C501F5" w14:textId="77777777" w:rsidR="00BF624C" w:rsidRPr="00C355A6" w:rsidRDefault="00BF624C" w:rsidP="00E25611">
            <w:pPr>
              <w:jc w:val="center"/>
            </w:pPr>
          </w:p>
        </w:tc>
      </w:tr>
      <w:tr w:rsidR="00BF624C" w:rsidRPr="00C355A6" w14:paraId="328C59CB" w14:textId="77777777" w:rsidTr="00E25611">
        <w:trPr>
          <w:trHeight w:val="20"/>
        </w:trPr>
        <w:tc>
          <w:tcPr>
            <w:tcW w:w="723" w:type="dxa"/>
            <w:tcBorders>
              <w:right w:val="nil"/>
            </w:tcBorders>
            <w:vAlign w:val="center"/>
          </w:tcPr>
          <w:p w14:paraId="627FB505" w14:textId="77777777" w:rsidR="00BF624C" w:rsidRPr="00C355A6" w:rsidRDefault="00BF624C" w:rsidP="00E25611">
            <w:pPr>
              <w:jc w:val="center"/>
              <w:rPr>
                <w:color w:val="000000"/>
              </w:rPr>
            </w:pPr>
            <w:r w:rsidRPr="00C355A6">
              <w:rPr>
                <w:color w:val="000000"/>
              </w:rPr>
              <w:t>6.8p</w:t>
            </w:r>
          </w:p>
        </w:tc>
        <w:tc>
          <w:tcPr>
            <w:tcW w:w="8116" w:type="dxa"/>
          </w:tcPr>
          <w:p w14:paraId="58507567" w14:textId="77777777" w:rsidR="00BF624C" w:rsidRPr="00C355A6" w:rsidRDefault="00BF624C" w:rsidP="00E25611">
            <w:r w:rsidRPr="00C355A6">
              <w:t>Studijní program je zabezpečen akademickými pracovníky, popřípadě i dalšími odborníky s příslušnou kvalifikací pro zajištění jednotlivých studijních předmětů. Celková struktura akademických pracovníků zabezpečujících studijní program odpovídá z hlediska kvalifikace, věku, délky týdenní pracovní doby a zkušeností s působením v zahraničí nebo v praxi struktuře studijního plánu, cílům a případnému profilu studijního programu, přičemž je přiměřeně zajištěno zastoupení odborníků z praxe, kteří se podílejí na výuce.</w:t>
            </w:r>
          </w:p>
        </w:tc>
        <w:tc>
          <w:tcPr>
            <w:tcW w:w="341" w:type="dxa"/>
            <w:shd w:val="clear" w:color="auto" w:fill="FFE599"/>
            <w:vAlign w:val="center"/>
          </w:tcPr>
          <w:p w14:paraId="21B4E289" w14:textId="77777777" w:rsidR="00BF624C" w:rsidRPr="00C355A6" w:rsidRDefault="00BF624C" w:rsidP="00E25611">
            <w:pPr>
              <w:jc w:val="center"/>
            </w:pPr>
          </w:p>
        </w:tc>
        <w:tc>
          <w:tcPr>
            <w:tcW w:w="341" w:type="dxa"/>
            <w:vAlign w:val="center"/>
          </w:tcPr>
          <w:p w14:paraId="33636DBF" w14:textId="08F2A262" w:rsidR="00BF624C" w:rsidRPr="00C355A6" w:rsidRDefault="00BF624C" w:rsidP="00E25611">
            <w:pPr>
              <w:jc w:val="center"/>
            </w:pPr>
          </w:p>
        </w:tc>
        <w:tc>
          <w:tcPr>
            <w:tcW w:w="341" w:type="dxa"/>
            <w:shd w:val="clear" w:color="auto" w:fill="B4C6E7"/>
            <w:vAlign w:val="center"/>
          </w:tcPr>
          <w:p w14:paraId="08761946" w14:textId="77777777" w:rsidR="00BF624C" w:rsidRPr="00C355A6" w:rsidRDefault="00BF624C" w:rsidP="00E25611">
            <w:pPr>
              <w:jc w:val="center"/>
            </w:pPr>
          </w:p>
        </w:tc>
        <w:tc>
          <w:tcPr>
            <w:tcW w:w="341" w:type="dxa"/>
            <w:vAlign w:val="center"/>
          </w:tcPr>
          <w:p w14:paraId="35B44096" w14:textId="77E0DFB2" w:rsidR="00BF624C" w:rsidRPr="00C355A6" w:rsidRDefault="00BF624C" w:rsidP="00E25611">
            <w:pPr>
              <w:jc w:val="center"/>
            </w:pPr>
          </w:p>
        </w:tc>
        <w:tc>
          <w:tcPr>
            <w:tcW w:w="341" w:type="dxa"/>
            <w:shd w:val="clear" w:color="auto" w:fill="C5E0B3"/>
            <w:vAlign w:val="center"/>
          </w:tcPr>
          <w:p w14:paraId="5F1E9022" w14:textId="77777777" w:rsidR="00BF624C" w:rsidRPr="00C355A6" w:rsidRDefault="00BF624C" w:rsidP="00E25611">
            <w:pPr>
              <w:jc w:val="center"/>
            </w:pPr>
          </w:p>
        </w:tc>
      </w:tr>
      <w:tr w:rsidR="00BF624C" w:rsidRPr="00C355A6" w14:paraId="6AB7E972" w14:textId="77777777" w:rsidTr="00E25611">
        <w:trPr>
          <w:trHeight w:val="20"/>
        </w:trPr>
        <w:tc>
          <w:tcPr>
            <w:tcW w:w="723" w:type="dxa"/>
            <w:tcBorders>
              <w:right w:val="nil"/>
            </w:tcBorders>
            <w:vAlign w:val="center"/>
          </w:tcPr>
          <w:p w14:paraId="4D5D9ABC" w14:textId="77777777" w:rsidR="00BF624C" w:rsidRPr="00C355A6" w:rsidRDefault="00BF624C" w:rsidP="00E25611">
            <w:pPr>
              <w:jc w:val="center"/>
              <w:rPr>
                <w:color w:val="000000"/>
              </w:rPr>
            </w:pPr>
            <w:r w:rsidRPr="00C355A6">
              <w:rPr>
                <w:color w:val="000000"/>
              </w:rPr>
              <w:t>6.8a</w:t>
            </w:r>
          </w:p>
        </w:tc>
        <w:tc>
          <w:tcPr>
            <w:tcW w:w="8116" w:type="dxa"/>
          </w:tcPr>
          <w:p w14:paraId="1B05FDE8" w14:textId="77777777" w:rsidR="00BF624C" w:rsidRPr="00C355A6" w:rsidRDefault="00BF624C" w:rsidP="00E25611">
            <w:r w:rsidRPr="00C355A6">
              <w:t>Studijní program je zabezpečen akademickými pracovníky, popřípadě i dalšími odborníky s příslušnou kvalifikací pro zajištění jednotlivých studijních předmětů. Celková struktura akademických pracovníků zabezpečujících studijní program odpovídá z hlediska kvalifikace, věku, délky týdenní pracovní doby a zkušeností s působením v zahraničí nebo v praxi struktuře studijního plánu, cílům a případnému profilu studijního programu, přičemž akademičtí pracovníci vykonávají tvůrčí činnost, jež odpovídá tomuto nebo příbuznému studijnímu programu.</w:t>
            </w:r>
          </w:p>
        </w:tc>
        <w:tc>
          <w:tcPr>
            <w:tcW w:w="341" w:type="dxa"/>
            <w:shd w:val="clear" w:color="auto" w:fill="FFE599"/>
            <w:vAlign w:val="center"/>
          </w:tcPr>
          <w:p w14:paraId="4FEA7E6E" w14:textId="0B59F3BC" w:rsidR="00BF624C" w:rsidRPr="00C355A6" w:rsidRDefault="00BF624C" w:rsidP="00E25611">
            <w:pPr>
              <w:jc w:val="center"/>
            </w:pPr>
          </w:p>
        </w:tc>
        <w:tc>
          <w:tcPr>
            <w:tcW w:w="341" w:type="dxa"/>
            <w:vAlign w:val="center"/>
          </w:tcPr>
          <w:p w14:paraId="720110EF" w14:textId="77777777" w:rsidR="00BF624C" w:rsidRPr="00C355A6" w:rsidRDefault="00BF624C" w:rsidP="00E25611">
            <w:pPr>
              <w:jc w:val="center"/>
            </w:pPr>
          </w:p>
        </w:tc>
        <w:tc>
          <w:tcPr>
            <w:tcW w:w="341" w:type="dxa"/>
            <w:shd w:val="clear" w:color="auto" w:fill="B4C6E7"/>
            <w:vAlign w:val="center"/>
          </w:tcPr>
          <w:p w14:paraId="2DF38BE6" w14:textId="5F4C40AC" w:rsidR="00BF624C" w:rsidRPr="00C355A6" w:rsidRDefault="00BF624C" w:rsidP="00E25611">
            <w:pPr>
              <w:jc w:val="center"/>
            </w:pPr>
          </w:p>
        </w:tc>
        <w:tc>
          <w:tcPr>
            <w:tcW w:w="341" w:type="dxa"/>
            <w:vAlign w:val="center"/>
          </w:tcPr>
          <w:p w14:paraId="734ABFC2" w14:textId="77777777" w:rsidR="00BF624C" w:rsidRPr="00C355A6" w:rsidRDefault="00BF624C" w:rsidP="00E25611">
            <w:pPr>
              <w:jc w:val="center"/>
            </w:pPr>
          </w:p>
        </w:tc>
        <w:tc>
          <w:tcPr>
            <w:tcW w:w="341" w:type="dxa"/>
            <w:shd w:val="clear" w:color="auto" w:fill="C5E0B3"/>
            <w:vAlign w:val="center"/>
          </w:tcPr>
          <w:p w14:paraId="15AB6114" w14:textId="77777777" w:rsidR="00BF624C" w:rsidRPr="00C355A6" w:rsidRDefault="00BF624C" w:rsidP="00E25611">
            <w:pPr>
              <w:jc w:val="center"/>
            </w:pPr>
          </w:p>
        </w:tc>
      </w:tr>
      <w:tr w:rsidR="00BF624C" w:rsidRPr="00C355A6" w14:paraId="1A9373E7" w14:textId="77777777" w:rsidTr="00E25611">
        <w:trPr>
          <w:trHeight w:val="20"/>
        </w:trPr>
        <w:tc>
          <w:tcPr>
            <w:tcW w:w="723" w:type="dxa"/>
            <w:tcBorders>
              <w:right w:val="nil"/>
            </w:tcBorders>
            <w:vAlign w:val="center"/>
          </w:tcPr>
          <w:p w14:paraId="2C83A88F" w14:textId="77777777" w:rsidR="00BF624C" w:rsidRPr="00C355A6" w:rsidRDefault="00BF624C" w:rsidP="00E25611">
            <w:pPr>
              <w:jc w:val="center"/>
              <w:rPr>
                <w:color w:val="000000"/>
              </w:rPr>
            </w:pPr>
            <w:r w:rsidRPr="00C355A6">
              <w:rPr>
                <w:color w:val="000000"/>
              </w:rPr>
              <w:t>6.8d</w:t>
            </w:r>
          </w:p>
        </w:tc>
        <w:tc>
          <w:tcPr>
            <w:tcW w:w="8116" w:type="dxa"/>
          </w:tcPr>
          <w:p w14:paraId="51E6503D" w14:textId="77777777" w:rsidR="00BF624C" w:rsidRPr="00C355A6" w:rsidRDefault="00BF624C" w:rsidP="00E25611">
            <w:r w:rsidRPr="00C355A6">
              <w:t>Studijní program je zabezpečen akademickými pracovníky, popřípadě i dalšími odborníky s příslušnou kvalifikací pro zajištění jednotlivých studijních předmětů. Celková struktura akademických pracovníků zabezpečujících studijní program odpovídá z hlediska kvalifikace, věku, délky týdenní pracovní doby a zkušeností s působením v zahraničí nebo v praxi struktuře studijního plánu a cílům studijního programu, přičemž akademičtí pracovníci vykonávají tvůrčí činnost, jež odpovídá tomuto nebo příbuznému studijnímu programu.</w:t>
            </w:r>
          </w:p>
        </w:tc>
        <w:tc>
          <w:tcPr>
            <w:tcW w:w="341" w:type="dxa"/>
            <w:shd w:val="clear" w:color="auto" w:fill="FFE599"/>
            <w:vAlign w:val="center"/>
          </w:tcPr>
          <w:p w14:paraId="0BA10948" w14:textId="77777777" w:rsidR="00BF624C" w:rsidRPr="00C355A6" w:rsidRDefault="00BF624C" w:rsidP="00E25611">
            <w:pPr>
              <w:jc w:val="center"/>
            </w:pPr>
          </w:p>
        </w:tc>
        <w:tc>
          <w:tcPr>
            <w:tcW w:w="341" w:type="dxa"/>
            <w:vAlign w:val="center"/>
          </w:tcPr>
          <w:p w14:paraId="3BEDCFD2" w14:textId="77777777" w:rsidR="00BF624C" w:rsidRPr="00C355A6" w:rsidRDefault="00BF624C" w:rsidP="00E25611">
            <w:pPr>
              <w:jc w:val="center"/>
            </w:pPr>
          </w:p>
        </w:tc>
        <w:tc>
          <w:tcPr>
            <w:tcW w:w="341" w:type="dxa"/>
            <w:shd w:val="clear" w:color="auto" w:fill="B4C6E7"/>
            <w:vAlign w:val="center"/>
          </w:tcPr>
          <w:p w14:paraId="2D4A7BC3" w14:textId="77777777" w:rsidR="00BF624C" w:rsidRPr="00C355A6" w:rsidRDefault="00BF624C" w:rsidP="00E25611">
            <w:pPr>
              <w:jc w:val="center"/>
            </w:pPr>
          </w:p>
        </w:tc>
        <w:tc>
          <w:tcPr>
            <w:tcW w:w="341" w:type="dxa"/>
            <w:vAlign w:val="center"/>
          </w:tcPr>
          <w:p w14:paraId="1D7AC4D4" w14:textId="77777777" w:rsidR="00BF624C" w:rsidRPr="00C355A6" w:rsidRDefault="00BF624C" w:rsidP="00E25611">
            <w:pPr>
              <w:jc w:val="center"/>
            </w:pPr>
          </w:p>
        </w:tc>
        <w:tc>
          <w:tcPr>
            <w:tcW w:w="341" w:type="dxa"/>
            <w:shd w:val="clear" w:color="auto" w:fill="C5E0B3"/>
            <w:vAlign w:val="center"/>
          </w:tcPr>
          <w:p w14:paraId="09DDBC74" w14:textId="77777777" w:rsidR="00BF624C" w:rsidRPr="00C355A6" w:rsidRDefault="00BF624C" w:rsidP="00E25611">
            <w:pPr>
              <w:jc w:val="center"/>
            </w:pPr>
            <w:r w:rsidRPr="00C355A6">
              <w:t>X</w:t>
            </w:r>
          </w:p>
        </w:tc>
      </w:tr>
      <w:tr w:rsidR="00BF624C" w:rsidRPr="00C355A6" w14:paraId="31A6C8CF" w14:textId="77777777" w:rsidTr="00E25611">
        <w:trPr>
          <w:trHeight w:val="20"/>
        </w:trPr>
        <w:tc>
          <w:tcPr>
            <w:tcW w:w="723" w:type="dxa"/>
            <w:tcBorders>
              <w:right w:val="nil"/>
            </w:tcBorders>
            <w:vAlign w:val="center"/>
          </w:tcPr>
          <w:p w14:paraId="25D21C84" w14:textId="77777777" w:rsidR="00BF624C" w:rsidRPr="00C355A6" w:rsidRDefault="00BF624C" w:rsidP="00E25611">
            <w:pPr>
              <w:jc w:val="center"/>
              <w:rPr>
                <w:color w:val="000000"/>
              </w:rPr>
            </w:pPr>
            <w:r w:rsidRPr="00C355A6">
              <w:rPr>
                <w:color w:val="000000"/>
              </w:rPr>
              <w:t>6.9b</w:t>
            </w:r>
          </w:p>
        </w:tc>
        <w:tc>
          <w:tcPr>
            <w:tcW w:w="8116" w:type="dxa"/>
          </w:tcPr>
          <w:p w14:paraId="089CC541" w14:textId="77777777" w:rsidR="00BF624C" w:rsidRPr="00C355A6" w:rsidRDefault="00BF624C" w:rsidP="00E25611">
            <w:r w:rsidRPr="00C355A6">
              <w:t>Základní teoretické studijní předměty profilujícího základu jsou garantovány akademickými pracovníky jmenovanými profesorem nebo docentem anebo akademickými pracovníky s vědeckou hodností. Přitom studijní předměty profilujícího základu studijních programů z oblasti umění mohou být též garantovány akademickými pracovníky s odpovídající uměleckou erudicí. Garanti těchto studijních předmětů se podílejí na jejich výuce.</w:t>
            </w:r>
          </w:p>
        </w:tc>
        <w:tc>
          <w:tcPr>
            <w:tcW w:w="341" w:type="dxa"/>
            <w:shd w:val="clear" w:color="auto" w:fill="FFE599"/>
            <w:vAlign w:val="center"/>
          </w:tcPr>
          <w:p w14:paraId="0148052A" w14:textId="282D16BA" w:rsidR="00BF624C" w:rsidRPr="00C355A6" w:rsidRDefault="00BF624C" w:rsidP="00E25611">
            <w:pPr>
              <w:jc w:val="center"/>
            </w:pPr>
          </w:p>
        </w:tc>
        <w:tc>
          <w:tcPr>
            <w:tcW w:w="341" w:type="dxa"/>
            <w:vAlign w:val="center"/>
          </w:tcPr>
          <w:p w14:paraId="42FAD8BA" w14:textId="14E82055" w:rsidR="00BF624C" w:rsidRPr="00C355A6" w:rsidRDefault="00BF624C" w:rsidP="00E25611">
            <w:pPr>
              <w:jc w:val="center"/>
            </w:pPr>
          </w:p>
        </w:tc>
        <w:tc>
          <w:tcPr>
            <w:tcW w:w="341" w:type="dxa"/>
            <w:shd w:val="clear" w:color="auto" w:fill="B4C6E7"/>
            <w:vAlign w:val="center"/>
          </w:tcPr>
          <w:p w14:paraId="2C592174" w14:textId="77777777" w:rsidR="00BF624C" w:rsidRPr="00C355A6" w:rsidRDefault="00BF624C" w:rsidP="00E25611">
            <w:pPr>
              <w:jc w:val="center"/>
            </w:pPr>
          </w:p>
        </w:tc>
        <w:tc>
          <w:tcPr>
            <w:tcW w:w="341" w:type="dxa"/>
            <w:vAlign w:val="center"/>
          </w:tcPr>
          <w:p w14:paraId="726521D3" w14:textId="77777777" w:rsidR="00BF624C" w:rsidRPr="00C355A6" w:rsidRDefault="00BF624C" w:rsidP="00E25611">
            <w:pPr>
              <w:jc w:val="center"/>
            </w:pPr>
          </w:p>
        </w:tc>
        <w:tc>
          <w:tcPr>
            <w:tcW w:w="341" w:type="dxa"/>
            <w:shd w:val="clear" w:color="auto" w:fill="C5E0B3"/>
            <w:vAlign w:val="center"/>
          </w:tcPr>
          <w:p w14:paraId="2CCF8ED2" w14:textId="77777777" w:rsidR="00BF624C" w:rsidRPr="00C355A6" w:rsidRDefault="00BF624C" w:rsidP="00E25611">
            <w:pPr>
              <w:jc w:val="center"/>
            </w:pPr>
          </w:p>
        </w:tc>
      </w:tr>
      <w:tr w:rsidR="00BF624C" w:rsidRPr="00C355A6" w14:paraId="66A861AF" w14:textId="77777777" w:rsidTr="00E25611">
        <w:trPr>
          <w:trHeight w:val="20"/>
        </w:trPr>
        <w:tc>
          <w:tcPr>
            <w:tcW w:w="723" w:type="dxa"/>
            <w:tcBorders>
              <w:right w:val="nil"/>
            </w:tcBorders>
            <w:vAlign w:val="center"/>
          </w:tcPr>
          <w:p w14:paraId="667281B7" w14:textId="77777777" w:rsidR="00BF624C" w:rsidRPr="00C355A6" w:rsidRDefault="00BF624C" w:rsidP="00E25611">
            <w:pPr>
              <w:jc w:val="center"/>
              <w:rPr>
                <w:color w:val="000000"/>
              </w:rPr>
            </w:pPr>
            <w:r w:rsidRPr="00C355A6">
              <w:rPr>
                <w:color w:val="000000"/>
              </w:rPr>
              <w:t>6.9m</w:t>
            </w:r>
          </w:p>
        </w:tc>
        <w:tc>
          <w:tcPr>
            <w:tcW w:w="8116" w:type="dxa"/>
          </w:tcPr>
          <w:p w14:paraId="51E7457C" w14:textId="77777777" w:rsidR="00BF624C" w:rsidRPr="00C355A6" w:rsidRDefault="00BF624C" w:rsidP="00E25611">
            <w:r w:rsidRPr="00C355A6">
              <w:t xml:space="preserve">Studijní předměty profilujícího základu magisterského studijního programu jsou garantovány akademickými pracovníky s vědeckou hodností. Přitom studijní předměty profilujícího základu studijních programů z oblasti umění mohou být též garantovány akademickými pracovníky s odpovídající uměleckou erudicí. </w:t>
            </w:r>
          </w:p>
        </w:tc>
        <w:tc>
          <w:tcPr>
            <w:tcW w:w="341" w:type="dxa"/>
            <w:shd w:val="clear" w:color="auto" w:fill="FFE599"/>
            <w:vAlign w:val="center"/>
          </w:tcPr>
          <w:p w14:paraId="3061977D" w14:textId="77777777" w:rsidR="00BF624C" w:rsidRPr="00C355A6" w:rsidRDefault="00BF624C" w:rsidP="00E25611">
            <w:pPr>
              <w:jc w:val="center"/>
            </w:pPr>
          </w:p>
        </w:tc>
        <w:tc>
          <w:tcPr>
            <w:tcW w:w="341" w:type="dxa"/>
            <w:vAlign w:val="center"/>
          </w:tcPr>
          <w:p w14:paraId="2AFD7067" w14:textId="77777777" w:rsidR="00BF624C" w:rsidRPr="00C355A6" w:rsidRDefault="00BF624C" w:rsidP="00E25611">
            <w:pPr>
              <w:jc w:val="center"/>
            </w:pPr>
          </w:p>
        </w:tc>
        <w:tc>
          <w:tcPr>
            <w:tcW w:w="341" w:type="dxa"/>
            <w:shd w:val="clear" w:color="auto" w:fill="B4C6E7"/>
            <w:vAlign w:val="center"/>
          </w:tcPr>
          <w:p w14:paraId="57CDD8A9" w14:textId="3E8FBC08" w:rsidR="00BF624C" w:rsidRPr="00C355A6" w:rsidRDefault="00BF624C" w:rsidP="00E25611">
            <w:pPr>
              <w:jc w:val="center"/>
            </w:pPr>
          </w:p>
        </w:tc>
        <w:tc>
          <w:tcPr>
            <w:tcW w:w="341" w:type="dxa"/>
            <w:vAlign w:val="center"/>
          </w:tcPr>
          <w:p w14:paraId="0EFDC2E9" w14:textId="64CD99BC" w:rsidR="00BF624C" w:rsidRPr="00C355A6" w:rsidRDefault="00BF624C" w:rsidP="00E25611">
            <w:pPr>
              <w:jc w:val="center"/>
            </w:pPr>
          </w:p>
        </w:tc>
        <w:tc>
          <w:tcPr>
            <w:tcW w:w="341" w:type="dxa"/>
            <w:shd w:val="clear" w:color="auto" w:fill="C5E0B3"/>
            <w:vAlign w:val="center"/>
          </w:tcPr>
          <w:p w14:paraId="382B0D42" w14:textId="77777777" w:rsidR="00BF624C" w:rsidRPr="00C355A6" w:rsidRDefault="00BF624C" w:rsidP="00E25611">
            <w:pPr>
              <w:jc w:val="center"/>
            </w:pPr>
          </w:p>
        </w:tc>
      </w:tr>
      <w:tr w:rsidR="00BF624C" w:rsidRPr="00C355A6" w14:paraId="6991B2E0" w14:textId="77777777" w:rsidTr="00E25611">
        <w:trPr>
          <w:trHeight w:val="20"/>
        </w:trPr>
        <w:tc>
          <w:tcPr>
            <w:tcW w:w="723" w:type="dxa"/>
            <w:tcBorders>
              <w:right w:val="nil"/>
            </w:tcBorders>
            <w:vAlign w:val="center"/>
          </w:tcPr>
          <w:p w14:paraId="64B86611" w14:textId="77777777" w:rsidR="00BF624C" w:rsidRPr="00C355A6" w:rsidRDefault="00BF624C" w:rsidP="00E25611">
            <w:pPr>
              <w:jc w:val="center"/>
              <w:rPr>
                <w:color w:val="000000"/>
              </w:rPr>
            </w:pPr>
            <w:r w:rsidRPr="00C355A6">
              <w:rPr>
                <w:color w:val="000000"/>
              </w:rPr>
              <w:t>6.10</w:t>
            </w:r>
          </w:p>
        </w:tc>
        <w:tc>
          <w:tcPr>
            <w:tcW w:w="8116" w:type="dxa"/>
          </w:tcPr>
          <w:p w14:paraId="11307ECF" w14:textId="77777777" w:rsidR="00BF624C" w:rsidRPr="00C355A6" w:rsidRDefault="00BF624C" w:rsidP="00E25611">
            <w:r w:rsidRPr="00C355A6">
              <w:t xml:space="preserve">Základní teoretické studijní předměty profilujícího základu magisterského studijního programu jsou garantovány akademickými pracovníky jmenovanými profesorem nebo jmenovanými docentem v oboru, který odpovídá oblasti nebo oblastem vzdělávání, v rámci které nebo v rámci kterých má být daný magisterský studijní program uskutečňován nebo v oboru příbuzném. Přitom základní teoretické studijní předměty profilujícího základu studijních programů z oblasti umění mohou být též garantovány akademickými pracovníky s odpovídající uměleckou erudicí. </w:t>
            </w:r>
          </w:p>
        </w:tc>
        <w:tc>
          <w:tcPr>
            <w:tcW w:w="341" w:type="dxa"/>
            <w:shd w:val="clear" w:color="auto" w:fill="FFE599"/>
            <w:vAlign w:val="center"/>
          </w:tcPr>
          <w:p w14:paraId="0C7D7C81" w14:textId="77777777" w:rsidR="00BF624C" w:rsidRPr="00C355A6" w:rsidRDefault="00BF624C" w:rsidP="00E25611">
            <w:pPr>
              <w:jc w:val="center"/>
            </w:pPr>
          </w:p>
        </w:tc>
        <w:tc>
          <w:tcPr>
            <w:tcW w:w="341" w:type="dxa"/>
            <w:vAlign w:val="center"/>
          </w:tcPr>
          <w:p w14:paraId="451E2845" w14:textId="77777777" w:rsidR="00BF624C" w:rsidRPr="00C355A6" w:rsidRDefault="00BF624C" w:rsidP="00E25611">
            <w:pPr>
              <w:jc w:val="center"/>
            </w:pPr>
          </w:p>
        </w:tc>
        <w:tc>
          <w:tcPr>
            <w:tcW w:w="341" w:type="dxa"/>
            <w:shd w:val="clear" w:color="auto" w:fill="B4C6E7"/>
            <w:vAlign w:val="center"/>
          </w:tcPr>
          <w:p w14:paraId="30FBBCE1" w14:textId="02FAC85C" w:rsidR="00BF624C" w:rsidRPr="00C355A6" w:rsidRDefault="00BF624C" w:rsidP="00E25611">
            <w:pPr>
              <w:jc w:val="center"/>
            </w:pPr>
          </w:p>
        </w:tc>
        <w:tc>
          <w:tcPr>
            <w:tcW w:w="341" w:type="dxa"/>
            <w:vAlign w:val="center"/>
          </w:tcPr>
          <w:p w14:paraId="4489C719" w14:textId="2B2D469D" w:rsidR="00BF624C" w:rsidRPr="00C355A6" w:rsidRDefault="00BF624C" w:rsidP="00E25611">
            <w:pPr>
              <w:jc w:val="center"/>
            </w:pPr>
          </w:p>
        </w:tc>
        <w:tc>
          <w:tcPr>
            <w:tcW w:w="341" w:type="dxa"/>
            <w:shd w:val="clear" w:color="auto" w:fill="C5E0B3"/>
            <w:vAlign w:val="center"/>
          </w:tcPr>
          <w:p w14:paraId="74A7EF3B" w14:textId="77777777" w:rsidR="00BF624C" w:rsidRPr="00C355A6" w:rsidRDefault="00BF624C" w:rsidP="00E25611">
            <w:pPr>
              <w:jc w:val="center"/>
            </w:pPr>
          </w:p>
        </w:tc>
      </w:tr>
      <w:tr w:rsidR="00BF624C" w:rsidRPr="00C355A6" w14:paraId="0D4607A0" w14:textId="77777777" w:rsidTr="00E25611">
        <w:trPr>
          <w:trHeight w:val="20"/>
        </w:trPr>
        <w:tc>
          <w:tcPr>
            <w:tcW w:w="723" w:type="dxa"/>
            <w:tcBorders>
              <w:right w:val="nil"/>
            </w:tcBorders>
            <w:vAlign w:val="center"/>
          </w:tcPr>
          <w:p w14:paraId="158832BD" w14:textId="77777777" w:rsidR="00BF624C" w:rsidRPr="00C355A6" w:rsidRDefault="00BF624C" w:rsidP="00E25611">
            <w:pPr>
              <w:jc w:val="center"/>
            </w:pPr>
            <w:r w:rsidRPr="00C355A6">
              <w:t>6.11</w:t>
            </w:r>
          </w:p>
        </w:tc>
        <w:tc>
          <w:tcPr>
            <w:tcW w:w="8116" w:type="dxa"/>
          </w:tcPr>
          <w:p w14:paraId="250F3DB3" w14:textId="77777777" w:rsidR="00BF624C" w:rsidRPr="00C355A6" w:rsidRDefault="00BF624C" w:rsidP="00E25611">
            <w:r w:rsidRPr="00C355A6">
              <w:t>Školiteli studentů doktorského studijního programu mohou být pouze docenti a profesoři a popřípadě další odborníci s vědeckou hodností schválení příslušnou vědeckou nebo uměleckou radou, školiteli studentů doktorských studijních programů z oblasti umění mohou být též odborníci s odpovídající uměleckou erudicí.</w:t>
            </w:r>
          </w:p>
        </w:tc>
        <w:tc>
          <w:tcPr>
            <w:tcW w:w="341" w:type="dxa"/>
            <w:shd w:val="clear" w:color="auto" w:fill="FFE599"/>
            <w:vAlign w:val="center"/>
          </w:tcPr>
          <w:p w14:paraId="54BEC8FA" w14:textId="77777777" w:rsidR="00BF624C" w:rsidRPr="00C355A6" w:rsidRDefault="00BF624C" w:rsidP="00E25611">
            <w:pPr>
              <w:jc w:val="center"/>
            </w:pPr>
          </w:p>
        </w:tc>
        <w:tc>
          <w:tcPr>
            <w:tcW w:w="341" w:type="dxa"/>
            <w:vAlign w:val="center"/>
          </w:tcPr>
          <w:p w14:paraId="36310D91" w14:textId="77777777" w:rsidR="00BF624C" w:rsidRPr="00C355A6" w:rsidRDefault="00BF624C" w:rsidP="00E25611">
            <w:pPr>
              <w:jc w:val="center"/>
            </w:pPr>
          </w:p>
        </w:tc>
        <w:tc>
          <w:tcPr>
            <w:tcW w:w="341" w:type="dxa"/>
            <w:shd w:val="clear" w:color="auto" w:fill="B4C6E7"/>
            <w:vAlign w:val="center"/>
          </w:tcPr>
          <w:p w14:paraId="12E238FD" w14:textId="77777777" w:rsidR="00BF624C" w:rsidRPr="00C355A6" w:rsidRDefault="00BF624C" w:rsidP="00E25611">
            <w:pPr>
              <w:jc w:val="center"/>
            </w:pPr>
          </w:p>
        </w:tc>
        <w:tc>
          <w:tcPr>
            <w:tcW w:w="341" w:type="dxa"/>
            <w:vAlign w:val="center"/>
          </w:tcPr>
          <w:p w14:paraId="0BB0F610" w14:textId="77777777" w:rsidR="00BF624C" w:rsidRPr="00C355A6" w:rsidRDefault="00BF624C" w:rsidP="00E25611">
            <w:pPr>
              <w:jc w:val="center"/>
            </w:pPr>
          </w:p>
        </w:tc>
        <w:tc>
          <w:tcPr>
            <w:tcW w:w="341" w:type="dxa"/>
            <w:shd w:val="clear" w:color="auto" w:fill="C5E0B3"/>
            <w:vAlign w:val="center"/>
          </w:tcPr>
          <w:p w14:paraId="1EDC877A" w14:textId="77777777" w:rsidR="00BF624C" w:rsidRPr="00C355A6" w:rsidRDefault="00BF624C" w:rsidP="00E25611">
            <w:pPr>
              <w:jc w:val="center"/>
            </w:pPr>
            <w:r w:rsidRPr="00C355A6">
              <w:t>X</w:t>
            </w:r>
          </w:p>
        </w:tc>
      </w:tr>
      <w:tr w:rsidR="00BF624C" w:rsidRPr="00C355A6" w14:paraId="79BB0A7E" w14:textId="77777777" w:rsidTr="00E25611">
        <w:trPr>
          <w:trHeight w:val="20"/>
        </w:trPr>
        <w:tc>
          <w:tcPr>
            <w:tcW w:w="723" w:type="dxa"/>
            <w:tcBorders>
              <w:right w:val="nil"/>
            </w:tcBorders>
            <w:vAlign w:val="center"/>
          </w:tcPr>
          <w:p w14:paraId="529F305C" w14:textId="77777777" w:rsidR="00BF624C" w:rsidRPr="00C355A6" w:rsidRDefault="00BF624C" w:rsidP="00E25611">
            <w:pPr>
              <w:jc w:val="center"/>
              <w:rPr>
                <w:color w:val="000000"/>
              </w:rPr>
            </w:pPr>
            <w:r w:rsidRPr="00C355A6">
              <w:rPr>
                <w:color w:val="000000"/>
              </w:rPr>
              <w:t>6.12</w:t>
            </w:r>
          </w:p>
        </w:tc>
        <w:tc>
          <w:tcPr>
            <w:tcW w:w="8116" w:type="dxa"/>
          </w:tcPr>
          <w:p w14:paraId="400F0BD8" w14:textId="77777777" w:rsidR="00BF624C" w:rsidRPr="00C355A6" w:rsidRDefault="00BF624C" w:rsidP="00E25611">
            <w:r w:rsidRPr="00C355A6">
              <w:t>Členy oborové rady doktorského studijního programu mohou být pouze ti, kteří v posledních 5 letech vykonávali tvůrčí činnost, která odpovídá oblasti nebo oblastem vzdělávání, v rámci které nebo v rámci kterých má být uskutečňován doktorský studijní program.</w:t>
            </w:r>
          </w:p>
        </w:tc>
        <w:tc>
          <w:tcPr>
            <w:tcW w:w="341" w:type="dxa"/>
            <w:shd w:val="clear" w:color="auto" w:fill="FFE599"/>
            <w:vAlign w:val="center"/>
          </w:tcPr>
          <w:p w14:paraId="1C462FD1" w14:textId="77777777" w:rsidR="00BF624C" w:rsidRPr="00C355A6" w:rsidRDefault="00BF624C" w:rsidP="00E25611">
            <w:pPr>
              <w:jc w:val="center"/>
            </w:pPr>
          </w:p>
        </w:tc>
        <w:tc>
          <w:tcPr>
            <w:tcW w:w="341" w:type="dxa"/>
            <w:vAlign w:val="center"/>
          </w:tcPr>
          <w:p w14:paraId="4BA5304E" w14:textId="77777777" w:rsidR="00BF624C" w:rsidRPr="00C355A6" w:rsidRDefault="00BF624C" w:rsidP="00E25611">
            <w:pPr>
              <w:jc w:val="center"/>
            </w:pPr>
          </w:p>
        </w:tc>
        <w:tc>
          <w:tcPr>
            <w:tcW w:w="341" w:type="dxa"/>
            <w:shd w:val="clear" w:color="auto" w:fill="B4C6E7"/>
            <w:vAlign w:val="center"/>
          </w:tcPr>
          <w:p w14:paraId="1B3AEFD6" w14:textId="77777777" w:rsidR="00BF624C" w:rsidRPr="00C355A6" w:rsidRDefault="00BF624C" w:rsidP="00E25611">
            <w:pPr>
              <w:jc w:val="center"/>
            </w:pPr>
          </w:p>
        </w:tc>
        <w:tc>
          <w:tcPr>
            <w:tcW w:w="341" w:type="dxa"/>
            <w:vAlign w:val="center"/>
          </w:tcPr>
          <w:p w14:paraId="3F0FB3DE" w14:textId="77777777" w:rsidR="00BF624C" w:rsidRPr="00C355A6" w:rsidRDefault="00BF624C" w:rsidP="00E25611">
            <w:pPr>
              <w:jc w:val="center"/>
            </w:pPr>
          </w:p>
        </w:tc>
        <w:tc>
          <w:tcPr>
            <w:tcW w:w="341" w:type="dxa"/>
            <w:shd w:val="clear" w:color="auto" w:fill="C5E0B3"/>
            <w:vAlign w:val="center"/>
          </w:tcPr>
          <w:p w14:paraId="58741E4B" w14:textId="77777777" w:rsidR="00BF624C" w:rsidRPr="00C355A6" w:rsidRDefault="00BF624C" w:rsidP="00E25611">
            <w:pPr>
              <w:jc w:val="center"/>
            </w:pPr>
            <w:r w:rsidRPr="00C355A6">
              <w:t>X</w:t>
            </w:r>
          </w:p>
        </w:tc>
      </w:tr>
      <w:tr w:rsidR="00BF624C" w:rsidRPr="00C355A6" w14:paraId="6CDDED39" w14:textId="77777777" w:rsidTr="00E25611">
        <w:trPr>
          <w:trHeight w:val="20"/>
        </w:trPr>
        <w:tc>
          <w:tcPr>
            <w:tcW w:w="723" w:type="dxa"/>
            <w:tcBorders>
              <w:right w:val="nil"/>
            </w:tcBorders>
            <w:vAlign w:val="center"/>
          </w:tcPr>
          <w:p w14:paraId="178E8F84" w14:textId="77777777" w:rsidR="00BF624C" w:rsidRPr="00C355A6" w:rsidRDefault="00BF624C" w:rsidP="00E25611">
            <w:pPr>
              <w:jc w:val="center"/>
              <w:rPr>
                <w:color w:val="000000"/>
              </w:rPr>
            </w:pPr>
            <w:r w:rsidRPr="00C355A6">
              <w:rPr>
                <w:color w:val="000000"/>
              </w:rPr>
              <w:t>6.13</w:t>
            </w:r>
          </w:p>
        </w:tc>
        <w:tc>
          <w:tcPr>
            <w:tcW w:w="8116" w:type="dxa"/>
          </w:tcPr>
          <w:p w14:paraId="53248BA6" w14:textId="77777777" w:rsidR="00BF624C" w:rsidRPr="00C355A6" w:rsidRDefault="00BF624C" w:rsidP="00E25611">
            <w:r w:rsidRPr="00C355A6">
              <w:t>Oborovou radu doktorského studijního programu tvoří jak akademičtí pracovníci a popřípadě další odborníci, kteří na dané vysoké škole působí na základě pracovního poměru nebo pracovních poměrů nebo služebních poměrů s celkovým součtem týdenní pracovní doby odpovídajícím alespoň polovině stanovené týdenní pracovní doby podle § 79 zákoníku práce, tak i odborníci mimo danou vysokou školu.</w:t>
            </w:r>
          </w:p>
        </w:tc>
        <w:tc>
          <w:tcPr>
            <w:tcW w:w="341" w:type="dxa"/>
            <w:shd w:val="clear" w:color="auto" w:fill="FFE599"/>
            <w:vAlign w:val="center"/>
          </w:tcPr>
          <w:p w14:paraId="3C0E5132" w14:textId="77777777" w:rsidR="00BF624C" w:rsidRPr="00C355A6" w:rsidRDefault="00BF624C" w:rsidP="00E25611">
            <w:pPr>
              <w:jc w:val="center"/>
            </w:pPr>
          </w:p>
        </w:tc>
        <w:tc>
          <w:tcPr>
            <w:tcW w:w="341" w:type="dxa"/>
            <w:vAlign w:val="center"/>
          </w:tcPr>
          <w:p w14:paraId="0C4DC89A" w14:textId="77777777" w:rsidR="00BF624C" w:rsidRPr="00C355A6" w:rsidRDefault="00BF624C" w:rsidP="00E25611">
            <w:pPr>
              <w:jc w:val="center"/>
            </w:pPr>
          </w:p>
        </w:tc>
        <w:tc>
          <w:tcPr>
            <w:tcW w:w="341" w:type="dxa"/>
            <w:shd w:val="clear" w:color="auto" w:fill="B4C6E7"/>
            <w:vAlign w:val="center"/>
          </w:tcPr>
          <w:p w14:paraId="1F1582D4" w14:textId="77777777" w:rsidR="00BF624C" w:rsidRPr="00C355A6" w:rsidRDefault="00BF624C" w:rsidP="00E25611">
            <w:pPr>
              <w:jc w:val="center"/>
            </w:pPr>
          </w:p>
        </w:tc>
        <w:tc>
          <w:tcPr>
            <w:tcW w:w="341" w:type="dxa"/>
            <w:vAlign w:val="center"/>
          </w:tcPr>
          <w:p w14:paraId="1748D26A" w14:textId="77777777" w:rsidR="00BF624C" w:rsidRPr="00C355A6" w:rsidRDefault="00BF624C" w:rsidP="00E25611">
            <w:pPr>
              <w:jc w:val="center"/>
            </w:pPr>
          </w:p>
        </w:tc>
        <w:tc>
          <w:tcPr>
            <w:tcW w:w="341" w:type="dxa"/>
            <w:shd w:val="clear" w:color="auto" w:fill="C5E0B3"/>
            <w:vAlign w:val="center"/>
          </w:tcPr>
          <w:p w14:paraId="5FBCE65A" w14:textId="77777777" w:rsidR="00BF624C" w:rsidRPr="00C355A6" w:rsidRDefault="00BF624C" w:rsidP="00E25611">
            <w:pPr>
              <w:jc w:val="center"/>
            </w:pPr>
            <w:r w:rsidRPr="00C355A6">
              <w:t>X</w:t>
            </w:r>
          </w:p>
        </w:tc>
      </w:tr>
      <w:tr w:rsidR="00BF624C" w:rsidRPr="00C355A6" w14:paraId="294DB771" w14:textId="77777777" w:rsidTr="00E25611">
        <w:trPr>
          <w:trHeight w:val="20"/>
        </w:trPr>
        <w:tc>
          <w:tcPr>
            <w:tcW w:w="723" w:type="dxa"/>
            <w:tcBorders>
              <w:right w:val="nil"/>
            </w:tcBorders>
            <w:vAlign w:val="center"/>
          </w:tcPr>
          <w:p w14:paraId="18E29E71" w14:textId="77777777" w:rsidR="00BF624C" w:rsidRPr="00C355A6" w:rsidRDefault="00BF624C" w:rsidP="00E25611">
            <w:pPr>
              <w:jc w:val="center"/>
              <w:rPr>
                <w:color w:val="000000"/>
              </w:rPr>
            </w:pPr>
            <w:r w:rsidRPr="00C355A6">
              <w:rPr>
                <w:color w:val="000000"/>
              </w:rPr>
              <w:t>7.1</w:t>
            </w:r>
          </w:p>
        </w:tc>
        <w:tc>
          <w:tcPr>
            <w:tcW w:w="8116" w:type="dxa"/>
          </w:tcPr>
          <w:p w14:paraId="48E51CE8" w14:textId="77777777" w:rsidR="00BF624C" w:rsidRPr="00C355A6" w:rsidRDefault="00BF624C" w:rsidP="00E25611">
            <w:r w:rsidRPr="00C355A6">
              <w:t>Vysoká škola prokáže, že navrhovaný způsob uskutečňování studijního programu v distanční a kombinované formě studia je funkční.</w:t>
            </w:r>
          </w:p>
        </w:tc>
        <w:tc>
          <w:tcPr>
            <w:tcW w:w="341" w:type="dxa"/>
            <w:shd w:val="clear" w:color="auto" w:fill="FFE599"/>
            <w:vAlign w:val="center"/>
          </w:tcPr>
          <w:p w14:paraId="1892D18A" w14:textId="071C9AC5" w:rsidR="00BF624C" w:rsidRPr="00C355A6" w:rsidRDefault="00BF624C" w:rsidP="00E25611">
            <w:pPr>
              <w:jc w:val="center"/>
            </w:pPr>
          </w:p>
        </w:tc>
        <w:tc>
          <w:tcPr>
            <w:tcW w:w="341" w:type="dxa"/>
            <w:vAlign w:val="center"/>
          </w:tcPr>
          <w:p w14:paraId="537D6C21" w14:textId="3A631B57" w:rsidR="00BF624C" w:rsidRPr="00C355A6" w:rsidRDefault="00BF624C" w:rsidP="00E25611">
            <w:pPr>
              <w:jc w:val="center"/>
            </w:pPr>
          </w:p>
        </w:tc>
        <w:tc>
          <w:tcPr>
            <w:tcW w:w="341" w:type="dxa"/>
            <w:shd w:val="clear" w:color="auto" w:fill="B4C6E7"/>
            <w:vAlign w:val="center"/>
          </w:tcPr>
          <w:p w14:paraId="0DAA1565" w14:textId="16AE5E44" w:rsidR="00BF624C" w:rsidRPr="00C355A6" w:rsidRDefault="00BF624C" w:rsidP="00E25611">
            <w:pPr>
              <w:jc w:val="center"/>
            </w:pPr>
          </w:p>
        </w:tc>
        <w:tc>
          <w:tcPr>
            <w:tcW w:w="341" w:type="dxa"/>
            <w:vAlign w:val="center"/>
          </w:tcPr>
          <w:p w14:paraId="51036A47" w14:textId="69E5244C" w:rsidR="00BF624C" w:rsidRPr="00C355A6" w:rsidRDefault="00BF624C" w:rsidP="00E25611">
            <w:pPr>
              <w:jc w:val="center"/>
            </w:pPr>
          </w:p>
        </w:tc>
        <w:tc>
          <w:tcPr>
            <w:tcW w:w="341" w:type="dxa"/>
            <w:shd w:val="clear" w:color="auto" w:fill="C5E0B3"/>
            <w:vAlign w:val="center"/>
          </w:tcPr>
          <w:p w14:paraId="0B11148A" w14:textId="77777777" w:rsidR="00BF624C" w:rsidRPr="00C355A6" w:rsidRDefault="00BF624C" w:rsidP="00E25611">
            <w:pPr>
              <w:jc w:val="center"/>
            </w:pPr>
            <w:r w:rsidRPr="00C355A6">
              <w:t>X</w:t>
            </w:r>
          </w:p>
        </w:tc>
      </w:tr>
      <w:tr w:rsidR="00BF624C" w:rsidRPr="00C355A6" w14:paraId="09352F6C" w14:textId="77777777" w:rsidTr="00E25611">
        <w:trPr>
          <w:trHeight w:val="20"/>
        </w:trPr>
        <w:tc>
          <w:tcPr>
            <w:tcW w:w="723" w:type="dxa"/>
            <w:tcBorders>
              <w:right w:val="nil"/>
            </w:tcBorders>
            <w:shd w:val="clear" w:color="auto" w:fill="FFFFFF"/>
            <w:vAlign w:val="center"/>
          </w:tcPr>
          <w:p w14:paraId="25834491" w14:textId="77777777" w:rsidR="00BF624C" w:rsidRPr="00C355A6" w:rsidRDefault="00BF624C" w:rsidP="00E25611">
            <w:pPr>
              <w:jc w:val="center"/>
              <w:rPr>
                <w:color w:val="000000"/>
              </w:rPr>
            </w:pPr>
            <w:r w:rsidRPr="00C355A6">
              <w:rPr>
                <w:color w:val="000000"/>
              </w:rPr>
              <w:t>7.2</w:t>
            </w:r>
          </w:p>
        </w:tc>
        <w:tc>
          <w:tcPr>
            <w:tcW w:w="8116" w:type="dxa"/>
          </w:tcPr>
          <w:p w14:paraId="37EA3256" w14:textId="77777777" w:rsidR="00BF624C" w:rsidRPr="00C355A6" w:rsidRDefault="00BF624C" w:rsidP="00E25611">
            <w:pPr>
              <w:ind w:left="-756"/>
            </w:pPr>
            <w:r w:rsidRPr="00C355A6">
              <w:t>Bakalářské a magisterské studijní programy v kombinované formě studia jsou navrženy tak, aby obsahovaly alespoň 80 hodin přímé výuky za semestr, s výjimkou posledního semestru studia, věnovaného především zpracování kvalifikační práce.</w:t>
            </w:r>
          </w:p>
        </w:tc>
        <w:tc>
          <w:tcPr>
            <w:tcW w:w="341" w:type="dxa"/>
            <w:shd w:val="clear" w:color="auto" w:fill="FFE599"/>
            <w:vAlign w:val="center"/>
          </w:tcPr>
          <w:p w14:paraId="2E99E7E8" w14:textId="0346E30A" w:rsidR="00BF624C" w:rsidRPr="00C355A6" w:rsidRDefault="00BF624C" w:rsidP="00E25611">
            <w:pPr>
              <w:jc w:val="center"/>
            </w:pPr>
          </w:p>
        </w:tc>
        <w:tc>
          <w:tcPr>
            <w:tcW w:w="341" w:type="dxa"/>
            <w:vAlign w:val="center"/>
          </w:tcPr>
          <w:p w14:paraId="616280E0" w14:textId="3EE8C7D4" w:rsidR="00BF624C" w:rsidRPr="00C355A6" w:rsidRDefault="00BF624C" w:rsidP="00E25611">
            <w:pPr>
              <w:jc w:val="center"/>
            </w:pPr>
          </w:p>
        </w:tc>
        <w:tc>
          <w:tcPr>
            <w:tcW w:w="341" w:type="dxa"/>
            <w:shd w:val="clear" w:color="auto" w:fill="B4C6E7"/>
            <w:vAlign w:val="center"/>
          </w:tcPr>
          <w:p w14:paraId="1AF70A29" w14:textId="593E1CEE" w:rsidR="00BF624C" w:rsidRPr="00C355A6" w:rsidRDefault="00BF624C" w:rsidP="00E25611">
            <w:pPr>
              <w:jc w:val="center"/>
            </w:pPr>
          </w:p>
        </w:tc>
        <w:tc>
          <w:tcPr>
            <w:tcW w:w="341" w:type="dxa"/>
            <w:vAlign w:val="center"/>
          </w:tcPr>
          <w:p w14:paraId="124D993E" w14:textId="6F6A39F3" w:rsidR="00BF624C" w:rsidRPr="00C355A6" w:rsidRDefault="00BF624C" w:rsidP="00E25611">
            <w:pPr>
              <w:jc w:val="center"/>
            </w:pPr>
          </w:p>
        </w:tc>
        <w:tc>
          <w:tcPr>
            <w:tcW w:w="341" w:type="dxa"/>
            <w:shd w:val="clear" w:color="auto" w:fill="C5E0B3"/>
            <w:vAlign w:val="center"/>
          </w:tcPr>
          <w:p w14:paraId="45FCAAE7" w14:textId="77777777" w:rsidR="00BF624C" w:rsidRPr="00C355A6" w:rsidRDefault="00BF624C" w:rsidP="00E25611">
            <w:pPr>
              <w:jc w:val="center"/>
            </w:pPr>
          </w:p>
        </w:tc>
      </w:tr>
      <w:tr w:rsidR="00BF624C" w:rsidRPr="00C355A6" w14:paraId="11A0C735" w14:textId="77777777" w:rsidTr="00E25611">
        <w:trPr>
          <w:trHeight w:val="20"/>
        </w:trPr>
        <w:tc>
          <w:tcPr>
            <w:tcW w:w="723" w:type="dxa"/>
            <w:tcBorders>
              <w:right w:val="nil"/>
            </w:tcBorders>
            <w:shd w:val="clear" w:color="auto" w:fill="FFFFFF"/>
            <w:vAlign w:val="center"/>
          </w:tcPr>
          <w:p w14:paraId="5868EAFF" w14:textId="77777777" w:rsidR="00BF624C" w:rsidRPr="00C355A6" w:rsidRDefault="00BF624C" w:rsidP="00E25611">
            <w:pPr>
              <w:jc w:val="center"/>
              <w:rPr>
                <w:color w:val="000000"/>
              </w:rPr>
            </w:pPr>
            <w:r w:rsidRPr="00C355A6">
              <w:rPr>
                <w:color w:val="000000"/>
              </w:rPr>
              <w:lastRenderedPageBreak/>
              <w:t>7.3</w:t>
            </w:r>
          </w:p>
        </w:tc>
        <w:tc>
          <w:tcPr>
            <w:tcW w:w="8116" w:type="dxa"/>
          </w:tcPr>
          <w:p w14:paraId="4C0C0B48" w14:textId="77777777" w:rsidR="00BF624C" w:rsidRPr="00C355A6" w:rsidRDefault="00BF624C" w:rsidP="00E25611">
            <w:r w:rsidRPr="00C355A6">
              <w:t>Studijní předměty uskutečňované v kombinované či distanční formě studia jsou zajištěny studijními oporami. Pro každý takový studijní předmět jsou specifikovány studijní opory, výuka s využitím výpočetní techniky a internetu, způsob kontaktu s vyučujícím, včetně systému konzultací a zajištění možnosti komunikace mezi studenty navzájem.</w:t>
            </w:r>
          </w:p>
        </w:tc>
        <w:tc>
          <w:tcPr>
            <w:tcW w:w="341" w:type="dxa"/>
            <w:shd w:val="clear" w:color="auto" w:fill="FFE599"/>
            <w:vAlign w:val="center"/>
          </w:tcPr>
          <w:p w14:paraId="0519B069" w14:textId="684AC7CF" w:rsidR="00BF624C" w:rsidRPr="00C355A6" w:rsidRDefault="00BF624C" w:rsidP="00E25611">
            <w:pPr>
              <w:jc w:val="center"/>
            </w:pPr>
          </w:p>
        </w:tc>
        <w:tc>
          <w:tcPr>
            <w:tcW w:w="341" w:type="dxa"/>
            <w:vAlign w:val="center"/>
          </w:tcPr>
          <w:p w14:paraId="45916B29" w14:textId="072FC12F" w:rsidR="00BF624C" w:rsidRPr="00C355A6" w:rsidRDefault="00BF624C" w:rsidP="00E25611">
            <w:pPr>
              <w:jc w:val="center"/>
            </w:pPr>
          </w:p>
        </w:tc>
        <w:tc>
          <w:tcPr>
            <w:tcW w:w="341" w:type="dxa"/>
            <w:shd w:val="clear" w:color="auto" w:fill="B4C6E7"/>
            <w:vAlign w:val="center"/>
          </w:tcPr>
          <w:p w14:paraId="76C8D484" w14:textId="4DA32784" w:rsidR="00BF624C" w:rsidRPr="00C355A6" w:rsidRDefault="00BF624C" w:rsidP="00E25611">
            <w:pPr>
              <w:jc w:val="center"/>
            </w:pPr>
          </w:p>
        </w:tc>
        <w:tc>
          <w:tcPr>
            <w:tcW w:w="341" w:type="dxa"/>
            <w:vAlign w:val="center"/>
          </w:tcPr>
          <w:p w14:paraId="118DB6E1" w14:textId="356A64A0" w:rsidR="00BF624C" w:rsidRPr="00C355A6" w:rsidRDefault="00BF624C" w:rsidP="00E25611">
            <w:pPr>
              <w:jc w:val="center"/>
            </w:pPr>
          </w:p>
        </w:tc>
        <w:tc>
          <w:tcPr>
            <w:tcW w:w="341" w:type="dxa"/>
            <w:shd w:val="clear" w:color="auto" w:fill="C5E0B3"/>
            <w:vAlign w:val="center"/>
          </w:tcPr>
          <w:p w14:paraId="04AD9103" w14:textId="77777777" w:rsidR="00BF624C" w:rsidRPr="00C355A6" w:rsidRDefault="00BF624C" w:rsidP="00E25611">
            <w:pPr>
              <w:jc w:val="center"/>
            </w:pPr>
          </w:p>
        </w:tc>
      </w:tr>
      <w:tr w:rsidR="00BF624C" w:rsidRPr="00C355A6" w14:paraId="1F3B0DFA" w14:textId="77777777" w:rsidTr="00E25611">
        <w:trPr>
          <w:trHeight w:val="20"/>
        </w:trPr>
        <w:tc>
          <w:tcPr>
            <w:tcW w:w="723" w:type="dxa"/>
            <w:tcBorders>
              <w:right w:val="nil"/>
            </w:tcBorders>
            <w:shd w:val="clear" w:color="auto" w:fill="FFFFFF"/>
            <w:vAlign w:val="center"/>
          </w:tcPr>
          <w:p w14:paraId="6006E8AF" w14:textId="77777777" w:rsidR="00BF624C" w:rsidRPr="00C355A6" w:rsidRDefault="00BF624C" w:rsidP="00E25611">
            <w:pPr>
              <w:jc w:val="center"/>
              <w:rPr>
                <w:color w:val="000000"/>
              </w:rPr>
            </w:pPr>
            <w:r w:rsidRPr="00C355A6">
              <w:rPr>
                <w:color w:val="000000"/>
              </w:rPr>
              <w:t>7.4</w:t>
            </w:r>
          </w:p>
        </w:tc>
        <w:tc>
          <w:tcPr>
            <w:tcW w:w="8116" w:type="dxa"/>
          </w:tcPr>
          <w:p w14:paraId="041976C4" w14:textId="77777777" w:rsidR="00BF624C" w:rsidRPr="00C355A6" w:rsidRDefault="00BF624C" w:rsidP="00E25611">
            <w:r w:rsidRPr="00C355A6">
              <w:t>Studijní opory pro studium v cizím jazyce jsou zpracovány v příslušném cizím jazyce.</w:t>
            </w:r>
          </w:p>
        </w:tc>
        <w:tc>
          <w:tcPr>
            <w:tcW w:w="341" w:type="dxa"/>
            <w:shd w:val="clear" w:color="auto" w:fill="FFE599"/>
            <w:vAlign w:val="center"/>
          </w:tcPr>
          <w:p w14:paraId="5FEDF3F9" w14:textId="17E0404B" w:rsidR="00BF624C" w:rsidRPr="00C355A6" w:rsidRDefault="00BF624C" w:rsidP="00E25611">
            <w:pPr>
              <w:jc w:val="center"/>
            </w:pPr>
          </w:p>
        </w:tc>
        <w:tc>
          <w:tcPr>
            <w:tcW w:w="341" w:type="dxa"/>
            <w:vAlign w:val="center"/>
          </w:tcPr>
          <w:p w14:paraId="46B58F31" w14:textId="22374423" w:rsidR="00BF624C" w:rsidRPr="00C355A6" w:rsidRDefault="00BF624C" w:rsidP="00E25611">
            <w:pPr>
              <w:jc w:val="center"/>
            </w:pPr>
          </w:p>
        </w:tc>
        <w:tc>
          <w:tcPr>
            <w:tcW w:w="341" w:type="dxa"/>
            <w:shd w:val="clear" w:color="auto" w:fill="B4C6E7"/>
            <w:vAlign w:val="center"/>
          </w:tcPr>
          <w:p w14:paraId="3E432EAE" w14:textId="42611A35" w:rsidR="00BF624C" w:rsidRPr="00C355A6" w:rsidRDefault="00BF624C" w:rsidP="00E25611">
            <w:pPr>
              <w:jc w:val="center"/>
            </w:pPr>
          </w:p>
        </w:tc>
        <w:tc>
          <w:tcPr>
            <w:tcW w:w="341" w:type="dxa"/>
            <w:vAlign w:val="center"/>
          </w:tcPr>
          <w:p w14:paraId="3262A7EC" w14:textId="4E12CD77" w:rsidR="00BF624C" w:rsidRPr="00C355A6" w:rsidRDefault="00BF624C" w:rsidP="00E25611">
            <w:pPr>
              <w:jc w:val="center"/>
            </w:pPr>
          </w:p>
        </w:tc>
        <w:tc>
          <w:tcPr>
            <w:tcW w:w="341" w:type="dxa"/>
            <w:shd w:val="clear" w:color="auto" w:fill="C5E0B3"/>
            <w:vAlign w:val="center"/>
          </w:tcPr>
          <w:p w14:paraId="0DD0D2FE" w14:textId="77777777" w:rsidR="00BF624C" w:rsidRPr="00C355A6" w:rsidRDefault="00BF624C" w:rsidP="00E25611">
            <w:pPr>
              <w:jc w:val="center"/>
            </w:pPr>
          </w:p>
        </w:tc>
      </w:tr>
      <w:tr w:rsidR="00BF624C" w:rsidRPr="00C355A6" w14:paraId="3D37BBF9" w14:textId="77777777" w:rsidTr="00E25611">
        <w:trPr>
          <w:trHeight w:val="20"/>
        </w:trPr>
        <w:tc>
          <w:tcPr>
            <w:tcW w:w="723" w:type="dxa"/>
            <w:tcBorders>
              <w:right w:val="nil"/>
            </w:tcBorders>
            <w:shd w:val="clear" w:color="auto" w:fill="FFFFFF"/>
            <w:vAlign w:val="center"/>
          </w:tcPr>
          <w:p w14:paraId="3793F009" w14:textId="77777777" w:rsidR="00BF624C" w:rsidRPr="00C355A6" w:rsidRDefault="00BF624C" w:rsidP="00E25611">
            <w:pPr>
              <w:jc w:val="center"/>
              <w:rPr>
                <w:color w:val="000000"/>
              </w:rPr>
            </w:pPr>
            <w:r w:rsidRPr="00C355A6">
              <w:rPr>
                <w:color w:val="000000"/>
              </w:rPr>
              <w:t>7.5</w:t>
            </w:r>
          </w:p>
        </w:tc>
        <w:tc>
          <w:tcPr>
            <w:tcW w:w="8116" w:type="dxa"/>
          </w:tcPr>
          <w:p w14:paraId="416C564C" w14:textId="77777777" w:rsidR="00BF624C" w:rsidRPr="00C355A6" w:rsidRDefault="00BF624C" w:rsidP="00E25611">
            <w:r w:rsidRPr="00C355A6">
              <w:t>Pro studium ve studijním programu uskutečňovaném v cizím jazyce je k dispozici překlad příslušných vnitřních předpisů do  příslušného cizího jazyka.</w:t>
            </w:r>
          </w:p>
        </w:tc>
        <w:tc>
          <w:tcPr>
            <w:tcW w:w="341" w:type="dxa"/>
            <w:shd w:val="clear" w:color="auto" w:fill="FFE599"/>
            <w:vAlign w:val="center"/>
          </w:tcPr>
          <w:p w14:paraId="743770F5" w14:textId="110F4CE6" w:rsidR="00BF624C" w:rsidRPr="00C355A6" w:rsidRDefault="00BF624C" w:rsidP="00E25611">
            <w:pPr>
              <w:jc w:val="center"/>
            </w:pPr>
          </w:p>
        </w:tc>
        <w:tc>
          <w:tcPr>
            <w:tcW w:w="341" w:type="dxa"/>
            <w:vAlign w:val="center"/>
          </w:tcPr>
          <w:p w14:paraId="0DF54E8F" w14:textId="59C9A021" w:rsidR="00BF624C" w:rsidRPr="00C355A6" w:rsidRDefault="00BF624C" w:rsidP="00E25611">
            <w:pPr>
              <w:jc w:val="center"/>
            </w:pPr>
          </w:p>
        </w:tc>
        <w:tc>
          <w:tcPr>
            <w:tcW w:w="341" w:type="dxa"/>
            <w:shd w:val="clear" w:color="auto" w:fill="B4C6E7"/>
            <w:vAlign w:val="center"/>
          </w:tcPr>
          <w:p w14:paraId="16D378A0" w14:textId="06111E72" w:rsidR="00BF624C" w:rsidRPr="00C355A6" w:rsidRDefault="00BF624C" w:rsidP="00E25611">
            <w:pPr>
              <w:jc w:val="center"/>
            </w:pPr>
          </w:p>
        </w:tc>
        <w:tc>
          <w:tcPr>
            <w:tcW w:w="341" w:type="dxa"/>
            <w:vAlign w:val="center"/>
          </w:tcPr>
          <w:p w14:paraId="49C76033" w14:textId="3D3DC73C" w:rsidR="00BF624C" w:rsidRPr="00C355A6" w:rsidRDefault="00BF624C" w:rsidP="00E25611">
            <w:pPr>
              <w:jc w:val="center"/>
            </w:pPr>
          </w:p>
        </w:tc>
        <w:tc>
          <w:tcPr>
            <w:tcW w:w="341" w:type="dxa"/>
            <w:shd w:val="clear" w:color="auto" w:fill="C5E0B3"/>
            <w:vAlign w:val="center"/>
          </w:tcPr>
          <w:p w14:paraId="00C268B6" w14:textId="77777777" w:rsidR="00BF624C" w:rsidRPr="00C355A6" w:rsidRDefault="00BF624C" w:rsidP="00E25611">
            <w:pPr>
              <w:jc w:val="center"/>
            </w:pPr>
            <w:r w:rsidRPr="00C355A6">
              <w:t>X</w:t>
            </w:r>
          </w:p>
        </w:tc>
      </w:tr>
      <w:tr w:rsidR="00BF624C" w:rsidRPr="00C355A6" w14:paraId="1B7E29B0" w14:textId="77777777" w:rsidTr="00E25611">
        <w:trPr>
          <w:trHeight w:val="20"/>
        </w:trPr>
        <w:tc>
          <w:tcPr>
            <w:tcW w:w="723" w:type="dxa"/>
            <w:tcBorders>
              <w:right w:val="nil"/>
            </w:tcBorders>
            <w:vAlign w:val="center"/>
          </w:tcPr>
          <w:p w14:paraId="1E331F98" w14:textId="77777777" w:rsidR="00BF624C" w:rsidRPr="00C355A6" w:rsidRDefault="00BF624C" w:rsidP="00E25611">
            <w:pPr>
              <w:jc w:val="center"/>
              <w:rPr>
                <w:color w:val="000000"/>
              </w:rPr>
            </w:pPr>
            <w:r w:rsidRPr="00C355A6">
              <w:rPr>
                <w:color w:val="000000"/>
              </w:rPr>
              <w:t>7.6</w:t>
            </w:r>
          </w:p>
        </w:tc>
        <w:tc>
          <w:tcPr>
            <w:tcW w:w="8116" w:type="dxa"/>
          </w:tcPr>
          <w:p w14:paraId="2A4FCAE2" w14:textId="77777777" w:rsidR="00BF624C" w:rsidRPr="00C355A6" w:rsidRDefault="00BF624C" w:rsidP="00E25611">
            <w:r w:rsidRPr="00C355A6">
              <w:t>Informace o přijímacím řízení a o průběhu studia ve studijním programu uskutečňovaném v cizím jazyce jsou pro uchazeče o studium a studenty dostupné v příslušném cizím jazyce na internetových stránkách vysoké školy. Ve studijním programu uskutečňovaném v cizím jazyce jsou zajištěny informace a komunikace o rozvrhu studia, o povinnostech vyplývajících ze studia ve studijním programu, o dokladech o studiu a o dalších informacích souvisejících se studiem v příslušném cizím jazyce. Studenti a akademičtí pracovníci mají přístup k informačním zdrojům a dalším, zejména poradenským, službám v cizím jazyce, ve kterém je uskutečňován studijní program.</w:t>
            </w:r>
          </w:p>
        </w:tc>
        <w:tc>
          <w:tcPr>
            <w:tcW w:w="341" w:type="dxa"/>
            <w:shd w:val="clear" w:color="auto" w:fill="FFE599"/>
            <w:vAlign w:val="center"/>
          </w:tcPr>
          <w:p w14:paraId="52271093" w14:textId="1305CA41" w:rsidR="00BF624C" w:rsidRPr="00C355A6" w:rsidRDefault="00BF624C" w:rsidP="00E25611">
            <w:pPr>
              <w:jc w:val="center"/>
            </w:pPr>
          </w:p>
        </w:tc>
        <w:tc>
          <w:tcPr>
            <w:tcW w:w="341" w:type="dxa"/>
            <w:vAlign w:val="center"/>
          </w:tcPr>
          <w:p w14:paraId="3FB3B464" w14:textId="73F20E1B" w:rsidR="00BF624C" w:rsidRPr="00C355A6" w:rsidRDefault="00BF624C" w:rsidP="00E25611">
            <w:pPr>
              <w:jc w:val="center"/>
            </w:pPr>
          </w:p>
        </w:tc>
        <w:tc>
          <w:tcPr>
            <w:tcW w:w="341" w:type="dxa"/>
            <w:shd w:val="clear" w:color="auto" w:fill="B4C6E7"/>
            <w:vAlign w:val="center"/>
          </w:tcPr>
          <w:p w14:paraId="6C1C23C3" w14:textId="4F39B56E" w:rsidR="00BF624C" w:rsidRPr="00C355A6" w:rsidRDefault="00BF624C" w:rsidP="00E25611">
            <w:pPr>
              <w:jc w:val="center"/>
            </w:pPr>
          </w:p>
        </w:tc>
        <w:tc>
          <w:tcPr>
            <w:tcW w:w="341" w:type="dxa"/>
            <w:vAlign w:val="center"/>
          </w:tcPr>
          <w:p w14:paraId="0E94DBF7" w14:textId="2710EBFB" w:rsidR="00BF624C" w:rsidRPr="00C355A6" w:rsidRDefault="00BF624C" w:rsidP="00E25611">
            <w:pPr>
              <w:jc w:val="center"/>
            </w:pPr>
          </w:p>
        </w:tc>
        <w:tc>
          <w:tcPr>
            <w:tcW w:w="341" w:type="dxa"/>
            <w:shd w:val="clear" w:color="auto" w:fill="C5E0B3"/>
            <w:vAlign w:val="center"/>
          </w:tcPr>
          <w:p w14:paraId="7FC74A66" w14:textId="77777777" w:rsidR="00BF624C" w:rsidRPr="00C355A6" w:rsidRDefault="00BF624C" w:rsidP="00E25611">
            <w:pPr>
              <w:jc w:val="center"/>
            </w:pPr>
            <w:r w:rsidRPr="00C355A6">
              <w:t>X</w:t>
            </w:r>
          </w:p>
        </w:tc>
      </w:tr>
      <w:tr w:rsidR="00BF624C" w:rsidRPr="00C355A6" w14:paraId="4B562906" w14:textId="77777777" w:rsidTr="00E25611">
        <w:trPr>
          <w:trHeight w:val="20"/>
        </w:trPr>
        <w:tc>
          <w:tcPr>
            <w:tcW w:w="723" w:type="dxa"/>
            <w:tcBorders>
              <w:right w:val="nil"/>
            </w:tcBorders>
            <w:vAlign w:val="center"/>
          </w:tcPr>
          <w:p w14:paraId="5211F783" w14:textId="77777777" w:rsidR="00BF624C" w:rsidRPr="00C355A6" w:rsidRDefault="00BF624C" w:rsidP="00E25611">
            <w:pPr>
              <w:jc w:val="center"/>
              <w:rPr>
                <w:color w:val="000000"/>
              </w:rPr>
            </w:pPr>
            <w:r w:rsidRPr="00C355A6">
              <w:rPr>
                <w:color w:val="000000"/>
              </w:rPr>
              <w:t>7.7</w:t>
            </w:r>
          </w:p>
        </w:tc>
        <w:tc>
          <w:tcPr>
            <w:tcW w:w="8116" w:type="dxa"/>
          </w:tcPr>
          <w:p w14:paraId="16514DBC" w14:textId="77777777" w:rsidR="00BF624C" w:rsidRPr="00C355A6" w:rsidRDefault="00BF624C" w:rsidP="00E25611">
            <w:r w:rsidRPr="00C355A6">
              <w:t>Je-li součástí studia ve studijním programu uskutečňovaném v cizím jazyce i odborná praxe, zabezpečuje vysoká škola odborné vedení a další podmínky pro uskutečňování této praxe v příslušném cizím jazyce.</w:t>
            </w:r>
          </w:p>
        </w:tc>
        <w:tc>
          <w:tcPr>
            <w:tcW w:w="341" w:type="dxa"/>
            <w:shd w:val="clear" w:color="auto" w:fill="FFE599"/>
            <w:vAlign w:val="center"/>
          </w:tcPr>
          <w:p w14:paraId="481FE36A" w14:textId="602CEA04" w:rsidR="00BF624C" w:rsidRPr="00C355A6" w:rsidRDefault="00BF624C" w:rsidP="00E25611">
            <w:pPr>
              <w:jc w:val="center"/>
            </w:pPr>
          </w:p>
        </w:tc>
        <w:tc>
          <w:tcPr>
            <w:tcW w:w="341" w:type="dxa"/>
            <w:vAlign w:val="center"/>
          </w:tcPr>
          <w:p w14:paraId="0A64233E" w14:textId="24203DD4" w:rsidR="00BF624C" w:rsidRPr="00C355A6" w:rsidRDefault="00BF624C" w:rsidP="00E25611">
            <w:pPr>
              <w:jc w:val="center"/>
            </w:pPr>
          </w:p>
        </w:tc>
        <w:tc>
          <w:tcPr>
            <w:tcW w:w="341" w:type="dxa"/>
            <w:shd w:val="clear" w:color="auto" w:fill="B4C6E7"/>
            <w:vAlign w:val="center"/>
          </w:tcPr>
          <w:p w14:paraId="3EA8AACF" w14:textId="25C8D1AA" w:rsidR="00BF624C" w:rsidRPr="00C355A6" w:rsidRDefault="00BF624C" w:rsidP="00E25611">
            <w:pPr>
              <w:jc w:val="center"/>
            </w:pPr>
          </w:p>
        </w:tc>
        <w:tc>
          <w:tcPr>
            <w:tcW w:w="341" w:type="dxa"/>
            <w:vAlign w:val="center"/>
          </w:tcPr>
          <w:p w14:paraId="67ADA442" w14:textId="28141726" w:rsidR="00BF624C" w:rsidRPr="00C355A6" w:rsidRDefault="00BF624C" w:rsidP="00E25611">
            <w:pPr>
              <w:jc w:val="center"/>
            </w:pPr>
          </w:p>
        </w:tc>
        <w:tc>
          <w:tcPr>
            <w:tcW w:w="341" w:type="dxa"/>
            <w:shd w:val="clear" w:color="auto" w:fill="C5E0B3"/>
            <w:vAlign w:val="center"/>
          </w:tcPr>
          <w:p w14:paraId="0B8368BF" w14:textId="77777777" w:rsidR="00BF624C" w:rsidRPr="00C355A6" w:rsidRDefault="00BF624C" w:rsidP="00E25611">
            <w:pPr>
              <w:jc w:val="center"/>
            </w:pPr>
            <w:r w:rsidRPr="00C355A6">
              <w:t>X</w:t>
            </w:r>
          </w:p>
        </w:tc>
      </w:tr>
      <w:tr w:rsidR="00BF624C" w:rsidRPr="00C355A6" w14:paraId="0C46C948" w14:textId="77777777" w:rsidTr="00E25611">
        <w:trPr>
          <w:trHeight w:val="20"/>
        </w:trPr>
        <w:tc>
          <w:tcPr>
            <w:tcW w:w="723" w:type="dxa"/>
            <w:tcBorders>
              <w:right w:val="nil"/>
            </w:tcBorders>
            <w:vAlign w:val="center"/>
          </w:tcPr>
          <w:p w14:paraId="4370A984" w14:textId="77777777" w:rsidR="00BF624C" w:rsidRPr="00C355A6" w:rsidRDefault="00BF624C" w:rsidP="00E25611">
            <w:pPr>
              <w:jc w:val="center"/>
              <w:rPr>
                <w:color w:val="000000"/>
              </w:rPr>
            </w:pPr>
            <w:r w:rsidRPr="00C355A6">
              <w:rPr>
                <w:color w:val="000000"/>
              </w:rPr>
              <w:t>7.8</w:t>
            </w:r>
          </w:p>
        </w:tc>
        <w:tc>
          <w:tcPr>
            <w:tcW w:w="8116" w:type="dxa"/>
          </w:tcPr>
          <w:p w14:paraId="5423FABA" w14:textId="77777777" w:rsidR="00BF624C" w:rsidRPr="00C355A6" w:rsidRDefault="00BF624C" w:rsidP="00E25611">
            <w:r w:rsidRPr="00C355A6">
              <w:t>Kvalifikační práce ve studijním programu uskutečňovaném v cizím jazyce jsou vypracovávány v cizím jazyce, ve kterém je studijní program uskutečňován. Oponentské posudky jsou zajištěny v příslušném cizím jazyce a dále v anglickém nebo českém jazyce.</w:t>
            </w:r>
          </w:p>
        </w:tc>
        <w:tc>
          <w:tcPr>
            <w:tcW w:w="341" w:type="dxa"/>
            <w:shd w:val="clear" w:color="auto" w:fill="FFE599"/>
            <w:vAlign w:val="center"/>
          </w:tcPr>
          <w:p w14:paraId="0356A03E" w14:textId="361A8374" w:rsidR="00BF624C" w:rsidRPr="00C355A6" w:rsidRDefault="00BF624C" w:rsidP="00E25611">
            <w:pPr>
              <w:jc w:val="center"/>
            </w:pPr>
          </w:p>
        </w:tc>
        <w:tc>
          <w:tcPr>
            <w:tcW w:w="341" w:type="dxa"/>
            <w:vAlign w:val="center"/>
          </w:tcPr>
          <w:p w14:paraId="2D4E28DE" w14:textId="2D596F16" w:rsidR="00BF624C" w:rsidRPr="00C355A6" w:rsidRDefault="00BF624C" w:rsidP="00E25611">
            <w:pPr>
              <w:jc w:val="center"/>
            </w:pPr>
          </w:p>
        </w:tc>
        <w:tc>
          <w:tcPr>
            <w:tcW w:w="341" w:type="dxa"/>
            <w:shd w:val="clear" w:color="auto" w:fill="B4C6E7"/>
            <w:vAlign w:val="center"/>
          </w:tcPr>
          <w:p w14:paraId="2A8284EC" w14:textId="41D1EC0C" w:rsidR="00BF624C" w:rsidRPr="00C355A6" w:rsidRDefault="00BF624C" w:rsidP="00E25611">
            <w:pPr>
              <w:jc w:val="center"/>
            </w:pPr>
          </w:p>
        </w:tc>
        <w:tc>
          <w:tcPr>
            <w:tcW w:w="341" w:type="dxa"/>
            <w:vAlign w:val="center"/>
          </w:tcPr>
          <w:p w14:paraId="6C321505" w14:textId="03F0A40B" w:rsidR="00BF624C" w:rsidRPr="00C355A6" w:rsidRDefault="00BF624C" w:rsidP="00E25611">
            <w:pPr>
              <w:jc w:val="center"/>
            </w:pPr>
          </w:p>
        </w:tc>
        <w:tc>
          <w:tcPr>
            <w:tcW w:w="341" w:type="dxa"/>
            <w:shd w:val="clear" w:color="auto" w:fill="C5E0B3"/>
            <w:vAlign w:val="center"/>
          </w:tcPr>
          <w:p w14:paraId="585D3F00" w14:textId="77777777" w:rsidR="00BF624C" w:rsidRPr="00C355A6" w:rsidRDefault="00BF624C" w:rsidP="00E25611">
            <w:pPr>
              <w:jc w:val="center"/>
            </w:pPr>
            <w:r w:rsidRPr="00C355A6">
              <w:t>X</w:t>
            </w:r>
          </w:p>
        </w:tc>
      </w:tr>
      <w:tr w:rsidR="00BF624C" w:rsidRPr="00C355A6" w14:paraId="51D8F214" w14:textId="77777777" w:rsidTr="00E25611">
        <w:trPr>
          <w:trHeight w:val="20"/>
        </w:trPr>
        <w:tc>
          <w:tcPr>
            <w:tcW w:w="723" w:type="dxa"/>
            <w:tcBorders>
              <w:right w:val="nil"/>
            </w:tcBorders>
            <w:vAlign w:val="center"/>
          </w:tcPr>
          <w:p w14:paraId="12A48050" w14:textId="77777777" w:rsidR="00BF624C" w:rsidRPr="00C355A6" w:rsidRDefault="00BF624C" w:rsidP="00E25611">
            <w:pPr>
              <w:jc w:val="center"/>
              <w:rPr>
                <w:color w:val="000000"/>
              </w:rPr>
            </w:pPr>
            <w:r w:rsidRPr="00C355A6">
              <w:rPr>
                <w:color w:val="000000"/>
              </w:rPr>
              <w:t>7.9</w:t>
            </w:r>
          </w:p>
        </w:tc>
        <w:tc>
          <w:tcPr>
            <w:tcW w:w="8116" w:type="dxa"/>
          </w:tcPr>
          <w:p w14:paraId="4BDB3688" w14:textId="77777777" w:rsidR="00BF624C" w:rsidRPr="00C355A6" w:rsidRDefault="00BF624C" w:rsidP="00E25611">
            <w:r w:rsidRPr="00C355A6">
              <w:t>Akademičtí pracovníci a další odborníci, kteří se podílejí na zajištění přednášek, seminářů a dalších forem výuky ve studijním programu uskutečňovaném v cizím jazyce, mají dostatečné znalosti daného cizího jazyka.</w:t>
            </w:r>
          </w:p>
        </w:tc>
        <w:tc>
          <w:tcPr>
            <w:tcW w:w="341" w:type="dxa"/>
            <w:shd w:val="clear" w:color="auto" w:fill="FFE599"/>
            <w:vAlign w:val="center"/>
          </w:tcPr>
          <w:p w14:paraId="33C7E576" w14:textId="3231D77A" w:rsidR="00BF624C" w:rsidRPr="00C355A6" w:rsidRDefault="00BF624C" w:rsidP="00E25611">
            <w:pPr>
              <w:jc w:val="center"/>
            </w:pPr>
          </w:p>
        </w:tc>
        <w:tc>
          <w:tcPr>
            <w:tcW w:w="341" w:type="dxa"/>
            <w:vAlign w:val="center"/>
          </w:tcPr>
          <w:p w14:paraId="16BAA27B" w14:textId="18F2E17A" w:rsidR="00BF624C" w:rsidRPr="00C355A6" w:rsidRDefault="00BF624C" w:rsidP="00E25611">
            <w:pPr>
              <w:jc w:val="center"/>
            </w:pPr>
          </w:p>
        </w:tc>
        <w:tc>
          <w:tcPr>
            <w:tcW w:w="341" w:type="dxa"/>
            <w:shd w:val="clear" w:color="auto" w:fill="B4C6E7"/>
            <w:vAlign w:val="center"/>
          </w:tcPr>
          <w:p w14:paraId="10F80E85" w14:textId="48DE731C" w:rsidR="00BF624C" w:rsidRPr="00C355A6" w:rsidRDefault="00BF624C" w:rsidP="00E25611">
            <w:pPr>
              <w:jc w:val="center"/>
            </w:pPr>
          </w:p>
        </w:tc>
        <w:tc>
          <w:tcPr>
            <w:tcW w:w="341" w:type="dxa"/>
            <w:vAlign w:val="center"/>
          </w:tcPr>
          <w:p w14:paraId="1751C2E2" w14:textId="5B0779F4" w:rsidR="00BF624C" w:rsidRPr="00C355A6" w:rsidRDefault="00BF624C" w:rsidP="00E25611">
            <w:pPr>
              <w:jc w:val="center"/>
            </w:pPr>
          </w:p>
        </w:tc>
        <w:tc>
          <w:tcPr>
            <w:tcW w:w="341" w:type="dxa"/>
            <w:shd w:val="clear" w:color="auto" w:fill="C5E0B3"/>
            <w:vAlign w:val="center"/>
          </w:tcPr>
          <w:p w14:paraId="36AE2547" w14:textId="77777777" w:rsidR="00BF624C" w:rsidRPr="00C355A6" w:rsidRDefault="00BF624C" w:rsidP="00E25611">
            <w:pPr>
              <w:jc w:val="center"/>
            </w:pPr>
            <w:r w:rsidRPr="00C355A6">
              <w:t>X</w:t>
            </w:r>
          </w:p>
        </w:tc>
      </w:tr>
      <w:tr w:rsidR="00BF624C" w:rsidRPr="00C355A6" w14:paraId="65D4D301" w14:textId="77777777" w:rsidTr="00E25611">
        <w:trPr>
          <w:trHeight w:val="20"/>
        </w:trPr>
        <w:tc>
          <w:tcPr>
            <w:tcW w:w="723" w:type="dxa"/>
            <w:tcBorders>
              <w:right w:val="nil"/>
            </w:tcBorders>
            <w:vAlign w:val="center"/>
          </w:tcPr>
          <w:p w14:paraId="0ACBC894" w14:textId="77777777" w:rsidR="00BF624C" w:rsidRPr="00210F43" w:rsidRDefault="00BF624C" w:rsidP="00E25611">
            <w:pPr>
              <w:jc w:val="center"/>
              <w:rPr>
                <w:color w:val="000000"/>
              </w:rPr>
            </w:pPr>
            <w:r w:rsidRPr="00210F43">
              <w:rPr>
                <w:color w:val="000000"/>
              </w:rPr>
              <w:t>7.10</w:t>
            </w:r>
          </w:p>
        </w:tc>
        <w:tc>
          <w:tcPr>
            <w:tcW w:w="8116" w:type="dxa"/>
          </w:tcPr>
          <w:p w14:paraId="46DA8B0A" w14:textId="77777777" w:rsidR="00BF624C" w:rsidRPr="009F3D68" w:rsidRDefault="00BF624C" w:rsidP="00E25611">
            <w:pPr>
              <w:rPr>
                <w:highlight w:val="yellow"/>
              </w:rPr>
            </w:pPr>
            <w:r w:rsidRPr="00210F43">
              <w:t>V případě studijních programů, které mají být uskutečňovány ve spolupráci se zahraniční vysokou školou podle § 47a zákona o vysokých školách, je doložena platnost zahraniční akreditace nebo jiné formy uznání obsahově souvisejícího zahraničního vysokoškolského studijního programu podle právních předpisů domovského státu zahraniční vysoké školy, popřípadě je doloženo podání žádosti zahraniční vysoké školy o tuto zahraniční akreditaci nebo uznání. Příslušné právní předpisy domovského státu zahraniční vysoké školy jsou konkrétně určeny.</w:t>
            </w:r>
          </w:p>
        </w:tc>
        <w:tc>
          <w:tcPr>
            <w:tcW w:w="341" w:type="dxa"/>
            <w:shd w:val="clear" w:color="auto" w:fill="FFE599"/>
            <w:vAlign w:val="center"/>
          </w:tcPr>
          <w:p w14:paraId="4914DE17" w14:textId="3D243119" w:rsidR="00BF624C" w:rsidRPr="00C355A6" w:rsidRDefault="00BF624C" w:rsidP="00E25611">
            <w:pPr>
              <w:jc w:val="center"/>
            </w:pPr>
          </w:p>
        </w:tc>
        <w:tc>
          <w:tcPr>
            <w:tcW w:w="341" w:type="dxa"/>
            <w:vAlign w:val="center"/>
          </w:tcPr>
          <w:p w14:paraId="409901EE" w14:textId="13C729CC" w:rsidR="00BF624C" w:rsidRPr="00C355A6" w:rsidRDefault="00BF624C" w:rsidP="00E25611">
            <w:pPr>
              <w:jc w:val="center"/>
            </w:pPr>
          </w:p>
        </w:tc>
        <w:tc>
          <w:tcPr>
            <w:tcW w:w="341" w:type="dxa"/>
            <w:shd w:val="clear" w:color="auto" w:fill="B4C6E7"/>
            <w:vAlign w:val="center"/>
          </w:tcPr>
          <w:p w14:paraId="48EBDEAD" w14:textId="53984620" w:rsidR="00BF624C" w:rsidRPr="00C355A6" w:rsidRDefault="00BF624C" w:rsidP="00E25611">
            <w:pPr>
              <w:jc w:val="center"/>
            </w:pPr>
          </w:p>
        </w:tc>
        <w:tc>
          <w:tcPr>
            <w:tcW w:w="341" w:type="dxa"/>
            <w:vAlign w:val="center"/>
          </w:tcPr>
          <w:p w14:paraId="1BCA7D2C" w14:textId="38C0B2CD" w:rsidR="00BF624C" w:rsidRPr="00C355A6" w:rsidRDefault="00BF624C" w:rsidP="00E25611">
            <w:pPr>
              <w:jc w:val="center"/>
            </w:pPr>
          </w:p>
        </w:tc>
        <w:tc>
          <w:tcPr>
            <w:tcW w:w="341" w:type="dxa"/>
            <w:shd w:val="clear" w:color="auto" w:fill="C5E0B3"/>
            <w:vAlign w:val="center"/>
          </w:tcPr>
          <w:p w14:paraId="4230D128" w14:textId="77777777" w:rsidR="00BF624C" w:rsidRPr="00C355A6" w:rsidRDefault="00BF624C" w:rsidP="00E25611">
            <w:pPr>
              <w:jc w:val="center"/>
            </w:pPr>
            <w:r w:rsidRPr="00C355A6">
              <w:t>X</w:t>
            </w:r>
          </w:p>
        </w:tc>
      </w:tr>
      <w:tr w:rsidR="00BF624C" w:rsidRPr="00C355A6" w14:paraId="70756C5F" w14:textId="77777777" w:rsidTr="00E25611">
        <w:trPr>
          <w:trHeight w:val="20"/>
        </w:trPr>
        <w:tc>
          <w:tcPr>
            <w:tcW w:w="723" w:type="dxa"/>
            <w:tcBorders>
              <w:right w:val="nil"/>
            </w:tcBorders>
            <w:vAlign w:val="center"/>
          </w:tcPr>
          <w:p w14:paraId="30AFC7A6" w14:textId="77777777" w:rsidR="00BF624C" w:rsidRPr="00210F43" w:rsidRDefault="00BF624C" w:rsidP="00E25611">
            <w:pPr>
              <w:jc w:val="center"/>
              <w:rPr>
                <w:color w:val="000000"/>
              </w:rPr>
            </w:pPr>
            <w:r w:rsidRPr="00210F43">
              <w:rPr>
                <w:color w:val="000000"/>
              </w:rPr>
              <w:t>7.11</w:t>
            </w:r>
          </w:p>
        </w:tc>
        <w:tc>
          <w:tcPr>
            <w:tcW w:w="8116" w:type="dxa"/>
          </w:tcPr>
          <w:p w14:paraId="628AEF90" w14:textId="77777777" w:rsidR="00BF624C" w:rsidRPr="00C355A6" w:rsidRDefault="00BF624C" w:rsidP="00E25611">
            <w:r w:rsidRPr="00C355A6">
              <w:t>V případě studijních programů, které mají být uskutečňovány ve spolupráci s další právnickou osobou podle § 81</w:t>
            </w:r>
            <w:r>
              <w:t xml:space="preserve"> </w:t>
            </w:r>
            <w:r w:rsidRPr="00C355A6">
              <w:t>zákona o vysokých školách, je doložena dohoda o vzájemné spolupráci na uskutečňování studijního programu.</w:t>
            </w:r>
            <w:r>
              <w:t xml:space="preserve"> </w:t>
            </w:r>
            <w:r w:rsidRPr="00C355A6">
              <w:t xml:space="preserve">V případě studijních programů, které mají být </w:t>
            </w:r>
            <w:r>
              <w:t xml:space="preserve">u </w:t>
            </w:r>
            <w:r w:rsidRPr="00EE0231">
              <w:t>vojensk</w:t>
            </w:r>
            <w:r>
              <w:t>ých</w:t>
            </w:r>
            <w:r w:rsidRPr="00EE0231">
              <w:t>/policejní</w:t>
            </w:r>
            <w:r>
              <w:t>ch</w:t>
            </w:r>
            <w:r w:rsidRPr="00EE0231">
              <w:t xml:space="preserve"> vysok</w:t>
            </w:r>
            <w:r>
              <w:t>ých</w:t>
            </w:r>
            <w:r w:rsidRPr="00EE0231">
              <w:t xml:space="preserve"> škol</w:t>
            </w:r>
            <w:r>
              <w:t xml:space="preserve"> uskutečňovány ve</w:t>
            </w:r>
            <w:r w:rsidRPr="00EE0231">
              <w:t xml:space="preserve"> spolupráci s veřejnou vysokou školou podle § 95 odst. 4 </w:t>
            </w:r>
            <w:r w:rsidRPr="00C355A6">
              <w:t xml:space="preserve">zákona o vysokých školách, je doložena </w:t>
            </w:r>
            <w:r>
              <w:t xml:space="preserve">  </w:t>
            </w:r>
            <w:r w:rsidRPr="00B0230F">
              <w:t>smlouva vymezující vzájemné závazky mezi vojenskou</w:t>
            </w:r>
            <w:r>
              <w:t>/p</w:t>
            </w:r>
            <w:r w:rsidRPr="00B0230F">
              <w:t>olicejní vysokou školou a veřejnou vysokou školou včetně souhlasu Ministerstva školství, mládeže a tělovýchovy a Ministerstva obrany</w:t>
            </w:r>
            <w:r>
              <w:t>/</w:t>
            </w:r>
            <w:r w:rsidRPr="00B0230F">
              <w:t>Ministerstva vnitra s uzavřením této smlouvy</w:t>
            </w:r>
            <w:r>
              <w:t>.</w:t>
            </w:r>
          </w:p>
        </w:tc>
        <w:tc>
          <w:tcPr>
            <w:tcW w:w="341" w:type="dxa"/>
            <w:shd w:val="clear" w:color="auto" w:fill="FFE599"/>
            <w:vAlign w:val="center"/>
          </w:tcPr>
          <w:p w14:paraId="0715535D" w14:textId="307C5464" w:rsidR="00BF624C" w:rsidRPr="00C355A6" w:rsidRDefault="00BF624C" w:rsidP="00E25611">
            <w:pPr>
              <w:jc w:val="center"/>
            </w:pPr>
          </w:p>
        </w:tc>
        <w:tc>
          <w:tcPr>
            <w:tcW w:w="341" w:type="dxa"/>
            <w:vAlign w:val="center"/>
          </w:tcPr>
          <w:p w14:paraId="582BC76A" w14:textId="362FF15A" w:rsidR="00BF624C" w:rsidRPr="00C355A6" w:rsidRDefault="00BF624C" w:rsidP="00E25611">
            <w:pPr>
              <w:jc w:val="center"/>
            </w:pPr>
          </w:p>
        </w:tc>
        <w:tc>
          <w:tcPr>
            <w:tcW w:w="341" w:type="dxa"/>
            <w:shd w:val="clear" w:color="auto" w:fill="B4C6E7"/>
            <w:vAlign w:val="center"/>
          </w:tcPr>
          <w:p w14:paraId="228E02EE" w14:textId="0D41F3BA" w:rsidR="00BF624C" w:rsidRPr="00C355A6" w:rsidRDefault="00BF624C" w:rsidP="00E25611">
            <w:pPr>
              <w:jc w:val="center"/>
            </w:pPr>
          </w:p>
        </w:tc>
        <w:tc>
          <w:tcPr>
            <w:tcW w:w="341" w:type="dxa"/>
            <w:vAlign w:val="center"/>
          </w:tcPr>
          <w:p w14:paraId="3D131AA2" w14:textId="5A9B275D" w:rsidR="00BF624C" w:rsidRPr="00C355A6" w:rsidRDefault="00BF624C" w:rsidP="00E25611">
            <w:pPr>
              <w:jc w:val="center"/>
            </w:pPr>
          </w:p>
        </w:tc>
        <w:tc>
          <w:tcPr>
            <w:tcW w:w="341" w:type="dxa"/>
            <w:shd w:val="clear" w:color="auto" w:fill="C5E0B3"/>
            <w:vAlign w:val="center"/>
          </w:tcPr>
          <w:p w14:paraId="20F19F35" w14:textId="77777777" w:rsidR="00BF624C" w:rsidRPr="00C355A6" w:rsidRDefault="00BF624C" w:rsidP="00E25611">
            <w:pPr>
              <w:jc w:val="center"/>
            </w:pPr>
            <w:r w:rsidRPr="00C355A6">
              <w:t>X</w:t>
            </w:r>
          </w:p>
        </w:tc>
      </w:tr>
    </w:tbl>
    <w:p w14:paraId="63CB7A96" w14:textId="77777777" w:rsidR="00BF624C" w:rsidRPr="000B3D78" w:rsidRDefault="00BF624C" w:rsidP="00BF624C"/>
    <w:p w14:paraId="102AB2EC" w14:textId="77777777" w:rsidR="00BF624C" w:rsidRPr="000B3D78" w:rsidRDefault="00BF624C" w:rsidP="00BF624C">
      <w:pPr>
        <w:tabs>
          <w:tab w:val="left" w:pos="2835"/>
        </w:tabs>
        <w:spacing w:before="120" w:after="120"/>
        <w:rPr>
          <w:sz w:val="28"/>
          <w:szCs w:val="28"/>
        </w:rPr>
      </w:pPr>
    </w:p>
    <w:p w14:paraId="0374F288" w14:textId="77777777" w:rsidR="00BF624C" w:rsidRDefault="00BF624C">
      <w:pPr>
        <w:rPr>
          <w:rFonts w:eastAsiaTheme="minorHAnsi"/>
          <w:b/>
          <w:color w:val="E36C0A" w:themeColor="accent6" w:themeShade="BF"/>
          <w:sz w:val="32"/>
          <w:szCs w:val="32"/>
          <w:lang w:eastAsia="en-US"/>
        </w:rPr>
      </w:pPr>
      <w:r>
        <w:rPr>
          <w:b/>
          <w:color w:val="E36C0A" w:themeColor="accent6" w:themeShade="BF"/>
          <w:sz w:val="32"/>
          <w:szCs w:val="32"/>
        </w:rPr>
        <w:br w:type="page"/>
      </w:r>
    </w:p>
    <w:p w14:paraId="4BD78311" w14:textId="2A43BB4B" w:rsidR="00ED2D43" w:rsidRPr="00ED2D43" w:rsidRDefault="00ED2D43" w:rsidP="00ED2D43">
      <w:pPr>
        <w:pStyle w:val="Bezmezer"/>
        <w:ind w:right="283"/>
        <w:jc w:val="center"/>
        <w:rPr>
          <w:rFonts w:ascii="Times New Roman" w:hAnsi="Times New Roman" w:cs="Times New Roman"/>
          <w:b/>
          <w:color w:val="E36C0A" w:themeColor="accent6" w:themeShade="BF"/>
          <w:sz w:val="32"/>
          <w:szCs w:val="32"/>
        </w:rPr>
      </w:pPr>
      <w:r w:rsidRPr="00ED2D43">
        <w:rPr>
          <w:rFonts w:ascii="Times New Roman" w:hAnsi="Times New Roman" w:cs="Times New Roman"/>
          <w:b/>
          <w:color w:val="E36C0A" w:themeColor="accent6" w:themeShade="BF"/>
          <w:sz w:val="32"/>
          <w:szCs w:val="32"/>
        </w:rPr>
        <w:lastRenderedPageBreak/>
        <w:t>Analýza uplatnitelnosti absolventa SP Pedagogika</w:t>
      </w:r>
    </w:p>
    <w:p w14:paraId="25CBFF31" w14:textId="77777777" w:rsidR="00ED2D43" w:rsidRPr="00ED2D43" w:rsidRDefault="00ED2D43" w:rsidP="00ED2D43">
      <w:pPr>
        <w:ind w:right="454"/>
        <w:jc w:val="center"/>
        <w:rPr>
          <w:b/>
          <w:color w:val="E36C0A" w:themeColor="accent6" w:themeShade="BF"/>
          <w:sz w:val="24"/>
          <w:szCs w:val="24"/>
        </w:rPr>
      </w:pPr>
    </w:p>
    <w:p w14:paraId="1E09B060" w14:textId="1A83A511" w:rsidR="00ED2D43" w:rsidRPr="00ED2D43" w:rsidRDefault="00ED2D43" w:rsidP="00ED2D43">
      <w:pPr>
        <w:ind w:right="454"/>
        <w:jc w:val="center"/>
        <w:rPr>
          <w:b/>
          <w:color w:val="E36C0A" w:themeColor="accent6" w:themeShade="BF"/>
          <w:sz w:val="24"/>
          <w:szCs w:val="24"/>
        </w:rPr>
      </w:pPr>
      <w:r w:rsidRPr="00ED2D43">
        <w:rPr>
          <w:b/>
          <w:color w:val="E36C0A" w:themeColor="accent6" w:themeShade="BF"/>
          <w:sz w:val="24"/>
          <w:szCs w:val="24"/>
        </w:rPr>
        <w:t>Analýza dostupných statistických údajů o uplatnitelnosti absolventů v daném studijním programu na trhu práce</w:t>
      </w:r>
    </w:p>
    <w:p w14:paraId="0578F7B9" w14:textId="77777777" w:rsidR="00ED2D43" w:rsidRPr="0090638A" w:rsidRDefault="00ED2D43" w:rsidP="00ED2D43">
      <w:pPr>
        <w:ind w:right="454"/>
        <w:jc w:val="both"/>
        <w:rPr>
          <w:b/>
          <w:color w:val="7030A0"/>
          <w:sz w:val="24"/>
          <w:szCs w:val="24"/>
        </w:rPr>
      </w:pPr>
    </w:p>
    <w:tbl>
      <w:tblPr>
        <w:tblStyle w:val="Mkatabulky"/>
        <w:tblW w:w="0" w:type="auto"/>
        <w:tblLook w:val="04A0" w:firstRow="1" w:lastRow="0" w:firstColumn="1" w:lastColumn="0" w:noHBand="0" w:noVBand="1"/>
      </w:tblPr>
      <w:tblGrid>
        <w:gridCol w:w="9042"/>
      </w:tblGrid>
      <w:tr w:rsidR="00ED2D43" w:rsidRPr="0090638A" w14:paraId="0AC56290" w14:textId="77777777" w:rsidTr="00ED2D43">
        <w:trPr>
          <w:trHeight w:val="376"/>
        </w:trPr>
        <w:tc>
          <w:tcPr>
            <w:tcW w:w="9042" w:type="dxa"/>
            <w:shd w:val="clear" w:color="auto" w:fill="FABF8F" w:themeFill="accent6" w:themeFillTint="99"/>
          </w:tcPr>
          <w:p w14:paraId="74C027D7" w14:textId="77777777" w:rsidR="00ED2D43" w:rsidRPr="0090638A" w:rsidRDefault="00ED2D43" w:rsidP="00783AF4">
            <w:pPr>
              <w:pStyle w:val="Bezmezer"/>
              <w:ind w:right="284"/>
              <w:rPr>
                <w:rFonts w:ascii="Times New Roman" w:hAnsi="Times New Roman" w:cs="Times New Roman"/>
                <w:b/>
                <w:sz w:val="24"/>
                <w:szCs w:val="24"/>
              </w:rPr>
            </w:pPr>
            <w:r w:rsidRPr="0090638A">
              <w:rPr>
                <w:rFonts w:ascii="Times New Roman" w:hAnsi="Times New Roman" w:cs="Times New Roman"/>
                <w:b/>
                <w:color w:val="000000" w:themeColor="text1"/>
                <w:sz w:val="24"/>
                <w:szCs w:val="24"/>
              </w:rPr>
              <w:t>Analýza pracovních nabídek na trhu práce</w:t>
            </w:r>
          </w:p>
        </w:tc>
      </w:tr>
      <w:tr w:rsidR="00ED2D43" w:rsidRPr="0090638A" w14:paraId="00BEB2D0" w14:textId="77777777" w:rsidTr="00783AF4">
        <w:trPr>
          <w:trHeight w:val="50"/>
        </w:trPr>
        <w:tc>
          <w:tcPr>
            <w:tcW w:w="9042" w:type="dxa"/>
          </w:tcPr>
          <w:p w14:paraId="5162E0BD" w14:textId="3DDFEFC0" w:rsidR="00ED2D43" w:rsidRDefault="00ED2D43" w:rsidP="00783AF4">
            <w:pPr>
              <w:autoSpaceDE w:val="0"/>
              <w:autoSpaceDN w:val="0"/>
              <w:adjustRightInd w:val="0"/>
              <w:spacing w:after="120"/>
              <w:jc w:val="both"/>
              <w:rPr>
                <w:color w:val="000000"/>
              </w:rPr>
            </w:pPr>
            <w:r w:rsidRPr="00DF422D">
              <w:rPr>
                <w:color w:val="000000"/>
              </w:rPr>
              <w:t>Podle pilotního šetření Eurograduate (EC, 2020) vykazují absolventi doktorských stud</w:t>
            </w:r>
            <w:r w:rsidR="00483DD2">
              <w:rPr>
                <w:color w:val="000000"/>
              </w:rPr>
              <w:t>ijních</w:t>
            </w:r>
            <w:r w:rsidRPr="00DF422D">
              <w:rPr>
                <w:color w:val="000000"/>
              </w:rPr>
              <w:t xml:space="preserve"> programů v České republice nejnižší míru nezaměstnanosti mezi všemi kategoriemi </w:t>
            </w:r>
            <w:r w:rsidR="006805AF">
              <w:rPr>
                <w:color w:val="000000"/>
              </w:rPr>
              <w:t>zaměstnanců</w:t>
            </w:r>
            <w:r w:rsidRPr="00DF422D">
              <w:rPr>
                <w:color w:val="000000"/>
              </w:rPr>
              <w:t xml:space="preserve"> dle nejvyššího dosažené</w:t>
            </w:r>
            <w:r w:rsidR="006805AF">
              <w:rPr>
                <w:color w:val="000000"/>
              </w:rPr>
              <w:t>ho</w:t>
            </w:r>
            <w:r w:rsidRPr="00DF422D">
              <w:rPr>
                <w:color w:val="000000"/>
              </w:rPr>
              <w:t xml:space="preserve"> vzdělávání (ISCED). Pohybuje se pod hranicí 1 %.  To se týká nejen</w:t>
            </w:r>
            <w:r w:rsidR="006805AF">
              <w:rPr>
                <w:color w:val="000000"/>
              </w:rPr>
              <w:t>om</w:t>
            </w:r>
            <w:r w:rsidRPr="00DF422D">
              <w:rPr>
                <w:color w:val="000000"/>
              </w:rPr>
              <w:t xml:space="preserve"> absolventů v programech technického zaměření, ale i v oblastech </w:t>
            </w:r>
            <w:r w:rsidR="00483DD2">
              <w:rPr>
                <w:color w:val="000000"/>
              </w:rPr>
              <w:t xml:space="preserve">vzdělávání, které lze zařadit do tzv. </w:t>
            </w:r>
            <w:r w:rsidRPr="00DF422D">
              <w:rPr>
                <w:color w:val="000000"/>
              </w:rPr>
              <w:t>FORDu 5 a 6</w:t>
            </w:r>
            <w:r w:rsidR="00483DD2">
              <w:rPr>
                <w:color w:val="000000"/>
              </w:rPr>
              <w:t xml:space="preserve"> (společenské a humanitní vědy)</w:t>
            </w:r>
            <w:r w:rsidRPr="00DF422D">
              <w:rPr>
                <w:color w:val="000000"/>
              </w:rPr>
              <w:t xml:space="preserve">, kde spadají </w:t>
            </w:r>
            <w:r w:rsidR="006805AF">
              <w:rPr>
                <w:color w:val="000000"/>
              </w:rPr>
              <w:t xml:space="preserve">i </w:t>
            </w:r>
            <w:r w:rsidRPr="00DF422D">
              <w:rPr>
                <w:color w:val="000000"/>
              </w:rPr>
              <w:t>absolventi doktorského studijního programu Pedagogika.</w:t>
            </w:r>
          </w:p>
          <w:p w14:paraId="595495DD" w14:textId="27B32D3A" w:rsidR="00ED2D43" w:rsidRDefault="00ED2D43" w:rsidP="00783AF4">
            <w:pPr>
              <w:autoSpaceDE w:val="0"/>
              <w:autoSpaceDN w:val="0"/>
              <w:adjustRightInd w:val="0"/>
              <w:spacing w:after="120"/>
              <w:jc w:val="both"/>
              <w:rPr>
                <w:color w:val="000000"/>
              </w:rPr>
            </w:pPr>
            <w:r>
              <w:rPr>
                <w:color w:val="000000"/>
              </w:rPr>
              <w:t xml:space="preserve">Z důvodu velkého množství pracovníků ve vzdělávání, k jejichž generační obměně v České republice přirozeně dochází, stejně jako </w:t>
            </w:r>
            <w:r w:rsidR="00483DD2">
              <w:rPr>
                <w:color w:val="000000"/>
              </w:rPr>
              <w:t>z důvodu vysoké</w:t>
            </w:r>
            <w:r w:rsidR="006805AF">
              <w:rPr>
                <w:color w:val="000000"/>
              </w:rPr>
              <w:t>ho</w:t>
            </w:r>
            <w:r w:rsidR="00483DD2">
              <w:rPr>
                <w:color w:val="000000"/>
              </w:rPr>
              <w:t xml:space="preserve"> počtu </w:t>
            </w:r>
            <w:r>
              <w:rPr>
                <w:color w:val="000000"/>
              </w:rPr>
              <w:t xml:space="preserve">institucí terciárního a dalšího vzdělávání, v nichž se absolventi doktorského studijního programu </w:t>
            </w:r>
            <w:r w:rsidR="006805AF">
              <w:rPr>
                <w:color w:val="000000"/>
              </w:rPr>
              <w:t xml:space="preserve">Pedagogika </w:t>
            </w:r>
            <w:r>
              <w:rPr>
                <w:color w:val="000000"/>
              </w:rPr>
              <w:t xml:space="preserve">budou primárně </w:t>
            </w:r>
            <w:r w:rsidR="00483DD2">
              <w:rPr>
                <w:color w:val="000000"/>
              </w:rPr>
              <w:t>uplatňovat,</w:t>
            </w:r>
            <w:r>
              <w:rPr>
                <w:color w:val="000000"/>
              </w:rPr>
              <w:t xml:space="preserve"> je nabídka pracovních pozic dostatečná. </w:t>
            </w:r>
            <w:r w:rsidR="006805AF">
              <w:rPr>
                <w:color w:val="000000"/>
              </w:rPr>
              <w:t>Navíc m</w:t>
            </w:r>
            <w:r>
              <w:rPr>
                <w:color w:val="000000"/>
              </w:rPr>
              <w:t xml:space="preserve">nožství absolventů v dané oblasti vzdělávání je </w:t>
            </w:r>
            <w:r w:rsidR="00483DD2">
              <w:rPr>
                <w:color w:val="000000"/>
              </w:rPr>
              <w:t xml:space="preserve">velmi </w:t>
            </w:r>
            <w:r>
              <w:rPr>
                <w:color w:val="000000"/>
              </w:rPr>
              <w:t xml:space="preserve">nízké, pohybuje se okolo dvou desítek pro celou ČR ročně (MŠMT 2022), tudíž nedokáže nasytit existující </w:t>
            </w:r>
            <w:r w:rsidR="00483DD2">
              <w:rPr>
                <w:color w:val="000000"/>
              </w:rPr>
              <w:t xml:space="preserve">vysokou </w:t>
            </w:r>
            <w:r>
              <w:rPr>
                <w:color w:val="000000"/>
              </w:rPr>
              <w:t xml:space="preserve">poptávku. </w:t>
            </w:r>
          </w:p>
          <w:p w14:paraId="1D062C02" w14:textId="77777777" w:rsidR="00ED2D43" w:rsidRPr="00DF422D" w:rsidRDefault="00ED2D43" w:rsidP="00783AF4">
            <w:pPr>
              <w:autoSpaceDE w:val="0"/>
              <w:autoSpaceDN w:val="0"/>
              <w:adjustRightInd w:val="0"/>
              <w:jc w:val="both"/>
              <w:rPr>
                <w:color w:val="000000"/>
              </w:rPr>
            </w:pPr>
          </w:p>
          <w:p w14:paraId="10D311B6" w14:textId="77777777" w:rsidR="00ED2D43" w:rsidRPr="00DF422D" w:rsidRDefault="00ED2D43" w:rsidP="00783AF4">
            <w:pPr>
              <w:spacing w:after="120"/>
              <w:jc w:val="both"/>
              <w:rPr>
                <w:b/>
              </w:rPr>
            </w:pPr>
            <w:r w:rsidRPr="00DF422D">
              <w:rPr>
                <w:b/>
              </w:rPr>
              <w:t>Požité zdroje:</w:t>
            </w:r>
          </w:p>
          <w:p w14:paraId="0C5B2373" w14:textId="77777777" w:rsidR="00ED2D43" w:rsidRDefault="00ED2D43" w:rsidP="00783AF4">
            <w:pPr>
              <w:pStyle w:val="Default"/>
              <w:spacing w:after="120"/>
              <w:jc w:val="both"/>
              <w:rPr>
                <w:sz w:val="20"/>
                <w:szCs w:val="20"/>
              </w:rPr>
            </w:pPr>
            <w:r w:rsidRPr="00DF422D">
              <w:rPr>
                <w:sz w:val="20"/>
                <w:szCs w:val="20"/>
              </w:rPr>
              <w:t xml:space="preserve">EC (2020). </w:t>
            </w:r>
            <w:r w:rsidRPr="00DF422D">
              <w:rPr>
                <w:i/>
                <w:sz w:val="20"/>
                <w:szCs w:val="20"/>
              </w:rPr>
              <w:t>Pilotní šetření Eurograduate. Národní zpráva Česko</w:t>
            </w:r>
            <w:r w:rsidRPr="00DF422D">
              <w:rPr>
                <w:sz w:val="20"/>
                <w:szCs w:val="20"/>
              </w:rPr>
              <w:t>. Brusell: European Commission.</w:t>
            </w:r>
          </w:p>
          <w:p w14:paraId="1F6BAC53" w14:textId="7BBA610A" w:rsidR="00ED2D43" w:rsidRPr="00DF422D" w:rsidRDefault="00ED2D43" w:rsidP="00783AF4">
            <w:pPr>
              <w:pStyle w:val="Default"/>
              <w:spacing w:after="120"/>
              <w:jc w:val="both"/>
              <w:rPr>
                <w:sz w:val="20"/>
                <w:szCs w:val="20"/>
              </w:rPr>
            </w:pPr>
            <w:r>
              <w:rPr>
                <w:sz w:val="20"/>
                <w:szCs w:val="20"/>
              </w:rPr>
              <w:t xml:space="preserve">MŠMT (2022). </w:t>
            </w:r>
            <w:r w:rsidR="00483DD2" w:rsidRPr="00483DD2">
              <w:rPr>
                <w:i/>
                <w:sz w:val="20"/>
                <w:szCs w:val="20"/>
              </w:rPr>
              <w:t>SIMS.</w:t>
            </w:r>
            <w:r w:rsidR="00483DD2">
              <w:rPr>
                <w:sz w:val="20"/>
                <w:szCs w:val="20"/>
              </w:rPr>
              <w:t xml:space="preserve"> </w:t>
            </w:r>
            <w:r w:rsidRPr="000A79FA">
              <w:rPr>
                <w:i/>
                <w:sz w:val="20"/>
                <w:szCs w:val="20"/>
              </w:rPr>
              <w:t>Sdružená matrika studentů. Absolventi studijních programů</w:t>
            </w:r>
            <w:r>
              <w:rPr>
                <w:sz w:val="20"/>
                <w:szCs w:val="20"/>
              </w:rPr>
              <w:t>. Praha: MŠMT.</w:t>
            </w:r>
          </w:p>
        </w:tc>
      </w:tr>
    </w:tbl>
    <w:p w14:paraId="2EDE940E" w14:textId="77777777" w:rsidR="00ED2D43" w:rsidRPr="0090638A" w:rsidRDefault="00ED2D43" w:rsidP="00ED2D43">
      <w:pPr>
        <w:jc w:val="both"/>
      </w:pPr>
    </w:p>
    <w:tbl>
      <w:tblPr>
        <w:tblStyle w:val="Mkatabulky"/>
        <w:tblW w:w="0" w:type="auto"/>
        <w:tblLook w:val="04A0" w:firstRow="1" w:lastRow="0" w:firstColumn="1" w:lastColumn="0" w:noHBand="0" w:noVBand="1"/>
      </w:tblPr>
      <w:tblGrid>
        <w:gridCol w:w="9042"/>
      </w:tblGrid>
      <w:tr w:rsidR="00ED2D43" w:rsidRPr="0090638A" w14:paraId="309F6128" w14:textId="77777777" w:rsidTr="00ED2D43">
        <w:trPr>
          <w:trHeight w:val="376"/>
        </w:trPr>
        <w:tc>
          <w:tcPr>
            <w:tcW w:w="9042" w:type="dxa"/>
            <w:shd w:val="clear" w:color="auto" w:fill="FABF8F" w:themeFill="accent6" w:themeFillTint="99"/>
          </w:tcPr>
          <w:p w14:paraId="2BE2A34C" w14:textId="77777777" w:rsidR="00ED2D43" w:rsidRPr="0090638A" w:rsidRDefault="00ED2D43" w:rsidP="00783AF4">
            <w:pPr>
              <w:pStyle w:val="Bezmezer"/>
              <w:ind w:right="284"/>
              <w:rPr>
                <w:rFonts w:ascii="Times New Roman" w:hAnsi="Times New Roman" w:cs="Times New Roman"/>
                <w:b/>
                <w:sz w:val="24"/>
                <w:szCs w:val="24"/>
              </w:rPr>
            </w:pPr>
            <w:r w:rsidRPr="0090638A">
              <w:rPr>
                <w:rFonts w:ascii="Times New Roman" w:hAnsi="Times New Roman" w:cs="Times New Roman"/>
                <w:b/>
                <w:color w:val="000000" w:themeColor="text1"/>
                <w:sz w:val="24"/>
                <w:szCs w:val="24"/>
              </w:rPr>
              <w:t>Predikce vývoje poptávky po absolventech</w:t>
            </w:r>
          </w:p>
        </w:tc>
      </w:tr>
      <w:tr w:rsidR="00ED2D43" w:rsidRPr="0090638A" w14:paraId="777C8D93" w14:textId="77777777" w:rsidTr="00783AF4">
        <w:trPr>
          <w:trHeight w:val="3392"/>
        </w:trPr>
        <w:tc>
          <w:tcPr>
            <w:tcW w:w="9042" w:type="dxa"/>
          </w:tcPr>
          <w:p w14:paraId="6D5F02C0" w14:textId="29CFDFF6" w:rsidR="00ED2D43" w:rsidRPr="00C52848" w:rsidRDefault="00ED2D43" w:rsidP="00783AF4">
            <w:pPr>
              <w:spacing w:after="120"/>
              <w:jc w:val="both"/>
            </w:pPr>
            <w:r w:rsidRPr="00C52848">
              <w:t>Vzhledem k</w:t>
            </w:r>
            <w:r w:rsidR="00483DD2">
              <w:t> </w:t>
            </w:r>
            <w:r w:rsidRPr="00C52848">
              <w:t>rostoucí</w:t>
            </w:r>
            <w:r w:rsidR="00483DD2">
              <w:t xml:space="preserve"> poptávce </w:t>
            </w:r>
            <w:r w:rsidRPr="00C52848">
              <w:t>po vysoce kvalifikovaných pracovní</w:t>
            </w:r>
            <w:r w:rsidR="00483DD2">
              <w:t>cí</w:t>
            </w:r>
            <w:r w:rsidRPr="00C52848">
              <w:t>ch v oblasti vzdělávání a výchovy, stejně jako „symbolicky orientovaných profesích“ ve sféře službě (Brynjolfsson &amp; McAfee, 2014; ILO, 2019; Iversen &amp; Soskice, 2019; Ross, 2019),</w:t>
            </w:r>
            <w:r w:rsidR="000459E5">
              <w:t xml:space="preserve"> kde se mohou absolventi </w:t>
            </w:r>
            <w:r w:rsidR="006805AF">
              <w:t xml:space="preserve">DSP Pedagogika </w:t>
            </w:r>
            <w:r w:rsidR="000459E5">
              <w:t xml:space="preserve">rovněž uplatnit, </w:t>
            </w:r>
            <w:r w:rsidRPr="00C52848">
              <w:t xml:space="preserve">lze v nadcházející dekádě očekávat setrvale zvyšující se poptávku po absolventech </w:t>
            </w:r>
            <w:r w:rsidR="006805AF">
              <w:t xml:space="preserve">DSP </w:t>
            </w:r>
            <w:r w:rsidRPr="00C52848">
              <w:t xml:space="preserve">Pedagogiku. </w:t>
            </w:r>
          </w:p>
          <w:p w14:paraId="70F95F52" w14:textId="4D443C9C" w:rsidR="00ED2D43" w:rsidRPr="00C52848" w:rsidRDefault="00ED2D43" w:rsidP="00783AF4">
            <w:pPr>
              <w:spacing w:after="120"/>
              <w:jc w:val="both"/>
            </w:pPr>
            <w:r w:rsidRPr="00C52848">
              <w:t xml:space="preserve">Patrné je to nejenom z obecných tendencí na trhu práce, ale rovněž i ze strategických dokumentů MŠMT, které zdůrazňují nezbytnost posílení </w:t>
            </w:r>
            <w:r w:rsidR="006805AF">
              <w:t xml:space="preserve">nejen </w:t>
            </w:r>
            <w:r w:rsidRPr="00C52848">
              <w:t>všech stupňů formální vzdělávací soustavy, ale i oblasti neformálního vzdělávání a výchovy vysoce kvalifikovan</w:t>
            </w:r>
            <w:r w:rsidR="000459E5">
              <w:t>ými</w:t>
            </w:r>
            <w:r w:rsidRPr="00C52848">
              <w:t xml:space="preserve"> odborníky (MŠMT, 2021a</w:t>
            </w:r>
            <w:r w:rsidR="000459E5">
              <w:t>;</w:t>
            </w:r>
            <w:r w:rsidRPr="00C52848">
              <w:t xml:space="preserve"> MŠMT 2021b).</w:t>
            </w:r>
          </w:p>
          <w:p w14:paraId="29CAADAC" w14:textId="77777777" w:rsidR="00ED2D43" w:rsidRPr="00C52848" w:rsidRDefault="00ED2D43" w:rsidP="00783AF4">
            <w:pPr>
              <w:spacing w:after="120"/>
              <w:rPr>
                <w:b/>
              </w:rPr>
            </w:pPr>
            <w:r w:rsidRPr="00C52848">
              <w:rPr>
                <w:b/>
              </w:rPr>
              <w:t>Požité zdroje:</w:t>
            </w:r>
          </w:p>
          <w:p w14:paraId="5F757414" w14:textId="77777777" w:rsidR="00ED2D43" w:rsidRPr="00C52848" w:rsidRDefault="00ED2D43" w:rsidP="00630AC5">
            <w:pPr>
              <w:pStyle w:val="Odstavecseseznamem"/>
              <w:numPr>
                <w:ilvl w:val="0"/>
                <w:numId w:val="121"/>
              </w:numPr>
              <w:spacing w:after="120"/>
            </w:pPr>
            <w:r w:rsidRPr="00C52848">
              <w:t xml:space="preserve">Brynjolfsson, E., &amp; McAfee, A. (2014). </w:t>
            </w:r>
            <w:r w:rsidRPr="00C52848">
              <w:rPr>
                <w:i/>
                <w:iCs/>
              </w:rPr>
              <w:t>The second machine age: Work, progress, and prosperity in a time of brilliant technologies</w:t>
            </w:r>
            <w:r w:rsidRPr="00C52848">
              <w:t>. Norton</w:t>
            </w:r>
            <w:r>
              <w:t>.</w:t>
            </w:r>
          </w:p>
          <w:p w14:paraId="37F2FFE1" w14:textId="77777777" w:rsidR="00ED2D43" w:rsidRPr="00C52848" w:rsidRDefault="00ED2D43" w:rsidP="00630AC5">
            <w:pPr>
              <w:pStyle w:val="Odstavecseseznamem"/>
              <w:numPr>
                <w:ilvl w:val="0"/>
                <w:numId w:val="121"/>
              </w:numPr>
              <w:spacing w:after="120"/>
            </w:pPr>
            <w:r w:rsidRPr="00C52848">
              <w:t xml:space="preserve">International Labour Office (2019). </w:t>
            </w:r>
            <w:r w:rsidRPr="00C52848">
              <w:rPr>
                <w:i/>
                <w:iCs/>
              </w:rPr>
              <w:t>Global commission on the future of work</w:t>
            </w:r>
            <w:r w:rsidRPr="00C52848">
              <w:t xml:space="preserve">. Work for a Bright future. https://www. ilo.org/global/topics/future-of-work/publications/WCMS_662410/lang–en/index.htm </w:t>
            </w:r>
          </w:p>
          <w:p w14:paraId="004F21B3" w14:textId="77777777" w:rsidR="00ED2D43" w:rsidRPr="00C52848" w:rsidRDefault="00ED2D43" w:rsidP="00630AC5">
            <w:pPr>
              <w:pStyle w:val="Odstavecseseznamem"/>
              <w:numPr>
                <w:ilvl w:val="0"/>
                <w:numId w:val="121"/>
              </w:numPr>
              <w:spacing w:after="120"/>
            </w:pPr>
            <w:r w:rsidRPr="00C52848">
              <w:t xml:space="preserve">Iversen, T., &amp; Soskice, D. (2019). </w:t>
            </w:r>
            <w:r w:rsidRPr="00C52848">
              <w:rPr>
                <w:i/>
                <w:iCs/>
              </w:rPr>
              <w:t>Democracy and prosperity. Reinventing capitalism through turbulent century</w:t>
            </w:r>
            <w:r w:rsidRPr="00C52848">
              <w:t>. Princeton University Press.</w:t>
            </w:r>
          </w:p>
          <w:p w14:paraId="76CC8406" w14:textId="46D83E2C" w:rsidR="00ED2D43" w:rsidRPr="00C52848" w:rsidRDefault="00ED2D43" w:rsidP="00630AC5">
            <w:pPr>
              <w:pStyle w:val="Odstavecseseznamem"/>
              <w:numPr>
                <w:ilvl w:val="0"/>
                <w:numId w:val="121"/>
              </w:numPr>
              <w:rPr>
                <w:rStyle w:val="Zdraznn"/>
              </w:rPr>
            </w:pPr>
            <w:r w:rsidRPr="00C52848">
              <w:t>MŠMT. (2021a).</w:t>
            </w:r>
            <w:r>
              <w:t xml:space="preserve"> </w:t>
            </w:r>
            <w:r w:rsidRPr="00C52848">
              <w:rPr>
                <w:rStyle w:val="Zdraznn"/>
              </w:rPr>
              <w:t xml:space="preserve">Strategie vzdělávací politiky ČR do roku 2030+. </w:t>
            </w:r>
            <w:r w:rsidRPr="000A79FA">
              <w:rPr>
                <w:rStyle w:val="Zdraznn"/>
                <w:i w:val="0"/>
              </w:rPr>
              <w:t>Praha: MŠMT.</w:t>
            </w:r>
          </w:p>
          <w:p w14:paraId="1EF1DCA2" w14:textId="5BA26A8C" w:rsidR="00ED2D43" w:rsidRPr="00C52848" w:rsidRDefault="00ED2D43" w:rsidP="00630AC5">
            <w:pPr>
              <w:pStyle w:val="Odstavecseseznamem"/>
              <w:numPr>
                <w:ilvl w:val="0"/>
                <w:numId w:val="121"/>
              </w:numPr>
            </w:pPr>
            <w:r w:rsidRPr="00C52848">
              <w:t>MŠMT. (2021b).</w:t>
            </w:r>
            <w:r>
              <w:t xml:space="preserve"> </w:t>
            </w:r>
            <w:r w:rsidRPr="000A79FA">
              <w:rPr>
                <w:i/>
              </w:rPr>
              <w:t>Hlavní směry vzdělávací politiky ČR od roku 2030</w:t>
            </w:r>
            <w:r w:rsidRPr="00C52848">
              <w:t>. Praha: MŠMT.</w:t>
            </w:r>
          </w:p>
          <w:p w14:paraId="3FA9FDDB" w14:textId="77777777" w:rsidR="00ED2D43" w:rsidRPr="00DF422D" w:rsidRDefault="00ED2D43" w:rsidP="00630AC5">
            <w:pPr>
              <w:pStyle w:val="Odstavecseseznamem"/>
              <w:numPr>
                <w:ilvl w:val="0"/>
                <w:numId w:val="121"/>
              </w:numPr>
              <w:spacing w:after="120"/>
              <w:ind w:left="714" w:hanging="357"/>
              <w:contextualSpacing w:val="0"/>
            </w:pPr>
            <w:r w:rsidRPr="00C52848">
              <w:t xml:space="preserve">Ross, A. (2019). </w:t>
            </w:r>
            <w:r w:rsidRPr="00C52848">
              <w:rPr>
                <w:i/>
                <w:iCs/>
              </w:rPr>
              <w:t>Budoucnost práce</w:t>
            </w:r>
            <w:r w:rsidRPr="00C52848">
              <w:t xml:space="preserve">. Argo.  </w:t>
            </w:r>
          </w:p>
        </w:tc>
      </w:tr>
    </w:tbl>
    <w:p w14:paraId="00504A80" w14:textId="77777777" w:rsidR="00ED2D43" w:rsidRPr="0090638A" w:rsidRDefault="00ED2D43" w:rsidP="00ED2D43"/>
    <w:tbl>
      <w:tblPr>
        <w:tblStyle w:val="Mkatabulky"/>
        <w:tblW w:w="0" w:type="auto"/>
        <w:tblLook w:val="04A0" w:firstRow="1" w:lastRow="0" w:firstColumn="1" w:lastColumn="0" w:noHBand="0" w:noVBand="1"/>
      </w:tblPr>
      <w:tblGrid>
        <w:gridCol w:w="9042"/>
      </w:tblGrid>
      <w:tr w:rsidR="00ED2D43" w:rsidRPr="0090638A" w14:paraId="6B802F03" w14:textId="77777777" w:rsidTr="00ED2D43">
        <w:trPr>
          <w:trHeight w:val="376"/>
        </w:trPr>
        <w:tc>
          <w:tcPr>
            <w:tcW w:w="9042" w:type="dxa"/>
            <w:shd w:val="clear" w:color="auto" w:fill="FABF8F" w:themeFill="accent6" w:themeFillTint="99"/>
          </w:tcPr>
          <w:p w14:paraId="2346BAFD" w14:textId="77777777" w:rsidR="00ED2D43" w:rsidRPr="0090638A" w:rsidRDefault="00ED2D43" w:rsidP="00783AF4">
            <w:pPr>
              <w:pStyle w:val="Bezmezer"/>
              <w:ind w:right="284"/>
              <w:rPr>
                <w:rFonts w:ascii="Times New Roman" w:hAnsi="Times New Roman" w:cs="Times New Roman"/>
                <w:b/>
                <w:sz w:val="24"/>
                <w:szCs w:val="24"/>
              </w:rPr>
            </w:pPr>
            <w:r w:rsidRPr="0090638A">
              <w:rPr>
                <w:rFonts w:ascii="Times New Roman" w:hAnsi="Times New Roman" w:cs="Times New Roman"/>
                <w:b/>
                <w:color w:val="000000" w:themeColor="text1"/>
                <w:sz w:val="24"/>
                <w:szCs w:val="24"/>
              </w:rPr>
              <w:t>Vývoj nezaměstnanosti absolventů v posledních pěti letech</w:t>
            </w:r>
          </w:p>
        </w:tc>
      </w:tr>
      <w:tr w:rsidR="00ED2D43" w:rsidRPr="003A1C87" w14:paraId="6BA13A65" w14:textId="77777777" w:rsidTr="00783AF4">
        <w:trPr>
          <w:trHeight w:val="2107"/>
        </w:trPr>
        <w:tc>
          <w:tcPr>
            <w:tcW w:w="9042" w:type="dxa"/>
          </w:tcPr>
          <w:p w14:paraId="2F9869AC" w14:textId="31BD5908" w:rsidR="00ED2D43" w:rsidRPr="00C52848" w:rsidRDefault="00ED2D43" w:rsidP="00783AF4">
            <w:pPr>
              <w:pStyle w:val="Default"/>
              <w:spacing w:after="120"/>
              <w:jc w:val="both"/>
              <w:rPr>
                <w:sz w:val="20"/>
                <w:szCs w:val="20"/>
              </w:rPr>
            </w:pPr>
            <w:r w:rsidRPr="00C52848">
              <w:rPr>
                <w:sz w:val="20"/>
                <w:szCs w:val="20"/>
              </w:rPr>
              <w:t>Nezaměstnanost absolventů Fakulty humanitních studií, UTB ve Zlíně dosahuje dlouhodobě velmi nízké úrovně (</w:t>
            </w:r>
            <w:r w:rsidR="000459E5">
              <w:rPr>
                <w:sz w:val="20"/>
                <w:szCs w:val="20"/>
              </w:rPr>
              <w:t xml:space="preserve">pohybuje se </w:t>
            </w:r>
            <w:r w:rsidRPr="00C52848">
              <w:rPr>
                <w:sz w:val="20"/>
                <w:szCs w:val="20"/>
              </w:rPr>
              <w:t>mezi 2-3 %). V případě realizace doktorského studijního programu Pedagogika je míra nezaměstnanosti absolventů na ještě lepší úrovni, neboť dosahuje 0 %. Všech osm úspěšných absolventů DSP z let 2018 až 2022 je v plném pracovním poměru. V tomto ohledu působí ve shodě s profilem absolventa na univerzitách v České a Slovenské republice, respektive na vysoce kvalifikovaných pozicích ve vzdělávacích a výchovných institucích.</w:t>
            </w:r>
          </w:p>
          <w:p w14:paraId="051AAE66" w14:textId="5F52E1C0" w:rsidR="00ED2D43" w:rsidRPr="003A1C87" w:rsidRDefault="00ED2D43" w:rsidP="00783AF4">
            <w:pPr>
              <w:pStyle w:val="Default"/>
              <w:spacing w:after="120"/>
              <w:jc w:val="both"/>
            </w:pPr>
            <w:r w:rsidRPr="00C52848">
              <w:rPr>
                <w:sz w:val="20"/>
                <w:szCs w:val="20"/>
              </w:rPr>
              <w:t xml:space="preserve">Uvedená informace byla zdokladována </w:t>
            </w:r>
            <w:r w:rsidR="000459E5">
              <w:rPr>
                <w:sz w:val="20"/>
                <w:szCs w:val="20"/>
              </w:rPr>
              <w:t xml:space="preserve">i </w:t>
            </w:r>
            <w:r w:rsidRPr="00C52848">
              <w:rPr>
                <w:sz w:val="20"/>
                <w:szCs w:val="20"/>
              </w:rPr>
              <w:t>v Sebehodnotící zprávě doktorského studijního</w:t>
            </w:r>
            <w:r w:rsidR="000459E5">
              <w:rPr>
                <w:sz w:val="20"/>
                <w:szCs w:val="20"/>
              </w:rPr>
              <w:t>, kterou projedn</w:t>
            </w:r>
            <w:r w:rsidR="006805AF">
              <w:rPr>
                <w:sz w:val="20"/>
                <w:szCs w:val="20"/>
              </w:rPr>
              <w:t>ává</w:t>
            </w:r>
            <w:r w:rsidR="000459E5">
              <w:rPr>
                <w:sz w:val="20"/>
                <w:szCs w:val="20"/>
              </w:rPr>
              <w:t xml:space="preserve"> </w:t>
            </w:r>
            <w:r w:rsidRPr="00C52848">
              <w:rPr>
                <w:sz w:val="20"/>
                <w:szCs w:val="20"/>
              </w:rPr>
              <w:t>Rad</w:t>
            </w:r>
            <w:r w:rsidR="000459E5">
              <w:rPr>
                <w:sz w:val="20"/>
                <w:szCs w:val="20"/>
              </w:rPr>
              <w:t>a</w:t>
            </w:r>
            <w:r w:rsidRPr="00C52848">
              <w:rPr>
                <w:sz w:val="20"/>
                <w:szCs w:val="20"/>
              </w:rPr>
              <w:t xml:space="preserve"> pro vnitřní hodnocení UTB ve Zlíně </w:t>
            </w:r>
            <w:r w:rsidR="000459E5">
              <w:rPr>
                <w:sz w:val="20"/>
                <w:szCs w:val="20"/>
              </w:rPr>
              <w:t xml:space="preserve">na svém zasedání v listopadu 2022 </w:t>
            </w:r>
            <w:r w:rsidRPr="00C52848">
              <w:rPr>
                <w:sz w:val="20"/>
                <w:szCs w:val="20"/>
              </w:rPr>
              <w:t>(g</w:t>
            </w:r>
            <w:r>
              <w:rPr>
                <w:sz w:val="20"/>
                <w:szCs w:val="20"/>
              </w:rPr>
              <w:t>a</w:t>
            </w:r>
            <w:r w:rsidRPr="00C52848">
              <w:rPr>
                <w:sz w:val="20"/>
                <w:szCs w:val="20"/>
              </w:rPr>
              <w:t>rant: doc. Mgr. Radim Šíp, Ph.D.</w:t>
            </w:r>
            <w:r w:rsidR="000459E5">
              <w:rPr>
                <w:sz w:val="20"/>
                <w:szCs w:val="20"/>
              </w:rPr>
              <w:t>; zpravodal prof. Ing. Leona Buňková, Ph.D.</w:t>
            </w:r>
            <w:r w:rsidRPr="00C52848">
              <w:rPr>
                <w:sz w:val="20"/>
                <w:szCs w:val="20"/>
              </w:rPr>
              <w:t>).</w:t>
            </w:r>
          </w:p>
        </w:tc>
      </w:tr>
    </w:tbl>
    <w:p w14:paraId="234A2F80" w14:textId="77777777" w:rsidR="00ED2D43" w:rsidRDefault="00ED2D43" w:rsidP="00ED2D43">
      <w:pPr>
        <w:jc w:val="both"/>
        <w:rPr>
          <w:color w:val="000000"/>
          <w:sz w:val="24"/>
          <w:szCs w:val="24"/>
        </w:rPr>
      </w:pPr>
    </w:p>
    <w:p w14:paraId="700D103F" w14:textId="476049AD" w:rsidR="00ED2D43" w:rsidRPr="00ED2D43" w:rsidRDefault="00ED2D43" w:rsidP="00ED2D43">
      <w:pPr>
        <w:spacing w:after="120"/>
        <w:ind w:right="454"/>
        <w:jc w:val="center"/>
        <w:rPr>
          <w:b/>
          <w:color w:val="E36C0A" w:themeColor="accent6" w:themeShade="BF"/>
          <w:sz w:val="24"/>
          <w:szCs w:val="24"/>
        </w:rPr>
      </w:pPr>
      <w:r w:rsidRPr="00ED2D43">
        <w:rPr>
          <w:b/>
          <w:color w:val="E36C0A" w:themeColor="accent6" w:themeShade="BF"/>
          <w:sz w:val="24"/>
          <w:szCs w:val="24"/>
        </w:rPr>
        <w:t>Klíčová opatření pro zajištění vysoké míry relevance absolventů pro trh práce</w:t>
      </w:r>
    </w:p>
    <w:tbl>
      <w:tblPr>
        <w:tblStyle w:val="Mkatabulky"/>
        <w:tblW w:w="0" w:type="auto"/>
        <w:tblLook w:val="04A0" w:firstRow="1" w:lastRow="0" w:firstColumn="1" w:lastColumn="0" w:noHBand="0" w:noVBand="1"/>
      </w:tblPr>
      <w:tblGrid>
        <w:gridCol w:w="9042"/>
      </w:tblGrid>
      <w:tr w:rsidR="00ED2D43" w:rsidRPr="0090638A" w14:paraId="55820783" w14:textId="77777777" w:rsidTr="00ED2D43">
        <w:trPr>
          <w:trHeight w:val="376"/>
        </w:trPr>
        <w:tc>
          <w:tcPr>
            <w:tcW w:w="9042" w:type="dxa"/>
            <w:shd w:val="clear" w:color="auto" w:fill="FABF8F" w:themeFill="accent6" w:themeFillTint="99"/>
          </w:tcPr>
          <w:p w14:paraId="40353D6B" w14:textId="77777777" w:rsidR="00ED2D43" w:rsidRPr="0090638A" w:rsidRDefault="00ED2D43" w:rsidP="00783AF4">
            <w:pPr>
              <w:pStyle w:val="Bezmezer"/>
              <w:ind w:right="284"/>
              <w:rPr>
                <w:rFonts w:ascii="Times New Roman" w:hAnsi="Times New Roman" w:cs="Times New Roman"/>
                <w:b/>
                <w:sz w:val="24"/>
                <w:szCs w:val="24"/>
              </w:rPr>
            </w:pPr>
            <w:r w:rsidRPr="0090638A">
              <w:rPr>
                <w:rFonts w:ascii="Times New Roman" w:hAnsi="Times New Roman" w:cs="Times New Roman"/>
                <w:b/>
                <w:color w:val="000000" w:themeColor="text1"/>
                <w:sz w:val="24"/>
                <w:szCs w:val="24"/>
              </w:rPr>
              <w:t>Popis klíčových opatření pro SP</w:t>
            </w:r>
          </w:p>
        </w:tc>
      </w:tr>
      <w:tr w:rsidR="00ED2D43" w:rsidRPr="00CD02A1" w14:paraId="1B6B5103" w14:textId="77777777" w:rsidTr="00783AF4">
        <w:trPr>
          <w:trHeight w:val="50"/>
        </w:trPr>
        <w:tc>
          <w:tcPr>
            <w:tcW w:w="9042" w:type="dxa"/>
          </w:tcPr>
          <w:p w14:paraId="30C9DB7E" w14:textId="26705A90" w:rsidR="00ED2D43" w:rsidRDefault="00ED2D43" w:rsidP="00DE478D">
            <w:pPr>
              <w:spacing w:after="120"/>
              <w:jc w:val="both"/>
            </w:pPr>
            <w:r w:rsidRPr="000A79FA">
              <w:t>Vysoká míra relevance pro trh práce je v případě absolventů DSP Pedagogika zajištěna</w:t>
            </w:r>
            <w:r w:rsidR="000459E5">
              <w:t xml:space="preserve"> v</w:t>
            </w:r>
            <w:r w:rsidRPr="000A79FA">
              <w:t xml:space="preserve">yjádřením externích </w:t>
            </w:r>
            <w:r w:rsidR="000459E5">
              <w:t>autorit</w:t>
            </w:r>
            <w:r w:rsidR="006805AF">
              <w:t xml:space="preserve"> k profilu absolventa DSP a studijnímu plánu</w:t>
            </w:r>
            <w:r w:rsidR="000459E5">
              <w:t>, které působí na dalších univerzitách v České republice (viz následující přílohy).</w:t>
            </w:r>
            <w:r w:rsidR="006805AF">
              <w:t xml:space="preserve"> Tyto instituce rovněž představují halvní zaměstnavatele absolventů DSP Pedagogika.</w:t>
            </w:r>
          </w:p>
          <w:p w14:paraId="635A5492" w14:textId="54B4E920" w:rsidR="00ED2D43" w:rsidRPr="00DE478D" w:rsidRDefault="006805AF" w:rsidP="00DE478D">
            <w:pPr>
              <w:spacing w:after="120"/>
              <w:jc w:val="both"/>
            </w:pPr>
            <w:r>
              <w:t xml:space="preserve">Nad rámec toho jsou přijata následující opatření pro posilování vysoké míry relevance absolventů pro trh práce: (1) pravidlená konzultace zaměření DSP s členy Oborové rady a vysoká míra </w:t>
            </w:r>
            <w:r w:rsidR="00522AF6">
              <w:t xml:space="preserve">její </w:t>
            </w:r>
            <w:r>
              <w:t>diverzity</w:t>
            </w:r>
            <w:r w:rsidR="00522AF6">
              <w:t>; (2) pravidelná, cyklická obměna členů Oborové rady, včetně jejího rozšiřování o zahraniční odborníky; (3) cyklick</w:t>
            </w:r>
            <w:r w:rsidR="00DE478D">
              <w:t>á avaluace zpětné vazby od absolventů DSP.</w:t>
            </w:r>
          </w:p>
        </w:tc>
      </w:tr>
    </w:tbl>
    <w:p w14:paraId="7F0FB01C" w14:textId="77777777" w:rsidR="00ED2D43" w:rsidRPr="0090638A" w:rsidRDefault="00ED2D43" w:rsidP="00ED2D43">
      <w:pPr>
        <w:jc w:val="both"/>
        <w:rPr>
          <w:color w:val="000000"/>
          <w:sz w:val="24"/>
          <w:szCs w:val="24"/>
        </w:rPr>
      </w:pPr>
    </w:p>
    <w:p w14:paraId="17E42214" w14:textId="77777777" w:rsidR="00ED2D43" w:rsidRPr="0090638A" w:rsidRDefault="00ED2D43" w:rsidP="00ED2D43">
      <w:pPr>
        <w:jc w:val="both"/>
        <w:rPr>
          <w:color w:val="000000"/>
          <w:sz w:val="24"/>
          <w:szCs w:val="24"/>
        </w:rPr>
      </w:pPr>
    </w:p>
    <w:p w14:paraId="25FC0F24" w14:textId="77777777" w:rsidR="00ED2D43" w:rsidRPr="00CD02A1" w:rsidRDefault="00ED2D43" w:rsidP="00ED2D43">
      <w:pPr>
        <w:jc w:val="both"/>
        <w:rPr>
          <w:sz w:val="16"/>
          <w:szCs w:val="16"/>
        </w:rPr>
      </w:pPr>
      <w:r w:rsidRPr="0090638A">
        <w:rPr>
          <w:sz w:val="24"/>
          <w:szCs w:val="24"/>
        </w:rPr>
        <w:br w:type="page"/>
      </w:r>
    </w:p>
    <w:p w14:paraId="1D360BDB" w14:textId="77777777" w:rsidR="00C15A4F" w:rsidRPr="00CD02A1" w:rsidRDefault="00C15A4F" w:rsidP="00C15A4F">
      <w:pPr>
        <w:jc w:val="both"/>
        <w:rPr>
          <w:sz w:val="16"/>
          <w:szCs w:val="16"/>
        </w:rPr>
      </w:pPr>
    </w:p>
    <w:p w14:paraId="3D718CBA" w14:textId="77777777" w:rsidR="00C15A4F" w:rsidRDefault="00C15A4F" w:rsidP="00C15A4F">
      <w:pPr>
        <w:ind w:right="454"/>
        <w:jc w:val="center"/>
        <w:rPr>
          <w:b/>
          <w:color w:val="C0504D" w:themeColor="accent2"/>
          <w:sz w:val="28"/>
          <w:szCs w:val="28"/>
        </w:rPr>
      </w:pPr>
      <w:r w:rsidRPr="000F0829">
        <w:rPr>
          <w:b/>
          <w:noProof/>
          <w:color w:val="C0504D" w:themeColor="accent2"/>
          <w:sz w:val="28"/>
          <w:szCs w:val="28"/>
        </w:rPr>
        <w:drawing>
          <wp:inline distT="0" distB="0" distL="0" distR="0" wp14:anchorId="768B2F4B" wp14:editId="54A24FD9">
            <wp:extent cx="5760720" cy="8082312"/>
            <wp:effectExtent l="0" t="0" r="0" b="0"/>
            <wp:docPr id="2" name="Obrázek 2" descr="C:\Users\horak\Desktop\Po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horak\Desktop\Pol.jpg"/>
                    <pic:cNvPicPr>
                      <a:picLocks noChangeAspect="1" noChangeArrowheads="1"/>
                    </pic:cNvPicPr>
                  </pic:nvPicPr>
                  <pic:blipFill>
                    <a:blip r:embed="rId54" cstate="print">
                      <a:extLst>
                        <a:ext uri="{28A0092B-C50C-407E-A947-70E740481C1C}">
                          <a14:useLocalDpi xmlns:a14="http://schemas.microsoft.com/office/drawing/2010/main" val="0"/>
                        </a:ext>
                      </a:extLst>
                    </a:blip>
                    <a:srcRect/>
                    <a:stretch>
                      <a:fillRect/>
                    </a:stretch>
                  </pic:blipFill>
                  <pic:spPr bwMode="auto">
                    <a:xfrm>
                      <a:off x="0" y="0"/>
                      <a:ext cx="5760720" cy="8082312"/>
                    </a:xfrm>
                    <a:prstGeom prst="rect">
                      <a:avLst/>
                    </a:prstGeom>
                    <a:noFill/>
                    <a:ln>
                      <a:noFill/>
                    </a:ln>
                  </pic:spPr>
                </pic:pic>
              </a:graphicData>
            </a:graphic>
          </wp:inline>
        </w:drawing>
      </w:r>
    </w:p>
    <w:p w14:paraId="48308FF0" w14:textId="77777777" w:rsidR="00C15A4F" w:rsidRDefault="00C15A4F" w:rsidP="00C15A4F">
      <w:pPr>
        <w:spacing w:after="160" w:line="259" w:lineRule="auto"/>
        <w:rPr>
          <w:b/>
          <w:color w:val="C0504D" w:themeColor="accent2"/>
          <w:sz w:val="28"/>
          <w:szCs w:val="28"/>
        </w:rPr>
      </w:pPr>
      <w:r>
        <w:rPr>
          <w:b/>
          <w:color w:val="C0504D" w:themeColor="accent2"/>
          <w:sz w:val="28"/>
          <w:szCs w:val="28"/>
        </w:rPr>
        <w:br w:type="page"/>
      </w:r>
    </w:p>
    <w:p w14:paraId="0A0ED843" w14:textId="77777777" w:rsidR="00C15A4F" w:rsidRDefault="00C15A4F" w:rsidP="00C15A4F">
      <w:pPr>
        <w:spacing w:after="160" w:line="259" w:lineRule="auto"/>
        <w:rPr>
          <w:b/>
          <w:color w:val="C0504D" w:themeColor="accent2"/>
          <w:sz w:val="28"/>
          <w:szCs w:val="28"/>
        </w:rPr>
      </w:pPr>
      <w:r w:rsidRPr="000F0829">
        <w:rPr>
          <w:b/>
          <w:noProof/>
          <w:color w:val="C0504D" w:themeColor="accent2"/>
          <w:sz w:val="28"/>
          <w:szCs w:val="28"/>
        </w:rPr>
        <w:lastRenderedPageBreak/>
        <w:drawing>
          <wp:inline distT="0" distB="0" distL="0" distR="0" wp14:anchorId="71DE1E8E" wp14:editId="71472EE9">
            <wp:extent cx="5760720" cy="8082312"/>
            <wp:effectExtent l="0" t="0" r="0" b="0"/>
            <wp:docPr id="3" name="Obrázek 3" descr="C:\Users\horak\Desktop\Jů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horak\Desktop\Jůva.jpg"/>
                    <pic:cNvPicPr>
                      <a:picLocks noChangeAspect="1" noChangeArrowheads="1"/>
                    </pic:cNvPicPr>
                  </pic:nvPicPr>
                  <pic:blipFill>
                    <a:blip r:embed="rId55" cstate="print">
                      <a:extLst>
                        <a:ext uri="{28A0092B-C50C-407E-A947-70E740481C1C}">
                          <a14:useLocalDpi xmlns:a14="http://schemas.microsoft.com/office/drawing/2010/main" val="0"/>
                        </a:ext>
                      </a:extLst>
                    </a:blip>
                    <a:srcRect/>
                    <a:stretch>
                      <a:fillRect/>
                    </a:stretch>
                  </pic:blipFill>
                  <pic:spPr bwMode="auto">
                    <a:xfrm>
                      <a:off x="0" y="0"/>
                      <a:ext cx="5760720" cy="8082312"/>
                    </a:xfrm>
                    <a:prstGeom prst="rect">
                      <a:avLst/>
                    </a:prstGeom>
                    <a:noFill/>
                    <a:ln>
                      <a:noFill/>
                    </a:ln>
                  </pic:spPr>
                </pic:pic>
              </a:graphicData>
            </a:graphic>
          </wp:inline>
        </w:drawing>
      </w:r>
    </w:p>
    <w:p w14:paraId="3374CE88" w14:textId="771935E8" w:rsidR="00ED2D43" w:rsidRPr="0090638A" w:rsidRDefault="00ED2D43" w:rsidP="00ED2D43">
      <w:pPr>
        <w:jc w:val="both"/>
        <w:rPr>
          <w:sz w:val="24"/>
          <w:szCs w:val="24"/>
        </w:rPr>
      </w:pPr>
    </w:p>
    <w:p w14:paraId="656196A6" w14:textId="77777777" w:rsidR="00C15A4F" w:rsidRDefault="00C15A4F">
      <w:pPr>
        <w:rPr>
          <w:rFonts w:eastAsiaTheme="minorHAnsi"/>
          <w:b/>
          <w:color w:val="E36C0A" w:themeColor="accent6" w:themeShade="BF"/>
          <w:sz w:val="28"/>
          <w:szCs w:val="28"/>
          <w:lang w:eastAsia="en-US"/>
        </w:rPr>
      </w:pPr>
      <w:r>
        <w:rPr>
          <w:b/>
          <w:color w:val="E36C0A" w:themeColor="accent6" w:themeShade="BF"/>
          <w:sz w:val="28"/>
          <w:szCs w:val="28"/>
        </w:rPr>
        <w:br w:type="page"/>
      </w:r>
    </w:p>
    <w:p w14:paraId="3A742706" w14:textId="52DF8E44" w:rsidR="00ED2D43" w:rsidRPr="00ED2D43" w:rsidRDefault="00ED2D43" w:rsidP="00ED2D43">
      <w:pPr>
        <w:pStyle w:val="Bezmezer"/>
        <w:ind w:right="283"/>
        <w:jc w:val="center"/>
        <w:rPr>
          <w:rFonts w:ascii="Times New Roman" w:hAnsi="Times New Roman" w:cs="Times New Roman"/>
          <w:b/>
          <w:color w:val="E36C0A" w:themeColor="accent6" w:themeShade="BF"/>
          <w:sz w:val="28"/>
          <w:szCs w:val="28"/>
        </w:rPr>
      </w:pPr>
      <w:r w:rsidRPr="00ED2D43">
        <w:rPr>
          <w:rFonts w:ascii="Times New Roman" w:hAnsi="Times New Roman" w:cs="Times New Roman"/>
          <w:b/>
          <w:color w:val="E36C0A" w:themeColor="accent6" w:themeShade="BF"/>
          <w:sz w:val="28"/>
          <w:szCs w:val="28"/>
        </w:rPr>
        <w:lastRenderedPageBreak/>
        <w:t>Srovnání profilu absolventa (výsledků učení) a studijního plánu s obdobně uskutečňovaným studijním programem realizovaným na zahraniční univerzitě</w:t>
      </w:r>
    </w:p>
    <w:p w14:paraId="1509E720" w14:textId="77777777" w:rsidR="00ED2D43" w:rsidRDefault="00ED2D43" w:rsidP="00ED2D43">
      <w:pPr>
        <w:pStyle w:val="Bezmezer"/>
        <w:ind w:right="283"/>
        <w:rPr>
          <w:rFonts w:ascii="Times New Roman" w:hAnsi="Times New Roman" w:cs="Times New Roman"/>
          <w:b/>
          <w:color w:val="943634" w:themeColor="accent2" w:themeShade="BF"/>
          <w:sz w:val="24"/>
          <w:szCs w:val="24"/>
        </w:rPr>
      </w:pPr>
    </w:p>
    <w:p w14:paraId="37F47737" w14:textId="77777777" w:rsidR="00ED2D43" w:rsidRDefault="00ED2D43" w:rsidP="00ED2D43">
      <w:pPr>
        <w:pStyle w:val="Bezmezer"/>
        <w:ind w:right="283"/>
        <w:rPr>
          <w:rFonts w:ascii="Times New Roman" w:hAnsi="Times New Roman" w:cs="Times New Roman"/>
          <w:sz w:val="24"/>
          <w:szCs w:val="24"/>
        </w:rPr>
      </w:pPr>
    </w:p>
    <w:p w14:paraId="388E427C" w14:textId="77777777" w:rsidR="00ED2D43" w:rsidRPr="00D475B8" w:rsidRDefault="00ED2D43" w:rsidP="00ED2D43">
      <w:pPr>
        <w:rPr>
          <w:sz w:val="28"/>
          <w:szCs w:val="28"/>
        </w:rPr>
      </w:pPr>
      <w:r>
        <w:rPr>
          <w:sz w:val="24"/>
          <w:szCs w:val="24"/>
        </w:rPr>
        <w:t>University of Glasgow</w:t>
      </w:r>
      <w:r w:rsidRPr="002F031E">
        <w:rPr>
          <w:b/>
          <w:sz w:val="24"/>
          <w:szCs w:val="24"/>
        </w:rPr>
        <w:t xml:space="preserve">: </w:t>
      </w:r>
      <w:r>
        <w:rPr>
          <w:sz w:val="24"/>
          <w:szCs w:val="24"/>
        </w:rPr>
        <w:t>(81. místo v roce 2021, 82</w:t>
      </w:r>
      <w:r w:rsidRPr="00D475B8">
        <w:rPr>
          <w:sz w:val="24"/>
          <w:szCs w:val="24"/>
        </w:rPr>
        <w:t>. místo 2022)</w:t>
      </w:r>
    </w:p>
    <w:p w14:paraId="44997027" w14:textId="55064D13" w:rsidR="00ED2D43" w:rsidRDefault="00ED2D43" w:rsidP="00ED2D43">
      <w:pPr>
        <w:pStyle w:val="Bezmezer"/>
        <w:ind w:right="283"/>
        <w:rPr>
          <w:rFonts w:ascii="Times New Roman" w:hAnsi="Times New Roman" w:cs="Times New Roman"/>
          <w:sz w:val="24"/>
          <w:szCs w:val="24"/>
        </w:rPr>
      </w:pPr>
      <w:r w:rsidRPr="00757F14">
        <w:rPr>
          <w:rFonts w:ascii="Times New Roman" w:hAnsi="Times New Roman" w:cs="Times New Roman"/>
          <w:sz w:val="24"/>
          <w:szCs w:val="24"/>
        </w:rPr>
        <w:t>(</w:t>
      </w:r>
      <w:hyperlink r:id="rId56" w:anchor="tab=overview" w:history="1">
        <w:r w:rsidRPr="00D30688">
          <w:rPr>
            <w:rStyle w:val="Hypertextovodkaz"/>
            <w:rFonts w:ascii="Times New Roman" w:hAnsi="Times New Roman" w:cs="Times New Roman"/>
            <w:sz w:val="24"/>
            <w:szCs w:val="24"/>
          </w:rPr>
          <w:t>https://www.gla.ac.uk/postgraduate/research/education/#tab=overview</w:t>
        </w:r>
      </w:hyperlink>
      <w:r w:rsidRPr="00757F14">
        <w:rPr>
          <w:rFonts w:ascii="Times New Roman" w:hAnsi="Times New Roman" w:cs="Times New Roman"/>
          <w:sz w:val="24"/>
          <w:szCs w:val="24"/>
        </w:rPr>
        <w:t>).</w:t>
      </w:r>
    </w:p>
    <w:p w14:paraId="4D707197" w14:textId="77777777" w:rsidR="00ED2D43" w:rsidRDefault="00ED2D43" w:rsidP="00ED2D43">
      <w:pPr>
        <w:pStyle w:val="Bezmezer"/>
        <w:ind w:right="283"/>
        <w:rPr>
          <w:rFonts w:ascii="Times New Roman" w:hAnsi="Times New Roman" w:cs="Times New Roman"/>
          <w:sz w:val="24"/>
          <w:szCs w:val="24"/>
        </w:rPr>
      </w:pPr>
    </w:p>
    <w:p w14:paraId="6DC29D7F" w14:textId="1251FDD1" w:rsidR="00ED2D43" w:rsidRPr="00FB7D00" w:rsidRDefault="00ED2D43" w:rsidP="00ED2D43">
      <w:pPr>
        <w:pStyle w:val="Bezmezer"/>
        <w:ind w:left="708" w:right="283"/>
        <w:rPr>
          <w:rFonts w:ascii="Times New Roman" w:hAnsi="Times New Roman" w:cs="Times New Roman"/>
          <w:sz w:val="20"/>
        </w:rPr>
      </w:pPr>
      <w:r w:rsidRPr="00FB7D00">
        <w:rPr>
          <w:rFonts w:ascii="Times New Roman" w:hAnsi="Times New Roman" w:cs="Times New Roman"/>
          <w:sz w:val="20"/>
        </w:rPr>
        <w:t>Komparace je zpracována na základě veřejně dostupných materiálů (viz hyperlink výše), stejně jako interních materiálů poskytnutých Head of the Reserch</w:t>
      </w:r>
      <w:r w:rsidR="000459E5">
        <w:rPr>
          <w:rFonts w:ascii="Times New Roman" w:hAnsi="Times New Roman" w:cs="Times New Roman"/>
          <w:sz w:val="20"/>
        </w:rPr>
        <w:t>,</w:t>
      </w:r>
      <w:r w:rsidRPr="00FB7D00">
        <w:rPr>
          <w:rFonts w:ascii="Times New Roman" w:hAnsi="Times New Roman" w:cs="Times New Roman"/>
          <w:sz w:val="20"/>
        </w:rPr>
        <w:t xml:space="preserve"> School of Education, prof. Ellen Boeren v rámci badatelského pobytu garanta studijního programu doc. Mgr. Jana Kalendy, Ph.D</w:t>
      </w:r>
      <w:r w:rsidR="000459E5">
        <w:rPr>
          <w:rFonts w:ascii="Times New Roman" w:hAnsi="Times New Roman" w:cs="Times New Roman"/>
          <w:sz w:val="20"/>
        </w:rPr>
        <w:t>.</w:t>
      </w:r>
      <w:r w:rsidRPr="00FB7D00">
        <w:rPr>
          <w:rFonts w:ascii="Times New Roman" w:hAnsi="Times New Roman" w:cs="Times New Roman"/>
          <w:sz w:val="20"/>
        </w:rPr>
        <w:t xml:space="preserve"> na University of Glasgow. </w:t>
      </w:r>
    </w:p>
    <w:p w14:paraId="3397DFE4" w14:textId="77777777" w:rsidR="00ED2D43" w:rsidRPr="00D475B8" w:rsidRDefault="00ED2D43" w:rsidP="00ED2D43">
      <w:pPr>
        <w:pStyle w:val="Bezmezer"/>
        <w:ind w:right="283"/>
        <w:rPr>
          <w:rFonts w:ascii="Times New Roman" w:hAnsi="Times New Roman" w:cs="Times New Roman"/>
          <w: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42"/>
      </w:tblGrid>
      <w:tr w:rsidR="00ED2D43" w:rsidRPr="002F031E" w14:paraId="7718EF49" w14:textId="77777777" w:rsidTr="00783AF4">
        <w:trPr>
          <w:trHeight w:val="376"/>
        </w:trPr>
        <w:tc>
          <w:tcPr>
            <w:tcW w:w="9042" w:type="dxa"/>
            <w:shd w:val="clear" w:color="auto" w:fill="F7CAAC"/>
          </w:tcPr>
          <w:p w14:paraId="6474FCF3" w14:textId="77777777" w:rsidR="00ED2D43" w:rsidRPr="002F031E" w:rsidRDefault="00ED2D43" w:rsidP="00783AF4">
            <w:pPr>
              <w:pStyle w:val="Bezmezer"/>
              <w:ind w:right="284"/>
              <w:jc w:val="left"/>
              <w:rPr>
                <w:rFonts w:ascii="Times New Roman" w:hAnsi="Times New Roman" w:cs="Times New Roman"/>
                <w:b/>
                <w:sz w:val="24"/>
                <w:szCs w:val="24"/>
              </w:rPr>
            </w:pPr>
            <w:r w:rsidRPr="002F031E">
              <w:rPr>
                <w:rFonts w:ascii="Times New Roman" w:hAnsi="Times New Roman" w:cs="Times New Roman"/>
                <w:b/>
                <w:color w:val="000000"/>
                <w:sz w:val="24"/>
                <w:szCs w:val="24"/>
              </w:rPr>
              <w:t>Komparace profilu absolventa</w:t>
            </w:r>
          </w:p>
        </w:tc>
      </w:tr>
      <w:tr w:rsidR="00ED2D43" w:rsidRPr="002F031E" w14:paraId="5902D047" w14:textId="77777777" w:rsidTr="00783AF4">
        <w:trPr>
          <w:trHeight w:val="841"/>
        </w:trPr>
        <w:tc>
          <w:tcPr>
            <w:tcW w:w="9042" w:type="dxa"/>
            <w:shd w:val="clear" w:color="auto" w:fill="auto"/>
          </w:tcPr>
          <w:p w14:paraId="12A0AAC6" w14:textId="05AB0F61" w:rsidR="00ED2D43" w:rsidRPr="00FB7D00" w:rsidRDefault="00ED2D43" w:rsidP="00783AF4">
            <w:pPr>
              <w:spacing w:after="120"/>
              <w:jc w:val="both"/>
              <w:rPr>
                <w:iCs/>
                <w:color w:val="232323"/>
              </w:rPr>
            </w:pPr>
            <w:r w:rsidRPr="00FB7D00">
              <w:rPr>
                <w:iCs/>
                <w:color w:val="232323"/>
              </w:rPr>
              <w:t>Profil absolventa studijního programu Education (Ph.D.) na University of Glasgow, School of Education (dále jen UofG) je zaměřený do oblasti pedagogiky/vzdělávání. Studenti v rámci něj primárně řeší výzkumnou (dizertační</w:t>
            </w:r>
            <w:r w:rsidR="00DE478D">
              <w:rPr>
                <w:iCs/>
                <w:color w:val="232323"/>
              </w:rPr>
              <w:t>)</w:t>
            </w:r>
            <w:r w:rsidRPr="00FB7D00">
              <w:rPr>
                <w:iCs/>
                <w:color w:val="232323"/>
              </w:rPr>
              <w:t xml:space="preserve"> prác</w:t>
            </w:r>
            <w:r w:rsidR="00DE478D">
              <w:rPr>
                <w:iCs/>
                <w:color w:val="232323"/>
              </w:rPr>
              <w:t>i</w:t>
            </w:r>
            <w:r w:rsidRPr="00FB7D00">
              <w:rPr>
                <w:iCs/>
                <w:color w:val="232323"/>
              </w:rPr>
              <w:t xml:space="preserve"> v jedné z</w:t>
            </w:r>
            <w:r w:rsidR="000459E5">
              <w:rPr>
                <w:iCs/>
                <w:color w:val="232323"/>
              </w:rPr>
              <w:t>e</w:t>
            </w:r>
            <w:r w:rsidRPr="00FB7D00">
              <w:rPr>
                <w:iCs/>
                <w:color w:val="232323"/>
              </w:rPr>
              <w:t xml:space="preserve"> šesti tematických domén, které odpovídají výzkumným skupinám/centrům UofG. Jedná se o zkoumání: (1) kreativity ve vzdělávání; (2) kultury a víry ve vzdělávání; (3) interdisciplinárního zkoumání vzdělávacích technologií a společnosti; (4) odborného vzdělávání; (5) sociální spravedlnosti a celoživotního učení; (6) kurikula, hodnocení a pedagogické praxe ve formálním vzdělávacím systému. Cílem studijního programu je připravit badatele v daných </w:t>
            </w:r>
            <w:r w:rsidR="00DE478D">
              <w:rPr>
                <w:iCs/>
                <w:color w:val="232323"/>
              </w:rPr>
              <w:t>výzkumných směrech</w:t>
            </w:r>
            <w:r w:rsidRPr="00FB7D00">
              <w:rPr>
                <w:iCs/>
                <w:color w:val="232323"/>
              </w:rPr>
              <w:t xml:space="preserve">, kteří budou schopni realizovat samostatný výzkum. Hlavní důraz je </w:t>
            </w:r>
            <w:r w:rsidR="000459E5">
              <w:rPr>
                <w:iCs/>
                <w:color w:val="232323"/>
              </w:rPr>
              <w:t xml:space="preserve">přitom </w:t>
            </w:r>
            <w:r w:rsidRPr="00FB7D00">
              <w:rPr>
                <w:iCs/>
                <w:color w:val="232323"/>
              </w:rPr>
              <w:t>kladen na rozvoj dovedností pro tvůrčí činnost.</w:t>
            </w:r>
          </w:p>
          <w:p w14:paraId="38C42D18" w14:textId="634B18FA" w:rsidR="00ED2D43" w:rsidRPr="006B48F2" w:rsidRDefault="00ED2D43" w:rsidP="00783AF4">
            <w:pPr>
              <w:spacing w:after="120"/>
              <w:jc w:val="both"/>
              <w:rPr>
                <w:iCs/>
                <w:color w:val="232323"/>
                <w:sz w:val="24"/>
                <w:szCs w:val="24"/>
              </w:rPr>
            </w:pPr>
            <w:r w:rsidRPr="00FB7D00">
              <w:rPr>
                <w:iCs/>
                <w:color w:val="232323"/>
              </w:rPr>
              <w:t xml:space="preserve">Profil absolventa DSP Pedagogika na UTB ve Zlíně je v mnoha ohledech podobný DSP Education na UofG. Klade vysoký důraz na rozvoj samostatné tvůrčí činnosti studentů DSP a současně s tím </w:t>
            </w:r>
            <w:r w:rsidR="000459E5">
              <w:rPr>
                <w:iCs/>
                <w:color w:val="232323"/>
              </w:rPr>
              <w:t xml:space="preserve">i </w:t>
            </w:r>
            <w:r w:rsidRPr="00FB7D00">
              <w:rPr>
                <w:iCs/>
                <w:color w:val="232323"/>
              </w:rPr>
              <w:t>na kvalitu jejich di</w:t>
            </w:r>
            <w:r w:rsidR="000459E5">
              <w:rPr>
                <w:iCs/>
                <w:color w:val="232323"/>
              </w:rPr>
              <w:t>z</w:t>
            </w:r>
            <w:r w:rsidRPr="00FB7D00">
              <w:rPr>
                <w:iCs/>
                <w:color w:val="232323"/>
              </w:rPr>
              <w:t>ertační práce. Cílem je budovat stejné dovednosti a způsobilosti, které umožňují absolventům DSP uplatnit se jako samostatní výzkumníci mezinárodní úrovně. Zaměření disertačních prací UofG je dáno odlišným kulturním kontextem Velké Británie. Přesto lze v případě tématu č. (2), (5) a (6) vidět silné podobnosti mezi vypisovaný tématy disertačních prací na UofG a UTB ve Zlíně</w:t>
            </w:r>
            <w:r w:rsidR="000459E5">
              <w:rPr>
                <w:iCs/>
                <w:color w:val="232323"/>
              </w:rPr>
              <w:t xml:space="preserve"> (viz příloha B-I akreditačního spisu)</w:t>
            </w:r>
            <w:r w:rsidRPr="00FB7D00">
              <w:rPr>
                <w:iCs/>
                <w:color w:val="232323"/>
              </w:rPr>
              <w:t>.</w:t>
            </w:r>
            <w:r>
              <w:rPr>
                <w:iCs/>
                <w:color w:val="232323"/>
                <w:sz w:val="24"/>
                <w:szCs w:val="24"/>
              </w:rPr>
              <w:t xml:space="preserve"> </w:t>
            </w:r>
          </w:p>
        </w:tc>
      </w:tr>
    </w:tbl>
    <w:p w14:paraId="5BFD1679" w14:textId="77777777" w:rsidR="00ED2D43" w:rsidRPr="002F031E" w:rsidRDefault="00ED2D43" w:rsidP="00ED2D43">
      <w:pPr>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42"/>
      </w:tblGrid>
      <w:tr w:rsidR="00ED2D43" w:rsidRPr="002F031E" w14:paraId="0CE7AA2C" w14:textId="77777777" w:rsidTr="00783AF4">
        <w:trPr>
          <w:trHeight w:val="376"/>
        </w:trPr>
        <w:tc>
          <w:tcPr>
            <w:tcW w:w="9042" w:type="dxa"/>
            <w:shd w:val="clear" w:color="auto" w:fill="F7CAAC"/>
          </w:tcPr>
          <w:p w14:paraId="17540244" w14:textId="77777777" w:rsidR="00ED2D43" w:rsidRPr="002F031E" w:rsidRDefault="00ED2D43" w:rsidP="00783AF4">
            <w:pPr>
              <w:pStyle w:val="Bezmezer"/>
              <w:ind w:right="284"/>
              <w:jc w:val="left"/>
              <w:rPr>
                <w:rFonts w:ascii="Times New Roman" w:hAnsi="Times New Roman" w:cs="Times New Roman"/>
                <w:b/>
                <w:sz w:val="24"/>
                <w:szCs w:val="24"/>
              </w:rPr>
            </w:pPr>
            <w:r w:rsidRPr="002F031E">
              <w:rPr>
                <w:rFonts w:ascii="Times New Roman" w:hAnsi="Times New Roman" w:cs="Times New Roman"/>
                <w:b/>
                <w:color w:val="000000"/>
                <w:sz w:val="24"/>
                <w:szCs w:val="24"/>
              </w:rPr>
              <w:t>Komparace studijního plánu</w:t>
            </w:r>
          </w:p>
        </w:tc>
      </w:tr>
      <w:tr w:rsidR="00ED2D43" w:rsidRPr="002F031E" w14:paraId="08A35F47" w14:textId="77777777" w:rsidTr="00783AF4">
        <w:trPr>
          <w:trHeight w:val="1550"/>
        </w:trPr>
        <w:tc>
          <w:tcPr>
            <w:tcW w:w="9042" w:type="dxa"/>
            <w:shd w:val="clear" w:color="auto" w:fill="auto"/>
          </w:tcPr>
          <w:p w14:paraId="2E7807B1" w14:textId="1B53B7D7" w:rsidR="00ED2D43" w:rsidRPr="000568E7" w:rsidRDefault="00ED2D43" w:rsidP="00783AF4">
            <w:pPr>
              <w:pStyle w:val="Normlnweb"/>
              <w:shd w:val="clear" w:color="auto" w:fill="FFFFFF"/>
              <w:spacing w:before="0" w:beforeAutospacing="0" w:after="0" w:afterAutospacing="0"/>
              <w:jc w:val="both"/>
              <w:rPr>
                <w:sz w:val="20"/>
                <w:szCs w:val="20"/>
              </w:rPr>
            </w:pPr>
            <w:r w:rsidRPr="000568E7">
              <w:rPr>
                <w:sz w:val="20"/>
                <w:szCs w:val="20"/>
              </w:rPr>
              <w:t>Prezenční studium na UofG je koncipováno jako tříleté, zatímco dálkového</w:t>
            </w:r>
            <w:r w:rsidR="000459E5">
              <w:rPr>
                <w:sz w:val="20"/>
                <w:szCs w:val="20"/>
              </w:rPr>
              <w:t>/kombinované</w:t>
            </w:r>
            <w:r w:rsidRPr="000568E7">
              <w:rPr>
                <w:sz w:val="20"/>
                <w:szCs w:val="20"/>
              </w:rPr>
              <w:t xml:space="preserve"> studium </w:t>
            </w:r>
            <w:r w:rsidR="000459E5">
              <w:rPr>
                <w:sz w:val="20"/>
                <w:szCs w:val="20"/>
              </w:rPr>
              <w:t xml:space="preserve">pak </w:t>
            </w:r>
            <w:r w:rsidRPr="000568E7">
              <w:rPr>
                <w:sz w:val="20"/>
                <w:szCs w:val="20"/>
              </w:rPr>
              <w:t xml:space="preserve">jako pětileté. Klíčovými předměty profilujícího základu jsou následující disciplíny, z nichž skládá student jak dílčí zkoušky, tak i </w:t>
            </w:r>
            <w:r w:rsidR="000459E5">
              <w:rPr>
                <w:sz w:val="20"/>
                <w:szCs w:val="20"/>
              </w:rPr>
              <w:t xml:space="preserve">následně </w:t>
            </w:r>
            <w:r w:rsidRPr="000568E7">
              <w:rPr>
                <w:sz w:val="20"/>
                <w:szCs w:val="20"/>
              </w:rPr>
              <w:t>státní závěrečnou zkoušku. Jedná se o:</w:t>
            </w:r>
          </w:p>
          <w:p w14:paraId="4DCBE37F" w14:textId="77777777" w:rsidR="00ED2D43" w:rsidRPr="00483DD2" w:rsidRDefault="00ED2D43" w:rsidP="00630AC5">
            <w:pPr>
              <w:pStyle w:val="Normlnweb"/>
              <w:numPr>
                <w:ilvl w:val="0"/>
                <w:numId w:val="123"/>
              </w:numPr>
              <w:shd w:val="clear" w:color="auto" w:fill="FFFFFF"/>
              <w:spacing w:before="0" w:beforeAutospacing="0" w:after="0" w:afterAutospacing="0"/>
              <w:jc w:val="both"/>
              <w:rPr>
                <w:sz w:val="20"/>
                <w:szCs w:val="20"/>
              </w:rPr>
            </w:pPr>
            <w:r w:rsidRPr="00483DD2">
              <w:rPr>
                <w:sz w:val="20"/>
                <w:szCs w:val="20"/>
              </w:rPr>
              <w:t>Critical reflection in professional learning and practice</w:t>
            </w:r>
          </w:p>
          <w:p w14:paraId="21E362F2" w14:textId="77777777" w:rsidR="00ED2D43" w:rsidRPr="00483DD2" w:rsidRDefault="00ED2D43" w:rsidP="00630AC5">
            <w:pPr>
              <w:numPr>
                <w:ilvl w:val="0"/>
                <w:numId w:val="123"/>
              </w:numPr>
              <w:spacing w:before="100" w:beforeAutospacing="1" w:after="100" w:afterAutospacing="1"/>
            </w:pPr>
            <w:r w:rsidRPr="00483DD2">
              <w:t>Education policy</w:t>
            </w:r>
          </w:p>
          <w:p w14:paraId="2B578F4B" w14:textId="77777777" w:rsidR="00ED2D43" w:rsidRPr="00483DD2" w:rsidRDefault="00ED2D43" w:rsidP="00630AC5">
            <w:pPr>
              <w:numPr>
                <w:ilvl w:val="0"/>
                <w:numId w:val="123"/>
              </w:numPr>
              <w:spacing w:before="100" w:beforeAutospacing="1" w:after="100" w:afterAutospacing="1"/>
            </w:pPr>
            <w:r w:rsidRPr="00483DD2">
              <w:t>Educational futures</w:t>
            </w:r>
          </w:p>
          <w:p w14:paraId="5920FE9F" w14:textId="77777777" w:rsidR="00ED2D43" w:rsidRPr="00483DD2" w:rsidRDefault="00ED2D43" w:rsidP="00630AC5">
            <w:pPr>
              <w:numPr>
                <w:ilvl w:val="0"/>
                <w:numId w:val="123"/>
              </w:numPr>
              <w:spacing w:before="100" w:beforeAutospacing="1" w:after="100" w:afterAutospacing="1"/>
            </w:pPr>
            <w:r w:rsidRPr="00483DD2">
              <w:t>Lifelong learning</w:t>
            </w:r>
          </w:p>
          <w:p w14:paraId="61D4F373" w14:textId="77777777" w:rsidR="00ED2D43" w:rsidRPr="00483DD2" w:rsidRDefault="00ED2D43" w:rsidP="00630AC5">
            <w:pPr>
              <w:numPr>
                <w:ilvl w:val="0"/>
                <w:numId w:val="123"/>
              </w:numPr>
              <w:spacing w:before="100" w:beforeAutospacing="1" w:after="100" w:afterAutospacing="1"/>
            </w:pPr>
            <w:r w:rsidRPr="00483DD2">
              <w:t>Advancing research methods</w:t>
            </w:r>
          </w:p>
          <w:p w14:paraId="418C6CE0" w14:textId="77777777" w:rsidR="00ED2D43" w:rsidRPr="00483DD2" w:rsidRDefault="00ED2D43" w:rsidP="00630AC5">
            <w:pPr>
              <w:numPr>
                <w:ilvl w:val="0"/>
                <w:numId w:val="123"/>
              </w:numPr>
              <w:spacing w:before="100" w:beforeAutospacing="1" w:after="100" w:afterAutospacing="1"/>
            </w:pPr>
            <w:r w:rsidRPr="00483DD2">
              <w:t>Applying research methods</w:t>
            </w:r>
          </w:p>
          <w:p w14:paraId="4339AF02" w14:textId="2DC2F22E" w:rsidR="00ED2D43" w:rsidRPr="000568E7" w:rsidRDefault="00ED2D43" w:rsidP="00783AF4">
            <w:pPr>
              <w:pStyle w:val="Normlnweb"/>
              <w:rPr>
                <w:sz w:val="20"/>
                <w:szCs w:val="20"/>
              </w:rPr>
            </w:pPr>
            <w:r w:rsidRPr="000568E7">
              <w:rPr>
                <w:sz w:val="20"/>
                <w:szCs w:val="20"/>
              </w:rPr>
              <w:t>Tyto předměty svým obsahovým zaměřením a charakterem výuky de facto představují analogie následujících studijních předmětů v DSP Pedagogika</w:t>
            </w:r>
            <w:r w:rsidR="000459E5">
              <w:rPr>
                <w:sz w:val="20"/>
                <w:szCs w:val="20"/>
              </w:rPr>
              <w:t xml:space="preserve"> (blíže viz příloha B-I akreditačního spisu a B-II karty předmětů)</w:t>
            </w:r>
            <w:r w:rsidRPr="000568E7">
              <w:rPr>
                <w:sz w:val="20"/>
                <w:szCs w:val="20"/>
              </w:rPr>
              <w:t>:</w:t>
            </w:r>
          </w:p>
          <w:p w14:paraId="16FBAD35" w14:textId="77777777" w:rsidR="00ED2D43" w:rsidRPr="000568E7" w:rsidRDefault="00ED2D43" w:rsidP="00630AC5">
            <w:pPr>
              <w:pStyle w:val="Normlnweb"/>
              <w:numPr>
                <w:ilvl w:val="0"/>
                <w:numId w:val="122"/>
              </w:numPr>
              <w:shd w:val="clear" w:color="auto" w:fill="FFFFFF"/>
              <w:spacing w:before="0" w:beforeAutospacing="0" w:after="0" w:afterAutospacing="0"/>
              <w:jc w:val="both"/>
              <w:rPr>
                <w:sz w:val="20"/>
                <w:szCs w:val="20"/>
              </w:rPr>
            </w:pPr>
            <w:r w:rsidRPr="000568E7">
              <w:rPr>
                <w:sz w:val="20"/>
                <w:szCs w:val="20"/>
              </w:rPr>
              <w:t>Generické dovednosti v pedagogické vědě a Doktorský seminář I. – IV = Critical reflection in professional learning and practice</w:t>
            </w:r>
          </w:p>
          <w:p w14:paraId="503076B0" w14:textId="77777777" w:rsidR="00ED2D43" w:rsidRPr="000568E7" w:rsidRDefault="00ED2D43" w:rsidP="00630AC5">
            <w:pPr>
              <w:numPr>
                <w:ilvl w:val="0"/>
                <w:numId w:val="122"/>
              </w:numPr>
              <w:spacing w:before="100" w:beforeAutospacing="1" w:after="100" w:afterAutospacing="1"/>
            </w:pPr>
            <w:r w:rsidRPr="000568E7">
              <w:t>Pedagogická věda v transdisciplinárních souvislotech = Education policy¸ Lifelong learning</w:t>
            </w:r>
          </w:p>
          <w:p w14:paraId="6E460CC2" w14:textId="4605B45F" w:rsidR="00ED2D43" w:rsidRPr="000568E7" w:rsidRDefault="00ED2D43" w:rsidP="00630AC5">
            <w:pPr>
              <w:numPr>
                <w:ilvl w:val="0"/>
                <w:numId w:val="122"/>
              </w:numPr>
              <w:spacing w:before="100" w:beforeAutospacing="1" w:after="100" w:afterAutospacing="1"/>
            </w:pPr>
            <w:r w:rsidRPr="000568E7">
              <w:t xml:space="preserve">Současné trendy ve výzkumu vzdělávání </w:t>
            </w:r>
            <w:r w:rsidR="000459E5">
              <w:t xml:space="preserve">= </w:t>
            </w:r>
            <w:r w:rsidRPr="000568E7">
              <w:t>Educational futures</w:t>
            </w:r>
          </w:p>
          <w:p w14:paraId="106471FB" w14:textId="77777777" w:rsidR="00ED2D43" w:rsidRPr="000568E7" w:rsidRDefault="00ED2D43" w:rsidP="00630AC5">
            <w:pPr>
              <w:numPr>
                <w:ilvl w:val="0"/>
                <w:numId w:val="122"/>
              </w:numPr>
              <w:spacing w:before="100" w:beforeAutospacing="1" w:after="100" w:afterAutospacing="1"/>
            </w:pPr>
            <w:r w:rsidRPr="000568E7">
              <w:t>Kvantitativní/kvalitativní metodologie = Advancing research methods</w:t>
            </w:r>
          </w:p>
          <w:p w14:paraId="78755544" w14:textId="77777777" w:rsidR="00ED2D43" w:rsidRPr="000568E7" w:rsidRDefault="00ED2D43" w:rsidP="00630AC5">
            <w:pPr>
              <w:numPr>
                <w:ilvl w:val="0"/>
                <w:numId w:val="122"/>
              </w:numPr>
              <w:spacing w:before="100" w:beforeAutospacing="1" w:after="100" w:afterAutospacing="1"/>
            </w:pPr>
            <w:r w:rsidRPr="000568E7">
              <w:t>Kvantitativní/kvalitativní metodologie = Applying research methods</w:t>
            </w:r>
          </w:p>
          <w:p w14:paraId="4854FC8D" w14:textId="77777777" w:rsidR="00ED2D43" w:rsidRPr="000568E7" w:rsidRDefault="00ED2D43" w:rsidP="00783AF4">
            <w:pPr>
              <w:pStyle w:val="Normlnweb"/>
              <w:rPr>
                <w:sz w:val="20"/>
                <w:szCs w:val="20"/>
              </w:rPr>
            </w:pPr>
            <w:r w:rsidRPr="000568E7">
              <w:rPr>
                <w:sz w:val="20"/>
                <w:szCs w:val="20"/>
              </w:rPr>
              <w:t>Nad rámec toho je povinné kurikulum DSP pedagogika ještě doplněno o předmět zaměřený na cizí jazyk, který je pro univerzitu z Britských ostrovů bezpředmětný.</w:t>
            </w:r>
          </w:p>
          <w:p w14:paraId="7F6987F5" w14:textId="028E5FA8" w:rsidR="00ED2D43" w:rsidRPr="000568E7" w:rsidRDefault="00ED2D43" w:rsidP="00783AF4">
            <w:pPr>
              <w:pStyle w:val="Normlnweb"/>
              <w:rPr>
                <w:sz w:val="20"/>
                <w:szCs w:val="20"/>
              </w:rPr>
            </w:pPr>
            <w:r w:rsidRPr="000568E7">
              <w:rPr>
                <w:sz w:val="20"/>
                <w:szCs w:val="20"/>
              </w:rPr>
              <w:lastRenderedPageBreak/>
              <w:t xml:space="preserve">Stejný důraz jako v DSP Pedagogika je v případě </w:t>
            </w:r>
            <w:r w:rsidR="000459E5">
              <w:rPr>
                <w:sz w:val="20"/>
                <w:szCs w:val="20"/>
              </w:rPr>
              <w:t xml:space="preserve">programu Education na </w:t>
            </w:r>
            <w:r w:rsidRPr="000568E7">
              <w:rPr>
                <w:sz w:val="20"/>
                <w:szCs w:val="20"/>
              </w:rPr>
              <w:t>UofG kladen na tvůrčí činnosti studentů, kdy studenti Uo</w:t>
            </w:r>
            <w:r w:rsidR="000459E5">
              <w:rPr>
                <w:sz w:val="20"/>
                <w:szCs w:val="20"/>
              </w:rPr>
              <w:t>f</w:t>
            </w:r>
            <w:r w:rsidRPr="000568E7">
              <w:rPr>
                <w:sz w:val="20"/>
                <w:szCs w:val="20"/>
              </w:rPr>
              <w:t>G musí rovněž publikovat dvě studie v časopisech indexovaných v mezinárodních databázích</w:t>
            </w:r>
            <w:r w:rsidR="00DE478D">
              <w:rPr>
                <w:sz w:val="20"/>
                <w:szCs w:val="20"/>
              </w:rPr>
              <w:t xml:space="preserve"> a </w:t>
            </w:r>
            <w:r w:rsidR="000459E5">
              <w:rPr>
                <w:sz w:val="20"/>
                <w:szCs w:val="20"/>
              </w:rPr>
              <w:t>a</w:t>
            </w:r>
            <w:r w:rsidRPr="000568E7">
              <w:rPr>
                <w:sz w:val="20"/>
                <w:szCs w:val="20"/>
              </w:rPr>
              <w:t xml:space="preserve">bsolvovat vystoupení na </w:t>
            </w:r>
            <w:r w:rsidR="000459E5">
              <w:rPr>
                <w:sz w:val="20"/>
                <w:szCs w:val="20"/>
              </w:rPr>
              <w:t xml:space="preserve">mezinárodních </w:t>
            </w:r>
            <w:r w:rsidRPr="000568E7">
              <w:rPr>
                <w:sz w:val="20"/>
                <w:szCs w:val="20"/>
              </w:rPr>
              <w:t>konferencích aj.</w:t>
            </w:r>
          </w:p>
          <w:p w14:paraId="0E91C0F0" w14:textId="5EAE2A1D" w:rsidR="00ED2D43" w:rsidRPr="002D3C81" w:rsidRDefault="000459E5" w:rsidP="00783AF4">
            <w:pPr>
              <w:pStyle w:val="Normlnweb"/>
            </w:pPr>
            <w:r>
              <w:rPr>
                <w:sz w:val="20"/>
                <w:szCs w:val="20"/>
              </w:rPr>
              <w:t>Na závěr můžeme shrnout</w:t>
            </w:r>
            <w:r w:rsidR="00ED2D43" w:rsidRPr="000568E7">
              <w:rPr>
                <w:sz w:val="20"/>
                <w:szCs w:val="20"/>
              </w:rPr>
              <w:t>, že studijní plány obou DSP jsou si velmi podobné a kladou podobné nároky na jejich absolventy.</w:t>
            </w:r>
          </w:p>
        </w:tc>
      </w:tr>
      <w:bookmarkEnd w:id="346"/>
    </w:tbl>
    <w:p w14:paraId="24A0E756" w14:textId="77777777" w:rsidR="00174EC9" w:rsidRPr="00567240" w:rsidRDefault="00174EC9" w:rsidP="00567240"/>
    <w:sectPr w:rsidR="00174EC9" w:rsidRPr="00567240" w:rsidSect="00A952B2">
      <w:footerReference w:type="even" r:id="rId57"/>
      <w:footerReference w:type="default" r:id="rId58"/>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5729E03" w14:textId="77777777" w:rsidR="00220888" w:rsidRDefault="00220888">
      <w:r>
        <w:separator/>
      </w:r>
    </w:p>
  </w:endnote>
  <w:endnote w:type="continuationSeparator" w:id="0">
    <w:p w14:paraId="2A0C0A08" w14:textId="77777777" w:rsidR="00220888" w:rsidRDefault="002208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Helvetica">
    <w:panose1 w:val="020B0604020202020204"/>
    <w:charset w:val="EE"/>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Consolas">
    <w:panose1 w:val="020B0609020204030204"/>
    <w:charset w:val="EE"/>
    <w:family w:val="modern"/>
    <w:pitch w:val="fixed"/>
    <w:sig w:usb0="E00006FF" w:usb1="0000FCFF" w:usb2="00000001" w:usb3="00000000" w:csb0="0000019F" w:csb1="00000000"/>
  </w:font>
  <w:font w:name="Times-Italic">
    <w:altName w:val="Arabic Typesetting"/>
    <w:charset w:val="EE"/>
    <w:family w:val="script"/>
    <w:pitch w:val="default"/>
  </w:font>
  <w:font w:name="MinionPro-It">
    <w:charset w:val="EE"/>
    <w:family w:val="roman"/>
    <w:pitch w:val="default"/>
  </w:font>
  <w:font w:name="MinionPro-Regular">
    <w:altName w:val="Times New Roman"/>
    <w:charset w:val="EE"/>
    <w:family w:val="auto"/>
    <w:pitch w:val="default"/>
  </w:font>
  <w:font w:name="Calibri-Italic">
    <w:altName w:val="Arabic Typesetting"/>
    <w:charset w:val="EE"/>
    <w:family w:val="script"/>
    <w:pitch w:val="default"/>
  </w:font>
  <w:font w:name="Garamond">
    <w:panose1 w:val="02020404030301010803"/>
    <w:charset w:val="EE"/>
    <w:family w:val="roman"/>
    <w:pitch w:val="variable"/>
    <w:sig w:usb0="00000287" w:usb1="00000000" w:usb2="00000000" w:usb3="00000000" w:csb0="0000009F" w:csb1="00000000"/>
  </w:font>
  <w:font w:name="TimesNewRomanPSMT">
    <w:altName w:val="MS Gothic"/>
    <w:panose1 w:val="00000000000000000000"/>
    <w:charset w:val="80"/>
    <w:family w:val="auto"/>
    <w:notTrueType/>
    <w:pitch w:val="default"/>
    <w:sig w:usb0="00000001" w:usb1="08070000" w:usb2="00000010" w:usb3="00000000" w:csb0="00020000"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Palatino">
    <w:charset w:val="00"/>
    <w:family w:val="auto"/>
    <w:pitch w:val="variable"/>
    <w:sig w:usb0="A00002FF" w:usb1="7800205A" w:usb2="14600000" w:usb3="00000000" w:csb0="00000193" w:csb1="00000000"/>
  </w:font>
  <w:font w:name="Garamond-Italic">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95219891"/>
      <w:docPartObj>
        <w:docPartGallery w:val="Page Numbers (Bottom of Page)"/>
        <w:docPartUnique/>
      </w:docPartObj>
    </w:sdtPr>
    <w:sdtEndPr/>
    <w:sdtContent>
      <w:p w14:paraId="44190B31" w14:textId="033D9165" w:rsidR="006D5A50" w:rsidRDefault="006D5A50">
        <w:pPr>
          <w:pStyle w:val="Zpat"/>
          <w:jc w:val="center"/>
        </w:pPr>
        <w:r>
          <w:fldChar w:fldCharType="begin"/>
        </w:r>
        <w:r>
          <w:instrText>PAGE   \* MERGEFORMAT</w:instrText>
        </w:r>
        <w:r>
          <w:fldChar w:fldCharType="separate"/>
        </w:r>
        <w:r w:rsidR="007209B2">
          <w:rPr>
            <w:noProof/>
          </w:rPr>
          <w:t>57</w:t>
        </w:r>
        <w:r>
          <w:fldChar w:fldCharType="end"/>
        </w:r>
      </w:p>
    </w:sdtContent>
  </w:sdt>
  <w:p w14:paraId="5C094A96" w14:textId="77777777" w:rsidR="006D5A50" w:rsidRDefault="006D5A50">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FA44D1" w14:textId="77777777" w:rsidR="006D5A50" w:rsidRDefault="006D5A50" w:rsidP="00175912">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1</w:t>
    </w:r>
    <w:r>
      <w:rPr>
        <w:rStyle w:val="slostrnky"/>
      </w:rPr>
      <w:fldChar w:fldCharType="end"/>
    </w:r>
  </w:p>
  <w:p w14:paraId="412EF7D1" w14:textId="77777777" w:rsidR="006D5A50" w:rsidRDefault="006D5A50">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5CB8AB" w14:textId="76322C41" w:rsidR="006D5A50" w:rsidRDefault="006D5A50" w:rsidP="00175912">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sidR="007209B2">
      <w:rPr>
        <w:rStyle w:val="slostrnky"/>
        <w:noProof/>
      </w:rPr>
      <w:t>71</w:t>
    </w:r>
    <w:r>
      <w:rPr>
        <w:rStyle w:val="slostrnky"/>
      </w:rPr>
      <w:fldChar w:fldCharType="end"/>
    </w:r>
  </w:p>
  <w:p w14:paraId="7C254B83" w14:textId="77777777" w:rsidR="006D5A50" w:rsidRDefault="006D5A50">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86F26D" w14:textId="77777777" w:rsidR="006D5A50" w:rsidRPr="00F356C7" w:rsidRDefault="006D5A50" w:rsidP="003A4718">
    <w:pPr>
      <w:pStyle w:val="Zpat"/>
      <w:rPr>
        <w:sz w:val="16"/>
        <w:szCs w:val="16"/>
      </w:rPr>
    </w:pPr>
    <w:r w:rsidRPr="00F356C7">
      <w:rPr>
        <w:sz w:val="16"/>
        <w:szCs w:val="16"/>
      </w:rPr>
      <w:t>verze 16.2.2017</w:t>
    </w:r>
  </w:p>
  <w:p w14:paraId="650F13F7" w14:textId="77777777" w:rsidR="006D5A50" w:rsidRDefault="006D5A50">
    <w:pPr>
      <w:pStyle w:val="Zpat"/>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A74745" w14:textId="4F6B68F4" w:rsidR="006D5A50" w:rsidRDefault="006D5A50" w:rsidP="00175912">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4</w:t>
    </w:r>
    <w:r>
      <w:rPr>
        <w:rStyle w:val="slostrnky"/>
      </w:rPr>
      <w:fldChar w:fldCharType="end"/>
    </w:r>
  </w:p>
  <w:p w14:paraId="46660ABE" w14:textId="77777777" w:rsidR="006D5A50" w:rsidRDefault="006D5A50">
    <w:pPr>
      <w:pStyle w:val="Zpat"/>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6F8462" w14:textId="047009E6" w:rsidR="006D5A50" w:rsidRDefault="006D5A50" w:rsidP="00175912">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sidR="005612E4">
      <w:rPr>
        <w:rStyle w:val="slostrnky"/>
        <w:noProof/>
      </w:rPr>
      <w:t>87</w:t>
    </w:r>
    <w:r>
      <w:rPr>
        <w:rStyle w:val="slostrnky"/>
      </w:rPr>
      <w:fldChar w:fldCharType="end"/>
    </w:r>
  </w:p>
  <w:p w14:paraId="70366F47" w14:textId="77777777" w:rsidR="006D5A50" w:rsidRDefault="006D5A50">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1A9BEBC" w14:textId="77777777" w:rsidR="00220888" w:rsidRDefault="00220888">
      <w:r>
        <w:separator/>
      </w:r>
    </w:p>
  </w:footnote>
  <w:footnote w:type="continuationSeparator" w:id="0">
    <w:p w14:paraId="6C2DE8A7" w14:textId="77777777" w:rsidR="00220888" w:rsidRDefault="00220888">
      <w:r>
        <w:continuationSeparator/>
      </w:r>
    </w:p>
  </w:footnote>
  <w:footnote w:id="1">
    <w:p w14:paraId="23D29B7C" w14:textId="6DC7C7FD" w:rsidR="006D5A50" w:rsidRPr="00873661" w:rsidRDefault="006D5A50" w:rsidP="00C00755">
      <w:pPr>
        <w:pStyle w:val="Textpoznpodarou"/>
        <w:rPr>
          <w:sz w:val="16"/>
          <w:szCs w:val="16"/>
        </w:rPr>
      </w:pPr>
      <w:r w:rsidRPr="00873661">
        <w:rPr>
          <w:rStyle w:val="Znakapoznpodarou"/>
          <w:sz w:val="16"/>
          <w:szCs w:val="16"/>
        </w:rPr>
        <w:footnoteRef/>
      </w:r>
      <w:r w:rsidRPr="00873661">
        <w:rPr>
          <w:sz w:val="16"/>
          <w:szCs w:val="16"/>
        </w:rPr>
        <w:t xml:space="preserve"> Dostupné z: </w:t>
      </w:r>
      <w:hyperlink r:id="rId1" w:history="1">
        <w:r w:rsidRPr="00873661">
          <w:rPr>
            <w:rStyle w:val="Hypertextovodkaz"/>
            <w:sz w:val="16"/>
            <w:szCs w:val="16"/>
          </w:rPr>
          <w:t>https://stag.utb.cz/portal/</w:t>
        </w:r>
      </w:hyperlink>
      <w:r w:rsidRPr="00873661">
        <w:rPr>
          <w:sz w:val="16"/>
          <w:szCs w:val="16"/>
        </w:rPr>
        <w:t xml:space="preserve"> </w:t>
      </w:r>
    </w:p>
  </w:footnote>
  <w:footnote w:id="2">
    <w:p w14:paraId="61A3B2B8" w14:textId="245018F1" w:rsidR="006D5A50" w:rsidRPr="00873661" w:rsidRDefault="006D5A50" w:rsidP="00C00755">
      <w:pPr>
        <w:pStyle w:val="Textpoznpodarou"/>
        <w:rPr>
          <w:sz w:val="18"/>
          <w:szCs w:val="18"/>
        </w:rPr>
      </w:pPr>
      <w:r w:rsidRPr="00873661">
        <w:rPr>
          <w:rStyle w:val="Znakapoznpodarou"/>
          <w:sz w:val="16"/>
          <w:szCs w:val="16"/>
        </w:rPr>
        <w:footnoteRef/>
      </w:r>
      <w:r w:rsidRPr="00873661">
        <w:rPr>
          <w:sz w:val="16"/>
          <w:szCs w:val="16"/>
        </w:rPr>
        <w:t xml:space="preserve"> Dostupné z: </w:t>
      </w:r>
      <w:hyperlink r:id="rId2" w:history="1">
        <w:r w:rsidRPr="00873661">
          <w:rPr>
            <w:rStyle w:val="Hypertextovodkaz"/>
            <w:sz w:val="16"/>
            <w:szCs w:val="16"/>
          </w:rPr>
          <w:t>https://www.utb.cz/univerzita/uredni-deska/vnitrni-normy-a-predpisy/vnitrni-predpisy/</w:t>
        </w:r>
      </w:hyperlink>
      <w:r w:rsidRPr="00873661">
        <w:rPr>
          <w:sz w:val="18"/>
          <w:szCs w:val="18"/>
        </w:rPr>
        <w:t xml:space="preserve"> </w:t>
      </w:r>
    </w:p>
  </w:footnote>
  <w:footnote w:id="3">
    <w:p w14:paraId="600C3268" w14:textId="2FD99BE9" w:rsidR="006D5A50" w:rsidRPr="00873661" w:rsidRDefault="006D5A50" w:rsidP="00C00755">
      <w:pPr>
        <w:pStyle w:val="Textpoznpodarou"/>
        <w:rPr>
          <w:sz w:val="16"/>
          <w:szCs w:val="16"/>
        </w:rPr>
      </w:pPr>
      <w:r w:rsidRPr="00873661">
        <w:rPr>
          <w:rStyle w:val="Znakapoznpodarou"/>
          <w:sz w:val="16"/>
          <w:szCs w:val="16"/>
        </w:rPr>
        <w:footnoteRef/>
      </w:r>
      <w:r w:rsidRPr="00873661">
        <w:rPr>
          <w:sz w:val="16"/>
          <w:szCs w:val="16"/>
        </w:rPr>
        <w:t xml:space="preserve"> Dostupné z: </w:t>
      </w:r>
      <w:hyperlink r:id="rId3" w:history="1">
        <w:r w:rsidRPr="00873661">
          <w:rPr>
            <w:rStyle w:val="Hypertextovodkaz"/>
            <w:sz w:val="16"/>
            <w:szCs w:val="16"/>
          </w:rPr>
          <w:t>https://fhs.utb.cz/o-fakulte/uredni-deska/vnitrni-normy-a-predpisy/vnitrni-predpisy-utb-a-fhs/</w:t>
        </w:r>
      </w:hyperlink>
    </w:p>
  </w:footnote>
  <w:footnote w:id="4">
    <w:p w14:paraId="4EF69965" w14:textId="4A3F02A0" w:rsidR="006D5A50" w:rsidRPr="00873661" w:rsidRDefault="006D5A50" w:rsidP="00C00755">
      <w:pPr>
        <w:pStyle w:val="Textpoznpodarou"/>
        <w:rPr>
          <w:sz w:val="16"/>
          <w:szCs w:val="16"/>
        </w:rPr>
      </w:pPr>
      <w:r w:rsidRPr="00873661">
        <w:rPr>
          <w:rStyle w:val="Znakapoznpodarou"/>
          <w:sz w:val="16"/>
          <w:szCs w:val="16"/>
        </w:rPr>
        <w:footnoteRef/>
      </w:r>
      <w:r w:rsidRPr="00873661">
        <w:rPr>
          <w:sz w:val="16"/>
          <w:szCs w:val="16"/>
        </w:rPr>
        <w:t xml:space="preserve"> Dostupné z: </w:t>
      </w:r>
      <w:hyperlink r:id="rId4" w:history="1">
        <w:r w:rsidRPr="00873661">
          <w:rPr>
            <w:rStyle w:val="Hypertextovodkaz"/>
            <w:sz w:val="16"/>
            <w:szCs w:val="16"/>
          </w:rPr>
          <w:t>https://jobcentrum.utb.cz/</w:t>
        </w:r>
      </w:hyperlink>
    </w:p>
  </w:footnote>
  <w:footnote w:id="5">
    <w:p w14:paraId="65679AD2" w14:textId="6E548AD1" w:rsidR="006D5A50" w:rsidRPr="00873661" w:rsidRDefault="006D5A50" w:rsidP="00C00755">
      <w:pPr>
        <w:pStyle w:val="Textpoznpodarou"/>
        <w:rPr>
          <w:sz w:val="16"/>
          <w:szCs w:val="16"/>
        </w:rPr>
      </w:pPr>
      <w:r w:rsidRPr="00873661">
        <w:rPr>
          <w:rStyle w:val="Znakapoznpodarou"/>
          <w:sz w:val="16"/>
          <w:szCs w:val="16"/>
        </w:rPr>
        <w:footnoteRef/>
      </w:r>
      <w:r w:rsidRPr="00873661">
        <w:rPr>
          <w:sz w:val="16"/>
          <w:szCs w:val="16"/>
        </w:rPr>
        <w:t xml:space="preserve"> Dostupné z: </w:t>
      </w:r>
      <w:hyperlink r:id="rId5" w:history="1">
        <w:r w:rsidRPr="00873661">
          <w:rPr>
            <w:rStyle w:val="Hypertextovodkaz"/>
            <w:sz w:val="16"/>
            <w:szCs w:val="16"/>
          </w:rPr>
          <w:t>https://jobcentrum.utb.cz/</w:t>
        </w:r>
      </w:hyperlink>
    </w:p>
  </w:footnote>
  <w:footnote w:id="6">
    <w:p w14:paraId="52AB500A" w14:textId="3C5E53D6" w:rsidR="006D5A50" w:rsidRPr="005B0CC3" w:rsidRDefault="006D5A50" w:rsidP="00C00755">
      <w:pPr>
        <w:pStyle w:val="Textpoznpodarou"/>
        <w:rPr>
          <w:sz w:val="16"/>
          <w:szCs w:val="16"/>
        </w:rPr>
      </w:pPr>
      <w:r w:rsidRPr="00873661">
        <w:rPr>
          <w:rStyle w:val="Znakapoznpodarou"/>
          <w:sz w:val="16"/>
          <w:szCs w:val="16"/>
        </w:rPr>
        <w:footnoteRef/>
      </w:r>
      <w:r w:rsidRPr="00873661">
        <w:rPr>
          <w:sz w:val="16"/>
          <w:szCs w:val="16"/>
        </w:rPr>
        <w:t xml:space="preserve">  Dostupné z: </w:t>
      </w:r>
      <w:hyperlink r:id="rId6" w:history="1">
        <w:r w:rsidRPr="00873661">
          <w:rPr>
            <w:rStyle w:val="Hypertextovodkaz"/>
            <w:sz w:val="16"/>
            <w:szCs w:val="16"/>
          </w:rPr>
          <w:t>https://jobcentrum.utb.cz/</w:t>
        </w:r>
      </w:hyperlink>
    </w:p>
  </w:footnote>
  <w:footnote w:id="7">
    <w:p w14:paraId="112A831A" w14:textId="09C2FF67" w:rsidR="006D5A50" w:rsidRPr="00104F30" w:rsidRDefault="006D5A50" w:rsidP="00C00755">
      <w:pPr>
        <w:pStyle w:val="Textpoznpodarou"/>
        <w:rPr>
          <w:sz w:val="16"/>
          <w:szCs w:val="16"/>
        </w:rPr>
      </w:pPr>
      <w:r w:rsidRPr="00104F30">
        <w:rPr>
          <w:rStyle w:val="Znakapoznpodarou"/>
          <w:sz w:val="16"/>
          <w:szCs w:val="16"/>
        </w:rPr>
        <w:footnoteRef/>
      </w:r>
      <w:r w:rsidRPr="00104F30">
        <w:rPr>
          <w:sz w:val="16"/>
          <w:szCs w:val="16"/>
        </w:rPr>
        <w:t xml:space="preserve"> Dostupné z: </w:t>
      </w:r>
      <w:hyperlink r:id="rId7" w:history="1">
        <w:r w:rsidRPr="00104F30">
          <w:rPr>
            <w:rStyle w:val="Hypertextovodkaz"/>
            <w:sz w:val="16"/>
            <w:szCs w:val="16"/>
          </w:rPr>
          <w:t>https://publikace.k.utb.cz</w:t>
        </w:r>
      </w:hyperlink>
      <w:r w:rsidRPr="00104F30">
        <w:rPr>
          <w:sz w:val="16"/>
          <w:szCs w:val="16"/>
        </w:rPr>
        <w:t xml:space="preserve"> </w:t>
      </w:r>
    </w:p>
  </w:footnote>
  <w:footnote w:id="8">
    <w:p w14:paraId="26F42C67" w14:textId="18CCD0E9" w:rsidR="006D5A50" w:rsidRPr="00104F30" w:rsidRDefault="006D5A50" w:rsidP="00C00755">
      <w:pPr>
        <w:pStyle w:val="Textpoznpodarou"/>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16"/>
          <w:szCs w:val="16"/>
        </w:rPr>
      </w:pPr>
      <w:r w:rsidRPr="00104F30">
        <w:rPr>
          <w:rStyle w:val="Znakapoznpodarou"/>
          <w:b/>
          <w:sz w:val="16"/>
          <w:szCs w:val="16"/>
        </w:rPr>
        <w:footnoteRef/>
      </w:r>
      <w:r w:rsidRPr="00104F30">
        <w:rPr>
          <w:rStyle w:val="Siln"/>
          <w:sz w:val="16"/>
          <w:szCs w:val="16"/>
        </w:rPr>
        <w:t xml:space="preserve">Dostupné z: </w:t>
      </w:r>
      <w:hyperlink r:id="rId8" w:history="1">
        <w:r w:rsidRPr="00104F30">
          <w:rPr>
            <w:rStyle w:val="Hypertextovodkaz"/>
            <w:sz w:val="16"/>
            <w:szCs w:val="16"/>
          </w:rPr>
          <w:t>https://www.utb.cz/univerzita/uredni-deska/</w:t>
        </w:r>
      </w:hyperlink>
    </w:p>
  </w:footnote>
  <w:footnote w:id="9">
    <w:p w14:paraId="0058287D" w14:textId="047740DB" w:rsidR="006D5A50" w:rsidRPr="00104F30" w:rsidRDefault="006D5A50" w:rsidP="00C00755">
      <w:pPr>
        <w:pStyle w:val="Textpoznpodarou"/>
        <w:rPr>
          <w:sz w:val="16"/>
          <w:szCs w:val="16"/>
        </w:rPr>
      </w:pPr>
      <w:r w:rsidRPr="00104F30">
        <w:rPr>
          <w:rStyle w:val="Znakapoznpodarou"/>
          <w:sz w:val="16"/>
          <w:szCs w:val="16"/>
        </w:rPr>
        <w:footnoteRef/>
      </w:r>
      <w:r w:rsidRPr="00104F30">
        <w:rPr>
          <w:sz w:val="16"/>
          <w:szCs w:val="16"/>
        </w:rPr>
        <w:t xml:space="preserve"> Dostupné z: </w:t>
      </w:r>
      <w:hyperlink r:id="rId9" w:history="1">
        <w:r w:rsidRPr="00104F30">
          <w:rPr>
            <w:rStyle w:val="Hypertextovodkaz"/>
            <w:sz w:val="16"/>
            <w:szCs w:val="16"/>
          </w:rPr>
          <w:t>https://www.utb.cz/univerzita/uredni-deska/vnitrni-normy-a-predpisy/vnitrni-predpisy/</w:t>
        </w:r>
      </w:hyperlink>
      <w:r w:rsidRPr="00104F30">
        <w:rPr>
          <w:sz w:val="16"/>
          <w:szCs w:val="16"/>
        </w:rPr>
        <w:t xml:space="preserve"> </w:t>
      </w:r>
    </w:p>
  </w:footnote>
  <w:footnote w:id="10">
    <w:p w14:paraId="5115F84F" w14:textId="6DFFCC9A" w:rsidR="006D5A50" w:rsidRPr="00104F30" w:rsidRDefault="006D5A50" w:rsidP="00C00755">
      <w:pPr>
        <w:pStyle w:val="Textpoznpodarou"/>
        <w:rPr>
          <w:sz w:val="16"/>
          <w:szCs w:val="16"/>
        </w:rPr>
      </w:pPr>
      <w:r w:rsidRPr="00104F30">
        <w:rPr>
          <w:rStyle w:val="Znakapoznpodarou"/>
          <w:sz w:val="16"/>
          <w:szCs w:val="16"/>
        </w:rPr>
        <w:footnoteRef/>
      </w:r>
      <w:r w:rsidRPr="00104F30">
        <w:rPr>
          <w:sz w:val="16"/>
          <w:szCs w:val="16"/>
        </w:rPr>
        <w:t xml:space="preserve"> Dostupné z: </w:t>
      </w:r>
      <w:hyperlink r:id="rId10" w:history="1">
        <w:r w:rsidRPr="00104F30">
          <w:rPr>
            <w:rStyle w:val="Hypertextovodkaz"/>
            <w:sz w:val="16"/>
            <w:szCs w:val="16"/>
          </w:rPr>
          <w:t>https://www.utb.cz/univerzita/uredni-deska/vnitrni-normy-a-predpisy/vnitrni-predpisy/</w:t>
        </w:r>
      </w:hyperlink>
      <w:r w:rsidRPr="00104F30">
        <w:rPr>
          <w:sz w:val="16"/>
          <w:szCs w:val="16"/>
        </w:rPr>
        <w:t xml:space="preserve"> </w:t>
      </w:r>
    </w:p>
  </w:footnote>
  <w:footnote w:id="11">
    <w:p w14:paraId="52E3D1AE" w14:textId="09590EE2" w:rsidR="006D5A50" w:rsidRPr="00104F30" w:rsidRDefault="006D5A50" w:rsidP="00C00755">
      <w:pPr>
        <w:pStyle w:val="Textpoznpodarou"/>
        <w:contextualSpacing/>
        <w:rPr>
          <w:sz w:val="16"/>
          <w:szCs w:val="16"/>
        </w:rPr>
      </w:pPr>
      <w:r w:rsidRPr="00104F30">
        <w:rPr>
          <w:rStyle w:val="Znakapoznpodarou"/>
          <w:sz w:val="16"/>
          <w:szCs w:val="16"/>
        </w:rPr>
        <w:footnoteRef/>
      </w:r>
      <w:r w:rsidRPr="00104F30">
        <w:rPr>
          <w:sz w:val="16"/>
          <w:szCs w:val="16"/>
        </w:rPr>
        <w:t xml:space="preserve"> Dostupné z: </w:t>
      </w:r>
      <w:hyperlink r:id="rId11" w:history="1">
        <w:r w:rsidRPr="00104F30">
          <w:rPr>
            <w:rStyle w:val="Hypertextovodkaz"/>
            <w:sz w:val="16"/>
            <w:szCs w:val="16"/>
          </w:rPr>
          <w:t>https://www.utb.cz/mdocs-posts/smernice-rektora-c-17-2021/</w:t>
        </w:r>
      </w:hyperlink>
      <w:r w:rsidRPr="00104F30">
        <w:rPr>
          <w:sz w:val="16"/>
          <w:szCs w:val="16"/>
        </w:rPr>
        <w:t xml:space="preserve"> </w:t>
      </w:r>
    </w:p>
  </w:footnote>
  <w:footnote w:id="12">
    <w:p w14:paraId="08EFE66B" w14:textId="389CACF9" w:rsidR="006D5A50" w:rsidRPr="00104F30" w:rsidRDefault="006D5A50" w:rsidP="00C00755">
      <w:pPr>
        <w:pStyle w:val="Textpoznpodarou"/>
        <w:contextualSpacing/>
        <w:rPr>
          <w:sz w:val="16"/>
          <w:szCs w:val="16"/>
        </w:rPr>
      </w:pPr>
      <w:r w:rsidRPr="00104F30">
        <w:rPr>
          <w:rStyle w:val="Znakapoznpodarou"/>
          <w:sz w:val="16"/>
          <w:szCs w:val="16"/>
        </w:rPr>
        <w:footnoteRef/>
      </w:r>
      <w:r w:rsidRPr="00104F30">
        <w:rPr>
          <w:sz w:val="16"/>
          <w:szCs w:val="16"/>
        </w:rPr>
        <w:t xml:space="preserve"> Dostupné z: </w:t>
      </w:r>
      <w:hyperlink r:id="rId12" w:history="1">
        <w:r w:rsidRPr="00104F30">
          <w:rPr>
            <w:rStyle w:val="Hypertextovodkaz"/>
            <w:sz w:val="16"/>
            <w:szCs w:val="16"/>
          </w:rPr>
          <w:t>https://www.utb.cz/univerzita/uredni-deska/vnitrni-normy-a-predpisy/vnitrni-predpisy/</w:t>
        </w:r>
      </w:hyperlink>
      <w:r w:rsidRPr="00104F30">
        <w:rPr>
          <w:sz w:val="16"/>
          <w:szCs w:val="16"/>
        </w:rPr>
        <w:t xml:space="preserve"> </w:t>
      </w:r>
    </w:p>
  </w:footnote>
  <w:footnote w:id="13">
    <w:p w14:paraId="7667410D" w14:textId="2EA62EB1" w:rsidR="006D5A50" w:rsidRPr="00104F30" w:rsidRDefault="006D5A50" w:rsidP="00C00755">
      <w:pPr>
        <w:pStyle w:val="Textpoznpodarou"/>
        <w:contextualSpacing/>
        <w:rPr>
          <w:sz w:val="16"/>
          <w:szCs w:val="16"/>
        </w:rPr>
      </w:pPr>
      <w:r w:rsidRPr="00104F30">
        <w:rPr>
          <w:rStyle w:val="Znakapoznpodarou"/>
          <w:sz w:val="16"/>
          <w:szCs w:val="16"/>
        </w:rPr>
        <w:footnoteRef/>
      </w:r>
      <w:r w:rsidRPr="00104F30">
        <w:rPr>
          <w:sz w:val="16"/>
          <w:szCs w:val="16"/>
        </w:rPr>
        <w:t xml:space="preserve"> Dostupné z: </w:t>
      </w:r>
      <w:del w:id="234" w:author="Jan Kalenda" w:date="2023-03-16T17:58:00Z">
        <w:r w:rsidDel="00202FF7">
          <w:fldChar w:fldCharType="begin"/>
        </w:r>
        <w:r w:rsidDel="00202FF7">
          <w:delInstrText xml:space="preserve"> HYPERLINK "https://www.utb.cz/mdocs-posts/sr_13_2017/" </w:delInstrText>
        </w:r>
        <w:r w:rsidDel="00202FF7">
          <w:fldChar w:fldCharType="separate"/>
        </w:r>
        <w:r w:rsidRPr="00104F30" w:rsidDel="00202FF7">
          <w:rPr>
            <w:rStyle w:val="Hypertextovodkaz"/>
            <w:sz w:val="16"/>
            <w:szCs w:val="16"/>
          </w:rPr>
          <w:delText>https://www.utb.cz/mdocs-posts/sr_13_2017/</w:delText>
        </w:r>
        <w:r w:rsidDel="00202FF7">
          <w:rPr>
            <w:rStyle w:val="Hypertextovodkaz"/>
            <w:sz w:val="16"/>
            <w:szCs w:val="16"/>
          </w:rPr>
          <w:fldChar w:fldCharType="end"/>
        </w:r>
        <w:r w:rsidRPr="00104F30" w:rsidDel="00202FF7">
          <w:rPr>
            <w:sz w:val="16"/>
            <w:szCs w:val="16"/>
          </w:rPr>
          <w:delText xml:space="preserve"> </w:delText>
        </w:r>
      </w:del>
      <w:ins w:id="235" w:author="Jan Kalenda" w:date="2023-03-16T17:58:00Z">
        <w:r w:rsidRPr="00202FF7">
          <w:rPr>
            <w:sz w:val="16"/>
            <w:szCs w:val="16"/>
          </w:rPr>
          <w:t>https://www.utb.cz/mdocs-posts/smernice-rektora-c-13-2022/</w:t>
        </w:r>
      </w:ins>
    </w:p>
  </w:footnote>
  <w:footnote w:id="14">
    <w:p w14:paraId="72379A0A" w14:textId="5FC62C34" w:rsidR="006D5A50" w:rsidRPr="00104F30" w:rsidRDefault="006D5A50" w:rsidP="00C00755">
      <w:pPr>
        <w:pStyle w:val="Textpoznpodarou"/>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16"/>
          <w:szCs w:val="16"/>
        </w:rPr>
      </w:pPr>
      <w:r w:rsidRPr="00104F30">
        <w:rPr>
          <w:rStyle w:val="Znakapoznpodarou"/>
          <w:sz w:val="16"/>
          <w:szCs w:val="16"/>
        </w:rPr>
        <w:footnoteRef/>
      </w:r>
      <w:r w:rsidRPr="00104F30">
        <w:rPr>
          <w:sz w:val="16"/>
          <w:szCs w:val="16"/>
        </w:rPr>
        <w:t xml:space="preserve"> Oba dostupné z: </w:t>
      </w:r>
      <w:hyperlink r:id="rId13" w:history="1">
        <w:r w:rsidRPr="00104F30">
          <w:rPr>
            <w:rStyle w:val="Hypertextovodkaz"/>
            <w:sz w:val="16"/>
            <w:szCs w:val="16"/>
          </w:rPr>
          <w:t>https://www.utb.cz/univerzita/uredni-deska/vnitrni-normy-a-predpisy/vnitrni-predpisy/</w:t>
        </w:r>
      </w:hyperlink>
    </w:p>
  </w:footnote>
  <w:footnote w:id="15">
    <w:p w14:paraId="5A1D5776" w14:textId="509AB02A" w:rsidR="006D5A50" w:rsidRPr="00104F30" w:rsidRDefault="006D5A50" w:rsidP="00C00755">
      <w:pPr>
        <w:pStyle w:val="Textpoznpodarou"/>
        <w:rPr>
          <w:sz w:val="16"/>
          <w:szCs w:val="16"/>
        </w:rPr>
      </w:pPr>
      <w:r w:rsidRPr="00104F30">
        <w:rPr>
          <w:rStyle w:val="Znakapoznpodarou"/>
          <w:sz w:val="16"/>
          <w:szCs w:val="16"/>
        </w:rPr>
        <w:footnoteRef/>
      </w:r>
      <w:r w:rsidRPr="00104F30">
        <w:rPr>
          <w:sz w:val="16"/>
          <w:szCs w:val="16"/>
        </w:rPr>
        <w:t xml:space="preserve"> Dostupné z: </w:t>
      </w:r>
      <w:hyperlink r:id="rId14" w:history="1">
        <w:r w:rsidRPr="00104F30">
          <w:rPr>
            <w:rStyle w:val="Hypertextovodkaz"/>
            <w:sz w:val="16"/>
            <w:szCs w:val="16"/>
          </w:rPr>
          <w:t>https://fhs.utb.cz/o-fakulte/uredni-deska/vnitrni-normy-a-predpisy/vnitrni-normy-fhs/rozhodnuti-dekanky/</w:t>
        </w:r>
      </w:hyperlink>
      <w:r w:rsidRPr="00104F30">
        <w:rPr>
          <w:sz w:val="16"/>
          <w:szCs w:val="16"/>
        </w:rPr>
        <w:t xml:space="preserve"> </w:t>
      </w:r>
    </w:p>
  </w:footnote>
  <w:footnote w:id="16">
    <w:p w14:paraId="32B11E03" w14:textId="59651CF7" w:rsidR="006D5A50" w:rsidRPr="00104F30" w:rsidRDefault="006D5A50" w:rsidP="00C00755">
      <w:pPr>
        <w:pStyle w:val="Textpoznpodarou"/>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16"/>
          <w:szCs w:val="16"/>
        </w:rPr>
      </w:pPr>
      <w:r w:rsidRPr="00104F30">
        <w:rPr>
          <w:rStyle w:val="Znakapoznpodarou"/>
          <w:sz w:val="16"/>
          <w:szCs w:val="16"/>
        </w:rPr>
        <w:footnoteRef/>
      </w:r>
      <w:r w:rsidRPr="00104F30">
        <w:rPr>
          <w:sz w:val="16"/>
          <w:szCs w:val="16"/>
        </w:rPr>
        <w:t xml:space="preserve"> Dostupné z: </w:t>
      </w:r>
      <w:hyperlink r:id="rId15" w:history="1">
        <w:r w:rsidRPr="00104F30">
          <w:rPr>
            <w:rStyle w:val="Hypertextovodkaz"/>
            <w:sz w:val="16"/>
            <w:szCs w:val="16"/>
            <w:shd w:val="clear" w:color="auto" w:fill="FFFFFF"/>
          </w:rPr>
          <w:t>https://www.utb.cz/univerzita/uredni-deska/ruzne/akreditacni-rizeni/</w:t>
        </w:r>
      </w:hyperlink>
    </w:p>
  </w:footnote>
  <w:footnote w:id="17">
    <w:p w14:paraId="4FD93241" w14:textId="1715042D" w:rsidR="006D5A50" w:rsidRPr="00104F30" w:rsidRDefault="006D5A50" w:rsidP="00C00755">
      <w:pPr>
        <w:pStyle w:val="Textpoznpodarou"/>
        <w:rPr>
          <w:sz w:val="16"/>
          <w:szCs w:val="16"/>
        </w:rPr>
      </w:pPr>
      <w:r w:rsidRPr="00104F30">
        <w:rPr>
          <w:rStyle w:val="Znakapoznpodarou"/>
          <w:sz w:val="16"/>
          <w:szCs w:val="16"/>
        </w:rPr>
        <w:footnoteRef/>
      </w:r>
      <w:r w:rsidRPr="00104F30">
        <w:rPr>
          <w:sz w:val="16"/>
          <w:szCs w:val="16"/>
        </w:rPr>
        <w:t xml:space="preserve"> Dostupné z: </w:t>
      </w:r>
      <w:hyperlink r:id="rId16" w:history="1">
        <w:r w:rsidRPr="005C4EAD">
          <w:rPr>
            <w:rStyle w:val="Hypertextovodkaz"/>
            <w:sz w:val="16"/>
            <w:szCs w:val="16"/>
          </w:rPr>
          <w:t>https://www.utb.cz/univerzita/uredni-deska/ruzne/vyrocni-zpravy/</w:t>
        </w:r>
      </w:hyperlink>
      <w:r>
        <w:rPr>
          <w:sz w:val="16"/>
          <w:szCs w:val="16"/>
        </w:rPr>
        <w:t xml:space="preserve"> </w:t>
      </w:r>
    </w:p>
  </w:footnote>
  <w:footnote w:id="18">
    <w:p w14:paraId="5A69C74C" w14:textId="1C4E0106" w:rsidR="006D5A50" w:rsidRPr="00104F30" w:rsidRDefault="006D5A50" w:rsidP="00C00755">
      <w:pPr>
        <w:pStyle w:val="Textpoznpodarou"/>
        <w:rPr>
          <w:color w:val="FF0000"/>
          <w:sz w:val="16"/>
          <w:szCs w:val="16"/>
        </w:rPr>
      </w:pPr>
      <w:r w:rsidRPr="00104F30">
        <w:rPr>
          <w:rStyle w:val="Znakapoznpodarou"/>
          <w:sz w:val="16"/>
          <w:szCs w:val="16"/>
        </w:rPr>
        <w:footnoteRef/>
      </w:r>
      <w:r w:rsidRPr="00104F30">
        <w:rPr>
          <w:sz w:val="16"/>
          <w:szCs w:val="16"/>
        </w:rPr>
        <w:t xml:space="preserve"> Dostupné z: </w:t>
      </w:r>
      <w:hyperlink r:id="rId17" w:history="1">
        <w:r w:rsidRPr="005C4EAD">
          <w:rPr>
            <w:rStyle w:val="Hypertextovodkaz"/>
            <w:sz w:val="16"/>
            <w:szCs w:val="16"/>
          </w:rPr>
          <w:t>https://fhs.utb.cz/o-fakulte/uredni-deska/vyrocni-zpravy</w:t>
        </w:r>
      </w:hyperlink>
      <w:r>
        <w:rPr>
          <w:sz w:val="16"/>
          <w:szCs w:val="16"/>
        </w:rPr>
        <w:t xml:space="preserve"> </w:t>
      </w:r>
      <w:r w:rsidRPr="00104F30">
        <w:rPr>
          <w:sz w:val="16"/>
          <w:szCs w:val="16"/>
        </w:rPr>
        <w:t>/</w:t>
      </w:r>
    </w:p>
  </w:footnote>
  <w:footnote w:id="19">
    <w:p w14:paraId="270F86BA" w14:textId="17D6E92E" w:rsidR="006D5A50" w:rsidRPr="00104F30" w:rsidRDefault="006D5A50" w:rsidP="00C00755">
      <w:pPr>
        <w:pStyle w:val="Textpoznpodarou"/>
        <w:rPr>
          <w:sz w:val="16"/>
          <w:szCs w:val="16"/>
        </w:rPr>
      </w:pPr>
      <w:r w:rsidRPr="00104F30">
        <w:rPr>
          <w:rStyle w:val="Znakapoznpodarou"/>
          <w:sz w:val="16"/>
          <w:szCs w:val="16"/>
        </w:rPr>
        <w:footnoteRef/>
      </w:r>
      <w:r w:rsidRPr="00104F30">
        <w:rPr>
          <w:sz w:val="16"/>
          <w:szCs w:val="16"/>
        </w:rPr>
        <w:t xml:space="preserve"> Dostupné z: </w:t>
      </w:r>
      <w:ins w:id="241" w:author="Jan Kalenda" w:date="2023-03-16T18:03:00Z">
        <w:r>
          <w:rPr>
            <w:sz w:val="16"/>
            <w:szCs w:val="16"/>
          </w:rPr>
          <w:fldChar w:fldCharType="begin"/>
        </w:r>
        <w:r>
          <w:rPr>
            <w:sz w:val="16"/>
            <w:szCs w:val="16"/>
          </w:rPr>
          <w:instrText xml:space="preserve"> HYPERLINK "" </w:instrText>
        </w:r>
        <w:r>
          <w:rPr>
            <w:sz w:val="16"/>
            <w:szCs w:val="16"/>
          </w:rPr>
          <w:fldChar w:fldCharType="separate"/>
        </w:r>
      </w:ins>
      <w:del w:id="242" w:author="Jan Kalenda" w:date="2023-03-16T18:03:00Z">
        <w:r w:rsidRPr="003B2B19" w:rsidDel="003B2B19">
          <w:rPr>
            <w:rStyle w:val="Hypertextovodkaz"/>
            <w:sz w:val="16"/>
            <w:szCs w:val="16"/>
          </w:rPr>
          <w:delText>h</w:delText>
        </w:r>
      </w:del>
      <w:del w:id="243" w:author="Jan Kalenda" w:date="2023-03-16T18:02:00Z">
        <w:r w:rsidRPr="003B2B19" w:rsidDel="003B2B19">
          <w:rPr>
            <w:rStyle w:val="Hypertextovodkaz"/>
            <w:sz w:val="16"/>
            <w:szCs w:val="16"/>
          </w:rPr>
          <w:delText>ttps://www.utb.cz/mdocs-posts/zprava-o-vnitrnim-hodnoceni-kvality-vzdelavaci-tvurci-a-s-nimi-souvisejicich-cinnosti-utb-ve-zline-2021-2025/</w:delText>
        </w:r>
      </w:del>
      <w:ins w:id="244" w:author="Jan Kalenda" w:date="2023-03-16T18:03:00Z">
        <w:r>
          <w:rPr>
            <w:sz w:val="16"/>
            <w:szCs w:val="16"/>
          </w:rPr>
          <w:fldChar w:fldCharType="end"/>
        </w:r>
        <w:r w:rsidRPr="003B2B19">
          <w:rPr>
            <w:sz w:val="16"/>
            <w:szCs w:val="16"/>
          </w:rPr>
          <w:t>https://www.utb.cz/univerzita/uredni-deska/ruzne/zprava-o-vnitrnim-hodnoceni-kvality-utb-ve-zline/</w:t>
        </w:r>
      </w:ins>
    </w:p>
  </w:footnote>
  <w:footnote w:id="20">
    <w:p w14:paraId="19B0586D" w14:textId="06EFECDB" w:rsidR="006D5A50" w:rsidRPr="00104F30" w:rsidRDefault="006D5A50" w:rsidP="00C00755">
      <w:pPr>
        <w:pStyle w:val="Textpoznpodarou"/>
        <w:rPr>
          <w:sz w:val="16"/>
          <w:szCs w:val="16"/>
        </w:rPr>
      </w:pPr>
      <w:r w:rsidRPr="00104F30">
        <w:rPr>
          <w:rStyle w:val="Znakapoznpodarou"/>
          <w:sz w:val="16"/>
          <w:szCs w:val="16"/>
        </w:rPr>
        <w:footnoteRef/>
      </w:r>
      <w:r w:rsidRPr="00104F30">
        <w:rPr>
          <w:sz w:val="16"/>
          <w:szCs w:val="16"/>
        </w:rPr>
        <w:t xml:space="preserve"> Dostupné z: </w:t>
      </w:r>
      <w:hyperlink r:id="rId18" w:history="1">
        <w:r w:rsidRPr="00104F30">
          <w:rPr>
            <w:rStyle w:val="Hypertextovodkaz"/>
            <w:sz w:val="16"/>
            <w:szCs w:val="16"/>
          </w:rPr>
          <w:t>https://www.utb.cz/mdocs-posts/smernice-rektora-c-10-2021/</w:t>
        </w:r>
      </w:hyperlink>
      <w:r w:rsidRPr="00104F30">
        <w:rPr>
          <w:sz w:val="16"/>
          <w:szCs w:val="16"/>
        </w:rPr>
        <w:t xml:space="preserve"> </w:t>
      </w:r>
    </w:p>
  </w:footnote>
  <w:footnote w:id="21">
    <w:p w14:paraId="1D3D12AF" w14:textId="3D5E4A53" w:rsidR="006D5A50" w:rsidRPr="00104F30" w:rsidRDefault="006D5A50" w:rsidP="00C00755">
      <w:pPr>
        <w:pStyle w:val="Textpoznpodarou"/>
        <w:rPr>
          <w:sz w:val="16"/>
          <w:szCs w:val="16"/>
        </w:rPr>
      </w:pPr>
      <w:r w:rsidRPr="00104F30">
        <w:rPr>
          <w:rStyle w:val="Znakapoznpodarou"/>
          <w:sz w:val="16"/>
          <w:szCs w:val="16"/>
        </w:rPr>
        <w:footnoteRef/>
      </w:r>
      <w:r w:rsidRPr="00104F30">
        <w:rPr>
          <w:sz w:val="16"/>
          <w:szCs w:val="16"/>
        </w:rPr>
        <w:t xml:space="preserve"> Dostupné z: </w:t>
      </w:r>
      <w:hyperlink r:id="rId19" w:history="1">
        <w:r w:rsidRPr="00DC66C1">
          <w:rPr>
            <w:rStyle w:val="Hypertextovodkaz"/>
            <w:sz w:val="16"/>
            <w:szCs w:val="16"/>
          </w:rPr>
          <w:t>https://fhs.utb.cz/o-fakulte/uredni-deska/vnitrni-normy-a-predpisy/vnitrni-normy-fhs/</w:t>
        </w:r>
      </w:hyperlink>
      <w:r>
        <w:rPr>
          <w:sz w:val="16"/>
          <w:szCs w:val="16"/>
        </w:rPr>
        <w:t xml:space="preserve"> </w:t>
      </w:r>
    </w:p>
  </w:footnote>
  <w:footnote w:id="22">
    <w:p w14:paraId="4B02892F" w14:textId="655637E7" w:rsidR="006D5A50" w:rsidRPr="00104F30" w:rsidRDefault="006D5A50" w:rsidP="00C00755">
      <w:pPr>
        <w:pStyle w:val="Textpoznpodarou"/>
        <w:rPr>
          <w:sz w:val="16"/>
          <w:szCs w:val="16"/>
        </w:rPr>
      </w:pPr>
      <w:r w:rsidRPr="00104F30">
        <w:rPr>
          <w:rStyle w:val="Znakapoznpodarou"/>
          <w:sz w:val="16"/>
          <w:szCs w:val="16"/>
        </w:rPr>
        <w:footnoteRef/>
      </w:r>
      <w:r w:rsidRPr="00104F30">
        <w:rPr>
          <w:sz w:val="16"/>
          <w:szCs w:val="16"/>
        </w:rPr>
        <w:t xml:space="preserve"> Dostupné z: </w:t>
      </w:r>
      <w:hyperlink r:id="rId20" w:history="1">
        <w:r w:rsidRPr="00DC66C1">
          <w:rPr>
            <w:rStyle w:val="Hypertextovodkaz"/>
            <w:sz w:val="16"/>
            <w:szCs w:val="16"/>
          </w:rPr>
          <w:t>https://fhs.utb.cz/o-fakulte/zakladni-informace/ustavy/ustav-skolni-pedagogiky/cpds-pobocka-zlin/</w:t>
        </w:r>
      </w:hyperlink>
      <w:r>
        <w:rPr>
          <w:sz w:val="16"/>
          <w:szCs w:val="16"/>
        </w:rPr>
        <w:t xml:space="preserve"> </w:t>
      </w:r>
    </w:p>
  </w:footnote>
  <w:footnote w:id="23">
    <w:p w14:paraId="3B55A019" w14:textId="37AB8C62" w:rsidR="006D5A50" w:rsidRPr="00104F30" w:rsidRDefault="006D5A50" w:rsidP="00C00755">
      <w:pPr>
        <w:pStyle w:val="Textpoznpodarou"/>
        <w:rPr>
          <w:sz w:val="16"/>
          <w:szCs w:val="16"/>
        </w:rPr>
      </w:pPr>
      <w:r w:rsidRPr="00104F30">
        <w:rPr>
          <w:rStyle w:val="Znakapoznpodarou"/>
          <w:sz w:val="16"/>
          <w:szCs w:val="16"/>
        </w:rPr>
        <w:footnoteRef/>
      </w:r>
      <w:r w:rsidRPr="00104F30">
        <w:rPr>
          <w:sz w:val="16"/>
          <w:szCs w:val="16"/>
        </w:rPr>
        <w:t xml:space="preserve"> Dostupné z: </w:t>
      </w:r>
      <w:hyperlink r:id="rId21" w:history="1">
        <w:r w:rsidRPr="00DC66C1">
          <w:rPr>
            <w:rStyle w:val="Hypertextovodkaz"/>
            <w:sz w:val="16"/>
            <w:szCs w:val="16"/>
          </w:rPr>
          <w:t>https://earli.org/</w:t>
        </w:r>
      </w:hyperlink>
      <w:r>
        <w:rPr>
          <w:sz w:val="16"/>
          <w:szCs w:val="16"/>
        </w:rPr>
        <w:t xml:space="preserve"> </w:t>
      </w:r>
    </w:p>
  </w:footnote>
  <w:footnote w:id="24">
    <w:p w14:paraId="5EEBB89F" w14:textId="4B3561EB" w:rsidR="006D5A50" w:rsidRPr="00104F30" w:rsidRDefault="006D5A50" w:rsidP="00C00755">
      <w:pPr>
        <w:pStyle w:val="Textpoznpodarou"/>
        <w:rPr>
          <w:sz w:val="16"/>
          <w:szCs w:val="16"/>
        </w:rPr>
      </w:pPr>
      <w:r w:rsidRPr="00104F30">
        <w:rPr>
          <w:rStyle w:val="Znakapoznpodarou"/>
          <w:sz w:val="16"/>
          <w:szCs w:val="16"/>
        </w:rPr>
        <w:footnoteRef/>
      </w:r>
      <w:r w:rsidRPr="00104F30">
        <w:rPr>
          <w:sz w:val="16"/>
          <w:szCs w:val="16"/>
        </w:rPr>
        <w:t xml:space="preserve"> Dostupné z: </w:t>
      </w:r>
      <w:hyperlink r:id="rId22" w:history="1">
        <w:r w:rsidRPr="00104F30">
          <w:rPr>
            <w:rStyle w:val="Hypertextovodkaz"/>
            <w:sz w:val="16"/>
            <w:szCs w:val="16"/>
          </w:rPr>
          <w:t>https://stag.utb.cz/portal/</w:t>
        </w:r>
      </w:hyperlink>
      <w:r w:rsidRPr="00104F30">
        <w:rPr>
          <w:sz w:val="16"/>
          <w:szCs w:val="16"/>
        </w:rPr>
        <w:t xml:space="preserve"> </w:t>
      </w:r>
    </w:p>
  </w:footnote>
  <w:footnote w:id="25">
    <w:p w14:paraId="141687ED" w14:textId="59FA57CD" w:rsidR="006D5A50" w:rsidRPr="00104F30" w:rsidRDefault="006D5A50" w:rsidP="00C00755">
      <w:pPr>
        <w:pStyle w:val="Textpoznpodarou"/>
        <w:rPr>
          <w:sz w:val="16"/>
          <w:szCs w:val="16"/>
        </w:rPr>
      </w:pPr>
      <w:r w:rsidRPr="00104F30">
        <w:rPr>
          <w:rStyle w:val="Znakapoznpodarou"/>
          <w:sz w:val="16"/>
          <w:szCs w:val="16"/>
        </w:rPr>
        <w:footnoteRef/>
      </w:r>
      <w:r w:rsidRPr="00104F30">
        <w:rPr>
          <w:sz w:val="16"/>
          <w:szCs w:val="16"/>
        </w:rPr>
        <w:t xml:space="preserve"> Dostupné z: </w:t>
      </w:r>
      <w:hyperlink r:id="rId23" w:history="1">
        <w:r w:rsidRPr="00104F30">
          <w:rPr>
            <w:rStyle w:val="Hypertextovodkaz"/>
            <w:sz w:val="16"/>
            <w:szCs w:val="16"/>
          </w:rPr>
          <w:t>https://www.utb.cz/univerzita/uredni-deska/vnitrni-normy-a-predpisy/vnitrni-predpisy/</w:t>
        </w:r>
      </w:hyperlink>
      <w:r w:rsidRPr="00104F30">
        <w:rPr>
          <w:sz w:val="16"/>
          <w:szCs w:val="16"/>
        </w:rPr>
        <w:t xml:space="preserve"> </w:t>
      </w:r>
    </w:p>
  </w:footnote>
  <w:footnote w:id="26">
    <w:p w14:paraId="3F69529C" w14:textId="74072EBC" w:rsidR="006D5A50" w:rsidRPr="00104F30" w:rsidRDefault="006D5A50" w:rsidP="00C00755">
      <w:pPr>
        <w:pStyle w:val="Textpoznpodarou"/>
        <w:rPr>
          <w:sz w:val="16"/>
          <w:szCs w:val="16"/>
        </w:rPr>
      </w:pPr>
      <w:r w:rsidRPr="00104F30">
        <w:rPr>
          <w:rStyle w:val="Znakapoznpodarou"/>
          <w:sz w:val="16"/>
          <w:szCs w:val="16"/>
        </w:rPr>
        <w:footnoteRef/>
      </w:r>
      <w:r w:rsidRPr="00104F30">
        <w:rPr>
          <w:sz w:val="16"/>
          <w:szCs w:val="16"/>
        </w:rPr>
        <w:t xml:space="preserve"> Dostupné z: </w:t>
      </w:r>
      <w:hyperlink r:id="rId24" w:history="1">
        <w:r w:rsidRPr="00104F30">
          <w:rPr>
            <w:rStyle w:val="Hypertextovodkaz"/>
            <w:sz w:val="16"/>
            <w:szCs w:val="16"/>
          </w:rPr>
          <w:t>https://fhs.utb.cz/o-fakulte/uredni-deska/vnitrni-normy-a-predpisy/vnitrni-predpisy-utb-a-fhs/</w:t>
        </w:r>
      </w:hyperlink>
    </w:p>
  </w:footnote>
  <w:footnote w:id="27">
    <w:p w14:paraId="4692F766" w14:textId="5298C547" w:rsidR="006D5A50" w:rsidRPr="00104F30" w:rsidRDefault="006D5A50" w:rsidP="00C00755">
      <w:pPr>
        <w:pStyle w:val="Textpoznpodarou"/>
        <w:rPr>
          <w:sz w:val="16"/>
          <w:szCs w:val="16"/>
        </w:rPr>
      </w:pPr>
      <w:r w:rsidRPr="00104F30">
        <w:rPr>
          <w:rStyle w:val="Znakapoznpodarou"/>
          <w:sz w:val="16"/>
          <w:szCs w:val="16"/>
        </w:rPr>
        <w:footnoteRef/>
      </w:r>
      <w:r w:rsidRPr="00104F30">
        <w:rPr>
          <w:sz w:val="16"/>
          <w:szCs w:val="16"/>
        </w:rPr>
        <w:t xml:space="preserve"> Dostupné z: </w:t>
      </w:r>
      <w:hyperlink r:id="rId25" w:history="1">
        <w:r w:rsidRPr="00104F30">
          <w:rPr>
            <w:rStyle w:val="Hypertextovodkaz"/>
            <w:sz w:val="16"/>
            <w:szCs w:val="16"/>
          </w:rPr>
          <w:t>https://jobcentrum.utb.cz/</w:t>
        </w:r>
      </w:hyperlink>
    </w:p>
  </w:footnote>
  <w:footnote w:id="28">
    <w:p w14:paraId="0F29DDE6" w14:textId="49D50CAF" w:rsidR="006D5A50" w:rsidRPr="00104F30" w:rsidRDefault="006D5A50" w:rsidP="00C00755">
      <w:pPr>
        <w:pStyle w:val="Textpoznpodarou"/>
        <w:rPr>
          <w:sz w:val="16"/>
          <w:szCs w:val="16"/>
        </w:rPr>
      </w:pPr>
      <w:r w:rsidRPr="00104F30">
        <w:rPr>
          <w:rStyle w:val="Znakapoznpodarou"/>
          <w:sz w:val="16"/>
          <w:szCs w:val="16"/>
        </w:rPr>
        <w:footnoteRef/>
      </w:r>
      <w:r w:rsidRPr="00104F30">
        <w:rPr>
          <w:sz w:val="16"/>
          <w:szCs w:val="16"/>
        </w:rPr>
        <w:t xml:space="preserve"> Dostupné z: </w:t>
      </w:r>
      <w:hyperlink r:id="rId26" w:history="1">
        <w:r w:rsidRPr="00104F30">
          <w:rPr>
            <w:rStyle w:val="Hypertextovodkaz"/>
            <w:sz w:val="16"/>
            <w:szCs w:val="16"/>
          </w:rPr>
          <w:t>https://jobcentrum.utb.cz/</w:t>
        </w:r>
      </w:hyperlink>
    </w:p>
  </w:footnote>
  <w:footnote w:id="29">
    <w:p w14:paraId="54326BDD" w14:textId="0D5471E4" w:rsidR="006D5A50" w:rsidRPr="00104F30" w:rsidRDefault="006D5A50" w:rsidP="00C00755">
      <w:pPr>
        <w:pStyle w:val="Textpoznpodarou"/>
        <w:rPr>
          <w:sz w:val="16"/>
          <w:szCs w:val="16"/>
        </w:rPr>
      </w:pPr>
      <w:r w:rsidRPr="00104F30">
        <w:rPr>
          <w:rStyle w:val="Znakapoznpodarou"/>
          <w:sz w:val="16"/>
          <w:szCs w:val="16"/>
        </w:rPr>
        <w:footnoteRef/>
      </w:r>
      <w:r w:rsidRPr="00104F30">
        <w:rPr>
          <w:sz w:val="16"/>
          <w:szCs w:val="16"/>
        </w:rPr>
        <w:t xml:space="preserve">  Dostupné z: </w:t>
      </w:r>
      <w:hyperlink r:id="rId27" w:history="1">
        <w:r w:rsidRPr="00104F30">
          <w:rPr>
            <w:rStyle w:val="Hypertextovodkaz"/>
            <w:sz w:val="16"/>
            <w:szCs w:val="16"/>
          </w:rPr>
          <w:t>https://jobcentrum.utb.cz/</w:t>
        </w:r>
      </w:hyperlink>
    </w:p>
  </w:footnote>
  <w:footnote w:id="30">
    <w:p w14:paraId="2D60D6AD" w14:textId="7BA1E2E9" w:rsidR="006D5A50" w:rsidRPr="00104F30" w:rsidRDefault="006D5A50" w:rsidP="00C00755">
      <w:pPr>
        <w:pStyle w:val="Textpoznpodarou"/>
        <w:rPr>
          <w:sz w:val="16"/>
          <w:szCs w:val="16"/>
        </w:rPr>
      </w:pPr>
      <w:r w:rsidRPr="00104F30">
        <w:rPr>
          <w:rStyle w:val="Znakapoznpodarou"/>
          <w:sz w:val="16"/>
          <w:szCs w:val="16"/>
        </w:rPr>
        <w:footnoteRef/>
      </w:r>
      <w:r w:rsidRPr="00104F30">
        <w:rPr>
          <w:sz w:val="16"/>
          <w:szCs w:val="16"/>
        </w:rPr>
        <w:t xml:space="preserve"> Dostupné z: </w:t>
      </w:r>
      <w:hyperlink r:id="rId28" w:history="1">
        <w:r w:rsidRPr="00104F30">
          <w:rPr>
            <w:rStyle w:val="Hypertextovodkaz"/>
            <w:sz w:val="16"/>
            <w:szCs w:val="16"/>
          </w:rPr>
          <w:t>https://digilib.k.utb.cz</w:t>
        </w:r>
      </w:hyperlink>
      <w:r w:rsidRPr="00104F30">
        <w:rPr>
          <w:sz w:val="16"/>
          <w:szCs w:val="16"/>
        </w:rPr>
        <w:t xml:space="preserve"> </w:t>
      </w:r>
    </w:p>
  </w:footnote>
  <w:footnote w:id="31">
    <w:p w14:paraId="77187912" w14:textId="0C8AEF7F" w:rsidR="006D5A50" w:rsidRPr="00104F30" w:rsidRDefault="006D5A50" w:rsidP="00C00755">
      <w:pPr>
        <w:pStyle w:val="Textpoznpodarou"/>
        <w:rPr>
          <w:sz w:val="16"/>
          <w:szCs w:val="16"/>
        </w:rPr>
      </w:pPr>
      <w:r w:rsidRPr="00104F30">
        <w:rPr>
          <w:rStyle w:val="Znakapoznpodarou"/>
          <w:sz w:val="16"/>
          <w:szCs w:val="16"/>
        </w:rPr>
        <w:footnoteRef/>
      </w:r>
      <w:r w:rsidRPr="00104F30">
        <w:rPr>
          <w:sz w:val="16"/>
          <w:szCs w:val="16"/>
        </w:rPr>
        <w:t xml:space="preserve"> Dostupné z: </w:t>
      </w:r>
      <w:hyperlink r:id="rId29" w:history="1">
        <w:r w:rsidRPr="00104F30">
          <w:rPr>
            <w:rStyle w:val="Hypertextovodkaz"/>
            <w:sz w:val="16"/>
            <w:szCs w:val="16"/>
          </w:rPr>
          <w:t>https://publikace.k.utb.cz</w:t>
        </w:r>
      </w:hyperlink>
      <w:r w:rsidRPr="00104F30">
        <w:rPr>
          <w:sz w:val="16"/>
          <w:szCs w:val="16"/>
        </w:rPr>
        <w:t xml:space="preserve"> </w:t>
      </w:r>
    </w:p>
  </w:footnote>
  <w:footnote w:id="32">
    <w:p w14:paraId="00E999A9" w14:textId="49128F83" w:rsidR="006D5A50" w:rsidRPr="00104F30" w:rsidRDefault="006D5A50" w:rsidP="00C00755">
      <w:pPr>
        <w:pStyle w:val="Textpoznpodarou"/>
        <w:rPr>
          <w:sz w:val="16"/>
          <w:szCs w:val="16"/>
        </w:rPr>
      </w:pPr>
      <w:r w:rsidRPr="00104F30">
        <w:rPr>
          <w:rStyle w:val="Znakapoznpodarou"/>
          <w:sz w:val="16"/>
          <w:szCs w:val="16"/>
        </w:rPr>
        <w:footnoteRef/>
      </w:r>
      <w:r w:rsidRPr="00104F30">
        <w:rPr>
          <w:sz w:val="16"/>
          <w:szCs w:val="16"/>
        </w:rPr>
        <w:t xml:space="preserve"> Seznam všech databází, které má UTB ve Zlíně je dostupný z: </w:t>
      </w:r>
      <w:hyperlink r:id="rId30" w:history="1">
        <w:r w:rsidRPr="00104F30">
          <w:rPr>
            <w:rStyle w:val="Hypertextovodkaz"/>
            <w:sz w:val="16"/>
            <w:szCs w:val="16"/>
          </w:rPr>
          <w:t>http://portal.k.utb.cz/databases/alphabetical</w:t>
        </w:r>
      </w:hyperlink>
      <w:r w:rsidRPr="00104F30">
        <w:rPr>
          <w:sz w:val="16"/>
          <w:szCs w:val="16"/>
        </w:rPr>
        <w:t xml:space="preserve"> </w:t>
      </w:r>
    </w:p>
  </w:footnote>
  <w:footnote w:id="33">
    <w:p w14:paraId="1CB88E16" w14:textId="7D46EDA3" w:rsidR="006D5A50" w:rsidRPr="00104F30" w:rsidRDefault="006D5A50" w:rsidP="00C00755">
      <w:pPr>
        <w:pStyle w:val="Textpoznpodarou"/>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16"/>
          <w:szCs w:val="16"/>
        </w:rPr>
      </w:pPr>
      <w:r w:rsidRPr="00104F30">
        <w:rPr>
          <w:rStyle w:val="Znakapoznpodarou"/>
          <w:b/>
          <w:sz w:val="16"/>
          <w:szCs w:val="16"/>
        </w:rPr>
        <w:footnoteRef/>
      </w:r>
      <w:r w:rsidRPr="00104F30">
        <w:rPr>
          <w:rStyle w:val="Siln"/>
          <w:rFonts w:eastAsiaTheme="majorEastAsia"/>
          <w:b w:val="0"/>
          <w:sz w:val="16"/>
          <w:szCs w:val="16"/>
        </w:rPr>
        <w:t>Dostupné z:</w:t>
      </w:r>
      <w:ins w:id="257" w:author="Jan Kalenda" w:date="2023-03-16T18:05:00Z">
        <w:r w:rsidRPr="00104F30" w:rsidDel="003B2B19">
          <w:rPr>
            <w:rStyle w:val="Siln"/>
            <w:rFonts w:eastAsiaTheme="majorEastAsia"/>
            <w:sz w:val="16"/>
            <w:szCs w:val="16"/>
          </w:rPr>
          <w:t xml:space="preserve"> </w:t>
        </w:r>
      </w:ins>
      <w:del w:id="258" w:author="Jan Kalenda" w:date="2023-03-16T18:05:00Z">
        <w:r w:rsidRPr="00104F30" w:rsidDel="003B2B19">
          <w:rPr>
            <w:rStyle w:val="Siln"/>
            <w:rFonts w:eastAsiaTheme="majorEastAsia"/>
            <w:sz w:val="16"/>
            <w:szCs w:val="16"/>
          </w:rPr>
          <w:delText xml:space="preserve"> </w:delText>
        </w:r>
        <w:r w:rsidDel="003B2B19">
          <w:fldChar w:fldCharType="begin"/>
        </w:r>
        <w:r w:rsidDel="003B2B19">
          <w:delInstrText xml:space="preserve"> HYPERLINK "https://www.utb.cz/univerzita/uredni-deska/" </w:delInstrText>
        </w:r>
        <w:r w:rsidDel="003B2B19">
          <w:fldChar w:fldCharType="separate"/>
        </w:r>
        <w:r w:rsidRPr="00104F30" w:rsidDel="003B2B19">
          <w:rPr>
            <w:rStyle w:val="Hypertextovodkaz"/>
            <w:sz w:val="16"/>
            <w:szCs w:val="16"/>
          </w:rPr>
          <w:delText>https://www.utb.cz/univerzita/uredni-deska/</w:delText>
        </w:r>
        <w:r w:rsidDel="003B2B19">
          <w:rPr>
            <w:rStyle w:val="Hypertextovodkaz"/>
            <w:sz w:val="16"/>
            <w:szCs w:val="16"/>
          </w:rPr>
          <w:fldChar w:fldCharType="end"/>
        </w:r>
      </w:del>
      <w:ins w:id="259" w:author="Jan Kalenda" w:date="2023-03-16T18:05:00Z">
        <w:r w:rsidRPr="003B2B19">
          <w:rPr>
            <w:rStyle w:val="Hypertextovodkaz"/>
            <w:sz w:val="16"/>
            <w:szCs w:val="16"/>
          </w:rPr>
          <w:t>https://www.utb.cz/mdocs-posts/smernice-rektora-c-16-2021/</w:t>
        </w:r>
      </w:ins>
    </w:p>
  </w:footnote>
  <w:footnote w:id="34">
    <w:p w14:paraId="0F0B94E6" w14:textId="0C2065D6" w:rsidR="006D5A50" w:rsidRDefault="006D5A50" w:rsidP="000F174B">
      <w:pPr>
        <w:pStyle w:val="Textpoznpodarou"/>
      </w:pPr>
      <w:r>
        <w:rPr>
          <w:rStyle w:val="Znakapoznpodarou"/>
        </w:rPr>
        <w:footnoteRef/>
      </w:r>
      <w:r>
        <w:t xml:space="preserve"> </w:t>
      </w:r>
      <w:r w:rsidRPr="00FD4E35">
        <w:t xml:space="preserve">Dostupné z: </w:t>
      </w:r>
      <w:hyperlink r:id="rId31" w:history="1">
        <w:r w:rsidRPr="00E046C0">
          <w:rPr>
            <w:rStyle w:val="Hypertextovodkaz"/>
          </w:rPr>
          <w:t>https://www.utb.cz/univerzita/uredni-deska/vnitrni-normy-a-predpisy/vnitrni-predpisy/</w:t>
        </w:r>
      </w:hyperlink>
    </w:p>
  </w:footnote>
  <w:footnote w:id="35">
    <w:p w14:paraId="4A5BEEBB" w14:textId="51EF6F19" w:rsidR="006D5A50" w:rsidRDefault="006D5A50" w:rsidP="000F174B">
      <w:pPr>
        <w:pStyle w:val="Textpoznpodarou"/>
      </w:pPr>
      <w:r>
        <w:rPr>
          <w:rStyle w:val="Znakapoznpodarou"/>
        </w:rPr>
        <w:footnoteRef/>
      </w:r>
      <w:r>
        <w:t xml:space="preserve"> Dostupné z: </w:t>
      </w:r>
      <w:hyperlink r:id="rId32" w:history="1">
        <w:r w:rsidRPr="00E046C0">
          <w:rPr>
            <w:rStyle w:val="Hypertextovodkaz"/>
          </w:rPr>
          <w:t>https://www.utb.cz/univerzita/o-univerzite/struktura/poradni-sbory/eticka-komise/</w:t>
        </w:r>
      </w:hyperlink>
    </w:p>
  </w:footnote>
  <w:footnote w:id="36">
    <w:p w14:paraId="43E25818" w14:textId="6986004D" w:rsidR="006D5A50" w:rsidRDefault="006D5A50" w:rsidP="000F174B">
      <w:pPr>
        <w:pStyle w:val="Textpoznpodarou"/>
      </w:pPr>
      <w:r>
        <w:rPr>
          <w:rStyle w:val="Znakapoznpodarou"/>
        </w:rPr>
        <w:footnoteRef/>
      </w:r>
      <w:r>
        <w:t xml:space="preserve"> </w:t>
      </w:r>
      <w:r w:rsidRPr="00FD4E35">
        <w:t xml:space="preserve">Dostupné z: </w:t>
      </w:r>
      <w:hyperlink r:id="rId33" w:history="1">
        <w:r w:rsidRPr="00E046C0">
          <w:rPr>
            <w:rStyle w:val="Hypertextovodkaz"/>
          </w:rPr>
          <w:t>https://www.utb.cz/univerzita/uredni-deska/vnitrni-normy-a-predpisy/vnitrni-predpisy/</w:t>
        </w:r>
      </w:hyperlink>
      <w:r>
        <w:t xml:space="preserve"> </w:t>
      </w:r>
    </w:p>
  </w:footnote>
  <w:footnote w:id="37">
    <w:p w14:paraId="5D5A7A97" w14:textId="54C66B3B" w:rsidR="006D5A50" w:rsidRDefault="006D5A50" w:rsidP="000F174B">
      <w:pPr>
        <w:pStyle w:val="Textpoznpodarou"/>
      </w:pPr>
      <w:r>
        <w:rPr>
          <w:rStyle w:val="Znakapoznpodarou"/>
        </w:rPr>
        <w:footnoteRef/>
      </w:r>
      <w:r>
        <w:t xml:space="preserve"> </w:t>
      </w:r>
      <w:r w:rsidRPr="00FD4E35">
        <w:t xml:space="preserve">Dostupné z: </w:t>
      </w:r>
      <w:hyperlink r:id="rId34" w:history="1">
        <w:r w:rsidRPr="00E046C0">
          <w:rPr>
            <w:rStyle w:val="Hypertextovodkaz"/>
          </w:rPr>
          <w:t>https://www.utb.cz/univerzita/uredni-deska/vnitrni-normy-a-predpisy/vnitrni-predpisy/</w:t>
        </w:r>
      </w:hyperlink>
    </w:p>
  </w:footnote>
  <w:footnote w:id="38">
    <w:p w14:paraId="731DE5F1" w14:textId="5B0C876E" w:rsidR="006D5A50" w:rsidRDefault="006D5A50" w:rsidP="000F174B">
      <w:pPr>
        <w:pStyle w:val="Textpoznpodarou"/>
      </w:pPr>
      <w:r>
        <w:rPr>
          <w:rStyle w:val="Znakapoznpodarou"/>
        </w:rPr>
        <w:footnoteRef/>
      </w:r>
      <w:r>
        <w:t xml:space="preserve"> Dostupné z: </w:t>
      </w:r>
      <w:hyperlink r:id="rId35" w:history="1">
        <w:r w:rsidRPr="00592BB6">
          <w:rPr>
            <w:rStyle w:val="Hypertextovodkaz"/>
          </w:rPr>
          <w:t>https://moodle.utb.cz</w:t>
        </w:r>
      </w:hyperlink>
      <w:r>
        <w:t xml:space="preserve"> </w:t>
      </w:r>
    </w:p>
  </w:footnote>
  <w:footnote w:id="39">
    <w:p w14:paraId="5D0B4EC0" w14:textId="0AB46E5E" w:rsidR="006D5A50" w:rsidRDefault="006D5A50" w:rsidP="000F174B">
      <w:pPr>
        <w:pStyle w:val="Textpoznpodarou"/>
      </w:pPr>
      <w:r>
        <w:rPr>
          <w:rStyle w:val="Znakapoznpodarou"/>
        </w:rPr>
        <w:footnoteRef/>
      </w:r>
      <w:r>
        <w:t xml:space="preserve"> Dostupné z: </w:t>
      </w:r>
      <w:hyperlink r:id="rId36" w:history="1">
        <w:r w:rsidRPr="00E046C0">
          <w:rPr>
            <w:rStyle w:val="Hypertextovodkaz"/>
          </w:rPr>
          <w:t>https://uni.utb.cz/</w:t>
        </w:r>
      </w:hyperlink>
      <w:r>
        <w:t xml:space="preserve"> </w:t>
      </w:r>
    </w:p>
  </w:footnote>
  <w:footnote w:id="40">
    <w:p w14:paraId="2F3B15E9" w14:textId="46FAB2BD" w:rsidR="006D5A50" w:rsidRPr="00104F30" w:rsidRDefault="006D5A50" w:rsidP="00C00755">
      <w:pPr>
        <w:pStyle w:val="Textpoznpodarou"/>
        <w:rPr>
          <w:sz w:val="16"/>
          <w:szCs w:val="16"/>
        </w:rPr>
      </w:pPr>
      <w:r w:rsidRPr="00104F30">
        <w:rPr>
          <w:rStyle w:val="Znakapoznpodarou"/>
          <w:sz w:val="16"/>
          <w:szCs w:val="16"/>
        </w:rPr>
        <w:footnoteRef/>
      </w:r>
      <w:r w:rsidRPr="00104F30">
        <w:rPr>
          <w:sz w:val="16"/>
          <w:szCs w:val="16"/>
        </w:rPr>
        <w:t xml:space="preserve"> Dostupné z: </w:t>
      </w:r>
      <w:hyperlink r:id="rId37" w:history="1">
        <w:r w:rsidRPr="00104F30">
          <w:rPr>
            <w:rStyle w:val="Hypertextovodkaz"/>
            <w:sz w:val="16"/>
            <w:szCs w:val="16"/>
          </w:rPr>
          <w:t>https://fhs.utb.cz/o-fakulte/uredni-deska/strategicky-zamer-fakulty/</w:t>
        </w:r>
      </w:hyperlink>
    </w:p>
  </w:footnote>
  <w:footnote w:id="41">
    <w:p w14:paraId="08C44AE3" w14:textId="77777777" w:rsidR="006D5A50" w:rsidRDefault="006D5A50" w:rsidP="00C00755">
      <w:pPr>
        <w:pStyle w:val="Textpoznpodarou"/>
      </w:pPr>
      <w:r>
        <w:rPr>
          <w:rStyle w:val="Znakapoznpodarou"/>
        </w:rPr>
        <w:footnoteRef/>
      </w:r>
      <w:r>
        <w:t xml:space="preserve"> Dostupné z: </w:t>
      </w:r>
      <w:r w:rsidRPr="00C14CBD">
        <w:t>https://fhs.utb.cz/o-fakulte/mezinarodni-vztahy/</w:t>
      </w:r>
    </w:p>
  </w:footnote>
  <w:footnote w:id="42">
    <w:p w14:paraId="6D79A5A0" w14:textId="77777777" w:rsidR="006D5A50" w:rsidRPr="00104F30" w:rsidRDefault="006D5A50" w:rsidP="00C00755">
      <w:pPr>
        <w:pStyle w:val="Textpoznpodarou"/>
        <w:rPr>
          <w:sz w:val="16"/>
          <w:szCs w:val="16"/>
        </w:rPr>
      </w:pPr>
      <w:r w:rsidRPr="00104F30">
        <w:rPr>
          <w:rStyle w:val="Znakapoznpodarou"/>
          <w:sz w:val="16"/>
          <w:szCs w:val="16"/>
        </w:rPr>
        <w:footnoteRef/>
      </w:r>
      <w:r w:rsidRPr="00104F30">
        <w:rPr>
          <w:sz w:val="16"/>
          <w:szCs w:val="16"/>
        </w:rPr>
        <w:t xml:space="preserve"> https://www.utb.cz/univerzita/uredni-deska/vnitrni-normy-a-predpisy/vnitrni-predpisy/</w:t>
      </w:r>
    </w:p>
  </w:footnote>
  <w:footnote w:id="43">
    <w:p w14:paraId="6ED3F00C" w14:textId="77777777" w:rsidR="006D5A50" w:rsidRPr="00104F30" w:rsidRDefault="006D5A50" w:rsidP="00C00755">
      <w:pPr>
        <w:pStyle w:val="Textpoznpodarou"/>
        <w:rPr>
          <w:sz w:val="16"/>
          <w:szCs w:val="16"/>
        </w:rPr>
      </w:pPr>
      <w:r w:rsidRPr="00104F30">
        <w:rPr>
          <w:rStyle w:val="Znakapoznpodarou"/>
          <w:sz w:val="16"/>
          <w:szCs w:val="16"/>
        </w:rPr>
        <w:footnoteRef/>
      </w:r>
      <w:r w:rsidRPr="00104F30">
        <w:rPr>
          <w:sz w:val="16"/>
          <w:szCs w:val="16"/>
        </w:rPr>
        <w:t xml:space="preserve"> https://www.utb.cz/univerzita/uredni-deska/vnitrni-normy-a-predpisy/vnitrni-predpisy/</w:t>
      </w:r>
    </w:p>
  </w:footnote>
  <w:footnote w:id="44">
    <w:p w14:paraId="53ACDF30" w14:textId="77777777" w:rsidR="006D5A50" w:rsidRDefault="006D5A50" w:rsidP="00C00755">
      <w:pPr>
        <w:pStyle w:val="Textpoznpodarou"/>
      </w:pPr>
      <w:r>
        <w:rPr>
          <w:rStyle w:val="Znakapoznpodarou"/>
        </w:rPr>
        <w:footnoteRef/>
      </w:r>
      <w:r>
        <w:t xml:space="preserve"> Dostupné z: </w:t>
      </w:r>
      <w:r w:rsidRPr="001D3D07">
        <w:t>https://www.utb.cz/mdocs-posts/smernice-rektora-c-7-2022/</w:t>
      </w:r>
    </w:p>
  </w:footnote>
  <w:footnote w:id="45">
    <w:p w14:paraId="29FB24C2" w14:textId="1AA7C50B" w:rsidR="006D5A50" w:rsidRPr="00104F30" w:rsidRDefault="006D5A50" w:rsidP="00C00755">
      <w:pPr>
        <w:pStyle w:val="Textpoznpodarou"/>
        <w:rPr>
          <w:sz w:val="16"/>
          <w:szCs w:val="16"/>
        </w:rPr>
      </w:pPr>
      <w:r w:rsidRPr="00104F30">
        <w:rPr>
          <w:rStyle w:val="Znakapoznpodarou"/>
          <w:sz w:val="16"/>
          <w:szCs w:val="16"/>
        </w:rPr>
        <w:footnoteRef/>
      </w:r>
      <w:r w:rsidRPr="00104F30">
        <w:rPr>
          <w:sz w:val="16"/>
          <w:szCs w:val="16"/>
        </w:rPr>
        <w:t xml:space="preserve"> Dostupné z: </w:t>
      </w:r>
      <w:hyperlink r:id="rId38" w:history="1">
        <w:r w:rsidRPr="00104F30">
          <w:rPr>
            <w:rStyle w:val="Hypertextovodkaz"/>
            <w:sz w:val="16"/>
            <w:szCs w:val="16"/>
          </w:rPr>
          <w:t>https://publikace.k.utb.cz</w:t>
        </w:r>
      </w:hyperlink>
      <w:r w:rsidRPr="00104F30">
        <w:rPr>
          <w:sz w:val="16"/>
          <w:szCs w:val="16"/>
        </w:rPr>
        <w:t xml:space="preserve"> </w:t>
      </w:r>
    </w:p>
  </w:footnote>
  <w:footnote w:id="46">
    <w:p w14:paraId="22BDE4AB" w14:textId="313EFC4E" w:rsidR="006D5A50" w:rsidRPr="00104F30" w:rsidRDefault="006D5A50" w:rsidP="00C00755">
      <w:pPr>
        <w:pStyle w:val="Textpoznpodarou"/>
        <w:rPr>
          <w:sz w:val="16"/>
          <w:szCs w:val="16"/>
        </w:rPr>
      </w:pPr>
      <w:r w:rsidRPr="00104F30">
        <w:rPr>
          <w:rStyle w:val="Znakapoznpodarou"/>
          <w:sz w:val="16"/>
          <w:szCs w:val="16"/>
        </w:rPr>
        <w:footnoteRef/>
      </w:r>
      <w:r w:rsidRPr="00104F30">
        <w:rPr>
          <w:sz w:val="16"/>
          <w:szCs w:val="16"/>
        </w:rPr>
        <w:t xml:space="preserve"> Dostupné z: </w:t>
      </w:r>
      <w:hyperlink r:id="rId39" w:history="1">
        <w:r w:rsidRPr="00104F30">
          <w:rPr>
            <w:rStyle w:val="Hypertextovodkaz"/>
            <w:sz w:val="16"/>
            <w:szCs w:val="16"/>
          </w:rPr>
          <w:t>https://www.utb.cz/univerzita/uredni-deska/vnitrni-normy-a-predpisy/vnitrni-predpisy/</w:t>
        </w:r>
      </w:hyperlink>
      <w:r w:rsidRPr="00104F30">
        <w:rPr>
          <w:sz w:val="16"/>
          <w:szCs w:val="16"/>
        </w:rP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9D0051"/>
    <w:multiLevelType w:val="multilevel"/>
    <w:tmpl w:val="9536A53A"/>
    <w:lvl w:ilvl="0">
      <w:start w:val="1"/>
      <w:numFmt w:val="decimal"/>
      <w:lvlText w:val="%1."/>
      <w:lvlJc w:val="left"/>
      <w:pPr>
        <w:tabs>
          <w:tab w:val="num" w:pos="720"/>
        </w:tabs>
        <w:ind w:left="720" w:hanging="360"/>
      </w:pPr>
      <w:rPr>
        <w:rFonts w:hint="default"/>
        <w:sz w:val="20"/>
      </w:rPr>
    </w:lvl>
    <w:lvl w:ilvl="1">
      <w:start w:val="1"/>
      <w:numFmt w:val="decimal"/>
      <w:lvlText w:val="%2."/>
      <w:lvlJc w:val="left"/>
      <w:pPr>
        <w:ind w:left="1440" w:hanging="360"/>
      </w:pPr>
      <w:rPr>
        <w:rFonts w:hint="default"/>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 w15:restartNumberingAfterBreak="0">
    <w:nsid w:val="035E4BFB"/>
    <w:multiLevelType w:val="hybridMultilevel"/>
    <w:tmpl w:val="B218EBC2"/>
    <w:lvl w:ilvl="0" w:tplc="1344624A">
      <w:start w:val="1"/>
      <w:numFmt w:val="decimal"/>
      <w:lvlText w:val="%1."/>
      <w:lvlJc w:val="left"/>
      <w:pPr>
        <w:ind w:left="720" w:hanging="360"/>
      </w:pPr>
      <w:rPr>
        <w:rFonts w:hint="default"/>
        <w:b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4782E15"/>
    <w:multiLevelType w:val="hybridMultilevel"/>
    <w:tmpl w:val="346A38D2"/>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54028FA"/>
    <w:multiLevelType w:val="hybridMultilevel"/>
    <w:tmpl w:val="6BAE8890"/>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5DC01FF"/>
    <w:multiLevelType w:val="hybridMultilevel"/>
    <w:tmpl w:val="9C2A8970"/>
    <w:lvl w:ilvl="0" w:tplc="1F0C94D4">
      <w:start w:val="1"/>
      <w:numFmt w:val="bullet"/>
      <w:lvlText w:val=""/>
      <w:lvlJc w:val="left"/>
      <w:pPr>
        <w:ind w:left="720" w:hanging="360"/>
      </w:pPr>
      <w:rPr>
        <w:rFonts w:ascii="Wingdings" w:hAnsi="Wingdings"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06D96884"/>
    <w:multiLevelType w:val="hybridMultilevel"/>
    <w:tmpl w:val="9B105BF0"/>
    <w:lvl w:ilvl="0" w:tplc="ABF8B4A8">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07AA44EB"/>
    <w:multiLevelType w:val="multilevel"/>
    <w:tmpl w:val="5F440A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7D2275E"/>
    <w:multiLevelType w:val="hybridMultilevel"/>
    <w:tmpl w:val="026C22FA"/>
    <w:lvl w:ilvl="0" w:tplc="0405000F">
      <w:start w:val="1"/>
      <w:numFmt w:val="decimal"/>
      <w:lvlText w:val="%1."/>
      <w:lvlJc w:val="left"/>
      <w:pPr>
        <w:ind w:left="720" w:hanging="360"/>
      </w:pPr>
      <w:rPr>
        <w:rFonts w:hint="default"/>
      </w:rPr>
    </w:lvl>
    <w:lvl w:ilvl="1" w:tplc="4FEC8C60" w:tentative="1">
      <w:start w:val="1"/>
      <w:numFmt w:val="bullet"/>
      <w:lvlText w:val="o"/>
      <w:lvlJc w:val="left"/>
      <w:pPr>
        <w:ind w:left="1440" w:hanging="360"/>
      </w:pPr>
      <w:rPr>
        <w:rFonts w:ascii="Courier New" w:hAnsi="Courier New" w:cs="Courier New" w:hint="default"/>
      </w:rPr>
    </w:lvl>
    <w:lvl w:ilvl="2" w:tplc="CCFA1964" w:tentative="1">
      <w:start w:val="1"/>
      <w:numFmt w:val="bullet"/>
      <w:lvlText w:val=""/>
      <w:lvlJc w:val="left"/>
      <w:pPr>
        <w:ind w:left="2160" w:hanging="360"/>
      </w:pPr>
      <w:rPr>
        <w:rFonts w:ascii="Wingdings" w:hAnsi="Wingdings" w:hint="default"/>
      </w:rPr>
    </w:lvl>
    <w:lvl w:ilvl="3" w:tplc="5FB4DDD4" w:tentative="1">
      <w:start w:val="1"/>
      <w:numFmt w:val="bullet"/>
      <w:lvlText w:val=""/>
      <w:lvlJc w:val="left"/>
      <w:pPr>
        <w:ind w:left="2880" w:hanging="360"/>
      </w:pPr>
      <w:rPr>
        <w:rFonts w:ascii="Symbol" w:hAnsi="Symbol" w:hint="default"/>
      </w:rPr>
    </w:lvl>
    <w:lvl w:ilvl="4" w:tplc="D1B0E93A" w:tentative="1">
      <w:start w:val="1"/>
      <w:numFmt w:val="bullet"/>
      <w:lvlText w:val="o"/>
      <w:lvlJc w:val="left"/>
      <w:pPr>
        <w:ind w:left="3600" w:hanging="360"/>
      </w:pPr>
      <w:rPr>
        <w:rFonts w:ascii="Courier New" w:hAnsi="Courier New" w:cs="Courier New" w:hint="default"/>
      </w:rPr>
    </w:lvl>
    <w:lvl w:ilvl="5" w:tplc="E6944336" w:tentative="1">
      <w:start w:val="1"/>
      <w:numFmt w:val="bullet"/>
      <w:lvlText w:val=""/>
      <w:lvlJc w:val="left"/>
      <w:pPr>
        <w:ind w:left="4320" w:hanging="360"/>
      </w:pPr>
      <w:rPr>
        <w:rFonts w:ascii="Wingdings" w:hAnsi="Wingdings" w:hint="default"/>
      </w:rPr>
    </w:lvl>
    <w:lvl w:ilvl="6" w:tplc="D9B46CAA" w:tentative="1">
      <w:start w:val="1"/>
      <w:numFmt w:val="bullet"/>
      <w:lvlText w:val=""/>
      <w:lvlJc w:val="left"/>
      <w:pPr>
        <w:ind w:left="5040" w:hanging="360"/>
      </w:pPr>
      <w:rPr>
        <w:rFonts w:ascii="Symbol" w:hAnsi="Symbol" w:hint="default"/>
      </w:rPr>
    </w:lvl>
    <w:lvl w:ilvl="7" w:tplc="3DE26164" w:tentative="1">
      <w:start w:val="1"/>
      <w:numFmt w:val="bullet"/>
      <w:lvlText w:val="o"/>
      <w:lvlJc w:val="left"/>
      <w:pPr>
        <w:ind w:left="5760" w:hanging="360"/>
      </w:pPr>
      <w:rPr>
        <w:rFonts w:ascii="Courier New" w:hAnsi="Courier New" w:cs="Courier New" w:hint="default"/>
      </w:rPr>
    </w:lvl>
    <w:lvl w:ilvl="8" w:tplc="9B74557E" w:tentative="1">
      <w:start w:val="1"/>
      <w:numFmt w:val="bullet"/>
      <w:lvlText w:val=""/>
      <w:lvlJc w:val="left"/>
      <w:pPr>
        <w:ind w:left="6480" w:hanging="360"/>
      </w:pPr>
      <w:rPr>
        <w:rFonts w:ascii="Wingdings" w:hAnsi="Wingdings" w:hint="default"/>
      </w:rPr>
    </w:lvl>
  </w:abstractNum>
  <w:abstractNum w:abstractNumId="8" w15:restartNumberingAfterBreak="0">
    <w:nsid w:val="08043B0A"/>
    <w:multiLevelType w:val="hybridMultilevel"/>
    <w:tmpl w:val="80DAC49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082F336D"/>
    <w:multiLevelType w:val="hybridMultilevel"/>
    <w:tmpl w:val="1AF809E6"/>
    <w:lvl w:ilvl="0" w:tplc="0405000F">
      <w:start w:val="1"/>
      <w:numFmt w:val="decimal"/>
      <w:lvlText w:val="%1."/>
      <w:lvlJc w:val="left"/>
      <w:pPr>
        <w:ind w:left="720" w:hanging="360"/>
      </w:pPr>
      <w:rPr>
        <w:rFonts w:hint="default"/>
      </w:rPr>
    </w:lvl>
    <w:lvl w:ilvl="1" w:tplc="222E911E" w:tentative="1">
      <w:start w:val="1"/>
      <w:numFmt w:val="bullet"/>
      <w:lvlText w:val="o"/>
      <w:lvlJc w:val="left"/>
      <w:pPr>
        <w:ind w:left="1440" w:hanging="360"/>
      </w:pPr>
      <w:rPr>
        <w:rFonts w:ascii="Courier New" w:hAnsi="Courier New" w:cs="Courier New" w:hint="default"/>
      </w:rPr>
    </w:lvl>
    <w:lvl w:ilvl="2" w:tplc="C652C05C" w:tentative="1">
      <w:start w:val="1"/>
      <w:numFmt w:val="bullet"/>
      <w:lvlText w:val=""/>
      <w:lvlJc w:val="left"/>
      <w:pPr>
        <w:ind w:left="2160" w:hanging="360"/>
      </w:pPr>
      <w:rPr>
        <w:rFonts w:ascii="Wingdings" w:hAnsi="Wingdings" w:hint="default"/>
      </w:rPr>
    </w:lvl>
    <w:lvl w:ilvl="3" w:tplc="02CA4822" w:tentative="1">
      <w:start w:val="1"/>
      <w:numFmt w:val="bullet"/>
      <w:lvlText w:val=""/>
      <w:lvlJc w:val="left"/>
      <w:pPr>
        <w:ind w:left="2880" w:hanging="360"/>
      </w:pPr>
      <w:rPr>
        <w:rFonts w:ascii="Symbol" w:hAnsi="Symbol" w:hint="default"/>
      </w:rPr>
    </w:lvl>
    <w:lvl w:ilvl="4" w:tplc="AFE2E9F2" w:tentative="1">
      <w:start w:val="1"/>
      <w:numFmt w:val="bullet"/>
      <w:lvlText w:val="o"/>
      <w:lvlJc w:val="left"/>
      <w:pPr>
        <w:ind w:left="3600" w:hanging="360"/>
      </w:pPr>
      <w:rPr>
        <w:rFonts w:ascii="Courier New" w:hAnsi="Courier New" w:cs="Courier New" w:hint="default"/>
      </w:rPr>
    </w:lvl>
    <w:lvl w:ilvl="5" w:tplc="914CB426" w:tentative="1">
      <w:start w:val="1"/>
      <w:numFmt w:val="bullet"/>
      <w:lvlText w:val=""/>
      <w:lvlJc w:val="left"/>
      <w:pPr>
        <w:ind w:left="4320" w:hanging="360"/>
      </w:pPr>
      <w:rPr>
        <w:rFonts w:ascii="Wingdings" w:hAnsi="Wingdings" w:hint="default"/>
      </w:rPr>
    </w:lvl>
    <w:lvl w:ilvl="6" w:tplc="CBBEE0C8" w:tentative="1">
      <w:start w:val="1"/>
      <w:numFmt w:val="bullet"/>
      <w:lvlText w:val=""/>
      <w:lvlJc w:val="left"/>
      <w:pPr>
        <w:ind w:left="5040" w:hanging="360"/>
      </w:pPr>
      <w:rPr>
        <w:rFonts w:ascii="Symbol" w:hAnsi="Symbol" w:hint="default"/>
      </w:rPr>
    </w:lvl>
    <w:lvl w:ilvl="7" w:tplc="10F6F4D8" w:tentative="1">
      <w:start w:val="1"/>
      <w:numFmt w:val="bullet"/>
      <w:lvlText w:val="o"/>
      <w:lvlJc w:val="left"/>
      <w:pPr>
        <w:ind w:left="5760" w:hanging="360"/>
      </w:pPr>
      <w:rPr>
        <w:rFonts w:ascii="Courier New" w:hAnsi="Courier New" w:cs="Courier New" w:hint="default"/>
      </w:rPr>
    </w:lvl>
    <w:lvl w:ilvl="8" w:tplc="B7D61A04" w:tentative="1">
      <w:start w:val="1"/>
      <w:numFmt w:val="bullet"/>
      <w:lvlText w:val=""/>
      <w:lvlJc w:val="left"/>
      <w:pPr>
        <w:ind w:left="6480" w:hanging="360"/>
      </w:pPr>
      <w:rPr>
        <w:rFonts w:ascii="Wingdings" w:hAnsi="Wingdings" w:hint="default"/>
      </w:rPr>
    </w:lvl>
  </w:abstractNum>
  <w:abstractNum w:abstractNumId="10" w15:restartNumberingAfterBreak="0">
    <w:nsid w:val="08A54D34"/>
    <w:multiLevelType w:val="hybridMultilevel"/>
    <w:tmpl w:val="06449C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A0E6DAB"/>
    <w:multiLevelType w:val="hybridMultilevel"/>
    <w:tmpl w:val="22CC75A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B1D0968"/>
    <w:multiLevelType w:val="hybridMultilevel"/>
    <w:tmpl w:val="10E8D836"/>
    <w:lvl w:ilvl="0" w:tplc="0405000F">
      <w:start w:val="1"/>
      <w:numFmt w:val="decimal"/>
      <w:lvlText w:val="%1."/>
      <w:lvlJc w:val="left"/>
      <w:pPr>
        <w:ind w:left="720" w:hanging="360"/>
      </w:pPr>
      <w:rPr>
        <w:rFonts w:hint="default"/>
      </w:rPr>
    </w:lvl>
    <w:lvl w:ilvl="1" w:tplc="FC6C4CDE" w:tentative="1">
      <w:start w:val="1"/>
      <w:numFmt w:val="bullet"/>
      <w:lvlText w:val="o"/>
      <w:lvlJc w:val="left"/>
      <w:pPr>
        <w:ind w:left="1440" w:hanging="360"/>
      </w:pPr>
      <w:rPr>
        <w:rFonts w:ascii="Courier New" w:hAnsi="Courier New" w:cs="Courier New" w:hint="default"/>
      </w:rPr>
    </w:lvl>
    <w:lvl w:ilvl="2" w:tplc="3EB87B4C" w:tentative="1">
      <w:start w:val="1"/>
      <w:numFmt w:val="bullet"/>
      <w:lvlText w:val=""/>
      <w:lvlJc w:val="left"/>
      <w:pPr>
        <w:ind w:left="2160" w:hanging="360"/>
      </w:pPr>
      <w:rPr>
        <w:rFonts w:ascii="Wingdings" w:hAnsi="Wingdings" w:hint="default"/>
      </w:rPr>
    </w:lvl>
    <w:lvl w:ilvl="3" w:tplc="8F867122" w:tentative="1">
      <w:start w:val="1"/>
      <w:numFmt w:val="bullet"/>
      <w:lvlText w:val=""/>
      <w:lvlJc w:val="left"/>
      <w:pPr>
        <w:ind w:left="2880" w:hanging="360"/>
      </w:pPr>
      <w:rPr>
        <w:rFonts w:ascii="Symbol" w:hAnsi="Symbol" w:hint="default"/>
      </w:rPr>
    </w:lvl>
    <w:lvl w:ilvl="4" w:tplc="BE1CD218" w:tentative="1">
      <w:start w:val="1"/>
      <w:numFmt w:val="bullet"/>
      <w:lvlText w:val="o"/>
      <w:lvlJc w:val="left"/>
      <w:pPr>
        <w:ind w:left="3600" w:hanging="360"/>
      </w:pPr>
      <w:rPr>
        <w:rFonts w:ascii="Courier New" w:hAnsi="Courier New" w:cs="Courier New" w:hint="default"/>
      </w:rPr>
    </w:lvl>
    <w:lvl w:ilvl="5" w:tplc="8BC68FCE" w:tentative="1">
      <w:start w:val="1"/>
      <w:numFmt w:val="bullet"/>
      <w:lvlText w:val=""/>
      <w:lvlJc w:val="left"/>
      <w:pPr>
        <w:ind w:left="4320" w:hanging="360"/>
      </w:pPr>
      <w:rPr>
        <w:rFonts w:ascii="Wingdings" w:hAnsi="Wingdings" w:hint="default"/>
      </w:rPr>
    </w:lvl>
    <w:lvl w:ilvl="6" w:tplc="55D8AB5E" w:tentative="1">
      <w:start w:val="1"/>
      <w:numFmt w:val="bullet"/>
      <w:lvlText w:val=""/>
      <w:lvlJc w:val="left"/>
      <w:pPr>
        <w:ind w:left="5040" w:hanging="360"/>
      </w:pPr>
      <w:rPr>
        <w:rFonts w:ascii="Symbol" w:hAnsi="Symbol" w:hint="default"/>
      </w:rPr>
    </w:lvl>
    <w:lvl w:ilvl="7" w:tplc="CD3C12EC" w:tentative="1">
      <w:start w:val="1"/>
      <w:numFmt w:val="bullet"/>
      <w:lvlText w:val="o"/>
      <w:lvlJc w:val="left"/>
      <w:pPr>
        <w:ind w:left="5760" w:hanging="360"/>
      </w:pPr>
      <w:rPr>
        <w:rFonts w:ascii="Courier New" w:hAnsi="Courier New" w:cs="Courier New" w:hint="default"/>
      </w:rPr>
    </w:lvl>
    <w:lvl w:ilvl="8" w:tplc="2828E1AA" w:tentative="1">
      <w:start w:val="1"/>
      <w:numFmt w:val="bullet"/>
      <w:lvlText w:val=""/>
      <w:lvlJc w:val="left"/>
      <w:pPr>
        <w:ind w:left="6480" w:hanging="360"/>
      </w:pPr>
      <w:rPr>
        <w:rFonts w:ascii="Wingdings" w:hAnsi="Wingdings" w:hint="default"/>
      </w:rPr>
    </w:lvl>
  </w:abstractNum>
  <w:abstractNum w:abstractNumId="13" w15:restartNumberingAfterBreak="0">
    <w:nsid w:val="0EB45475"/>
    <w:multiLevelType w:val="hybridMultilevel"/>
    <w:tmpl w:val="F866066E"/>
    <w:lvl w:ilvl="0" w:tplc="606CAC14">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0ED66359"/>
    <w:multiLevelType w:val="multilevel"/>
    <w:tmpl w:val="067067D0"/>
    <w:lvl w:ilvl="0">
      <w:start w:val="1"/>
      <w:numFmt w:val="decimal"/>
      <w:lvlText w:val="%1."/>
      <w:lvlJc w:val="left"/>
      <w:pPr>
        <w:ind w:left="360" w:hanging="360"/>
      </w:pPr>
      <w:rPr>
        <w:b/>
      </w:rPr>
    </w:lvl>
    <w:lvl w:ilvl="1">
      <w:start w:val="1"/>
      <w:numFmt w:val="decimal"/>
      <w:lvlText w:val="%2."/>
      <w:lvlJc w:val="left"/>
      <w:pPr>
        <w:ind w:left="792" w:hanging="432"/>
      </w:pPr>
      <w:rPr>
        <w:rFonts w:ascii="Times New Roman" w:eastAsia="Times New Roman" w:hAnsi="Times New Roman" w:cstheme="minorHAnsi"/>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0F530BDB"/>
    <w:multiLevelType w:val="hybridMultilevel"/>
    <w:tmpl w:val="EE5E5134"/>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12CB1A65"/>
    <w:multiLevelType w:val="hybridMultilevel"/>
    <w:tmpl w:val="7E3C3EF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12ED4203"/>
    <w:multiLevelType w:val="hybridMultilevel"/>
    <w:tmpl w:val="9F26169C"/>
    <w:lvl w:ilvl="0" w:tplc="65D406F8">
      <w:start w:val="1"/>
      <w:numFmt w:val="decimal"/>
      <w:lvlText w:val="%1."/>
      <w:lvlJc w:val="left"/>
      <w:pPr>
        <w:ind w:left="720" w:hanging="360"/>
      </w:pPr>
      <w:rPr>
        <w:rFonts w:hint="default"/>
        <w:b w:val="0"/>
        <w:color w:val="auto"/>
      </w:rPr>
    </w:lvl>
    <w:lvl w:ilvl="1" w:tplc="3F8E80C0" w:tentative="1">
      <w:start w:val="1"/>
      <w:numFmt w:val="bullet"/>
      <w:lvlText w:val="o"/>
      <w:lvlJc w:val="left"/>
      <w:pPr>
        <w:ind w:left="1440" w:hanging="360"/>
      </w:pPr>
      <w:rPr>
        <w:rFonts w:ascii="Courier New" w:hAnsi="Courier New" w:cs="Courier New" w:hint="default"/>
      </w:rPr>
    </w:lvl>
    <w:lvl w:ilvl="2" w:tplc="A41A2084" w:tentative="1">
      <w:start w:val="1"/>
      <w:numFmt w:val="bullet"/>
      <w:lvlText w:val=""/>
      <w:lvlJc w:val="left"/>
      <w:pPr>
        <w:ind w:left="2160" w:hanging="360"/>
      </w:pPr>
      <w:rPr>
        <w:rFonts w:ascii="Wingdings" w:hAnsi="Wingdings" w:hint="default"/>
      </w:rPr>
    </w:lvl>
    <w:lvl w:ilvl="3" w:tplc="CD82A924" w:tentative="1">
      <w:start w:val="1"/>
      <w:numFmt w:val="bullet"/>
      <w:lvlText w:val=""/>
      <w:lvlJc w:val="left"/>
      <w:pPr>
        <w:ind w:left="2880" w:hanging="360"/>
      </w:pPr>
      <w:rPr>
        <w:rFonts w:ascii="Symbol" w:hAnsi="Symbol" w:hint="default"/>
      </w:rPr>
    </w:lvl>
    <w:lvl w:ilvl="4" w:tplc="3514B508" w:tentative="1">
      <w:start w:val="1"/>
      <w:numFmt w:val="bullet"/>
      <w:lvlText w:val="o"/>
      <w:lvlJc w:val="left"/>
      <w:pPr>
        <w:ind w:left="3600" w:hanging="360"/>
      </w:pPr>
      <w:rPr>
        <w:rFonts w:ascii="Courier New" w:hAnsi="Courier New" w:cs="Courier New" w:hint="default"/>
      </w:rPr>
    </w:lvl>
    <w:lvl w:ilvl="5" w:tplc="6C465BFC" w:tentative="1">
      <w:start w:val="1"/>
      <w:numFmt w:val="bullet"/>
      <w:lvlText w:val=""/>
      <w:lvlJc w:val="left"/>
      <w:pPr>
        <w:ind w:left="4320" w:hanging="360"/>
      </w:pPr>
      <w:rPr>
        <w:rFonts w:ascii="Wingdings" w:hAnsi="Wingdings" w:hint="default"/>
      </w:rPr>
    </w:lvl>
    <w:lvl w:ilvl="6" w:tplc="27C89E74" w:tentative="1">
      <w:start w:val="1"/>
      <w:numFmt w:val="bullet"/>
      <w:lvlText w:val=""/>
      <w:lvlJc w:val="left"/>
      <w:pPr>
        <w:ind w:left="5040" w:hanging="360"/>
      </w:pPr>
      <w:rPr>
        <w:rFonts w:ascii="Symbol" w:hAnsi="Symbol" w:hint="default"/>
      </w:rPr>
    </w:lvl>
    <w:lvl w:ilvl="7" w:tplc="3F8AEB10" w:tentative="1">
      <w:start w:val="1"/>
      <w:numFmt w:val="bullet"/>
      <w:lvlText w:val="o"/>
      <w:lvlJc w:val="left"/>
      <w:pPr>
        <w:ind w:left="5760" w:hanging="360"/>
      </w:pPr>
      <w:rPr>
        <w:rFonts w:ascii="Courier New" w:hAnsi="Courier New" w:cs="Courier New" w:hint="default"/>
      </w:rPr>
    </w:lvl>
    <w:lvl w:ilvl="8" w:tplc="72D02BA4" w:tentative="1">
      <w:start w:val="1"/>
      <w:numFmt w:val="bullet"/>
      <w:lvlText w:val=""/>
      <w:lvlJc w:val="left"/>
      <w:pPr>
        <w:ind w:left="6480" w:hanging="360"/>
      </w:pPr>
      <w:rPr>
        <w:rFonts w:ascii="Wingdings" w:hAnsi="Wingdings" w:hint="default"/>
      </w:rPr>
    </w:lvl>
  </w:abstractNum>
  <w:abstractNum w:abstractNumId="18" w15:restartNumberingAfterBreak="0">
    <w:nsid w:val="14E55790"/>
    <w:multiLevelType w:val="hybridMultilevel"/>
    <w:tmpl w:val="F3AEDBB6"/>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15330C53"/>
    <w:multiLevelType w:val="hybridMultilevel"/>
    <w:tmpl w:val="094024F6"/>
    <w:lvl w:ilvl="0" w:tplc="04050005">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0" w15:restartNumberingAfterBreak="0">
    <w:nsid w:val="15AF200B"/>
    <w:multiLevelType w:val="hybridMultilevel"/>
    <w:tmpl w:val="EF02C7AE"/>
    <w:lvl w:ilvl="0" w:tplc="0405000F">
      <w:start w:val="1"/>
      <w:numFmt w:val="decimal"/>
      <w:lvlText w:val="%1."/>
      <w:lvlJc w:val="left"/>
      <w:pPr>
        <w:ind w:left="720" w:hanging="360"/>
      </w:pPr>
      <w:rPr>
        <w:rFonts w:hint="default"/>
      </w:rPr>
    </w:lvl>
    <w:lvl w:ilvl="1" w:tplc="02AA87E2" w:tentative="1">
      <w:start w:val="1"/>
      <w:numFmt w:val="bullet"/>
      <w:lvlText w:val="o"/>
      <w:lvlJc w:val="left"/>
      <w:pPr>
        <w:ind w:left="1440" w:hanging="360"/>
      </w:pPr>
      <w:rPr>
        <w:rFonts w:ascii="Courier New" w:hAnsi="Courier New" w:cs="Courier New" w:hint="default"/>
      </w:rPr>
    </w:lvl>
    <w:lvl w:ilvl="2" w:tplc="7EAC0CA2" w:tentative="1">
      <w:start w:val="1"/>
      <w:numFmt w:val="bullet"/>
      <w:lvlText w:val=""/>
      <w:lvlJc w:val="left"/>
      <w:pPr>
        <w:ind w:left="2160" w:hanging="360"/>
      </w:pPr>
      <w:rPr>
        <w:rFonts w:ascii="Wingdings" w:hAnsi="Wingdings" w:hint="default"/>
      </w:rPr>
    </w:lvl>
    <w:lvl w:ilvl="3" w:tplc="FBC8F4F0" w:tentative="1">
      <w:start w:val="1"/>
      <w:numFmt w:val="bullet"/>
      <w:lvlText w:val=""/>
      <w:lvlJc w:val="left"/>
      <w:pPr>
        <w:ind w:left="2880" w:hanging="360"/>
      </w:pPr>
      <w:rPr>
        <w:rFonts w:ascii="Symbol" w:hAnsi="Symbol" w:hint="default"/>
      </w:rPr>
    </w:lvl>
    <w:lvl w:ilvl="4" w:tplc="1C1266BE" w:tentative="1">
      <w:start w:val="1"/>
      <w:numFmt w:val="bullet"/>
      <w:lvlText w:val="o"/>
      <w:lvlJc w:val="left"/>
      <w:pPr>
        <w:ind w:left="3600" w:hanging="360"/>
      </w:pPr>
      <w:rPr>
        <w:rFonts w:ascii="Courier New" w:hAnsi="Courier New" w:cs="Courier New" w:hint="default"/>
      </w:rPr>
    </w:lvl>
    <w:lvl w:ilvl="5" w:tplc="E67841F4" w:tentative="1">
      <w:start w:val="1"/>
      <w:numFmt w:val="bullet"/>
      <w:lvlText w:val=""/>
      <w:lvlJc w:val="left"/>
      <w:pPr>
        <w:ind w:left="4320" w:hanging="360"/>
      </w:pPr>
      <w:rPr>
        <w:rFonts w:ascii="Wingdings" w:hAnsi="Wingdings" w:hint="default"/>
      </w:rPr>
    </w:lvl>
    <w:lvl w:ilvl="6" w:tplc="A4362638" w:tentative="1">
      <w:start w:val="1"/>
      <w:numFmt w:val="bullet"/>
      <w:lvlText w:val=""/>
      <w:lvlJc w:val="left"/>
      <w:pPr>
        <w:ind w:left="5040" w:hanging="360"/>
      </w:pPr>
      <w:rPr>
        <w:rFonts w:ascii="Symbol" w:hAnsi="Symbol" w:hint="default"/>
      </w:rPr>
    </w:lvl>
    <w:lvl w:ilvl="7" w:tplc="AE2415B0" w:tentative="1">
      <w:start w:val="1"/>
      <w:numFmt w:val="bullet"/>
      <w:lvlText w:val="o"/>
      <w:lvlJc w:val="left"/>
      <w:pPr>
        <w:ind w:left="5760" w:hanging="360"/>
      </w:pPr>
      <w:rPr>
        <w:rFonts w:ascii="Courier New" w:hAnsi="Courier New" w:cs="Courier New" w:hint="default"/>
      </w:rPr>
    </w:lvl>
    <w:lvl w:ilvl="8" w:tplc="814235A0" w:tentative="1">
      <w:start w:val="1"/>
      <w:numFmt w:val="bullet"/>
      <w:lvlText w:val=""/>
      <w:lvlJc w:val="left"/>
      <w:pPr>
        <w:ind w:left="6480" w:hanging="360"/>
      </w:pPr>
      <w:rPr>
        <w:rFonts w:ascii="Wingdings" w:hAnsi="Wingdings" w:hint="default"/>
      </w:rPr>
    </w:lvl>
  </w:abstractNum>
  <w:abstractNum w:abstractNumId="21" w15:restartNumberingAfterBreak="0">
    <w:nsid w:val="16382648"/>
    <w:multiLevelType w:val="hybridMultilevel"/>
    <w:tmpl w:val="C22E0C24"/>
    <w:lvl w:ilvl="0" w:tplc="0405000F">
      <w:start w:val="1"/>
      <w:numFmt w:val="decimal"/>
      <w:lvlText w:val="%1."/>
      <w:lvlJc w:val="left"/>
      <w:pPr>
        <w:ind w:left="720" w:hanging="360"/>
      </w:pPr>
      <w:rPr>
        <w:rFonts w:hint="default"/>
      </w:rPr>
    </w:lvl>
    <w:lvl w:ilvl="1" w:tplc="6A5816C6" w:tentative="1">
      <w:start w:val="1"/>
      <w:numFmt w:val="bullet"/>
      <w:lvlText w:val="o"/>
      <w:lvlJc w:val="left"/>
      <w:pPr>
        <w:ind w:left="1440" w:hanging="360"/>
      </w:pPr>
      <w:rPr>
        <w:rFonts w:ascii="Courier New" w:hAnsi="Courier New" w:cs="Courier New" w:hint="default"/>
      </w:rPr>
    </w:lvl>
    <w:lvl w:ilvl="2" w:tplc="33907686" w:tentative="1">
      <w:start w:val="1"/>
      <w:numFmt w:val="bullet"/>
      <w:lvlText w:val=""/>
      <w:lvlJc w:val="left"/>
      <w:pPr>
        <w:ind w:left="2160" w:hanging="360"/>
      </w:pPr>
      <w:rPr>
        <w:rFonts w:ascii="Wingdings" w:hAnsi="Wingdings" w:hint="default"/>
      </w:rPr>
    </w:lvl>
    <w:lvl w:ilvl="3" w:tplc="6700FFDE" w:tentative="1">
      <w:start w:val="1"/>
      <w:numFmt w:val="bullet"/>
      <w:lvlText w:val=""/>
      <w:lvlJc w:val="left"/>
      <w:pPr>
        <w:ind w:left="2880" w:hanging="360"/>
      </w:pPr>
      <w:rPr>
        <w:rFonts w:ascii="Symbol" w:hAnsi="Symbol" w:hint="default"/>
      </w:rPr>
    </w:lvl>
    <w:lvl w:ilvl="4" w:tplc="A63E3F54" w:tentative="1">
      <w:start w:val="1"/>
      <w:numFmt w:val="bullet"/>
      <w:lvlText w:val="o"/>
      <w:lvlJc w:val="left"/>
      <w:pPr>
        <w:ind w:left="3600" w:hanging="360"/>
      </w:pPr>
      <w:rPr>
        <w:rFonts w:ascii="Courier New" w:hAnsi="Courier New" w:cs="Courier New" w:hint="default"/>
      </w:rPr>
    </w:lvl>
    <w:lvl w:ilvl="5" w:tplc="031CA7A2" w:tentative="1">
      <w:start w:val="1"/>
      <w:numFmt w:val="bullet"/>
      <w:lvlText w:val=""/>
      <w:lvlJc w:val="left"/>
      <w:pPr>
        <w:ind w:left="4320" w:hanging="360"/>
      </w:pPr>
      <w:rPr>
        <w:rFonts w:ascii="Wingdings" w:hAnsi="Wingdings" w:hint="default"/>
      </w:rPr>
    </w:lvl>
    <w:lvl w:ilvl="6" w:tplc="A412CF68" w:tentative="1">
      <w:start w:val="1"/>
      <w:numFmt w:val="bullet"/>
      <w:lvlText w:val=""/>
      <w:lvlJc w:val="left"/>
      <w:pPr>
        <w:ind w:left="5040" w:hanging="360"/>
      </w:pPr>
      <w:rPr>
        <w:rFonts w:ascii="Symbol" w:hAnsi="Symbol" w:hint="default"/>
      </w:rPr>
    </w:lvl>
    <w:lvl w:ilvl="7" w:tplc="6152E94E" w:tentative="1">
      <w:start w:val="1"/>
      <w:numFmt w:val="bullet"/>
      <w:lvlText w:val="o"/>
      <w:lvlJc w:val="left"/>
      <w:pPr>
        <w:ind w:left="5760" w:hanging="360"/>
      </w:pPr>
      <w:rPr>
        <w:rFonts w:ascii="Courier New" w:hAnsi="Courier New" w:cs="Courier New" w:hint="default"/>
      </w:rPr>
    </w:lvl>
    <w:lvl w:ilvl="8" w:tplc="04162EE4" w:tentative="1">
      <w:start w:val="1"/>
      <w:numFmt w:val="bullet"/>
      <w:lvlText w:val=""/>
      <w:lvlJc w:val="left"/>
      <w:pPr>
        <w:ind w:left="6480" w:hanging="360"/>
      </w:pPr>
      <w:rPr>
        <w:rFonts w:ascii="Wingdings" w:hAnsi="Wingdings" w:hint="default"/>
      </w:rPr>
    </w:lvl>
  </w:abstractNum>
  <w:abstractNum w:abstractNumId="22" w15:restartNumberingAfterBreak="0">
    <w:nsid w:val="165501EF"/>
    <w:multiLevelType w:val="hybridMultilevel"/>
    <w:tmpl w:val="5262E23A"/>
    <w:lvl w:ilvl="0" w:tplc="D7DEF388">
      <w:start w:val="1"/>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167825A9"/>
    <w:multiLevelType w:val="hybridMultilevel"/>
    <w:tmpl w:val="ED3830E0"/>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16E8697F"/>
    <w:multiLevelType w:val="hybridMultilevel"/>
    <w:tmpl w:val="0FCC57C0"/>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16EF7791"/>
    <w:multiLevelType w:val="hybridMultilevel"/>
    <w:tmpl w:val="7168FB72"/>
    <w:lvl w:ilvl="0" w:tplc="B70A72D8">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17461E15"/>
    <w:multiLevelType w:val="hybridMultilevel"/>
    <w:tmpl w:val="A616160E"/>
    <w:lvl w:ilvl="0" w:tplc="04050005">
      <w:start w:val="1"/>
      <w:numFmt w:val="bullet"/>
      <w:lvlText w:val=""/>
      <w:lvlJc w:val="left"/>
      <w:pPr>
        <w:ind w:left="720" w:hanging="360"/>
      </w:pPr>
      <w:rPr>
        <w:rFonts w:ascii="Wingdings" w:hAnsi="Wingdings"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18620E29"/>
    <w:multiLevelType w:val="hybridMultilevel"/>
    <w:tmpl w:val="B8646486"/>
    <w:lvl w:ilvl="0" w:tplc="B70A72D8">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18815302"/>
    <w:multiLevelType w:val="hybridMultilevel"/>
    <w:tmpl w:val="5C5A6372"/>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18F8176F"/>
    <w:multiLevelType w:val="hybridMultilevel"/>
    <w:tmpl w:val="826C0EBC"/>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190170C7"/>
    <w:multiLevelType w:val="hybridMultilevel"/>
    <w:tmpl w:val="9522CC56"/>
    <w:lvl w:ilvl="0" w:tplc="0405000F">
      <w:start w:val="1"/>
      <w:numFmt w:val="decimal"/>
      <w:lvlText w:val="%1."/>
      <w:lvlJc w:val="left"/>
      <w:pPr>
        <w:ind w:left="720" w:hanging="360"/>
      </w:pPr>
      <w:rPr>
        <w:rFonts w:hint="default"/>
      </w:rPr>
    </w:lvl>
    <w:lvl w:ilvl="1" w:tplc="E3D28E54" w:tentative="1">
      <w:start w:val="1"/>
      <w:numFmt w:val="bullet"/>
      <w:lvlText w:val="o"/>
      <w:lvlJc w:val="left"/>
      <w:pPr>
        <w:ind w:left="1440" w:hanging="360"/>
      </w:pPr>
      <w:rPr>
        <w:rFonts w:ascii="Courier New" w:hAnsi="Courier New" w:cs="Courier New" w:hint="default"/>
      </w:rPr>
    </w:lvl>
    <w:lvl w:ilvl="2" w:tplc="D814F288" w:tentative="1">
      <w:start w:val="1"/>
      <w:numFmt w:val="bullet"/>
      <w:lvlText w:val=""/>
      <w:lvlJc w:val="left"/>
      <w:pPr>
        <w:ind w:left="2160" w:hanging="360"/>
      </w:pPr>
      <w:rPr>
        <w:rFonts w:ascii="Wingdings" w:hAnsi="Wingdings" w:hint="default"/>
      </w:rPr>
    </w:lvl>
    <w:lvl w:ilvl="3" w:tplc="0542EDFE" w:tentative="1">
      <w:start w:val="1"/>
      <w:numFmt w:val="bullet"/>
      <w:lvlText w:val=""/>
      <w:lvlJc w:val="left"/>
      <w:pPr>
        <w:ind w:left="2880" w:hanging="360"/>
      </w:pPr>
      <w:rPr>
        <w:rFonts w:ascii="Symbol" w:hAnsi="Symbol" w:hint="default"/>
      </w:rPr>
    </w:lvl>
    <w:lvl w:ilvl="4" w:tplc="EE40BE48" w:tentative="1">
      <w:start w:val="1"/>
      <w:numFmt w:val="bullet"/>
      <w:lvlText w:val="o"/>
      <w:lvlJc w:val="left"/>
      <w:pPr>
        <w:ind w:left="3600" w:hanging="360"/>
      </w:pPr>
      <w:rPr>
        <w:rFonts w:ascii="Courier New" w:hAnsi="Courier New" w:cs="Courier New" w:hint="default"/>
      </w:rPr>
    </w:lvl>
    <w:lvl w:ilvl="5" w:tplc="7DF46064" w:tentative="1">
      <w:start w:val="1"/>
      <w:numFmt w:val="bullet"/>
      <w:lvlText w:val=""/>
      <w:lvlJc w:val="left"/>
      <w:pPr>
        <w:ind w:left="4320" w:hanging="360"/>
      </w:pPr>
      <w:rPr>
        <w:rFonts w:ascii="Wingdings" w:hAnsi="Wingdings" w:hint="default"/>
      </w:rPr>
    </w:lvl>
    <w:lvl w:ilvl="6" w:tplc="75B64886" w:tentative="1">
      <w:start w:val="1"/>
      <w:numFmt w:val="bullet"/>
      <w:lvlText w:val=""/>
      <w:lvlJc w:val="left"/>
      <w:pPr>
        <w:ind w:left="5040" w:hanging="360"/>
      </w:pPr>
      <w:rPr>
        <w:rFonts w:ascii="Symbol" w:hAnsi="Symbol" w:hint="default"/>
      </w:rPr>
    </w:lvl>
    <w:lvl w:ilvl="7" w:tplc="96DCFD22" w:tentative="1">
      <w:start w:val="1"/>
      <w:numFmt w:val="bullet"/>
      <w:lvlText w:val="o"/>
      <w:lvlJc w:val="left"/>
      <w:pPr>
        <w:ind w:left="5760" w:hanging="360"/>
      </w:pPr>
      <w:rPr>
        <w:rFonts w:ascii="Courier New" w:hAnsi="Courier New" w:cs="Courier New" w:hint="default"/>
      </w:rPr>
    </w:lvl>
    <w:lvl w:ilvl="8" w:tplc="A23AFEBC" w:tentative="1">
      <w:start w:val="1"/>
      <w:numFmt w:val="bullet"/>
      <w:lvlText w:val=""/>
      <w:lvlJc w:val="left"/>
      <w:pPr>
        <w:ind w:left="6480" w:hanging="360"/>
      </w:pPr>
      <w:rPr>
        <w:rFonts w:ascii="Wingdings" w:hAnsi="Wingdings" w:hint="default"/>
      </w:rPr>
    </w:lvl>
  </w:abstractNum>
  <w:abstractNum w:abstractNumId="31" w15:restartNumberingAfterBreak="0">
    <w:nsid w:val="1B9718AF"/>
    <w:multiLevelType w:val="hybridMultilevel"/>
    <w:tmpl w:val="4D7042D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1C192C88"/>
    <w:multiLevelType w:val="hybridMultilevel"/>
    <w:tmpl w:val="54D87514"/>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1C3D0D3E"/>
    <w:multiLevelType w:val="hybridMultilevel"/>
    <w:tmpl w:val="5B44BDD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1C8E3D57"/>
    <w:multiLevelType w:val="hybridMultilevel"/>
    <w:tmpl w:val="D8560D3E"/>
    <w:lvl w:ilvl="0" w:tplc="65D406F8">
      <w:start w:val="1"/>
      <w:numFmt w:val="decimal"/>
      <w:lvlText w:val="%1."/>
      <w:lvlJc w:val="left"/>
      <w:pPr>
        <w:ind w:left="720" w:hanging="360"/>
      </w:pPr>
      <w:rPr>
        <w:rFonts w:hint="default"/>
        <w:b w:val="0"/>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1ED51AB8"/>
    <w:multiLevelType w:val="hybridMultilevel"/>
    <w:tmpl w:val="92C62B70"/>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215028EF"/>
    <w:multiLevelType w:val="hybridMultilevel"/>
    <w:tmpl w:val="351869C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15:restartNumberingAfterBreak="0">
    <w:nsid w:val="21C66CF3"/>
    <w:multiLevelType w:val="hybridMultilevel"/>
    <w:tmpl w:val="DF02FE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15:restartNumberingAfterBreak="0">
    <w:nsid w:val="23AE7721"/>
    <w:multiLevelType w:val="hybridMultilevel"/>
    <w:tmpl w:val="DB5CEBDC"/>
    <w:lvl w:ilvl="0" w:tplc="B70A72D8">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245751E1"/>
    <w:multiLevelType w:val="hybridMultilevel"/>
    <w:tmpl w:val="2C6A2772"/>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0" w15:restartNumberingAfterBreak="0">
    <w:nsid w:val="251D72F2"/>
    <w:multiLevelType w:val="hybridMultilevel"/>
    <w:tmpl w:val="0A90772E"/>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1" w15:restartNumberingAfterBreak="0">
    <w:nsid w:val="25D05143"/>
    <w:multiLevelType w:val="hybridMultilevel"/>
    <w:tmpl w:val="8A0C8A12"/>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2" w15:restartNumberingAfterBreak="0">
    <w:nsid w:val="26D74E2D"/>
    <w:multiLevelType w:val="hybridMultilevel"/>
    <w:tmpl w:val="DB2CA1DE"/>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3" w15:restartNumberingAfterBreak="0">
    <w:nsid w:val="26D75001"/>
    <w:multiLevelType w:val="hybridMultilevel"/>
    <w:tmpl w:val="F72269E8"/>
    <w:lvl w:ilvl="0" w:tplc="63EE3250">
      <w:start w:val="1"/>
      <w:numFmt w:val="bullet"/>
      <w:pStyle w:val="Nadpis3"/>
      <w:lvlText w:val=""/>
      <w:lvlJc w:val="left"/>
      <w:pPr>
        <w:ind w:left="1080" w:hanging="360"/>
      </w:pPr>
      <w:rPr>
        <w:rFonts w:ascii="Symbol" w:hAnsi="Symbol" w:hint="default"/>
        <w:color w:val="000000"/>
      </w:rPr>
    </w:lvl>
    <w:lvl w:ilvl="1" w:tplc="04050003" w:tentative="1">
      <w:start w:val="1"/>
      <w:numFmt w:val="bullet"/>
      <w:lvlText w:val="o"/>
      <w:lvlJc w:val="left"/>
      <w:pPr>
        <w:ind w:left="1800" w:hanging="360"/>
      </w:pPr>
      <w:rPr>
        <w:rFonts w:ascii="Courier New" w:hAnsi="Courier New" w:hint="default"/>
      </w:rPr>
    </w:lvl>
    <w:lvl w:ilvl="2" w:tplc="04050005">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44" w15:restartNumberingAfterBreak="0">
    <w:nsid w:val="282D7910"/>
    <w:multiLevelType w:val="hybridMultilevel"/>
    <w:tmpl w:val="4E64C6D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5" w15:restartNumberingAfterBreak="0">
    <w:nsid w:val="290B4926"/>
    <w:multiLevelType w:val="hybridMultilevel"/>
    <w:tmpl w:val="0DB409D4"/>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6" w15:restartNumberingAfterBreak="0">
    <w:nsid w:val="29641B0B"/>
    <w:multiLevelType w:val="hybridMultilevel"/>
    <w:tmpl w:val="43DCC7C2"/>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7" w15:restartNumberingAfterBreak="0">
    <w:nsid w:val="2A007156"/>
    <w:multiLevelType w:val="hybridMultilevel"/>
    <w:tmpl w:val="789A46DE"/>
    <w:lvl w:ilvl="0" w:tplc="04050005">
      <w:start w:val="1"/>
      <w:numFmt w:val="bullet"/>
      <w:lvlText w:val=""/>
      <w:lvlJc w:val="left"/>
      <w:pPr>
        <w:ind w:left="720" w:hanging="360"/>
      </w:pPr>
      <w:rPr>
        <w:rFonts w:ascii="Wingdings" w:hAnsi="Wingdings" w:hint="default"/>
      </w:rPr>
    </w:lvl>
    <w:lvl w:ilvl="1" w:tplc="10D2CFB8">
      <w:start w:val="1"/>
      <w:numFmt w:val="bullet"/>
      <w:lvlText w:val="o"/>
      <w:lvlJc w:val="left"/>
      <w:pPr>
        <w:ind w:left="1440" w:hanging="360"/>
      </w:pPr>
      <w:rPr>
        <w:rFonts w:ascii="Courier New" w:hAnsi="Courier New" w:hint="default"/>
      </w:rPr>
    </w:lvl>
    <w:lvl w:ilvl="2" w:tplc="47EA3BBC">
      <w:start w:val="1"/>
      <w:numFmt w:val="bullet"/>
      <w:lvlText w:val=""/>
      <w:lvlJc w:val="left"/>
      <w:pPr>
        <w:ind w:left="2160" w:hanging="360"/>
      </w:pPr>
      <w:rPr>
        <w:rFonts w:ascii="Wingdings" w:hAnsi="Wingdings" w:hint="default"/>
      </w:rPr>
    </w:lvl>
    <w:lvl w:ilvl="3" w:tplc="1C0A2176">
      <w:start w:val="1"/>
      <w:numFmt w:val="bullet"/>
      <w:lvlText w:val=""/>
      <w:lvlJc w:val="left"/>
      <w:pPr>
        <w:ind w:left="2880" w:hanging="360"/>
      </w:pPr>
      <w:rPr>
        <w:rFonts w:ascii="Symbol" w:hAnsi="Symbol" w:hint="default"/>
      </w:rPr>
    </w:lvl>
    <w:lvl w:ilvl="4" w:tplc="137496B4">
      <w:start w:val="1"/>
      <w:numFmt w:val="bullet"/>
      <w:lvlText w:val="o"/>
      <w:lvlJc w:val="left"/>
      <w:pPr>
        <w:ind w:left="3600" w:hanging="360"/>
      </w:pPr>
      <w:rPr>
        <w:rFonts w:ascii="Courier New" w:hAnsi="Courier New" w:hint="default"/>
      </w:rPr>
    </w:lvl>
    <w:lvl w:ilvl="5" w:tplc="FAA4F8C2">
      <w:start w:val="1"/>
      <w:numFmt w:val="bullet"/>
      <w:lvlText w:val=""/>
      <w:lvlJc w:val="left"/>
      <w:pPr>
        <w:ind w:left="4320" w:hanging="360"/>
      </w:pPr>
      <w:rPr>
        <w:rFonts w:ascii="Wingdings" w:hAnsi="Wingdings" w:hint="default"/>
      </w:rPr>
    </w:lvl>
    <w:lvl w:ilvl="6" w:tplc="CF10119E">
      <w:start w:val="1"/>
      <w:numFmt w:val="bullet"/>
      <w:lvlText w:val=""/>
      <w:lvlJc w:val="left"/>
      <w:pPr>
        <w:ind w:left="5040" w:hanging="360"/>
      </w:pPr>
      <w:rPr>
        <w:rFonts w:ascii="Symbol" w:hAnsi="Symbol" w:hint="default"/>
      </w:rPr>
    </w:lvl>
    <w:lvl w:ilvl="7" w:tplc="50B23590">
      <w:start w:val="1"/>
      <w:numFmt w:val="bullet"/>
      <w:lvlText w:val="o"/>
      <w:lvlJc w:val="left"/>
      <w:pPr>
        <w:ind w:left="5760" w:hanging="360"/>
      </w:pPr>
      <w:rPr>
        <w:rFonts w:ascii="Courier New" w:hAnsi="Courier New" w:hint="default"/>
      </w:rPr>
    </w:lvl>
    <w:lvl w:ilvl="8" w:tplc="305EE442">
      <w:start w:val="1"/>
      <w:numFmt w:val="bullet"/>
      <w:lvlText w:val=""/>
      <w:lvlJc w:val="left"/>
      <w:pPr>
        <w:ind w:left="6480" w:hanging="360"/>
      </w:pPr>
      <w:rPr>
        <w:rFonts w:ascii="Wingdings" w:hAnsi="Wingdings" w:hint="default"/>
      </w:rPr>
    </w:lvl>
  </w:abstractNum>
  <w:abstractNum w:abstractNumId="48" w15:restartNumberingAfterBreak="0">
    <w:nsid w:val="2AFD71DA"/>
    <w:multiLevelType w:val="hybridMultilevel"/>
    <w:tmpl w:val="DBD06F9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9" w15:restartNumberingAfterBreak="0">
    <w:nsid w:val="2C2C4BA3"/>
    <w:multiLevelType w:val="hybridMultilevel"/>
    <w:tmpl w:val="D646C172"/>
    <w:lvl w:ilvl="0" w:tplc="CFBCF23E">
      <w:start w:val="1"/>
      <w:numFmt w:val="decimal"/>
      <w:lvlText w:val="%1."/>
      <w:lvlJc w:val="left"/>
      <w:pPr>
        <w:ind w:left="1080" w:hanging="360"/>
      </w:pPr>
      <w:rPr>
        <w:i w:val="0"/>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0" w15:restartNumberingAfterBreak="0">
    <w:nsid w:val="2CE46F91"/>
    <w:multiLevelType w:val="hybridMultilevel"/>
    <w:tmpl w:val="DA8A9F60"/>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1" w15:restartNumberingAfterBreak="0">
    <w:nsid w:val="2ECD3888"/>
    <w:multiLevelType w:val="hybridMultilevel"/>
    <w:tmpl w:val="0940511C"/>
    <w:lvl w:ilvl="0" w:tplc="0405000F">
      <w:start w:val="1"/>
      <w:numFmt w:val="decimal"/>
      <w:lvlText w:val="%1."/>
      <w:lvlJc w:val="left"/>
      <w:pPr>
        <w:ind w:left="720" w:hanging="360"/>
      </w:pPr>
      <w:rPr>
        <w:rFonts w:hint="default"/>
        <w:color w:val="auto"/>
      </w:rPr>
    </w:lvl>
    <w:lvl w:ilvl="1" w:tplc="451A8D8A" w:tentative="1">
      <w:start w:val="1"/>
      <w:numFmt w:val="bullet"/>
      <w:lvlText w:val="o"/>
      <w:lvlJc w:val="left"/>
      <w:pPr>
        <w:ind w:left="1440" w:hanging="360"/>
      </w:pPr>
      <w:rPr>
        <w:rFonts w:ascii="Courier New" w:hAnsi="Courier New" w:cs="Courier New" w:hint="default"/>
      </w:rPr>
    </w:lvl>
    <w:lvl w:ilvl="2" w:tplc="550AED14" w:tentative="1">
      <w:start w:val="1"/>
      <w:numFmt w:val="bullet"/>
      <w:lvlText w:val=""/>
      <w:lvlJc w:val="left"/>
      <w:pPr>
        <w:ind w:left="2160" w:hanging="360"/>
      </w:pPr>
      <w:rPr>
        <w:rFonts w:ascii="Wingdings" w:hAnsi="Wingdings" w:hint="default"/>
      </w:rPr>
    </w:lvl>
    <w:lvl w:ilvl="3" w:tplc="C2467E7A" w:tentative="1">
      <w:start w:val="1"/>
      <w:numFmt w:val="bullet"/>
      <w:lvlText w:val=""/>
      <w:lvlJc w:val="left"/>
      <w:pPr>
        <w:ind w:left="2880" w:hanging="360"/>
      </w:pPr>
      <w:rPr>
        <w:rFonts w:ascii="Symbol" w:hAnsi="Symbol" w:hint="default"/>
      </w:rPr>
    </w:lvl>
    <w:lvl w:ilvl="4" w:tplc="A82E6294" w:tentative="1">
      <w:start w:val="1"/>
      <w:numFmt w:val="bullet"/>
      <w:lvlText w:val="o"/>
      <w:lvlJc w:val="left"/>
      <w:pPr>
        <w:ind w:left="3600" w:hanging="360"/>
      </w:pPr>
      <w:rPr>
        <w:rFonts w:ascii="Courier New" w:hAnsi="Courier New" w:cs="Courier New" w:hint="default"/>
      </w:rPr>
    </w:lvl>
    <w:lvl w:ilvl="5" w:tplc="4FE435FC" w:tentative="1">
      <w:start w:val="1"/>
      <w:numFmt w:val="bullet"/>
      <w:lvlText w:val=""/>
      <w:lvlJc w:val="left"/>
      <w:pPr>
        <w:ind w:left="4320" w:hanging="360"/>
      </w:pPr>
      <w:rPr>
        <w:rFonts w:ascii="Wingdings" w:hAnsi="Wingdings" w:hint="default"/>
      </w:rPr>
    </w:lvl>
    <w:lvl w:ilvl="6" w:tplc="60C4CCE4" w:tentative="1">
      <w:start w:val="1"/>
      <w:numFmt w:val="bullet"/>
      <w:lvlText w:val=""/>
      <w:lvlJc w:val="left"/>
      <w:pPr>
        <w:ind w:left="5040" w:hanging="360"/>
      </w:pPr>
      <w:rPr>
        <w:rFonts w:ascii="Symbol" w:hAnsi="Symbol" w:hint="default"/>
      </w:rPr>
    </w:lvl>
    <w:lvl w:ilvl="7" w:tplc="D41A80D8" w:tentative="1">
      <w:start w:val="1"/>
      <w:numFmt w:val="bullet"/>
      <w:lvlText w:val="o"/>
      <w:lvlJc w:val="left"/>
      <w:pPr>
        <w:ind w:left="5760" w:hanging="360"/>
      </w:pPr>
      <w:rPr>
        <w:rFonts w:ascii="Courier New" w:hAnsi="Courier New" w:cs="Courier New" w:hint="default"/>
      </w:rPr>
    </w:lvl>
    <w:lvl w:ilvl="8" w:tplc="6C4869D4" w:tentative="1">
      <w:start w:val="1"/>
      <w:numFmt w:val="bullet"/>
      <w:lvlText w:val=""/>
      <w:lvlJc w:val="left"/>
      <w:pPr>
        <w:ind w:left="6480" w:hanging="360"/>
      </w:pPr>
      <w:rPr>
        <w:rFonts w:ascii="Wingdings" w:hAnsi="Wingdings" w:hint="default"/>
      </w:rPr>
    </w:lvl>
  </w:abstractNum>
  <w:abstractNum w:abstractNumId="52" w15:restartNumberingAfterBreak="0">
    <w:nsid w:val="2FBD1A36"/>
    <w:multiLevelType w:val="hybridMultilevel"/>
    <w:tmpl w:val="63E2723E"/>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3" w15:restartNumberingAfterBreak="0">
    <w:nsid w:val="313743E7"/>
    <w:multiLevelType w:val="hybridMultilevel"/>
    <w:tmpl w:val="36B4FFA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4" w15:restartNumberingAfterBreak="0">
    <w:nsid w:val="324406E1"/>
    <w:multiLevelType w:val="hybridMultilevel"/>
    <w:tmpl w:val="0CF4504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5" w15:restartNumberingAfterBreak="0">
    <w:nsid w:val="33FF779F"/>
    <w:multiLevelType w:val="hybridMultilevel"/>
    <w:tmpl w:val="C206073E"/>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6" w15:restartNumberingAfterBreak="0">
    <w:nsid w:val="34D34D84"/>
    <w:multiLevelType w:val="hybridMultilevel"/>
    <w:tmpl w:val="6246720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7" w15:restartNumberingAfterBreak="0">
    <w:nsid w:val="381652DC"/>
    <w:multiLevelType w:val="hybridMultilevel"/>
    <w:tmpl w:val="37ECE954"/>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8" w15:restartNumberingAfterBreak="0">
    <w:nsid w:val="385B42DF"/>
    <w:multiLevelType w:val="hybridMultilevel"/>
    <w:tmpl w:val="6398415E"/>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9" w15:restartNumberingAfterBreak="0">
    <w:nsid w:val="389A2F84"/>
    <w:multiLevelType w:val="hybridMultilevel"/>
    <w:tmpl w:val="26F6F780"/>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0" w15:restartNumberingAfterBreak="0">
    <w:nsid w:val="38A9785F"/>
    <w:multiLevelType w:val="hybridMultilevel"/>
    <w:tmpl w:val="366C4C70"/>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1" w15:restartNumberingAfterBreak="0">
    <w:nsid w:val="390374AA"/>
    <w:multiLevelType w:val="hybridMultilevel"/>
    <w:tmpl w:val="CE3665C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2" w15:restartNumberingAfterBreak="0">
    <w:nsid w:val="3953644F"/>
    <w:multiLevelType w:val="hybridMultilevel"/>
    <w:tmpl w:val="AA82E090"/>
    <w:lvl w:ilvl="0" w:tplc="A10495B0">
      <w:start w:val="1"/>
      <w:numFmt w:val="bullet"/>
      <w:lvlText w:val=""/>
      <w:lvlJc w:val="left"/>
      <w:pPr>
        <w:ind w:left="720" w:hanging="360"/>
      </w:pPr>
      <w:rPr>
        <w:rFonts w:ascii="Wingdings" w:hAnsi="Wingdings"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3" w15:restartNumberingAfterBreak="0">
    <w:nsid w:val="39F52B1D"/>
    <w:multiLevelType w:val="hybridMultilevel"/>
    <w:tmpl w:val="714AAF5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4" w15:restartNumberingAfterBreak="0">
    <w:nsid w:val="3AC0289C"/>
    <w:multiLevelType w:val="hybridMultilevel"/>
    <w:tmpl w:val="86002014"/>
    <w:lvl w:ilvl="0" w:tplc="ED00A42A">
      <w:start w:val="2000"/>
      <w:numFmt w:val="bullet"/>
      <w:lvlText w:val="-"/>
      <w:lvlJc w:val="left"/>
      <w:pPr>
        <w:ind w:left="720" w:hanging="360"/>
      </w:pPr>
      <w:rPr>
        <w:rFonts w:ascii="Calibri" w:eastAsia="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5" w15:restartNumberingAfterBreak="0">
    <w:nsid w:val="3D842931"/>
    <w:multiLevelType w:val="hybridMultilevel"/>
    <w:tmpl w:val="E20A2D3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6" w15:restartNumberingAfterBreak="0">
    <w:nsid w:val="3DAC271F"/>
    <w:multiLevelType w:val="hybridMultilevel"/>
    <w:tmpl w:val="1F0E9DAC"/>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7" w15:restartNumberingAfterBreak="0">
    <w:nsid w:val="3F1B2F7B"/>
    <w:multiLevelType w:val="hybridMultilevel"/>
    <w:tmpl w:val="56F67E74"/>
    <w:lvl w:ilvl="0" w:tplc="0405000F">
      <w:start w:val="1"/>
      <w:numFmt w:val="decimal"/>
      <w:lvlText w:val="%1."/>
      <w:lvlJc w:val="left"/>
      <w:pPr>
        <w:ind w:left="720" w:hanging="360"/>
      </w:pPr>
      <w:rPr>
        <w:rFonts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8" w15:restartNumberingAfterBreak="0">
    <w:nsid w:val="3F3E6B35"/>
    <w:multiLevelType w:val="hybridMultilevel"/>
    <w:tmpl w:val="919CB40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9" w15:restartNumberingAfterBreak="0">
    <w:nsid w:val="3FE27576"/>
    <w:multiLevelType w:val="hybridMultilevel"/>
    <w:tmpl w:val="25DA5DC4"/>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0" w15:restartNumberingAfterBreak="0">
    <w:nsid w:val="412C7816"/>
    <w:multiLevelType w:val="hybridMultilevel"/>
    <w:tmpl w:val="659CA9E4"/>
    <w:lvl w:ilvl="0" w:tplc="04050005">
      <w:start w:val="1"/>
      <w:numFmt w:val="bullet"/>
      <w:lvlText w:val=""/>
      <w:lvlJc w:val="left"/>
      <w:pPr>
        <w:ind w:left="776" w:hanging="360"/>
      </w:pPr>
      <w:rPr>
        <w:rFonts w:ascii="Wingdings" w:hAnsi="Wingdings" w:hint="default"/>
      </w:rPr>
    </w:lvl>
    <w:lvl w:ilvl="1" w:tplc="04050003" w:tentative="1">
      <w:start w:val="1"/>
      <w:numFmt w:val="bullet"/>
      <w:lvlText w:val="o"/>
      <w:lvlJc w:val="left"/>
      <w:pPr>
        <w:ind w:left="1496" w:hanging="360"/>
      </w:pPr>
      <w:rPr>
        <w:rFonts w:ascii="Courier New" w:hAnsi="Courier New" w:cs="Courier New" w:hint="default"/>
      </w:rPr>
    </w:lvl>
    <w:lvl w:ilvl="2" w:tplc="04050005" w:tentative="1">
      <w:start w:val="1"/>
      <w:numFmt w:val="bullet"/>
      <w:lvlText w:val=""/>
      <w:lvlJc w:val="left"/>
      <w:pPr>
        <w:ind w:left="2216" w:hanging="360"/>
      </w:pPr>
      <w:rPr>
        <w:rFonts w:ascii="Wingdings" w:hAnsi="Wingdings" w:hint="default"/>
      </w:rPr>
    </w:lvl>
    <w:lvl w:ilvl="3" w:tplc="04050001" w:tentative="1">
      <w:start w:val="1"/>
      <w:numFmt w:val="bullet"/>
      <w:lvlText w:val=""/>
      <w:lvlJc w:val="left"/>
      <w:pPr>
        <w:ind w:left="2936" w:hanging="360"/>
      </w:pPr>
      <w:rPr>
        <w:rFonts w:ascii="Symbol" w:hAnsi="Symbol" w:hint="default"/>
      </w:rPr>
    </w:lvl>
    <w:lvl w:ilvl="4" w:tplc="04050003" w:tentative="1">
      <w:start w:val="1"/>
      <w:numFmt w:val="bullet"/>
      <w:lvlText w:val="o"/>
      <w:lvlJc w:val="left"/>
      <w:pPr>
        <w:ind w:left="3656" w:hanging="360"/>
      </w:pPr>
      <w:rPr>
        <w:rFonts w:ascii="Courier New" w:hAnsi="Courier New" w:cs="Courier New" w:hint="default"/>
      </w:rPr>
    </w:lvl>
    <w:lvl w:ilvl="5" w:tplc="04050005" w:tentative="1">
      <w:start w:val="1"/>
      <w:numFmt w:val="bullet"/>
      <w:lvlText w:val=""/>
      <w:lvlJc w:val="left"/>
      <w:pPr>
        <w:ind w:left="4376" w:hanging="360"/>
      </w:pPr>
      <w:rPr>
        <w:rFonts w:ascii="Wingdings" w:hAnsi="Wingdings" w:hint="default"/>
      </w:rPr>
    </w:lvl>
    <w:lvl w:ilvl="6" w:tplc="04050001" w:tentative="1">
      <w:start w:val="1"/>
      <w:numFmt w:val="bullet"/>
      <w:lvlText w:val=""/>
      <w:lvlJc w:val="left"/>
      <w:pPr>
        <w:ind w:left="5096" w:hanging="360"/>
      </w:pPr>
      <w:rPr>
        <w:rFonts w:ascii="Symbol" w:hAnsi="Symbol" w:hint="default"/>
      </w:rPr>
    </w:lvl>
    <w:lvl w:ilvl="7" w:tplc="04050003" w:tentative="1">
      <w:start w:val="1"/>
      <w:numFmt w:val="bullet"/>
      <w:lvlText w:val="o"/>
      <w:lvlJc w:val="left"/>
      <w:pPr>
        <w:ind w:left="5816" w:hanging="360"/>
      </w:pPr>
      <w:rPr>
        <w:rFonts w:ascii="Courier New" w:hAnsi="Courier New" w:cs="Courier New" w:hint="default"/>
      </w:rPr>
    </w:lvl>
    <w:lvl w:ilvl="8" w:tplc="04050005" w:tentative="1">
      <w:start w:val="1"/>
      <w:numFmt w:val="bullet"/>
      <w:lvlText w:val=""/>
      <w:lvlJc w:val="left"/>
      <w:pPr>
        <w:ind w:left="6536" w:hanging="360"/>
      </w:pPr>
      <w:rPr>
        <w:rFonts w:ascii="Wingdings" w:hAnsi="Wingdings" w:hint="default"/>
      </w:rPr>
    </w:lvl>
  </w:abstractNum>
  <w:abstractNum w:abstractNumId="71" w15:restartNumberingAfterBreak="0">
    <w:nsid w:val="419B2461"/>
    <w:multiLevelType w:val="hybridMultilevel"/>
    <w:tmpl w:val="AD52AF4C"/>
    <w:lvl w:ilvl="0" w:tplc="0405000F">
      <w:start w:val="1"/>
      <w:numFmt w:val="decimal"/>
      <w:lvlText w:val="%1."/>
      <w:lvlJc w:val="left"/>
      <w:pPr>
        <w:ind w:left="789" w:hanging="360"/>
      </w:pPr>
      <w:rPr>
        <w:rFonts w:hint="default"/>
      </w:rPr>
    </w:lvl>
    <w:lvl w:ilvl="1" w:tplc="EF983B40" w:tentative="1">
      <w:start w:val="1"/>
      <w:numFmt w:val="bullet"/>
      <w:lvlText w:val="o"/>
      <w:lvlJc w:val="left"/>
      <w:pPr>
        <w:ind w:left="1509" w:hanging="360"/>
      </w:pPr>
      <w:rPr>
        <w:rFonts w:ascii="Courier New" w:hAnsi="Courier New" w:cs="Courier New" w:hint="default"/>
      </w:rPr>
    </w:lvl>
    <w:lvl w:ilvl="2" w:tplc="608A0588" w:tentative="1">
      <w:start w:val="1"/>
      <w:numFmt w:val="bullet"/>
      <w:lvlText w:val=""/>
      <w:lvlJc w:val="left"/>
      <w:pPr>
        <w:ind w:left="2229" w:hanging="360"/>
      </w:pPr>
      <w:rPr>
        <w:rFonts w:ascii="Wingdings" w:hAnsi="Wingdings" w:hint="default"/>
      </w:rPr>
    </w:lvl>
    <w:lvl w:ilvl="3" w:tplc="95485030" w:tentative="1">
      <w:start w:val="1"/>
      <w:numFmt w:val="bullet"/>
      <w:lvlText w:val=""/>
      <w:lvlJc w:val="left"/>
      <w:pPr>
        <w:ind w:left="2949" w:hanging="360"/>
      </w:pPr>
      <w:rPr>
        <w:rFonts w:ascii="Symbol" w:hAnsi="Symbol" w:hint="default"/>
      </w:rPr>
    </w:lvl>
    <w:lvl w:ilvl="4" w:tplc="BAE42D22" w:tentative="1">
      <w:start w:val="1"/>
      <w:numFmt w:val="bullet"/>
      <w:lvlText w:val="o"/>
      <w:lvlJc w:val="left"/>
      <w:pPr>
        <w:ind w:left="3669" w:hanging="360"/>
      </w:pPr>
      <w:rPr>
        <w:rFonts w:ascii="Courier New" w:hAnsi="Courier New" w:cs="Courier New" w:hint="default"/>
      </w:rPr>
    </w:lvl>
    <w:lvl w:ilvl="5" w:tplc="EA6A62D4" w:tentative="1">
      <w:start w:val="1"/>
      <w:numFmt w:val="bullet"/>
      <w:lvlText w:val=""/>
      <w:lvlJc w:val="left"/>
      <w:pPr>
        <w:ind w:left="4389" w:hanging="360"/>
      </w:pPr>
      <w:rPr>
        <w:rFonts w:ascii="Wingdings" w:hAnsi="Wingdings" w:hint="default"/>
      </w:rPr>
    </w:lvl>
    <w:lvl w:ilvl="6" w:tplc="C3B48A02" w:tentative="1">
      <w:start w:val="1"/>
      <w:numFmt w:val="bullet"/>
      <w:lvlText w:val=""/>
      <w:lvlJc w:val="left"/>
      <w:pPr>
        <w:ind w:left="5109" w:hanging="360"/>
      </w:pPr>
      <w:rPr>
        <w:rFonts w:ascii="Symbol" w:hAnsi="Symbol" w:hint="default"/>
      </w:rPr>
    </w:lvl>
    <w:lvl w:ilvl="7" w:tplc="081EB7C8" w:tentative="1">
      <w:start w:val="1"/>
      <w:numFmt w:val="bullet"/>
      <w:lvlText w:val="o"/>
      <w:lvlJc w:val="left"/>
      <w:pPr>
        <w:ind w:left="5829" w:hanging="360"/>
      </w:pPr>
      <w:rPr>
        <w:rFonts w:ascii="Courier New" w:hAnsi="Courier New" w:cs="Courier New" w:hint="default"/>
      </w:rPr>
    </w:lvl>
    <w:lvl w:ilvl="8" w:tplc="E9E0E5F2" w:tentative="1">
      <w:start w:val="1"/>
      <w:numFmt w:val="bullet"/>
      <w:lvlText w:val=""/>
      <w:lvlJc w:val="left"/>
      <w:pPr>
        <w:ind w:left="6549" w:hanging="360"/>
      </w:pPr>
      <w:rPr>
        <w:rFonts w:ascii="Wingdings" w:hAnsi="Wingdings" w:hint="default"/>
      </w:rPr>
    </w:lvl>
  </w:abstractNum>
  <w:abstractNum w:abstractNumId="72" w15:restartNumberingAfterBreak="0">
    <w:nsid w:val="42A90FC8"/>
    <w:multiLevelType w:val="hybridMultilevel"/>
    <w:tmpl w:val="10562E6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3" w15:restartNumberingAfterBreak="0">
    <w:nsid w:val="437B7C6F"/>
    <w:multiLevelType w:val="hybridMultilevel"/>
    <w:tmpl w:val="DD7EAF6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4" w15:restartNumberingAfterBreak="0">
    <w:nsid w:val="44844C41"/>
    <w:multiLevelType w:val="hybridMultilevel"/>
    <w:tmpl w:val="466C168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5" w15:restartNumberingAfterBreak="0">
    <w:nsid w:val="46F737EC"/>
    <w:multiLevelType w:val="hybridMultilevel"/>
    <w:tmpl w:val="24F8C7C2"/>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6" w15:restartNumberingAfterBreak="0">
    <w:nsid w:val="47E304FE"/>
    <w:multiLevelType w:val="hybridMultilevel"/>
    <w:tmpl w:val="9FFCF4C2"/>
    <w:lvl w:ilvl="0" w:tplc="7486C1BA">
      <w:start w:val="1"/>
      <w:numFmt w:val="bullet"/>
      <w:lvlText w:val=""/>
      <w:lvlJc w:val="left"/>
      <w:pPr>
        <w:ind w:left="720" w:hanging="360"/>
      </w:pPr>
      <w:rPr>
        <w:rFonts w:ascii="Wingdings" w:hAnsi="Wingdings"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7" w15:restartNumberingAfterBreak="0">
    <w:nsid w:val="48F76B71"/>
    <w:multiLevelType w:val="hybridMultilevel"/>
    <w:tmpl w:val="37541418"/>
    <w:lvl w:ilvl="0" w:tplc="0405000F">
      <w:start w:val="1"/>
      <w:numFmt w:val="decimal"/>
      <w:lvlText w:val="%1."/>
      <w:lvlJc w:val="left"/>
      <w:pPr>
        <w:ind w:left="720" w:hanging="360"/>
      </w:pPr>
      <w:rPr>
        <w:rFonts w:hint="default"/>
      </w:rPr>
    </w:lvl>
    <w:lvl w:ilvl="1" w:tplc="E1A2C684" w:tentative="1">
      <w:start w:val="1"/>
      <w:numFmt w:val="bullet"/>
      <w:lvlText w:val="o"/>
      <w:lvlJc w:val="left"/>
      <w:pPr>
        <w:ind w:left="1440" w:hanging="360"/>
      </w:pPr>
      <w:rPr>
        <w:rFonts w:ascii="Courier New" w:hAnsi="Courier New" w:cs="Courier New" w:hint="default"/>
      </w:rPr>
    </w:lvl>
    <w:lvl w:ilvl="2" w:tplc="3064D984" w:tentative="1">
      <w:start w:val="1"/>
      <w:numFmt w:val="bullet"/>
      <w:lvlText w:val=""/>
      <w:lvlJc w:val="left"/>
      <w:pPr>
        <w:ind w:left="2160" w:hanging="360"/>
      </w:pPr>
      <w:rPr>
        <w:rFonts w:ascii="Wingdings" w:hAnsi="Wingdings" w:hint="default"/>
      </w:rPr>
    </w:lvl>
    <w:lvl w:ilvl="3" w:tplc="3A0C6ED4" w:tentative="1">
      <w:start w:val="1"/>
      <w:numFmt w:val="bullet"/>
      <w:lvlText w:val=""/>
      <w:lvlJc w:val="left"/>
      <w:pPr>
        <w:ind w:left="2880" w:hanging="360"/>
      </w:pPr>
      <w:rPr>
        <w:rFonts w:ascii="Symbol" w:hAnsi="Symbol" w:hint="default"/>
      </w:rPr>
    </w:lvl>
    <w:lvl w:ilvl="4" w:tplc="2D42CCFE" w:tentative="1">
      <w:start w:val="1"/>
      <w:numFmt w:val="bullet"/>
      <w:lvlText w:val="o"/>
      <w:lvlJc w:val="left"/>
      <w:pPr>
        <w:ind w:left="3600" w:hanging="360"/>
      </w:pPr>
      <w:rPr>
        <w:rFonts w:ascii="Courier New" w:hAnsi="Courier New" w:cs="Courier New" w:hint="default"/>
      </w:rPr>
    </w:lvl>
    <w:lvl w:ilvl="5" w:tplc="AF54DE50" w:tentative="1">
      <w:start w:val="1"/>
      <w:numFmt w:val="bullet"/>
      <w:lvlText w:val=""/>
      <w:lvlJc w:val="left"/>
      <w:pPr>
        <w:ind w:left="4320" w:hanging="360"/>
      </w:pPr>
      <w:rPr>
        <w:rFonts w:ascii="Wingdings" w:hAnsi="Wingdings" w:hint="default"/>
      </w:rPr>
    </w:lvl>
    <w:lvl w:ilvl="6" w:tplc="52ACE64C" w:tentative="1">
      <w:start w:val="1"/>
      <w:numFmt w:val="bullet"/>
      <w:lvlText w:val=""/>
      <w:lvlJc w:val="left"/>
      <w:pPr>
        <w:ind w:left="5040" w:hanging="360"/>
      </w:pPr>
      <w:rPr>
        <w:rFonts w:ascii="Symbol" w:hAnsi="Symbol" w:hint="default"/>
      </w:rPr>
    </w:lvl>
    <w:lvl w:ilvl="7" w:tplc="7D9EB53C" w:tentative="1">
      <w:start w:val="1"/>
      <w:numFmt w:val="bullet"/>
      <w:lvlText w:val="o"/>
      <w:lvlJc w:val="left"/>
      <w:pPr>
        <w:ind w:left="5760" w:hanging="360"/>
      </w:pPr>
      <w:rPr>
        <w:rFonts w:ascii="Courier New" w:hAnsi="Courier New" w:cs="Courier New" w:hint="default"/>
      </w:rPr>
    </w:lvl>
    <w:lvl w:ilvl="8" w:tplc="5B88D55C" w:tentative="1">
      <w:start w:val="1"/>
      <w:numFmt w:val="bullet"/>
      <w:lvlText w:val=""/>
      <w:lvlJc w:val="left"/>
      <w:pPr>
        <w:ind w:left="6480" w:hanging="360"/>
      </w:pPr>
      <w:rPr>
        <w:rFonts w:ascii="Wingdings" w:hAnsi="Wingdings" w:hint="default"/>
      </w:rPr>
    </w:lvl>
  </w:abstractNum>
  <w:abstractNum w:abstractNumId="78" w15:restartNumberingAfterBreak="0">
    <w:nsid w:val="4CD70C83"/>
    <w:multiLevelType w:val="multilevel"/>
    <w:tmpl w:val="8890973C"/>
    <w:lvl w:ilvl="0">
      <w:start w:val="1"/>
      <w:numFmt w:val="decimal"/>
      <w:lvlText w:val="%1."/>
      <w:lvlJc w:val="left"/>
      <w:pPr>
        <w:tabs>
          <w:tab w:val="num" w:pos="720"/>
        </w:tabs>
        <w:ind w:left="720" w:hanging="360"/>
      </w:pPr>
      <w:rPr>
        <w:rFonts w:hint="default"/>
        <w:sz w:val="20"/>
      </w:rPr>
    </w:lvl>
    <w:lvl w:ilvl="1">
      <w:start w:val="2021"/>
      <w:numFmt w:val="bullet"/>
      <w:lvlText w:val=""/>
      <w:lvlJc w:val="left"/>
      <w:pPr>
        <w:ind w:left="1440" w:hanging="360"/>
      </w:pPr>
      <w:rPr>
        <w:rFonts w:ascii="Symbol" w:eastAsiaTheme="minorHAnsi" w:hAnsi="Symbol" w:cs="Times New Roman" w:hint="default"/>
        <w:color w:val="7030A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9" w15:restartNumberingAfterBreak="0">
    <w:nsid w:val="4DFC0B79"/>
    <w:multiLevelType w:val="hybridMultilevel"/>
    <w:tmpl w:val="B9F0E1C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0" w15:restartNumberingAfterBreak="0">
    <w:nsid w:val="4F110314"/>
    <w:multiLevelType w:val="hybridMultilevel"/>
    <w:tmpl w:val="751298BE"/>
    <w:lvl w:ilvl="0" w:tplc="04050005">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1" w15:restartNumberingAfterBreak="0">
    <w:nsid w:val="4F6649BF"/>
    <w:multiLevelType w:val="hybridMultilevel"/>
    <w:tmpl w:val="DB060A26"/>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2" w15:restartNumberingAfterBreak="0">
    <w:nsid w:val="50DB2187"/>
    <w:multiLevelType w:val="hybridMultilevel"/>
    <w:tmpl w:val="D286069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3" w15:restartNumberingAfterBreak="0">
    <w:nsid w:val="51F30B7F"/>
    <w:multiLevelType w:val="hybridMultilevel"/>
    <w:tmpl w:val="93F812B8"/>
    <w:lvl w:ilvl="0" w:tplc="008AECF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4" w15:restartNumberingAfterBreak="0">
    <w:nsid w:val="5229424D"/>
    <w:multiLevelType w:val="hybridMultilevel"/>
    <w:tmpl w:val="8C505592"/>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5" w15:restartNumberingAfterBreak="0">
    <w:nsid w:val="567C203C"/>
    <w:multiLevelType w:val="hybridMultilevel"/>
    <w:tmpl w:val="B06A5950"/>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6" w15:restartNumberingAfterBreak="0">
    <w:nsid w:val="58DF34AA"/>
    <w:multiLevelType w:val="hybridMultilevel"/>
    <w:tmpl w:val="2CE0022C"/>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7" w15:restartNumberingAfterBreak="0">
    <w:nsid w:val="596C4524"/>
    <w:multiLevelType w:val="hybridMultilevel"/>
    <w:tmpl w:val="68FCFD30"/>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8" w15:restartNumberingAfterBreak="0">
    <w:nsid w:val="59B96764"/>
    <w:multiLevelType w:val="hybridMultilevel"/>
    <w:tmpl w:val="5AB4413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9" w15:restartNumberingAfterBreak="0">
    <w:nsid w:val="59C479AF"/>
    <w:multiLevelType w:val="hybridMultilevel"/>
    <w:tmpl w:val="186EA21E"/>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0" w15:restartNumberingAfterBreak="0">
    <w:nsid w:val="59DC25EC"/>
    <w:multiLevelType w:val="hybridMultilevel"/>
    <w:tmpl w:val="125A5AC6"/>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1" w15:restartNumberingAfterBreak="0">
    <w:nsid w:val="59F67D29"/>
    <w:multiLevelType w:val="hybridMultilevel"/>
    <w:tmpl w:val="E578ED06"/>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2" w15:restartNumberingAfterBreak="0">
    <w:nsid w:val="5A052819"/>
    <w:multiLevelType w:val="hybridMultilevel"/>
    <w:tmpl w:val="E5E8B6D2"/>
    <w:lvl w:ilvl="0" w:tplc="ABF8B4A8">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3" w15:restartNumberingAfterBreak="0">
    <w:nsid w:val="5AC46933"/>
    <w:multiLevelType w:val="hybridMultilevel"/>
    <w:tmpl w:val="520640C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4" w15:restartNumberingAfterBreak="0">
    <w:nsid w:val="5BD4101D"/>
    <w:multiLevelType w:val="hybridMultilevel"/>
    <w:tmpl w:val="DCC898B0"/>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5" w15:restartNumberingAfterBreak="0">
    <w:nsid w:val="5DBC43AB"/>
    <w:multiLevelType w:val="hybridMultilevel"/>
    <w:tmpl w:val="8E6AF73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6" w15:restartNumberingAfterBreak="0">
    <w:nsid w:val="5EB63767"/>
    <w:multiLevelType w:val="hybridMultilevel"/>
    <w:tmpl w:val="5DFE2E4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7" w15:restartNumberingAfterBreak="0">
    <w:nsid w:val="600D0CBA"/>
    <w:multiLevelType w:val="hybridMultilevel"/>
    <w:tmpl w:val="DDD24B44"/>
    <w:lvl w:ilvl="0" w:tplc="C93211FE">
      <w:start w:val="1"/>
      <w:numFmt w:val="bullet"/>
      <w:lvlText w:val=""/>
      <w:lvlJc w:val="left"/>
      <w:pPr>
        <w:ind w:left="720" w:hanging="360"/>
      </w:pPr>
      <w:rPr>
        <w:rFonts w:ascii="Wingdings" w:hAnsi="Wingdings"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8" w15:restartNumberingAfterBreak="0">
    <w:nsid w:val="61DA2159"/>
    <w:multiLevelType w:val="hybridMultilevel"/>
    <w:tmpl w:val="1B8ACAB0"/>
    <w:lvl w:ilvl="0" w:tplc="04050005">
      <w:start w:val="1"/>
      <w:numFmt w:val="bullet"/>
      <w:lvlText w:val=""/>
      <w:lvlJc w:val="left"/>
      <w:pPr>
        <w:ind w:left="720" w:hanging="360"/>
      </w:pPr>
      <w:rPr>
        <w:rFonts w:ascii="Wingdings" w:hAnsi="Wingdings"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9" w15:restartNumberingAfterBreak="0">
    <w:nsid w:val="64DB66E1"/>
    <w:multiLevelType w:val="multilevel"/>
    <w:tmpl w:val="431AD248"/>
    <w:lvl w:ilvl="0">
      <w:start w:val="1"/>
      <w:numFmt w:val="bullet"/>
      <w:lvlText w:val=""/>
      <w:lvlJc w:val="left"/>
      <w:pPr>
        <w:tabs>
          <w:tab w:val="num" w:pos="720"/>
        </w:tabs>
        <w:ind w:left="720" w:hanging="360"/>
      </w:pPr>
      <w:rPr>
        <w:rFonts w:ascii="Wingdings" w:hAnsi="Wingdings" w:hint="default"/>
        <w:sz w:val="20"/>
      </w:rPr>
    </w:lvl>
    <w:lvl w:ilvl="1">
      <w:start w:val="2021"/>
      <w:numFmt w:val="bullet"/>
      <w:lvlText w:val=""/>
      <w:lvlJc w:val="left"/>
      <w:pPr>
        <w:ind w:left="1440" w:hanging="360"/>
      </w:pPr>
      <w:rPr>
        <w:rFonts w:ascii="Symbol" w:eastAsiaTheme="minorHAnsi" w:hAnsi="Symbol" w:cs="Times New Roman" w:hint="default"/>
        <w:color w:val="7030A0"/>
      </w:rPr>
    </w:lvl>
    <w:lvl w:ilvl="2">
      <w:start w:val="11"/>
      <w:numFmt w:val="bullet"/>
      <w:lvlText w:val="-"/>
      <w:lvlJc w:val="left"/>
      <w:pPr>
        <w:ind w:left="2160" w:hanging="360"/>
      </w:pPr>
      <w:rPr>
        <w:rFonts w:ascii="Times New Roman" w:eastAsiaTheme="minorHAnsi" w:hAnsi="Times New Roman" w:cs="Times New Roman"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0" w15:restartNumberingAfterBreak="0">
    <w:nsid w:val="656357E5"/>
    <w:multiLevelType w:val="hybridMultilevel"/>
    <w:tmpl w:val="8438E96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1" w15:restartNumberingAfterBreak="0">
    <w:nsid w:val="66267B33"/>
    <w:multiLevelType w:val="hybridMultilevel"/>
    <w:tmpl w:val="2F6233EA"/>
    <w:lvl w:ilvl="0" w:tplc="04050005">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2" w15:restartNumberingAfterBreak="0">
    <w:nsid w:val="665213D8"/>
    <w:multiLevelType w:val="hybridMultilevel"/>
    <w:tmpl w:val="FC04E050"/>
    <w:lvl w:ilvl="0" w:tplc="064CE90E">
      <w:start w:val="1"/>
      <w:numFmt w:val="bullet"/>
      <w:lvlText w:val=""/>
      <w:lvlJc w:val="left"/>
      <w:pPr>
        <w:ind w:left="720" w:hanging="360"/>
      </w:pPr>
      <w:rPr>
        <w:rFonts w:ascii="Wingdings" w:hAnsi="Wingdings"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3" w15:restartNumberingAfterBreak="0">
    <w:nsid w:val="684E5061"/>
    <w:multiLevelType w:val="hybridMultilevel"/>
    <w:tmpl w:val="CBD8D52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4" w15:restartNumberingAfterBreak="0">
    <w:nsid w:val="691C356B"/>
    <w:multiLevelType w:val="hybridMultilevel"/>
    <w:tmpl w:val="FD681546"/>
    <w:lvl w:ilvl="0" w:tplc="04050005">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05" w15:restartNumberingAfterBreak="0">
    <w:nsid w:val="69DE436D"/>
    <w:multiLevelType w:val="hybridMultilevel"/>
    <w:tmpl w:val="BE02F37A"/>
    <w:lvl w:ilvl="0" w:tplc="1F0C94D4">
      <w:start w:val="1"/>
      <w:numFmt w:val="bullet"/>
      <w:lvlText w:val=""/>
      <w:lvlJc w:val="left"/>
      <w:pPr>
        <w:ind w:left="720" w:hanging="360"/>
      </w:pPr>
      <w:rPr>
        <w:rFonts w:ascii="Wingdings" w:hAnsi="Wingdings"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6" w15:restartNumberingAfterBreak="0">
    <w:nsid w:val="69FE77E9"/>
    <w:multiLevelType w:val="hybridMultilevel"/>
    <w:tmpl w:val="CA6E664E"/>
    <w:lvl w:ilvl="0" w:tplc="30E88CE4">
      <w:start w:val="1"/>
      <w:numFmt w:val="bullet"/>
      <w:lvlText w:val=""/>
      <w:lvlJc w:val="left"/>
      <w:pPr>
        <w:ind w:left="720" w:hanging="360"/>
      </w:pPr>
      <w:rPr>
        <w:rFonts w:ascii="Wingdings" w:hAnsi="Wingdings"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7" w15:restartNumberingAfterBreak="0">
    <w:nsid w:val="6A4B05A6"/>
    <w:multiLevelType w:val="hybridMultilevel"/>
    <w:tmpl w:val="C94C0BF0"/>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8" w15:restartNumberingAfterBreak="0">
    <w:nsid w:val="6A521192"/>
    <w:multiLevelType w:val="hybridMultilevel"/>
    <w:tmpl w:val="71B00244"/>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9" w15:restartNumberingAfterBreak="0">
    <w:nsid w:val="6A7D0698"/>
    <w:multiLevelType w:val="hybridMultilevel"/>
    <w:tmpl w:val="3056A652"/>
    <w:lvl w:ilvl="0" w:tplc="0405000F">
      <w:start w:val="1"/>
      <w:numFmt w:val="decimal"/>
      <w:lvlText w:val="%1."/>
      <w:lvlJc w:val="left"/>
      <w:pPr>
        <w:ind w:left="720" w:hanging="360"/>
      </w:pPr>
      <w:rPr>
        <w:rFonts w:hint="default"/>
      </w:rPr>
    </w:lvl>
    <w:lvl w:ilvl="1" w:tplc="0800231C" w:tentative="1">
      <w:start w:val="1"/>
      <w:numFmt w:val="lowerLetter"/>
      <w:lvlText w:val="%2."/>
      <w:lvlJc w:val="left"/>
      <w:pPr>
        <w:ind w:left="1440" w:hanging="360"/>
      </w:pPr>
    </w:lvl>
    <w:lvl w:ilvl="2" w:tplc="66ECEF8C" w:tentative="1">
      <w:start w:val="1"/>
      <w:numFmt w:val="lowerRoman"/>
      <w:lvlText w:val="%3."/>
      <w:lvlJc w:val="right"/>
      <w:pPr>
        <w:ind w:left="2160" w:hanging="180"/>
      </w:pPr>
    </w:lvl>
    <w:lvl w:ilvl="3" w:tplc="64BE5662" w:tentative="1">
      <w:start w:val="1"/>
      <w:numFmt w:val="decimal"/>
      <w:lvlText w:val="%4."/>
      <w:lvlJc w:val="left"/>
      <w:pPr>
        <w:ind w:left="2880" w:hanging="360"/>
      </w:pPr>
    </w:lvl>
    <w:lvl w:ilvl="4" w:tplc="3F563A6A" w:tentative="1">
      <w:start w:val="1"/>
      <w:numFmt w:val="lowerLetter"/>
      <w:lvlText w:val="%5."/>
      <w:lvlJc w:val="left"/>
      <w:pPr>
        <w:ind w:left="3600" w:hanging="360"/>
      </w:pPr>
    </w:lvl>
    <w:lvl w:ilvl="5" w:tplc="63D8C85C" w:tentative="1">
      <w:start w:val="1"/>
      <w:numFmt w:val="lowerRoman"/>
      <w:lvlText w:val="%6."/>
      <w:lvlJc w:val="right"/>
      <w:pPr>
        <w:ind w:left="4320" w:hanging="180"/>
      </w:pPr>
    </w:lvl>
    <w:lvl w:ilvl="6" w:tplc="2C229046" w:tentative="1">
      <w:start w:val="1"/>
      <w:numFmt w:val="decimal"/>
      <w:lvlText w:val="%7."/>
      <w:lvlJc w:val="left"/>
      <w:pPr>
        <w:ind w:left="5040" w:hanging="360"/>
      </w:pPr>
    </w:lvl>
    <w:lvl w:ilvl="7" w:tplc="467A3072" w:tentative="1">
      <w:start w:val="1"/>
      <w:numFmt w:val="lowerLetter"/>
      <w:lvlText w:val="%8."/>
      <w:lvlJc w:val="left"/>
      <w:pPr>
        <w:ind w:left="5760" w:hanging="360"/>
      </w:pPr>
    </w:lvl>
    <w:lvl w:ilvl="8" w:tplc="EDAA1514" w:tentative="1">
      <w:start w:val="1"/>
      <w:numFmt w:val="lowerRoman"/>
      <w:lvlText w:val="%9."/>
      <w:lvlJc w:val="right"/>
      <w:pPr>
        <w:ind w:left="6480" w:hanging="180"/>
      </w:pPr>
    </w:lvl>
  </w:abstractNum>
  <w:abstractNum w:abstractNumId="110" w15:restartNumberingAfterBreak="0">
    <w:nsid w:val="6C222F85"/>
    <w:multiLevelType w:val="hybridMultilevel"/>
    <w:tmpl w:val="85D0F71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1" w15:restartNumberingAfterBreak="0">
    <w:nsid w:val="6C2C3356"/>
    <w:multiLevelType w:val="hybridMultilevel"/>
    <w:tmpl w:val="3FE817B4"/>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2" w15:restartNumberingAfterBreak="0">
    <w:nsid w:val="6D6B6D9E"/>
    <w:multiLevelType w:val="hybridMultilevel"/>
    <w:tmpl w:val="2D383D62"/>
    <w:lvl w:ilvl="0" w:tplc="B70A72D8">
      <w:start w:val="1"/>
      <w:numFmt w:val="bullet"/>
      <w:lvlText w:val=""/>
      <w:lvlJc w:val="left"/>
      <w:pPr>
        <w:ind w:left="1080" w:hanging="360"/>
      </w:pPr>
      <w:rPr>
        <w:rFonts w:ascii="Wingdings" w:hAnsi="Wingding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13" w15:restartNumberingAfterBreak="0">
    <w:nsid w:val="6D906D94"/>
    <w:multiLevelType w:val="hybridMultilevel"/>
    <w:tmpl w:val="1D025266"/>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4" w15:restartNumberingAfterBreak="0">
    <w:nsid w:val="6DDE1B54"/>
    <w:multiLevelType w:val="hybridMultilevel"/>
    <w:tmpl w:val="A830BEF6"/>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5" w15:restartNumberingAfterBreak="0">
    <w:nsid w:val="6EBC68DE"/>
    <w:multiLevelType w:val="hybridMultilevel"/>
    <w:tmpl w:val="9B88337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6" w15:restartNumberingAfterBreak="0">
    <w:nsid w:val="6F803E38"/>
    <w:multiLevelType w:val="hybridMultilevel"/>
    <w:tmpl w:val="5A32B0EC"/>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7" w15:restartNumberingAfterBreak="0">
    <w:nsid w:val="70C17DE6"/>
    <w:multiLevelType w:val="hybridMultilevel"/>
    <w:tmpl w:val="85766CD6"/>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8" w15:restartNumberingAfterBreak="0">
    <w:nsid w:val="716218DA"/>
    <w:multiLevelType w:val="hybridMultilevel"/>
    <w:tmpl w:val="3CDAFFF4"/>
    <w:lvl w:ilvl="0" w:tplc="B70A72D8">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9" w15:restartNumberingAfterBreak="0">
    <w:nsid w:val="71E22A82"/>
    <w:multiLevelType w:val="hybridMultilevel"/>
    <w:tmpl w:val="38CEB1C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0" w15:restartNumberingAfterBreak="0">
    <w:nsid w:val="71F52180"/>
    <w:multiLevelType w:val="hybridMultilevel"/>
    <w:tmpl w:val="E0ACB6F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1" w15:restartNumberingAfterBreak="0">
    <w:nsid w:val="744D11E3"/>
    <w:multiLevelType w:val="hybridMultilevel"/>
    <w:tmpl w:val="90B4AD3C"/>
    <w:lvl w:ilvl="0" w:tplc="0405000F">
      <w:start w:val="1"/>
      <w:numFmt w:val="decimal"/>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2" w15:restartNumberingAfterBreak="0">
    <w:nsid w:val="74692C16"/>
    <w:multiLevelType w:val="hybridMultilevel"/>
    <w:tmpl w:val="1EA60AE4"/>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3" w15:restartNumberingAfterBreak="0">
    <w:nsid w:val="7607F5DA"/>
    <w:multiLevelType w:val="hybridMultilevel"/>
    <w:tmpl w:val="57F0213C"/>
    <w:lvl w:ilvl="0" w:tplc="6A76CF64">
      <w:start w:val="1"/>
      <w:numFmt w:val="decimal"/>
      <w:lvlText w:val="%1."/>
      <w:lvlJc w:val="left"/>
      <w:pPr>
        <w:ind w:left="720" w:hanging="360"/>
      </w:pPr>
    </w:lvl>
    <w:lvl w:ilvl="1" w:tplc="C5BAF6B2">
      <w:start w:val="1"/>
      <w:numFmt w:val="lowerLetter"/>
      <w:lvlText w:val="%2."/>
      <w:lvlJc w:val="left"/>
      <w:pPr>
        <w:ind w:left="1440" w:hanging="360"/>
      </w:pPr>
    </w:lvl>
    <w:lvl w:ilvl="2" w:tplc="92CC3D6A">
      <w:start w:val="1"/>
      <w:numFmt w:val="lowerRoman"/>
      <w:lvlText w:val="%3."/>
      <w:lvlJc w:val="right"/>
      <w:pPr>
        <w:ind w:left="2160" w:hanging="180"/>
      </w:pPr>
    </w:lvl>
    <w:lvl w:ilvl="3" w:tplc="84CE7B82">
      <w:start w:val="1"/>
      <w:numFmt w:val="decimal"/>
      <w:lvlText w:val="%4."/>
      <w:lvlJc w:val="left"/>
      <w:pPr>
        <w:ind w:left="2880" w:hanging="360"/>
      </w:pPr>
    </w:lvl>
    <w:lvl w:ilvl="4" w:tplc="A36E6642">
      <w:start w:val="1"/>
      <w:numFmt w:val="lowerLetter"/>
      <w:lvlText w:val="%5."/>
      <w:lvlJc w:val="left"/>
      <w:pPr>
        <w:ind w:left="3600" w:hanging="360"/>
      </w:pPr>
    </w:lvl>
    <w:lvl w:ilvl="5" w:tplc="7C4A8A5A">
      <w:start w:val="1"/>
      <w:numFmt w:val="lowerRoman"/>
      <w:lvlText w:val="%6."/>
      <w:lvlJc w:val="right"/>
      <w:pPr>
        <w:ind w:left="4320" w:hanging="180"/>
      </w:pPr>
    </w:lvl>
    <w:lvl w:ilvl="6" w:tplc="04A6C1CA">
      <w:start w:val="1"/>
      <w:numFmt w:val="decimal"/>
      <w:lvlText w:val="%7."/>
      <w:lvlJc w:val="left"/>
      <w:pPr>
        <w:ind w:left="5040" w:hanging="360"/>
      </w:pPr>
    </w:lvl>
    <w:lvl w:ilvl="7" w:tplc="E6C6F7E0">
      <w:start w:val="1"/>
      <w:numFmt w:val="lowerLetter"/>
      <w:lvlText w:val="%8."/>
      <w:lvlJc w:val="left"/>
      <w:pPr>
        <w:ind w:left="5760" w:hanging="360"/>
      </w:pPr>
    </w:lvl>
    <w:lvl w:ilvl="8" w:tplc="FB208A44">
      <w:start w:val="1"/>
      <w:numFmt w:val="lowerRoman"/>
      <w:lvlText w:val="%9."/>
      <w:lvlJc w:val="right"/>
      <w:pPr>
        <w:ind w:left="6480" w:hanging="180"/>
      </w:pPr>
    </w:lvl>
  </w:abstractNum>
  <w:abstractNum w:abstractNumId="124" w15:restartNumberingAfterBreak="0">
    <w:nsid w:val="7673736C"/>
    <w:multiLevelType w:val="hybridMultilevel"/>
    <w:tmpl w:val="8154D086"/>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5" w15:restartNumberingAfterBreak="0">
    <w:nsid w:val="779F7063"/>
    <w:multiLevelType w:val="hybridMultilevel"/>
    <w:tmpl w:val="8D488512"/>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6" w15:restartNumberingAfterBreak="0">
    <w:nsid w:val="77F076BC"/>
    <w:multiLevelType w:val="multilevel"/>
    <w:tmpl w:val="ED7C4236"/>
    <w:lvl w:ilvl="0">
      <w:start w:val="1"/>
      <w:numFmt w:val="upperRoman"/>
      <w:lvlText w:val="%1."/>
      <w:lvlJc w:val="right"/>
      <w:pPr>
        <w:ind w:left="360" w:hanging="360"/>
      </w:pPr>
      <w:rPr>
        <w:rFonts w:cs="Times New Roman" w:hint="default"/>
      </w:rPr>
    </w:lvl>
    <w:lvl w:ilvl="1">
      <w:start w:val="1"/>
      <w:numFmt w:val="decimal"/>
      <w:lvlText w:val="%1.%2"/>
      <w:lvlJc w:val="left"/>
      <w:pPr>
        <w:ind w:left="1080" w:hanging="360"/>
      </w:pPr>
      <w:rPr>
        <w:rFonts w:cs="Times New Roman" w:hint="default"/>
      </w:rPr>
    </w:lvl>
    <w:lvl w:ilvl="2">
      <w:start w:val="1"/>
      <w:numFmt w:val="lowerRoman"/>
      <w:lvlText w:val="%3."/>
      <w:lvlJc w:val="right"/>
      <w:pPr>
        <w:ind w:left="1800" w:hanging="180"/>
      </w:pPr>
      <w:rPr>
        <w:rFonts w:cs="Times New Roman" w:hint="default"/>
      </w:rPr>
    </w:lvl>
    <w:lvl w:ilvl="3">
      <w:start w:val="1"/>
      <w:numFmt w:val="decimal"/>
      <w:lvlText w:val="%4."/>
      <w:lvlJc w:val="left"/>
      <w:pPr>
        <w:ind w:left="2520" w:hanging="360"/>
      </w:pPr>
      <w:rPr>
        <w:rFonts w:cs="Times New Roman" w:hint="default"/>
      </w:rPr>
    </w:lvl>
    <w:lvl w:ilvl="4">
      <w:start w:val="1"/>
      <w:numFmt w:val="lowerLetter"/>
      <w:lvlText w:val="%5."/>
      <w:lvlJc w:val="left"/>
      <w:pPr>
        <w:ind w:left="3240" w:hanging="360"/>
      </w:pPr>
      <w:rPr>
        <w:rFonts w:cs="Times New Roman" w:hint="default"/>
      </w:rPr>
    </w:lvl>
    <w:lvl w:ilvl="5">
      <w:start w:val="1"/>
      <w:numFmt w:val="lowerRoman"/>
      <w:lvlText w:val="%6."/>
      <w:lvlJc w:val="right"/>
      <w:pPr>
        <w:ind w:left="3960" w:hanging="180"/>
      </w:pPr>
      <w:rPr>
        <w:rFonts w:cs="Times New Roman" w:hint="default"/>
      </w:rPr>
    </w:lvl>
    <w:lvl w:ilvl="6">
      <w:start w:val="1"/>
      <w:numFmt w:val="decimal"/>
      <w:lvlText w:val="%7."/>
      <w:lvlJc w:val="left"/>
      <w:pPr>
        <w:ind w:left="4680" w:hanging="360"/>
      </w:pPr>
      <w:rPr>
        <w:rFonts w:cs="Times New Roman" w:hint="default"/>
      </w:rPr>
    </w:lvl>
    <w:lvl w:ilvl="7">
      <w:start w:val="1"/>
      <w:numFmt w:val="lowerLetter"/>
      <w:lvlText w:val="%8."/>
      <w:lvlJc w:val="left"/>
      <w:pPr>
        <w:ind w:left="5400" w:hanging="360"/>
      </w:pPr>
      <w:rPr>
        <w:rFonts w:cs="Times New Roman" w:hint="default"/>
      </w:rPr>
    </w:lvl>
    <w:lvl w:ilvl="8">
      <w:start w:val="1"/>
      <w:numFmt w:val="lowerRoman"/>
      <w:lvlText w:val="%9."/>
      <w:lvlJc w:val="right"/>
      <w:pPr>
        <w:ind w:left="6120" w:hanging="180"/>
      </w:pPr>
      <w:rPr>
        <w:rFonts w:cs="Times New Roman" w:hint="default"/>
      </w:rPr>
    </w:lvl>
  </w:abstractNum>
  <w:abstractNum w:abstractNumId="127" w15:restartNumberingAfterBreak="0">
    <w:nsid w:val="79D365E9"/>
    <w:multiLevelType w:val="multilevel"/>
    <w:tmpl w:val="CC66DD0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8" w15:restartNumberingAfterBreak="0">
    <w:nsid w:val="7A8E71A0"/>
    <w:multiLevelType w:val="hybridMultilevel"/>
    <w:tmpl w:val="8C28475A"/>
    <w:lvl w:ilvl="0" w:tplc="D542FEE6">
      <w:numFmt w:val="bullet"/>
      <w:lvlText w:val="-"/>
      <w:lvlJc w:val="left"/>
      <w:pPr>
        <w:ind w:left="720" w:hanging="360"/>
      </w:pPr>
      <w:rPr>
        <w:rFonts w:ascii="Times New Roman" w:eastAsiaTheme="minorHAnsi"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9" w15:restartNumberingAfterBreak="0">
    <w:nsid w:val="7A93249E"/>
    <w:multiLevelType w:val="hybridMultilevel"/>
    <w:tmpl w:val="03202F6C"/>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0" w15:restartNumberingAfterBreak="0">
    <w:nsid w:val="7AB008CA"/>
    <w:multiLevelType w:val="hybridMultilevel"/>
    <w:tmpl w:val="2026A660"/>
    <w:lvl w:ilvl="0" w:tplc="54BE6E04">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1" w15:restartNumberingAfterBreak="0">
    <w:nsid w:val="7CBF72FD"/>
    <w:multiLevelType w:val="hybridMultilevel"/>
    <w:tmpl w:val="4D74CAFE"/>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2" w15:restartNumberingAfterBreak="0">
    <w:nsid w:val="7DBA1CAE"/>
    <w:multiLevelType w:val="multilevel"/>
    <w:tmpl w:val="C6D42962"/>
    <w:lvl w:ilvl="0">
      <w:start w:val="1"/>
      <w:numFmt w:val="bullet"/>
      <w:lvlText w:val=""/>
      <w:lvlJc w:val="left"/>
      <w:pPr>
        <w:tabs>
          <w:tab w:val="num" w:pos="720"/>
        </w:tabs>
        <w:ind w:left="720" w:hanging="360"/>
      </w:pPr>
      <w:rPr>
        <w:rFonts w:ascii="Wingdings" w:hAnsi="Wingdings" w:hint="default"/>
        <w:sz w:val="20"/>
      </w:rPr>
    </w:lvl>
    <w:lvl w:ilvl="1">
      <w:start w:val="2021"/>
      <w:numFmt w:val="bullet"/>
      <w:lvlText w:val=""/>
      <w:lvlJc w:val="left"/>
      <w:pPr>
        <w:ind w:left="1440" w:hanging="360"/>
      </w:pPr>
      <w:rPr>
        <w:rFonts w:ascii="Symbol" w:eastAsiaTheme="minorHAnsi" w:hAnsi="Symbol" w:cs="Times New Roman" w:hint="default"/>
        <w:color w:val="7030A0"/>
      </w:rPr>
    </w:lvl>
    <w:lvl w:ilvl="2">
      <w:start w:val="11"/>
      <w:numFmt w:val="bullet"/>
      <w:lvlText w:val="-"/>
      <w:lvlJc w:val="left"/>
      <w:pPr>
        <w:ind w:left="2160" w:hanging="360"/>
      </w:pPr>
      <w:rPr>
        <w:rFonts w:ascii="Times New Roman" w:eastAsiaTheme="minorHAnsi" w:hAnsi="Times New Roman" w:cs="Times New Roman"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3" w15:restartNumberingAfterBreak="0">
    <w:nsid w:val="7E166EA3"/>
    <w:multiLevelType w:val="hybridMultilevel"/>
    <w:tmpl w:val="5150F024"/>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4" w15:restartNumberingAfterBreak="0">
    <w:nsid w:val="7F0D6348"/>
    <w:multiLevelType w:val="hybridMultilevel"/>
    <w:tmpl w:val="54F4ADA8"/>
    <w:lvl w:ilvl="0" w:tplc="A83A30BA">
      <w:start w:val="1"/>
      <w:numFmt w:val="decimal"/>
      <w:lvlText w:val="%1."/>
      <w:lvlJc w:val="left"/>
      <w:pPr>
        <w:ind w:left="720" w:hanging="360"/>
      </w:pPr>
      <w:rPr>
        <w:b w:val="0"/>
        <w:bCs w:val="0"/>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5" w15:restartNumberingAfterBreak="0">
    <w:nsid w:val="7F2E4BBA"/>
    <w:multiLevelType w:val="hybridMultilevel"/>
    <w:tmpl w:val="C2E2F29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03"/>
  </w:num>
  <w:num w:numId="2">
    <w:abstractNumId w:val="68"/>
  </w:num>
  <w:num w:numId="3">
    <w:abstractNumId w:val="119"/>
  </w:num>
  <w:num w:numId="4">
    <w:abstractNumId w:val="11"/>
  </w:num>
  <w:num w:numId="5">
    <w:abstractNumId w:val="121"/>
  </w:num>
  <w:num w:numId="6">
    <w:abstractNumId w:val="14"/>
  </w:num>
  <w:num w:numId="7">
    <w:abstractNumId w:val="123"/>
  </w:num>
  <w:num w:numId="8">
    <w:abstractNumId w:val="130"/>
  </w:num>
  <w:num w:numId="9">
    <w:abstractNumId w:val="53"/>
  </w:num>
  <w:num w:numId="10">
    <w:abstractNumId w:val="22"/>
  </w:num>
  <w:num w:numId="11">
    <w:abstractNumId w:val="95"/>
  </w:num>
  <w:num w:numId="12">
    <w:abstractNumId w:val="79"/>
  </w:num>
  <w:num w:numId="13">
    <w:abstractNumId w:val="87"/>
  </w:num>
  <w:num w:numId="14">
    <w:abstractNumId w:val="131"/>
  </w:num>
  <w:num w:numId="15">
    <w:abstractNumId w:val="18"/>
  </w:num>
  <w:num w:numId="16">
    <w:abstractNumId w:val="90"/>
  </w:num>
  <w:num w:numId="17">
    <w:abstractNumId w:val="45"/>
  </w:num>
  <w:num w:numId="18">
    <w:abstractNumId w:val="52"/>
  </w:num>
  <w:num w:numId="19">
    <w:abstractNumId w:val="105"/>
  </w:num>
  <w:num w:numId="20">
    <w:abstractNumId w:val="48"/>
  </w:num>
  <w:num w:numId="21">
    <w:abstractNumId w:val="124"/>
  </w:num>
  <w:num w:numId="22">
    <w:abstractNumId w:val="46"/>
  </w:num>
  <w:num w:numId="23">
    <w:abstractNumId w:val="129"/>
  </w:num>
  <w:num w:numId="24">
    <w:abstractNumId w:val="85"/>
  </w:num>
  <w:num w:numId="25">
    <w:abstractNumId w:val="116"/>
  </w:num>
  <w:num w:numId="26">
    <w:abstractNumId w:val="3"/>
  </w:num>
  <w:num w:numId="27">
    <w:abstractNumId w:val="115"/>
  </w:num>
  <w:num w:numId="28">
    <w:abstractNumId w:val="135"/>
  </w:num>
  <w:num w:numId="29">
    <w:abstractNumId w:val="56"/>
  </w:num>
  <w:num w:numId="30">
    <w:abstractNumId w:val="19"/>
  </w:num>
  <w:num w:numId="31">
    <w:abstractNumId w:val="113"/>
  </w:num>
  <w:num w:numId="32">
    <w:abstractNumId w:val="82"/>
  </w:num>
  <w:num w:numId="33">
    <w:abstractNumId w:val="41"/>
  </w:num>
  <w:num w:numId="34">
    <w:abstractNumId w:val="28"/>
  </w:num>
  <w:num w:numId="35">
    <w:abstractNumId w:val="8"/>
  </w:num>
  <w:num w:numId="36">
    <w:abstractNumId w:val="66"/>
  </w:num>
  <w:num w:numId="37">
    <w:abstractNumId w:val="39"/>
  </w:num>
  <w:num w:numId="38">
    <w:abstractNumId w:val="57"/>
  </w:num>
  <w:num w:numId="39">
    <w:abstractNumId w:val="32"/>
  </w:num>
  <w:num w:numId="40">
    <w:abstractNumId w:val="107"/>
  </w:num>
  <w:num w:numId="41">
    <w:abstractNumId w:val="44"/>
  </w:num>
  <w:num w:numId="42">
    <w:abstractNumId w:val="102"/>
  </w:num>
  <w:num w:numId="43">
    <w:abstractNumId w:val="29"/>
  </w:num>
  <w:num w:numId="44">
    <w:abstractNumId w:val="24"/>
  </w:num>
  <w:num w:numId="45">
    <w:abstractNumId w:val="15"/>
  </w:num>
  <w:num w:numId="46">
    <w:abstractNumId w:val="23"/>
  </w:num>
  <w:num w:numId="47">
    <w:abstractNumId w:val="81"/>
  </w:num>
  <w:num w:numId="48">
    <w:abstractNumId w:val="110"/>
  </w:num>
  <w:num w:numId="49">
    <w:abstractNumId w:val="94"/>
  </w:num>
  <w:num w:numId="50">
    <w:abstractNumId w:val="40"/>
  </w:num>
  <w:num w:numId="51">
    <w:abstractNumId w:val="2"/>
  </w:num>
  <w:num w:numId="52">
    <w:abstractNumId w:val="59"/>
  </w:num>
  <w:num w:numId="53">
    <w:abstractNumId w:val="117"/>
  </w:num>
  <w:num w:numId="54">
    <w:abstractNumId w:val="80"/>
  </w:num>
  <w:num w:numId="55">
    <w:abstractNumId w:val="63"/>
  </w:num>
  <w:num w:numId="56">
    <w:abstractNumId w:val="61"/>
  </w:num>
  <w:num w:numId="57">
    <w:abstractNumId w:val="88"/>
  </w:num>
  <w:num w:numId="58">
    <w:abstractNumId w:val="69"/>
  </w:num>
  <w:num w:numId="59">
    <w:abstractNumId w:val="111"/>
  </w:num>
  <w:num w:numId="60">
    <w:abstractNumId w:val="33"/>
  </w:num>
  <w:num w:numId="61">
    <w:abstractNumId w:val="74"/>
  </w:num>
  <w:num w:numId="62">
    <w:abstractNumId w:val="96"/>
  </w:num>
  <w:num w:numId="63">
    <w:abstractNumId w:val="35"/>
  </w:num>
  <w:num w:numId="64">
    <w:abstractNumId w:val="120"/>
  </w:num>
  <w:num w:numId="65">
    <w:abstractNumId w:val="86"/>
  </w:num>
  <w:num w:numId="66">
    <w:abstractNumId w:val="98"/>
  </w:num>
  <w:num w:numId="67">
    <w:abstractNumId w:val="122"/>
  </w:num>
  <w:num w:numId="68">
    <w:abstractNumId w:val="133"/>
  </w:num>
  <w:num w:numId="69">
    <w:abstractNumId w:val="47"/>
  </w:num>
  <w:num w:numId="70">
    <w:abstractNumId w:val="50"/>
  </w:num>
  <w:num w:numId="71">
    <w:abstractNumId w:val="10"/>
  </w:num>
  <w:num w:numId="72">
    <w:abstractNumId w:val="0"/>
  </w:num>
  <w:num w:numId="73">
    <w:abstractNumId w:val="125"/>
  </w:num>
  <w:num w:numId="74">
    <w:abstractNumId w:val="36"/>
  </w:num>
  <w:num w:numId="75">
    <w:abstractNumId w:val="91"/>
  </w:num>
  <w:num w:numId="76">
    <w:abstractNumId w:val="75"/>
  </w:num>
  <w:num w:numId="77">
    <w:abstractNumId w:val="100"/>
  </w:num>
  <w:num w:numId="78">
    <w:abstractNumId w:val="55"/>
  </w:num>
  <w:num w:numId="79">
    <w:abstractNumId w:val="65"/>
  </w:num>
  <w:num w:numId="80">
    <w:abstractNumId w:val="27"/>
  </w:num>
  <w:num w:numId="81">
    <w:abstractNumId w:val="49"/>
  </w:num>
  <w:num w:numId="82">
    <w:abstractNumId w:val="7"/>
  </w:num>
  <w:num w:numId="83">
    <w:abstractNumId w:val="30"/>
  </w:num>
  <w:num w:numId="84">
    <w:abstractNumId w:val="9"/>
  </w:num>
  <w:num w:numId="85">
    <w:abstractNumId w:val="17"/>
  </w:num>
  <w:num w:numId="86">
    <w:abstractNumId w:val="114"/>
  </w:num>
  <w:num w:numId="87">
    <w:abstractNumId w:val="51"/>
  </w:num>
  <w:num w:numId="88">
    <w:abstractNumId w:val="109"/>
  </w:num>
  <w:num w:numId="89">
    <w:abstractNumId w:val="60"/>
  </w:num>
  <w:num w:numId="90">
    <w:abstractNumId w:val="20"/>
  </w:num>
  <w:num w:numId="91">
    <w:abstractNumId w:val="12"/>
  </w:num>
  <w:num w:numId="92">
    <w:abstractNumId w:val="67"/>
  </w:num>
  <w:num w:numId="93">
    <w:abstractNumId w:val="77"/>
  </w:num>
  <w:num w:numId="94">
    <w:abstractNumId w:val="42"/>
  </w:num>
  <w:num w:numId="95">
    <w:abstractNumId w:val="71"/>
  </w:num>
  <w:num w:numId="96">
    <w:abstractNumId w:val="78"/>
  </w:num>
  <w:num w:numId="97">
    <w:abstractNumId w:val="21"/>
  </w:num>
  <w:num w:numId="98">
    <w:abstractNumId w:val="97"/>
  </w:num>
  <w:num w:numId="99">
    <w:abstractNumId w:val="76"/>
  </w:num>
  <w:num w:numId="100">
    <w:abstractNumId w:val="26"/>
  </w:num>
  <w:num w:numId="101">
    <w:abstractNumId w:val="31"/>
  </w:num>
  <w:num w:numId="102">
    <w:abstractNumId w:val="62"/>
  </w:num>
  <w:num w:numId="103">
    <w:abstractNumId w:val="70"/>
  </w:num>
  <w:num w:numId="104">
    <w:abstractNumId w:val="25"/>
  </w:num>
  <w:num w:numId="105">
    <w:abstractNumId w:val="38"/>
  </w:num>
  <w:num w:numId="106">
    <w:abstractNumId w:val="92"/>
  </w:num>
  <w:num w:numId="107">
    <w:abstractNumId w:val="104"/>
  </w:num>
  <w:num w:numId="108">
    <w:abstractNumId w:val="13"/>
  </w:num>
  <w:num w:numId="109">
    <w:abstractNumId w:val="5"/>
  </w:num>
  <w:num w:numId="110">
    <w:abstractNumId w:val="101"/>
  </w:num>
  <w:num w:numId="111">
    <w:abstractNumId w:val="99"/>
  </w:num>
  <w:num w:numId="112">
    <w:abstractNumId w:val="132"/>
  </w:num>
  <w:num w:numId="113">
    <w:abstractNumId w:val="43"/>
  </w:num>
  <w:num w:numId="114">
    <w:abstractNumId w:val="126"/>
  </w:num>
  <w:num w:numId="115">
    <w:abstractNumId w:val="64"/>
  </w:num>
  <w:num w:numId="116">
    <w:abstractNumId w:val="93"/>
  </w:num>
  <w:num w:numId="117">
    <w:abstractNumId w:val="112"/>
  </w:num>
  <w:num w:numId="118">
    <w:abstractNumId w:val="118"/>
  </w:num>
  <w:num w:numId="119">
    <w:abstractNumId w:val="106"/>
  </w:num>
  <w:num w:numId="120">
    <w:abstractNumId w:val="83"/>
  </w:num>
  <w:num w:numId="121">
    <w:abstractNumId w:val="108"/>
  </w:num>
  <w:num w:numId="122">
    <w:abstractNumId w:val="6"/>
  </w:num>
  <w:num w:numId="123">
    <w:abstractNumId w:val="127"/>
  </w:num>
  <w:num w:numId="124">
    <w:abstractNumId w:val="4"/>
  </w:num>
  <w:num w:numId="125">
    <w:abstractNumId w:val="134"/>
  </w:num>
  <w:num w:numId="126">
    <w:abstractNumId w:val="1"/>
  </w:num>
  <w:num w:numId="127">
    <w:abstractNumId w:val="58"/>
  </w:num>
  <w:num w:numId="128">
    <w:abstractNumId w:val="84"/>
  </w:num>
  <w:num w:numId="129">
    <w:abstractNumId w:val="89"/>
  </w:num>
  <w:num w:numId="130">
    <w:abstractNumId w:val="128"/>
  </w:num>
  <w:num w:numId="131">
    <w:abstractNumId w:val="34"/>
  </w:num>
  <w:num w:numId="132">
    <w:abstractNumId w:val="72"/>
  </w:num>
  <w:num w:numId="133">
    <w:abstractNumId w:val="37"/>
  </w:num>
  <w:num w:numId="134">
    <w:abstractNumId w:val="16"/>
  </w:num>
  <w:num w:numId="135">
    <w:abstractNumId w:val="54"/>
  </w:num>
  <w:num w:numId="136">
    <w:abstractNumId w:val="73"/>
  </w:num>
  <w:numIdMacAtCleanup w:val="13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Jan Kalenda">
    <w15:presenceInfo w15:providerId="AD" w15:userId="S-1-5-21-4112464751-828959364-2057843140-100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activeWritingStyle w:appName="MSWord" w:lang="de-DE" w:vendorID="64" w:dllVersion="6" w:nlCheck="1" w:checkStyle="0"/>
  <w:activeWritingStyle w:appName="MSWord" w:lang="en-US" w:vendorID="64" w:dllVersion="6" w:nlCheck="1" w:checkStyle="1"/>
  <w:activeWritingStyle w:appName="MSWord" w:lang="en-GB" w:vendorID="64" w:dllVersion="6" w:nlCheck="1" w:checkStyle="1"/>
  <w:activeWritingStyle w:appName="MSWord" w:lang="cs-CZ" w:vendorID="64" w:dllVersion="4096" w:nlCheck="1" w:checkStyle="0"/>
  <w:activeWritingStyle w:appName="MSWord" w:lang="en-US" w:vendorID="64" w:dllVersion="4096" w:nlCheck="1" w:checkStyle="0"/>
  <w:activeWritingStyle w:appName="MSWord" w:lang="de-DE" w:vendorID="64" w:dllVersion="4096" w:nlCheck="1" w:checkStyle="0"/>
  <w:activeWritingStyle w:appName="MSWord" w:lang="en-GB" w:vendorID="64" w:dllVersion="4096" w:nlCheck="1" w:checkStyle="0"/>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0EFA"/>
    <w:rsid w:val="0000688D"/>
    <w:rsid w:val="00024CF8"/>
    <w:rsid w:val="00031C2C"/>
    <w:rsid w:val="0003494E"/>
    <w:rsid w:val="00036ADF"/>
    <w:rsid w:val="000459E5"/>
    <w:rsid w:val="00054890"/>
    <w:rsid w:val="00074362"/>
    <w:rsid w:val="00075256"/>
    <w:rsid w:val="0008340A"/>
    <w:rsid w:val="00086A4B"/>
    <w:rsid w:val="000A2D72"/>
    <w:rsid w:val="000C04E4"/>
    <w:rsid w:val="000E6D5C"/>
    <w:rsid w:val="000F174B"/>
    <w:rsid w:val="000F3BE9"/>
    <w:rsid w:val="000F46F9"/>
    <w:rsid w:val="000F6714"/>
    <w:rsid w:val="00103B94"/>
    <w:rsid w:val="00111499"/>
    <w:rsid w:val="00131AFF"/>
    <w:rsid w:val="00145B9D"/>
    <w:rsid w:val="001477BE"/>
    <w:rsid w:val="001502E3"/>
    <w:rsid w:val="00150483"/>
    <w:rsid w:val="00157075"/>
    <w:rsid w:val="0016491C"/>
    <w:rsid w:val="00174EC9"/>
    <w:rsid w:val="00175912"/>
    <w:rsid w:val="001B2D88"/>
    <w:rsid w:val="001B71CB"/>
    <w:rsid w:val="001C06CD"/>
    <w:rsid w:val="001C680A"/>
    <w:rsid w:val="001D0E38"/>
    <w:rsid w:val="001E116D"/>
    <w:rsid w:val="001F388B"/>
    <w:rsid w:val="00202FF7"/>
    <w:rsid w:val="00205518"/>
    <w:rsid w:val="00207B97"/>
    <w:rsid w:val="00220888"/>
    <w:rsid w:val="00224775"/>
    <w:rsid w:val="00260BA2"/>
    <w:rsid w:val="00265B8E"/>
    <w:rsid w:val="002664F1"/>
    <w:rsid w:val="00266E65"/>
    <w:rsid w:val="00275458"/>
    <w:rsid w:val="00282F7D"/>
    <w:rsid w:val="00285655"/>
    <w:rsid w:val="00286276"/>
    <w:rsid w:val="002900FC"/>
    <w:rsid w:val="00297E78"/>
    <w:rsid w:val="002A2AA3"/>
    <w:rsid w:val="002C44AC"/>
    <w:rsid w:val="002C5A25"/>
    <w:rsid w:val="002C5DD6"/>
    <w:rsid w:val="002F7637"/>
    <w:rsid w:val="00301182"/>
    <w:rsid w:val="003026CA"/>
    <w:rsid w:val="00312D69"/>
    <w:rsid w:val="003218D5"/>
    <w:rsid w:val="003465BF"/>
    <w:rsid w:val="0034689B"/>
    <w:rsid w:val="00350699"/>
    <w:rsid w:val="00356073"/>
    <w:rsid w:val="00357C13"/>
    <w:rsid w:val="00357CF7"/>
    <w:rsid w:val="00363579"/>
    <w:rsid w:val="00381888"/>
    <w:rsid w:val="00381B2D"/>
    <w:rsid w:val="00394DD3"/>
    <w:rsid w:val="00397395"/>
    <w:rsid w:val="003A4718"/>
    <w:rsid w:val="003B2B19"/>
    <w:rsid w:val="003D5DBE"/>
    <w:rsid w:val="003F13FA"/>
    <w:rsid w:val="003F3D76"/>
    <w:rsid w:val="00406792"/>
    <w:rsid w:val="00427AFD"/>
    <w:rsid w:val="00452B4F"/>
    <w:rsid w:val="004560D4"/>
    <w:rsid w:val="00456342"/>
    <w:rsid w:val="004607E8"/>
    <w:rsid w:val="00461E1E"/>
    <w:rsid w:val="00471BF8"/>
    <w:rsid w:val="00475DE1"/>
    <w:rsid w:val="00480C03"/>
    <w:rsid w:val="00483DD2"/>
    <w:rsid w:val="00484EA8"/>
    <w:rsid w:val="0048745D"/>
    <w:rsid w:val="004A4988"/>
    <w:rsid w:val="004C0A84"/>
    <w:rsid w:val="004D7FF0"/>
    <w:rsid w:val="004E56F8"/>
    <w:rsid w:val="004E5CA4"/>
    <w:rsid w:val="004F19B6"/>
    <w:rsid w:val="004F208B"/>
    <w:rsid w:val="004F2C26"/>
    <w:rsid w:val="004F2C46"/>
    <w:rsid w:val="005145F2"/>
    <w:rsid w:val="00520041"/>
    <w:rsid w:val="00522AF6"/>
    <w:rsid w:val="00536A95"/>
    <w:rsid w:val="00554591"/>
    <w:rsid w:val="00557450"/>
    <w:rsid w:val="00560FD4"/>
    <w:rsid w:val="005612E4"/>
    <w:rsid w:val="00567240"/>
    <w:rsid w:val="00572394"/>
    <w:rsid w:val="00576F8B"/>
    <w:rsid w:val="00577803"/>
    <w:rsid w:val="005A1386"/>
    <w:rsid w:val="005A29E7"/>
    <w:rsid w:val="005A6505"/>
    <w:rsid w:val="005A73AE"/>
    <w:rsid w:val="005B31DD"/>
    <w:rsid w:val="005B68C0"/>
    <w:rsid w:val="005C7BFB"/>
    <w:rsid w:val="005D328F"/>
    <w:rsid w:val="005D5E8E"/>
    <w:rsid w:val="005D6E85"/>
    <w:rsid w:val="005E242A"/>
    <w:rsid w:val="005E4874"/>
    <w:rsid w:val="005F3F2F"/>
    <w:rsid w:val="005F401C"/>
    <w:rsid w:val="005F51EB"/>
    <w:rsid w:val="006041FC"/>
    <w:rsid w:val="00611E90"/>
    <w:rsid w:val="0061491E"/>
    <w:rsid w:val="00615A54"/>
    <w:rsid w:val="006236DC"/>
    <w:rsid w:val="00630AC5"/>
    <w:rsid w:val="006427F6"/>
    <w:rsid w:val="00642C64"/>
    <w:rsid w:val="0065207F"/>
    <w:rsid w:val="00654328"/>
    <w:rsid w:val="00654695"/>
    <w:rsid w:val="00672BEF"/>
    <w:rsid w:val="006731C5"/>
    <w:rsid w:val="006805AF"/>
    <w:rsid w:val="00681C29"/>
    <w:rsid w:val="00694BA8"/>
    <w:rsid w:val="00696BD1"/>
    <w:rsid w:val="006A66C2"/>
    <w:rsid w:val="006A7EEC"/>
    <w:rsid w:val="006C4377"/>
    <w:rsid w:val="006D5A50"/>
    <w:rsid w:val="006E0B96"/>
    <w:rsid w:val="006E29E2"/>
    <w:rsid w:val="006F1A55"/>
    <w:rsid w:val="006F4572"/>
    <w:rsid w:val="007209B2"/>
    <w:rsid w:val="007370D7"/>
    <w:rsid w:val="00753866"/>
    <w:rsid w:val="0076293C"/>
    <w:rsid w:val="00766469"/>
    <w:rsid w:val="00773B26"/>
    <w:rsid w:val="00783AF4"/>
    <w:rsid w:val="00785E98"/>
    <w:rsid w:val="0079543D"/>
    <w:rsid w:val="007A0A43"/>
    <w:rsid w:val="007A4EDC"/>
    <w:rsid w:val="007A5636"/>
    <w:rsid w:val="007B0ED2"/>
    <w:rsid w:val="007B2919"/>
    <w:rsid w:val="007C3FB7"/>
    <w:rsid w:val="007D2277"/>
    <w:rsid w:val="007E3935"/>
    <w:rsid w:val="007E4DB6"/>
    <w:rsid w:val="007E501C"/>
    <w:rsid w:val="00801C88"/>
    <w:rsid w:val="008262A6"/>
    <w:rsid w:val="008328E8"/>
    <w:rsid w:val="00840280"/>
    <w:rsid w:val="0087487A"/>
    <w:rsid w:val="0087513D"/>
    <w:rsid w:val="00885234"/>
    <w:rsid w:val="008A3879"/>
    <w:rsid w:val="008D20A3"/>
    <w:rsid w:val="008D4533"/>
    <w:rsid w:val="008F05E3"/>
    <w:rsid w:val="008F1127"/>
    <w:rsid w:val="008F15EC"/>
    <w:rsid w:val="0090705F"/>
    <w:rsid w:val="00916478"/>
    <w:rsid w:val="009201B5"/>
    <w:rsid w:val="009542DA"/>
    <w:rsid w:val="00962A13"/>
    <w:rsid w:val="00963241"/>
    <w:rsid w:val="00963356"/>
    <w:rsid w:val="0096478F"/>
    <w:rsid w:val="00972365"/>
    <w:rsid w:val="0097571F"/>
    <w:rsid w:val="00977ABD"/>
    <w:rsid w:val="00985AA7"/>
    <w:rsid w:val="00991776"/>
    <w:rsid w:val="00995F95"/>
    <w:rsid w:val="009B14B1"/>
    <w:rsid w:val="009B4270"/>
    <w:rsid w:val="009B514A"/>
    <w:rsid w:val="009F2572"/>
    <w:rsid w:val="009F4C64"/>
    <w:rsid w:val="00A02502"/>
    <w:rsid w:val="00A05F1B"/>
    <w:rsid w:val="00A1623F"/>
    <w:rsid w:val="00A16AAF"/>
    <w:rsid w:val="00A23CAB"/>
    <w:rsid w:val="00A25750"/>
    <w:rsid w:val="00A405EC"/>
    <w:rsid w:val="00A40F92"/>
    <w:rsid w:val="00A66FFB"/>
    <w:rsid w:val="00A73B3B"/>
    <w:rsid w:val="00A74A36"/>
    <w:rsid w:val="00A76D0D"/>
    <w:rsid w:val="00A77880"/>
    <w:rsid w:val="00A816A5"/>
    <w:rsid w:val="00A81D9C"/>
    <w:rsid w:val="00A825D0"/>
    <w:rsid w:val="00A952B2"/>
    <w:rsid w:val="00AA2FCC"/>
    <w:rsid w:val="00AC1890"/>
    <w:rsid w:val="00AC6B29"/>
    <w:rsid w:val="00AF48CF"/>
    <w:rsid w:val="00AF589C"/>
    <w:rsid w:val="00B01B0A"/>
    <w:rsid w:val="00B315A5"/>
    <w:rsid w:val="00B33AE7"/>
    <w:rsid w:val="00B4114C"/>
    <w:rsid w:val="00B46C63"/>
    <w:rsid w:val="00B6379C"/>
    <w:rsid w:val="00B76DF6"/>
    <w:rsid w:val="00B77124"/>
    <w:rsid w:val="00BA34CF"/>
    <w:rsid w:val="00BB2FF6"/>
    <w:rsid w:val="00BB7FC5"/>
    <w:rsid w:val="00BC0230"/>
    <w:rsid w:val="00BC2035"/>
    <w:rsid w:val="00BC3647"/>
    <w:rsid w:val="00BC4817"/>
    <w:rsid w:val="00BE1BAE"/>
    <w:rsid w:val="00BF624C"/>
    <w:rsid w:val="00C00755"/>
    <w:rsid w:val="00C040AF"/>
    <w:rsid w:val="00C05F5F"/>
    <w:rsid w:val="00C15A4F"/>
    <w:rsid w:val="00C174F7"/>
    <w:rsid w:val="00C216CA"/>
    <w:rsid w:val="00C23302"/>
    <w:rsid w:val="00C278E5"/>
    <w:rsid w:val="00C34333"/>
    <w:rsid w:val="00C35165"/>
    <w:rsid w:val="00C43444"/>
    <w:rsid w:val="00C5256A"/>
    <w:rsid w:val="00C5583C"/>
    <w:rsid w:val="00C55ADF"/>
    <w:rsid w:val="00C623F9"/>
    <w:rsid w:val="00C627E6"/>
    <w:rsid w:val="00C70EFA"/>
    <w:rsid w:val="00C80029"/>
    <w:rsid w:val="00C81401"/>
    <w:rsid w:val="00C85197"/>
    <w:rsid w:val="00C93119"/>
    <w:rsid w:val="00C94E91"/>
    <w:rsid w:val="00CA1489"/>
    <w:rsid w:val="00CB13D1"/>
    <w:rsid w:val="00CB34FC"/>
    <w:rsid w:val="00CB539C"/>
    <w:rsid w:val="00CE3158"/>
    <w:rsid w:val="00CF7376"/>
    <w:rsid w:val="00D06DF1"/>
    <w:rsid w:val="00D30243"/>
    <w:rsid w:val="00D30FD8"/>
    <w:rsid w:val="00D331C4"/>
    <w:rsid w:val="00D5224A"/>
    <w:rsid w:val="00D61DF4"/>
    <w:rsid w:val="00D63754"/>
    <w:rsid w:val="00D64A49"/>
    <w:rsid w:val="00D65E77"/>
    <w:rsid w:val="00D66651"/>
    <w:rsid w:val="00D83494"/>
    <w:rsid w:val="00D92702"/>
    <w:rsid w:val="00D944AB"/>
    <w:rsid w:val="00DA42D6"/>
    <w:rsid w:val="00DB5CF8"/>
    <w:rsid w:val="00DC4E77"/>
    <w:rsid w:val="00DD1001"/>
    <w:rsid w:val="00DD2DF4"/>
    <w:rsid w:val="00DE478D"/>
    <w:rsid w:val="00DF52E8"/>
    <w:rsid w:val="00E00DF0"/>
    <w:rsid w:val="00E02CE6"/>
    <w:rsid w:val="00E13C9D"/>
    <w:rsid w:val="00E25611"/>
    <w:rsid w:val="00E25820"/>
    <w:rsid w:val="00E36443"/>
    <w:rsid w:val="00E36B99"/>
    <w:rsid w:val="00E41E5B"/>
    <w:rsid w:val="00E44CBF"/>
    <w:rsid w:val="00E61FC1"/>
    <w:rsid w:val="00E71F40"/>
    <w:rsid w:val="00E725AB"/>
    <w:rsid w:val="00E85A92"/>
    <w:rsid w:val="00E9614F"/>
    <w:rsid w:val="00E9675B"/>
    <w:rsid w:val="00EB028E"/>
    <w:rsid w:val="00EB4614"/>
    <w:rsid w:val="00EC41D7"/>
    <w:rsid w:val="00ED2D43"/>
    <w:rsid w:val="00ED322D"/>
    <w:rsid w:val="00ED36E2"/>
    <w:rsid w:val="00ED6EAA"/>
    <w:rsid w:val="00F022CE"/>
    <w:rsid w:val="00F074B5"/>
    <w:rsid w:val="00F13714"/>
    <w:rsid w:val="00F14ED8"/>
    <w:rsid w:val="00F2172D"/>
    <w:rsid w:val="00F242D6"/>
    <w:rsid w:val="00F31F6B"/>
    <w:rsid w:val="00F356C7"/>
    <w:rsid w:val="00F527ED"/>
    <w:rsid w:val="00F53D08"/>
    <w:rsid w:val="00F5683B"/>
    <w:rsid w:val="00F64491"/>
    <w:rsid w:val="00F674C2"/>
    <w:rsid w:val="00F70DBD"/>
    <w:rsid w:val="00F742FF"/>
    <w:rsid w:val="00F75C5F"/>
    <w:rsid w:val="00F776BE"/>
    <w:rsid w:val="00FB05C5"/>
    <w:rsid w:val="00FB668F"/>
    <w:rsid w:val="00FE060E"/>
    <w:rsid w:val="00FE586F"/>
    <w:rsid w:val="00FF39A3"/>
    <w:rsid w:val="00FF621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512C67D"/>
  <w15:docId w15:val="{5EDC0AA1-75C6-48DF-B496-C5A8B5D247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Arial"/>
        <w:lang w:val="cs-CZ" w:eastAsia="cs-CZ" w:bidi="ar-SA"/>
      </w:rPr>
    </w:rPrDefault>
    <w:pPrDefault/>
  </w:docDefaults>
  <w:latentStyles w:defLockedState="0" w:defUIPriority="99" w:defSemiHidden="0" w:defUnhideWhenUsed="0" w:defQFormat="0" w:count="375">
    <w:lsdException w:name="Normal" w:locked="1" w:uiPriority="0" w:qFormat="1"/>
    <w:lsdException w:name="heading 1" w:locked="1" w:qFormat="1"/>
    <w:lsdException w:name="heading 2" w:locked="1" w:semiHidden="1" w:unhideWhenUsed="1" w:qFormat="1"/>
    <w:lsdException w:name="heading 3" w:locked="1" w:semiHidden="1" w:unhideWhenUsed="1" w:qFormat="1"/>
    <w:lsdException w:name="heading 4" w:locked="1" w:semiHidden="1" w:uiPriority="9" w:unhideWhenUsed="1" w:qFormat="1"/>
    <w:lsdException w:name="heading 5" w:locked="1" w:semiHidden="1" w:uiPriority="9"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39"/>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5F401C"/>
    <w:rPr>
      <w:rFonts w:ascii="Times New Roman" w:eastAsia="Times New Roman" w:hAnsi="Times New Roman" w:cs="Times New Roman"/>
    </w:rPr>
  </w:style>
  <w:style w:type="paragraph" w:styleId="Nadpis1">
    <w:name w:val="heading 1"/>
    <w:basedOn w:val="Normln"/>
    <w:next w:val="Normln"/>
    <w:link w:val="Nadpis1Char"/>
    <w:uiPriority w:val="99"/>
    <w:qFormat/>
    <w:locked/>
    <w:rsid w:val="00B77124"/>
    <w:pPr>
      <w:keepNext/>
      <w:spacing w:before="240" w:after="60"/>
      <w:outlineLvl w:val="0"/>
    </w:pPr>
    <w:rPr>
      <w:rFonts w:ascii="Arial" w:hAnsi="Arial" w:cs="Arial"/>
      <w:b/>
      <w:bCs/>
      <w:kern w:val="32"/>
      <w:sz w:val="32"/>
      <w:szCs w:val="32"/>
    </w:rPr>
  </w:style>
  <w:style w:type="paragraph" w:styleId="Nadpis2">
    <w:name w:val="heading 2"/>
    <w:basedOn w:val="Normln"/>
    <w:next w:val="Normln"/>
    <w:link w:val="Nadpis2Char"/>
    <w:uiPriority w:val="99"/>
    <w:qFormat/>
    <w:locked/>
    <w:rsid w:val="00C00755"/>
    <w:pPr>
      <w:keepNext/>
      <w:keepLines/>
      <w:spacing w:before="200" w:after="120" w:line="276" w:lineRule="auto"/>
      <w:outlineLvl w:val="1"/>
    </w:pPr>
    <w:rPr>
      <w:rFonts w:ascii="Helvetica" w:eastAsia="MS Gothic" w:hAnsi="Helvetica"/>
      <w:b/>
      <w:bCs/>
      <w:sz w:val="26"/>
      <w:szCs w:val="26"/>
      <w:lang w:eastAsia="en-US"/>
    </w:rPr>
  </w:style>
  <w:style w:type="paragraph" w:styleId="Nadpis3">
    <w:name w:val="heading 3"/>
    <w:basedOn w:val="Normln"/>
    <w:next w:val="Normln"/>
    <w:link w:val="Nadpis3Char"/>
    <w:uiPriority w:val="99"/>
    <w:unhideWhenUsed/>
    <w:qFormat/>
    <w:locked/>
    <w:rsid w:val="00C00755"/>
    <w:pPr>
      <w:keepNext/>
      <w:keepLines/>
      <w:numPr>
        <w:numId w:val="113"/>
      </w:numPr>
      <w:spacing w:before="40" w:line="259" w:lineRule="auto"/>
      <w:ind w:left="0" w:firstLine="0"/>
      <w:outlineLvl w:val="2"/>
    </w:pPr>
    <w:rPr>
      <w:rFonts w:asciiTheme="majorHAnsi" w:eastAsiaTheme="majorEastAsia" w:hAnsiTheme="majorHAnsi" w:cstheme="majorBidi"/>
      <w:color w:val="243F60" w:themeColor="accent1" w:themeShade="7F"/>
      <w:sz w:val="24"/>
      <w:szCs w:val="24"/>
      <w:lang w:eastAsia="en-US"/>
    </w:rPr>
  </w:style>
  <w:style w:type="paragraph" w:styleId="Nadpis4">
    <w:name w:val="heading 4"/>
    <w:basedOn w:val="Normln"/>
    <w:next w:val="Normln"/>
    <w:link w:val="Nadpis4Char"/>
    <w:uiPriority w:val="9"/>
    <w:semiHidden/>
    <w:unhideWhenUsed/>
    <w:qFormat/>
    <w:locked/>
    <w:rsid w:val="00C00755"/>
    <w:pPr>
      <w:keepNext/>
      <w:keepLines/>
      <w:spacing w:before="40" w:line="259" w:lineRule="auto"/>
      <w:outlineLvl w:val="3"/>
    </w:pPr>
    <w:rPr>
      <w:rFonts w:asciiTheme="majorHAnsi" w:eastAsiaTheme="majorEastAsia" w:hAnsiTheme="majorHAnsi" w:cstheme="majorBidi"/>
      <w:i/>
      <w:iCs/>
      <w:color w:val="365F91" w:themeColor="accent1" w:themeShade="BF"/>
      <w:sz w:val="22"/>
      <w:szCs w:val="22"/>
      <w:lang w:eastAsia="en-US"/>
    </w:rPr>
  </w:style>
  <w:style w:type="paragraph" w:styleId="Nadpis5">
    <w:name w:val="heading 5"/>
    <w:basedOn w:val="Normln"/>
    <w:link w:val="Nadpis5Char"/>
    <w:uiPriority w:val="9"/>
    <w:qFormat/>
    <w:locked/>
    <w:rsid w:val="00C00755"/>
    <w:pPr>
      <w:spacing w:before="100" w:beforeAutospacing="1" w:after="100" w:afterAutospacing="1"/>
      <w:outlineLvl w:val="4"/>
    </w:pPr>
    <w:rPr>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rsid w:val="00AC1890"/>
    <w:rPr>
      <w:rFonts w:ascii="Tahoma" w:eastAsia="Calibri" w:hAnsi="Tahoma" w:cs="Tahoma"/>
      <w:sz w:val="16"/>
      <w:szCs w:val="16"/>
    </w:rPr>
  </w:style>
  <w:style w:type="character" w:customStyle="1" w:styleId="TextbublinyChar">
    <w:name w:val="Text bubliny Char"/>
    <w:link w:val="Textbubliny"/>
    <w:uiPriority w:val="99"/>
    <w:semiHidden/>
    <w:locked/>
    <w:rsid w:val="006E29E2"/>
    <w:rPr>
      <w:rFonts w:ascii="Times New Roman" w:hAnsi="Times New Roman" w:cs="Times New Roman"/>
      <w:sz w:val="2"/>
    </w:rPr>
  </w:style>
  <w:style w:type="paragraph" w:styleId="Zpat">
    <w:name w:val="footer"/>
    <w:basedOn w:val="Normln"/>
    <w:link w:val="ZpatChar"/>
    <w:uiPriority w:val="99"/>
    <w:rsid w:val="00A952B2"/>
    <w:pPr>
      <w:tabs>
        <w:tab w:val="center" w:pos="4536"/>
        <w:tab w:val="right" w:pos="9072"/>
      </w:tabs>
    </w:pPr>
  </w:style>
  <w:style w:type="character" w:customStyle="1" w:styleId="ZpatChar">
    <w:name w:val="Zápatí Char"/>
    <w:link w:val="Zpat"/>
    <w:uiPriority w:val="99"/>
    <w:locked/>
    <w:rsid w:val="00A952B2"/>
    <w:rPr>
      <w:rFonts w:eastAsia="Times New Roman" w:cs="Times New Roman"/>
      <w:lang w:val="cs-CZ" w:eastAsia="cs-CZ" w:bidi="ar-SA"/>
    </w:rPr>
  </w:style>
  <w:style w:type="character" w:styleId="slostrnky">
    <w:name w:val="page number"/>
    <w:uiPriority w:val="99"/>
    <w:rsid w:val="00A952B2"/>
    <w:rPr>
      <w:rFonts w:cs="Times New Roman"/>
    </w:rPr>
  </w:style>
  <w:style w:type="paragraph" w:styleId="Zhlav">
    <w:name w:val="header"/>
    <w:basedOn w:val="Normln"/>
    <w:link w:val="ZhlavChar"/>
    <w:uiPriority w:val="99"/>
    <w:rsid w:val="00A952B2"/>
    <w:pPr>
      <w:tabs>
        <w:tab w:val="center" w:pos="4536"/>
        <w:tab w:val="right" w:pos="9072"/>
      </w:tabs>
    </w:pPr>
  </w:style>
  <w:style w:type="character" w:customStyle="1" w:styleId="ZhlavChar">
    <w:name w:val="Záhlaví Char"/>
    <w:link w:val="Zhlav"/>
    <w:uiPriority w:val="99"/>
    <w:locked/>
    <w:rsid w:val="006E29E2"/>
    <w:rPr>
      <w:rFonts w:ascii="Times New Roman" w:hAnsi="Times New Roman" w:cs="Times New Roman"/>
      <w:sz w:val="20"/>
      <w:szCs w:val="20"/>
    </w:rPr>
  </w:style>
  <w:style w:type="character" w:styleId="Odkaznakoment">
    <w:name w:val="annotation reference"/>
    <w:uiPriority w:val="99"/>
    <w:semiHidden/>
    <w:unhideWhenUsed/>
    <w:rsid w:val="006427F6"/>
    <w:rPr>
      <w:sz w:val="16"/>
      <w:szCs w:val="16"/>
    </w:rPr>
  </w:style>
  <w:style w:type="paragraph" w:styleId="Textkomente">
    <w:name w:val="annotation text"/>
    <w:basedOn w:val="Normln"/>
    <w:link w:val="TextkomenteChar"/>
    <w:uiPriority w:val="99"/>
    <w:unhideWhenUsed/>
    <w:rsid w:val="006427F6"/>
  </w:style>
  <w:style w:type="character" w:customStyle="1" w:styleId="TextkomenteChar">
    <w:name w:val="Text komentáře Char"/>
    <w:link w:val="Textkomente"/>
    <w:uiPriority w:val="99"/>
    <w:rsid w:val="006427F6"/>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semiHidden/>
    <w:unhideWhenUsed/>
    <w:rsid w:val="006427F6"/>
    <w:rPr>
      <w:b/>
      <w:bCs/>
    </w:rPr>
  </w:style>
  <w:style w:type="character" w:customStyle="1" w:styleId="PedmtkomenteChar">
    <w:name w:val="Předmět komentáře Char"/>
    <w:link w:val="Pedmtkomente"/>
    <w:uiPriority w:val="99"/>
    <w:semiHidden/>
    <w:rsid w:val="006427F6"/>
    <w:rPr>
      <w:rFonts w:ascii="Times New Roman" w:eastAsia="Times New Roman" w:hAnsi="Times New Roman" w:cs="Times New Roman"/>
      <w:b/>
      <w:bCs/>
      <w:sz w:val="20"/>
      <w:szCs w:val="20"/>
    </w:rPr>
  </w:style>
  <w:style w:type="paragraph" w:styleId="Revize">
    <w:name w:val="Revision"/>
    <w:hidden/>
    <w:uiPriority w:val="99"/>
    <w:semiHidden/>
    <w:rsid w:val="007E3935"/>
    <w:rPr>
      <w:rFonts w:ascii="Times New Roman" w:eastAsia="Times New Roman" w:hAnsi="Times New Roman" w:cs="Times New Roman"/>
    </w:rPr>
  </w:style>
  <w:style w:type="paragraph" w:styleId="Textpoznpodarou">
    <w:name w:val="footnote text"/>
    <w:basedOn w:val="Normln"/>
    <w:link w:val="TextpoznpodarouChar"/>
    <w:uiPriority w:val="99"/>
    <w:unhideWhenUsed/>
    <w:rsid w:val="00962A13"/>
  </w:style>
  <w:style w:type="character" w:customStyle="1" w:styleId="TextpoznpodarouChar">
    <w:name w:val="Text pozn. pod čarou Char"/>
    <w:basedOn w:val="Standardnpsmoodstavce"/>
    <w:link w:val="Textpoznpodarou"/>
    <w:uiPriority w:val="99"/>
    <w:rsid w:val="00962A13"/>
    <w:rPr>
      <w:rFonts w:ascii="Times New Roman" w:eastAsia="Times New Roman" w:hAnsi="Times New Roman" w:cs="Times New Roman"/>
    </w:rPr>
  </w:style>
  <w:style w:type="character" w:styleId="Znakapoznpodarou">
    <w:name w:val="footnote reference"/>
    <w:basedOn w:val="Standardnpsmoodstavce"/>
    <w:uiPriority w:val="99"/>
    <w:semiHidden/>
    <w:unhideWhenUsed/>
    <w:rsid w:val="00962A13"/>
    <w:rPr>
      <w:vertAlign w:val="superscript"/>
    </w:rPr>
  </w:style>
  <w:style w:type="character" w:customStyle="1" w:styleId="normaltextrun">
    <w:name w:val="normaltextrun"/>
    <w:basedOn w:val="Standardnpsmoodstavce"/>
    <w:rsid w:val="00A40F92"/>
  </w:style>
  <w:style w:type="character" w:customStyle="1" w:styleId="eop">
    <w:name w:val="eop"/>
    <w:basedOn w:val="Standardnpsmoodstavce"/>
    <w:rsid w:val="00A40F92"/>
  </w:style>
  <w:style w:type="paragraph" w:customStyle="1" w:styleId="paragraph">
    <w:name w:val="paragraph"/>
    <w:basedOn w:val="Normln"/>
    <w:rsid w:val="00AC6B29"/>
    <w:pPr>
      <w:spacing w:before="100" w:beforeAutospacing="1" w:after="100" w:afterAutospacing="1"/>
    </w:pPr>
    <w:rPr>
      <w:sz w:val="24"/>
      <w:szCs w:val="24"/>
      <w:lang w:val="en-US" w:eastAsia="en-US"/>
    </w:rPr>
  </w:style>
  <w:style w:type="character" w:customStyle="1" w:styleId="spellingerror">
    <w:name w:val="spellingerror"/>
    <w:basedOn w:val="Standardnpsmoodstavce"/>
    <w:rsid w:val="00AC6B29"/>
  </w:style>
  <w:style w:type="character" w:customStyle="1" w:styleId="superscript">
    <w:name w:val="superscript"/>
    <w:basedOn w:val="Standardnpsmoodstavce"/>
    <w:rsid w:val="00F5683B"/>
  </w:style>
  <w:style w:type="character" w:styleId="Hypertextovodkaz">
    <w:name w:val="Hyperlink"/>
    <w:basedOn w:val="Standardnpsmoodstavce"/>
    <w:uiPriority w:val="99"/>
    <w:unhideWhenUsed/>
    <w:rsid w:val="00D30243"/>
    <w:rPr>
      <w:color w:val="0000FF" w:themeColor="hyperlink"/>
      <w:u w:val="single"/>
    </w:rPr>
  </w:style>
  <w:style w:type="character" w:styleId="Sledovanodkaz">
    <w:name w:val="FollowedHyperlink"/>
    <w:basedOn w:val="Standardnpsmoodstavce"/>
    <w:uiPriority w:val="99"/>
    <w:semiHidden/>
    <w:unhideWhenUsed/>
    <w:rsid w:val="00D30243"/>
    <w:rPr>
      <w:color w:val="800080" w:themeColor="followedHyperlink"/>
      <w:u w:val="single"/>
    </w:rPr>
  </w:style>
  <w:style w:type="paragraph" w:customStyle="1" w:styleId="Default">
    <w:name w:val="Default"/>
    <w:rsid w:val="00224775"/>
    <w:pPr>
      <w:autoSpaceDE w:val="0"/>
      <w:autoSpaceDN w:val="0"/>
      <w:adjustRightInd w:val="0"/>
    </w:pPr>
    <w:rPr>
      <w:rFonts w:ascii="Times New Roman" w:hAnsi="Times New Roman" w:cs="Times New Roman"/>
      <w:color w:val="000000"/>
      <w:sz w:val="24"/>
      <w:szCs w:val="24"/>
    </w:rPr>
  </w:style>
  <w:style w:type="paragraph" w:styleId="Odstavecseseznamem">
    <w:name w:val="List Paragraph"/>
    <w:basedOn w:val="Normln"/>
    <w:uiPriority w:val="34"/>
    <w:qFormat/>
    <w:rsid w:val="00785E98"/>
    <w:pPr>
      <w:ind w:left="720"/>
      <w:contextualSpacing/>
    </w:pPr>
  </w:style>
  <w:style w:type="table" w:styleId="Mkatabulky">
    <w:name w:val="Table Grid"/>
    <w:basedOn w:val="Normlntabulka"/>
    <w:uiPriority w:val="39"/>
    <w:locked/>
    <w:rsid w:val="0065469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1Char">
    <w:name w:val="Nadpis 1 Char"/>
    <w:basedOn w:val="Standardnpsmoodstavce"/>
    <w:link w:val="Nadpis1"/>
    <w:uiPriority w:val="99"/>
    <w:rsid w:val="00B77124"/>
    <w:rPr>
      <w:rFonts w:ascii="Arial" w:eastAsia="Times New Roman" w:hAnsi="Arial"/>
      <w:b/>
      <w:bCs/>
      <w:kern w:val="32"/>
      <w:sz w:val="32"/>
      <w:szCs w:val="32"/>
    </w:rPr>
  </w:style>
  <w:style w:type="character" w:styleId="Zdraznn">
    <w:name w:val="Emphasis"/>
    <w:basedOn w:val="Standardnpsmoodstavce"/>
    <w:uiPriority w:val="20"/>
    <w:qFormat/>
    <w:locked/>
    <w:rsid w:val="00B77124"/>
    <w:rPr>
      <w:i/>
      <w:iCs/>
    </w:rPr>
  </w:style>
  <w:style w:type="paragraph" w:styleId="Normlnweb">
    <w:name w:val="Normal (Web)"/>
    <w:basedOn w:val="Normln"/>
    <w:link w:val="NormlnwebChar"/>
    <w:uiPriority w:val="99"/>
    <w:unhideWhenUsed/>
    <w:rsid w:val="00B77124"/>
    <w:pPr>
      <w:spacing w:before="100" w:beforeAutospacing="1" w:after="100" w:afterAutospacing="1"/>
    </w:pPr>
    <w:rPr>
      <w:sz w:val="24"/>
      <w:szCs w:val="24"/>
    </w:rPr>
  </w:style>
  <w:style w:type="character" w:customStyle="1" w:styleId="markedcontent">
    <w:name w:val="markedcontent"/>
    <w:basedOn w:val="Standardnpsmoodstavce"/>
    <w:rsid w:val="00B77124"/>
  </w:style>
  <w:style w:type="paragraph" w:customStyle="1" w:styleId="EndNoteBibliography">
    <w:name w:val="EndNote Bibliography"/>
    <w:basedOn w:val="Normln"/>
    <w:link w:val="EndNoteBibliographyChar"/>
    <w:rsid w:val="00B77124"/>
    <w:pPr>
      <w:spacing w:after="160"/>
    </w:pPr>
    <w:rPr>
      <w:rFonts w:ascii="Calibri" w:eastAsiaTheme="minorHAnsi" w:hAnsi="Calibri" w:cs="Calibri"/>
      <w:noProof/>
      <w:sz w:val="22"/>
      <w:szCs w:val="22"/>
      <w:lang w:val="en-US" w:eastAsia="en-US"/>
    </w:rPr>
  </w:style>
  <w:style w:type="character" w:customStyle="1" w:styleId="EndNoteBibliographyChar">
    <w:name w:val="EndNote Bibliography Char"/>
    <w:basedOn w:val="Standardnpsmoodstavce"/>
    <w:link w:val="EndNoteBibliography"/>
    <w:rsid w:val="00B77124"/>
    <w:rPr>
      <w:rFonts w:eastAsiaTheme="minorHAnsi" w:cs="Calibri"/>
      <w:noProof/>
      <w:sz w:val="22"/>
      <w:szCs w:val="22"/>
      <w:lang w:val="en-US" w:eastAsia="en-US"/>
    </w:rPr>
  </w:style>
  <w:style w:type="paragraph" w:styleId="Zkladntext">
    <w:name w:val="Body Text"/>
    <w:basedOn w:val="Normln"/>
    <w:link w:val="ZkladntextChar"/>
    <w:semiHidden/>
    <w:rsid w:val="00B77124"/>
    <w:pPr>
      <w:spacing w:after="120"/>
    </w:pPr>
    <w:rPr>
      <w:sz w:val="24"/>
      <w:szCs w:val="24"/>
    </w:rPr>
  </w:style>
  <w:style w:type="character" w:customStyle="1" w:styleId="ZkladntextChar">
    <w:name w:val="Základní text Char"/>
    <w:basedOn w:val="Standardnpsmoodstavce"/>
    <w:link w:val="Zkladntext"/>
    <w:semiHidden/>
    <w:rsid w:val="00B77124"/>
    <w:rPr>
      <w:rFonts w:ascii="Times New Roman" w:eastAsia="Times New Roman" w:hAnsi="Times New Roman" w:cs="Times New Roman"/>
      <w:sz w:val="24"/>
      <w:szCs w:val="24"/>
    </w:rPr>
  </w:style>
  <w:style w:type="character" w:customStyle="1" w:styleId="Nadpis2Char">
    <w:name w:val="Nadpis 2 Char"/>
    <w:basedOn w:val="Standardnpsmoodstavce"/>
    <w:link w:val="Nadpis2"/>
    <w:uiPriority w:val="99"/>
    <w:rsid w:val="00C00755"/>
    <w:rPr>
      <w:rFonts w:ascii="Helvetica" w:eastAsia="MS Gothic" w:hAnsi="Helvetica" w:cs="Times New Roman"/>
      <w:b/>
      <w:bCs/>
      <w:sz w:val="26"/>
      <w:szCs w:val="26"/>
      <w:lang w:eastAsia="en-US"/>
    </w:rPr>
  </w:style>
  <w:style w:type="character" w:customStyle="1" w:styleId="Nadpis3Char">
    <w:name w:val="Nadpis 3 Char"/>
    <w:basedOn w:val="Standardnpsmoodstavce"/>
    <w:link w:val="Nadpis3"/>
    <w:uiPriority w:val="99"/>
    <w:rsid w:val="00C00755"/>
    <w:rPr>
      <w:rFonts w:asciiTheme="majorHAnsi" w:eastAsiaTheme="majorEastAsia" w:hAnsiTheme="majorHAnsi" w:cstheme="majorBidi"/>
      <w:color w:val="243F60" w:themeColor="accent1" w:themeShade="7F"/>
      <w:sz w:val="24"/>
      <w:szCs w:val="24"/>
      <w:lang w:eastAsia="en-US"/>
    </w:rPr>
  </w:style>
  <w:style w:type="character" w:customStyle="1" w:styleId="Nadpis4Char">
    <w:name w:val="Nadpis 4 Char"/>
    <w:basedOn w:val="Standardnpsmoodstavce"/>
    <w:link w:val="Nadpis4"/>
    <w:uiPriority w:val="9"/>
    <w:semiHidden/>
    <w:rsid w:val="00C00755"/>
    <w:rPr>
      <w:rFonts w:asciiTheme="majorHAnsi" w:eastAsiaTheme="majorEastAsia" w:hAnsiTheme="majorHAnsi" w:cstheme="majorBidi"/>
      <w:i/>
      <w:iCs/>
      <w:color w:val="365F91" w:themeColor="accent1" w:themeShade="BF"/>
      <w:sz w:val="22"/>
      <w:szCs w:val="22"/>
      <w:lang w:eastAsia="en-US"/>
    </w:rPr>
  </w:style>
  <w:style w:type="character" w:customStyle="1" w:styleId="Nadpis5Char">
    <w:name w:val="Nadpis 5 Char"/>
    <w:basedOn w:val="Standardnpsmoodstavce"/>
    <w:link w:val="Nadpis5"/>
    <w:uiPriority w:val="9"/>
    <w:rsid w:val="00C00755"/>
    <w:rPr>
      <w:rFonts w:ascii="Times New Roman" w:eastAsia="Times New Roman" w:hAnsi="Times New Roman" w:cs="Times New Roman"/>
      <w:b/>
      <w:bCs/>
    </w:rPr>
  </w:style>
  <w:style w:type="character" w:customStyle="1" w:styleId="Zkladntext0">
    <w:name w:val="Základní text_"/>
    <w:basedOn w:val="Standardnpsmoodstavce"/>
    <w:link w:val="Zkladntext1"/>
    <w:rsid w:val="00C00755"/>
    <w:rPr>
      <w:rFonts w:ascii="Arial" w:eastAsia="Arial" w:hAnsi="Arial"/>
      <w:sz w:val="18"/>
      <w:szCs w:val="18"/>
      <w:shd w:val="clear" w:color="auto" w:fill="FFFFFF"/>
    </w:rPr>
  </w:style>
  <w:style w:type="paragraph" w:customStyle="1" w:styleId="Zkladntext1">
    <w:name w:val="Základní text1"/>
    <w:basedOn w:val="Normln"/>
    <w:link w:val="Zkladntext0"/>
    <w:rsid w:val="00C00755"/>
    <w:pPr>
      <w:widowControl w:val="0"/>
      <w:shd w:val="clear" w:color="auto" w:fill="FFFFFF"/>
      <w:spacing w:line="389" w:lineRule="auto"/>
      <w:jc w:val="both"/>
    </w:pPr>
    <w:rPr>
      <w:rFonts w:ascii="Arial" w:eastAsia="Arial" w:hAnsi="Arial" w:cs="Arial"/>
      <w:sz w:val="18"/>
      <w:szCs w:val="18"/>
    </w:rPr>
  </w:style>
  <w:style w:type="character" w:customStyle="1" w:styleId="NormlnwebChar">
    <w:name w:val="Normální (web) Char"/>
    <w:basedOn w:val="Standardnpsmoodstavce"/>
    <w:link w:val="Normlnweb"/>
    <w:uiPriority w:val="99"/>
    <w:locked/>
    <w:rsid w:val="00C00755"/>
    <w:rPr>
      <w:rFonts w:ascii="Times New Roman" w:eastAsia="Times New Roman" w:hAnsi="Times New Roman" w:cs="Times New Roman"/>
      <w:sz w:val="24"/>
      <w:szCs w:val="24"/>
    </w:rPr>
  </w:style>
  <w:style w:type="character" w:customStyle="1" w:styleId="remarkable-pre-marked">
    <w:name w:val="remarkable-pre-marked"/>
    <w:basedOn w:val="Standardnpsmoodstavce"/>
    <w:rsid w:val="00C00755"/>
  </w:style>
  <w:style w:type="character" w:customStyle="1" w:styleId="serial-title">
    <w:name w:val="serial-title"/>
    <w:basedOn w:val="Standardnpsmoodstavce"/>
    <w:rsid w:val="00C00755"/>
  </w:style>
  <w:style w:type="character" w:customStyle="1" w:styleId="authors">
    <w:name w:val="authors"/>
    <w:basedOn w:val="Standardnpsmoodstavce"/>
    <w:rsid w:val="00C00755"/>
  </w:style>
  <w:style w:type="character" w:customStyle="1" w:styleId="Datum1">
    <w:name w:val="Datum1"/>
    <w:basedOn w:val="Standardnpsmoodstavce"/>
    <w:rsid w:val="00C00755"/>
  </w:style>
  <w:style w:type="character" w:customStyle="1" w:styleId="arttitle">
    <w:name w:val="art_title"/>
    <w:basedOn w:val="Standardnpsmoodstavce"/>
    <w:rsid w:val="00C00755"/>
  </w:style>
  <w:style w:type="character" w:customStyle="1" w:styleId="serialtitle">
    <w:name w:val="serial_title"/>
    <w:basedOn w:val="Standardnpsmoodstavce"/>
    <w:rsid w:val="00C00755"/>
  </w:style>
  <w:style w:type="character" w:styleId="Siln">
    <w:name w:val="Strong"/>
    <w:uiPriority w:val="22"/>
    <w:qFormat/>
    <w:locked/>
    <w:rsid w:val="00C00755"/>
    <w:rPr>
      <w:b/>
      <w:bCs/>
    </w:rPr>
  </w:style>
  <w:style w:type="table" w:customStyle="1" w:styleId="TableNormal0">
    <w:name w:val="Table Normal_0"/>
    <w:uiPriority w:val="2"/>
    <w:semiHidden/>
    <w:unhideWhenUsed/>
    <w:qFormat/>
    <w:rsid w:val="00C00755"/>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ln"/>
    <w:uiPriority w:val="1"/>
    <w:qFormat/>
    <w:rsid w:val="00C00755"/>
    <w:pPr>
      <w:widowControl w:val="0"/>
      <w:autoSpaceDE w:val="0"/>
      <w:autoSpaceDN w:val="0"/>
      <w:ind w:left="69"/>
    </w:pPr>
    <w:rPr>
      <w:sz w:val="22"/>
      <w:szCs w:val="22"/>
      <w:lang w:eastAsia="en-US"/>
    </w:rPr>
  </w:style>
  <w:style w:type="character" w:customStyle="1" w:styleId="Nevyeenzmnka1">
    <w:name w:val="Nevyřešená zmínka1"/>
    <w:basedOn w:val="Standardnpsmoodstavce"/>
    <w:uiPriority w:val="99"/>
    <w:semiHidden/>
    <w:unhideWhenUsed/>
    <w:rsid w:val="00C00755"/>
    <w:rPr>
      <w:color w:val="605E5C"/>
      <w:shd w:val="clear" w:color="auto" w:fill="E1DFDD"/>
    </w:rPr>
  </w:style>
  <w:style w:type="character" w:customStyle="1" w:styleId="Nevyeenzmnka2">
    <w:name w:val="Nevyřešená zmínka2"/>
    <w:basedOn w:val="Standardnpsmoodstavce"/>
    <w:uiPriority w:val="99"/>
    <w:semiHidden/>
    <w:unhideWhenUsed/>
    <w:rsid w:val="00C00755"/>
    <w:rPr>
      <w:color w:val="605E5C"/>
      <w:shd w:val="clear" w:color="auto" w:fill="E1DFDD"/>
    </w:rPr>
  </w:style>
  <w:style w:type="character" w:customStyle="1" w:styleId="Zkladntext2Kurzva">
    <w:name w:val="Základní text (2) + Kurzíva"/>
    <w:basedOn w:val="Standardnpsmoodstavce"/>
    <w:uiPriority w:val="99"/>
    <w:qFormat/>
    <w:rsid w:val="00C00755"/>
    <w:rPr>
      <w:rFonts w:ascii="Times New Roman" w:hAnsi="Times New Roman" w:cs="Times New Roman"/>
      <w:i/>
      <w:iCs/>
      <w:color w:val="000000"/>
      <w:spacing w:val="0"/>
      <w:w w:val="100"/>
      <w:sz w:val="20"/>
      <w:szCs w:val="20"/>
      <w:shd w:val="clear" w:color="auto" w:fill="FFFFFF"/>
      <w:lang w:val="en-US" w:eastAsia="en-US"/>
    </w:rPr>
  </w:style>
  <w:style w:type="paragraph" w:customStyle="1" w:styleId="l4">
    <w:name w:val="l4"/>
    <w:basedOn w:val="Normln"/>
    <w:uiPriority w:val="99"/>
    <w:rsid w:val="00C00755"/>
    <w:pPr>
      <w:spacing w:before="100" w:beforeAutospacing="1" w:after="100" w:afterAutospacing="1"/>
    </w:pPr>
    <w:rPr>
      <w:rFonts w:ascii="Arial Narrow" w:hAnsi="Arial Narrow"/>
      <w:sz w:val="24"/>
      <w:szCs w:val="24"/>
    </w:rPr>
  </w:style>
  <w:style w:type="character" w:customStyle="1" w:styleId="FormtovanvHTMLChar">
    <w:name w:val="Formátovaný v HTML Char"/>
    <w:aliases w:val="Char Char Char,Char Char1"/>
    <w:basedOn w:val="Standardnpsmoodstavce"/>
    <w:link w:val="FormtovanvHTML"/>
    <w:uiPriority w:val="99"/>
    <w:locked/>
    <w:rsid w:val="00C00755"/>
    <w:rPr>
      <w:rFonts w:ascii="Courier New" w:eastAsia="Times New Roman" w:hAnsi="Courier New" w:cs="Courier New"/>
    </w:rPr>
  </w:style>
  <w:style w:type="paragraph" w:styleId="FormtovanvHTML">
    <w:name w:val="HTML Preformatted"/>
    <w:aliases w:val="Char Char,Char"/>
    <w:basedOn w:val="Normln"/>
    <w:link w:val="FormtovanvHTMLChar"/>
    <w:uiPriority w:val="99"/>
    <w:unhideWhenUsed/>
    <w:rsid w:val="00C007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FormtovanvHTMLChar1">
    <w:name w:val="Formátovaný v HTML Char1"/>
    <w:basedOn w:val="Standardnpsmoodstavce"/>
    <w:uiPriority w:val="99"/>
    <w:semiHidden/>
    <w:rsid w:val="00C00755"/>
    <w:rPr>
      <w:rFonts w:ascii="Consolas" w:eastAsia="Times New Roman" w:hAnsi="Consolas" w:cs="Times New Roman"/>
    </w:rPr>
  </w:style>
  <w:style w:type="paragraph" w:customStyle="1" w:styleId="Kolofon">
    <w:name w:val="Kolofon"/>
    <w:basedOn w:val="Normln"/>
    <w:rsid w:val="00C00755"/>
    <w:rPr>
      <w:rFonts w:asciiTheme="minorHAnsi" w:eastAsiaTheme="minorHAnsi" w:hAnsiTheme="minorHAnsi" w:cstheme="minorBidi"/>
      <w:sz w:val="18"/>
      <w:szCs w:val="22"/>
      <w:lang w:eastAsia="en-US"/>
    </w:rPr>
  </w:style>
  <w:style w:type="paragraph" w:styleId="Obsah1">
    <w:name w:val="toc 1"/>
    <w:basedOn w:val="Normln"/>
    <w:next w:val="Normln"/>
    <w:autoRedefine/>
    <w:uiPriority w:val="39"/>
    <w:unhideWhenUsed/>
    <w:locked/>
    <w:rsid w:val="00C5256A"/>
    <w:pPr>
      <w:tabs>
        <w:tab w:val="left" w:pos="1276"/>
        <w:tab w:val="right" w:leader="dot" w:pos="9062"/>
      </w:tabs>
      <w:spacing w:after="100"/>
    </w:pPr>
    <w:rPr>
      <w:sz w:val="24"/>
    </w:rPr>
  </w:style>
  <w:style w:type="paragraph" w:styleId="Nadpisobsahu">
    <w:name w:val="TOC Heading"/>
    <w:basedOn w:val="Nadpis1"/>
    <w:next w:val="Normln"/>
    <w:uiPriority w:val="39"/>
    <w:unhideWhenUsed/>
    <w:qFormat/>
    <w:rsid w:val="00C5256A"/>
    <w:pPr>
      <w:keepNext w:val="0"/>
      <w:spacing w:before="0" w:after="0" w:line="259" w:lineRule="auto"/>
      <w:jc w:val="center"/>
      <w:outlineLvl w:val="9"/>
    </w:pPr>
    <w:rPr>
      <w:rFonts w:ascii="Times New Roman" w:hAnsi="Times New Roman" w:cs="Times New Roman"/>
      <w:kern w:val="0"/>
      <w:sz w:val="52"/>
      <w:szCs w:val="52"/>
    </w:rPr>
  </w:style>
  <w:style w:type="paragraph" w:customStyle="1" w:styleId="Nadpis33">
    <w:name w:val="Nadpis 33"/>
    <w:basedOn w:val="Normln"/>
    <w:link w:val="Nadpis33Char"/>
    <w:qFormat/>
    <w:rsid w:val="00C5256A"/>
    <w:pPr>
      <w:pBdr>
        <w:top w:val="single" w:sz="4" w:space="1" w:color="auto"/>
        <w:left w:val="single" w:sz="4" w:space="4" w:color="auto"/>
        <w:bottom w:val="single" w:sz="4" w:space="1" w:color="auto"/>
        <w:right w:val="single" w:sz="4" w:space="4" w:color="auto"/>
      </w:pBdr>
      <w:shd w:val="clear" w:color="auto" w:fill="BDD6EE"/>
    </w:pPr>
    <w:rPr>
      <w:b/>
      <w:sz w:val="28"/>
    </w:rPr>
  </w:style>
  <w:style w:type="character" w:customStyle="1" w:styleId="Nadpis33Char">
    <w:name w:val="Nadpis 33 Char"/>
    <w:basedOn w:val="Standardnpsmoodstavce"/>
    <w:link w:val="Nadpis33"/>
    <w:rsid w:val="00C5256A"/>
    <w:rPr>
      <w:rFonts w:ascii="Times New Roman" w:eastAsia="Times New Roman" w:hAnsi="Times New Roman" w:cs="Times New Roman"/>
      <w:b/>
      <w:sz w:val="28"/>
      <w:shd w:val="clear" w:color="auto" w:fill="BDD6EE"/>
    </w:rPr>
  </w:style>
  <w:style w:type="paragraph" w:styleId="Obsah2">
    <w:name w:val="toc 2"/>
    <w:basedOn w:val="Normln"/>
    <w:next w:val="Normln"/>
    <w:autoRedefine/>
    <w:uiPriority w:val="39"/>
    <w:locked/>
    <w:rsid w:val="00C5256A"/>
    <w:pPr>
      <w:spacing w:after="100"/>
      <w:ind w:left="200"/>
    </w:pPr>
  </w:style>
  <w:style w:type="paragraph" w:styleId="Obsah3">
    <w:name w:val="toc 3"/>
    <w:basedOn w:val="Normln"/>
    <w:next w:val="Normln"/>
    <w:autoRedefine/>
    <w:uiPriority w:val="39"/>
    <w:locked/>
    <w:rsid w:val="00C5256A"/>
    <w:pPr>
      <w:spacing w:after="100"/>
      <w:ind w:left="400"/>
    </w:pPr>
  </w:style>
  <w:style w:type="paragraph" w:styleId="Bezmezer">
    <w:name w:val="No Spacing"/>
    <w:aliases w:val="UJEP-TEXT"/>
    <w:uiPriority w:val="1"/>
    <w:qFormat/>
    <w:rsid w:val="00ED2D43"/>
    <w:pPr>
      <w:widowControl w:val="0"/>
      <w:jc w:val="both"/>
    </w:pPr>
    <w:rPr>
      <w:rFonts w:ascii="Arial Narrow" w:eastAsiaTheme="minorHAnsi" w:hAnsi="Arial Narrow" w:cstheme="minorBidi"/>
      <w:sz w:val="22"/>
      <w:lang w:eastAsia="en-US"/>
    </w:rPr>
  </w:style>
  <w:style w:type="character" w:customStyle="1" w:styleId="q4iawc">
    <w:name w:val="q4iawc"/>
    <w:rsid w:val="00ED2D43"/>
  </w:style>
  <w:style w:type="character" w:customStyle="1" w:styleId="doilink">
    <w:name w:val="doi_link"/>
    <w:basedOn w:val="Standardnpsmoodstavce"/>
    <w:rsid w:val="000F174B"/>
  </w:style>
  <w:style w:type="character" w:customStyle="1" w:styleId="Nevyeenzmnka3">
    <w:name w:val="Nevyřešená zmínka3"/>
    <w:basedOn w:val="Standardnpsmoodstavce"/>
    <w:uiPriority w:val="99"/>
    <w:semiHidden/>
    <w:unhideWhenUsed/>
    <w:rsid w:val="003B2B19"/>
    <w:rPr>
      <w:color w:val="605E5C"/>
      <w:shd w:val="clear" w:color="auto" w:fill="E1DFDD"/>
    </w:rPr>
  </w:style>
  <w:style w:type="character" w:customStyle="1" w:styleId="bold">
    <w:name w:val="bold"/>
    <w:basedOn w:val="Standardnpsmoodstavce"/>
    <w:rsid w:val="005A73AE"/>
  </w:style>
  <w:style w:type="character" w:customStyle="1" w:styleId="author">
    <w:name w:val="author"/>
    <w:basedOn w:val="Standardnpsmoodstavce"/>
    <w:rsid w:val="005A73AE"/>
  </w:style>
  <w:style w:type="character" w:customStyle="1" w:styleId="pubyear">
    <w:name w:val="pubyear"/>
    <w:basedOn w:val="Standardnpsmoodstavce"/>
    <w:rsid w:val="005A73AE"/>
  </w:style>
  <w:style w:type="character" w:customStyle="1" w:styleId="articletitle">
    <w:name w:val="articletitle"/>
    <w:basedOn w:val="Standardnpsmoodstavce"/>
    <w:rsid w:val="005A73AE"/>
  </w:style>
  <w:style w:type="character" w:customStyle="1" w:styleId="vol">
    <w:name w:val="vol"/>
    <w:basedOn w:val="Standardnpsmoodstavce"/>
    <w:rsid w:val="005A73AE"/>
  </w:style>
  <w:style w:type="character" w:customStyle="1" w:styleId="pagefirst">
    <w:name w:val="pagefirst"/>
    <w:basedOn w:val="Standardnpsmoodstavce"/>
    <w:rsid w:val="005A73AE"/>
  </w:style>
  <w:style w:type="character" w:customStyle="1" w:styleId="pagelast">
    <w:name w:val="pagelast"/>
    <w:basedOn w:val="Standardnpsmoodstavce"/>
    <w:rsid w:val="005A73A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1696957">
      <w:bodyDiv w:val="1"/>
      <w:marLeft w:val="0"/>
      <w:marRight w:val="0"/>
      <w:marTop w:val="0"/>
      <w:marBottom w:val="0"/>
      <w:divBdr>
        <w:top w:val="none" w:sz="0" w:space="0" w:color="auto"/>
        <w:left w:val="none" w:sz="0" w:space="0" w:color="auto"/>
        <w:bottom w:val="none" w:sz="0" w:space="0" w:color="auto"/>
        <w:right w:val="none" w:sz="0" w:space="0" w:color="auto"/>
      </w:divBdr>
    </w:div>
    <w:div w:id="167524723">
      <w:bodyDiv w:val="1"/>
      <w:marLeft w:val="0"/>
      <w:marRight w:val="0"/>
      <w:marTop w:val="0"/>
      <w:marBottom w:val="0"/>
      <w:divBdr>
        <w:top w:val="none" w:sz="0" w:space="0" w:color="auto"/>
        <w:left w:val="none" w:sz="0" w:space="0" w:color="auto"/>
        <w:bottom w:val="none" w:sz="0" w:space="0" w:color="auto"/>
        <w:right w:val="none" w:sz="0" w:space="0" w:color="auto"/>
      </w:divBdr>
      <w:divsChild>
        <w:div w:id="1139610733">
          <w:marLeft w:val="0"/>
          <w:marRight w:val="0"/>
          <w:marTop w:val="0"/>
          <w:marBottom w:val="0"/>
          <w:divBdr>
            <w:top w:val="none" w:sz="0" w:space="0" w:color="auto"/>
            <w:left w:val="none" w:sz="0" w:space="0" w:color="auto"/>
            <w:bottom w:val="none" w:sz="0" w:space="0" w:color="auto"/>
            <w:right w:val="none" w:sz="0" w:space="0" w:color="auto"/>
          </w:divBdr>
        </w:div>
        <w:div w:id="1997218288">
          <w:marLeft w:val="0"/>
          <w:marRight w:val="0"/>
          <w:marTop w:val="0"/>
          <w:marBottom w:val="0"/>
          <w:divBdr>
            <w:top w:val="none" w:sz="0" w:space="0" w:color="auto"/>
            <w:left w:val="none" w:sz="0" w:space="0" w:color="auto"/>
            <w:bottom w:val="none" w:sz="0" w:space="0" w:color="auto"/>
            <w:right w:val="none" w:sz="0" w:space="0" w:color="auto"/>
          </w:divBdr>
          <w:divsChild>
            <w:div w:id="1000237487">
              <w:marLeft w:val="0"/>
              <w:marRight w:val="0"/>
              <w:marTop w:val="0"/>
              <w:marBottom w:val="0"/>
              <w:divBdr>
                <w:top w:val="none" w:sz="0" w:space="0" w:color="auto"/>
                <w:left w:val="none" w:sz="0" w:space="0" w:color="auto"/>
                <w:bottom w:val="none" w:sz="0" w:space="0" w:color="auto"/>
                <w:right w:val="none" w:sz="0" w:space="0" w:color="auto"/>
              </w:divBdr>
            </w:div>
            <w:div w:id="1085540603">
              <w:marLeft w:val="0"/>
              <w:marRight w:val="0"/>
              <w:marTop w:val="0"/>
              <w:marBottom w:val="0"/>
              <w:divBdr>
                <w:top w:val="none" w:sz="0" w:space="0" w:color="auto"/>
                <w:left w:val="none" w:sz="0" w:space="0" w:color="auto"/>
                <w:bottom w:val="none" w:sz="0" w:space="0" w:color="auto"/>
                <w:right w:val="none" w:sz="0" w:space="0" w:color="auto"/>
              </w:divBdr>
            </w:div>
            <w:div w:id="299044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7884898">
      <w:marLeft w:val="0"/>
      <w:marRight w:val="0"/>
      <w:marTop w:val="0"/>
      <w:marBottom w:val="0"/>
      <w:divBdr>
        <w:top w:val="none" w:sz="0" w:space="0" w:color="auto"/>
        <w:left w:val="none" w:sz="0" w:space="0" w:color="auto"/>
        <w:bottom w:val="none" w:sz="0" w:space="0" w:color="auto"/>
        <w:right w:val="none" w:sz="0" w:space="0" w:color="auto"/>
      </w:divBdr>
    </w:div>
    <w:div w:id="247884899">
      <w:marLeft w:val="0"/>
      <w:marRight w:val="0"/>
      <w:marTop w:val="0"/>
      <w:marBottom w:val="0"/>
      <w:divBdr>
        <w:top w:val="none" w:sz="0" w:space="0" w:color="auto"/>
        <w:left w:val="none" w:sz="0" w:space="0" w:color="auto"/>
        <w:bottom w:val="none" w:sz="0" w:space="0" w:color="auto"/>
        <w:right w:val="none" w:sz="0" w:space="0" w:color="auto"/>
      </w:divBdr>
    </w:div>
    <w:div w:id="247884900">
      <w:marLeft w:val="0"/>
      <w:marRight w:val="0"/>
      <w:marTop w:val="0"/>
      <w:marBottom w:val="0"/>
      <w:divBdr>
        <w:top w:val="none" w:sz="0" w:space="0" w:color="auto"/>
        <w:left w:val="none" w:sz="0" w:space="0" w:color="auto"/>
        <w:bottom w:val="none" w:sz="0" w:space="0" w:color="auto"/>
        <w:right w:val="none" w:sz="0" w:space="0" w:color="auto"/>
      </w:divBdr>
    </w:div>
    <w:div w:id="247884901">
      <w:marLeft w:val="0"/>
      <w:marRight w:val="0"/>
      <w:marTop w:val="0"/>
      <w:marBottom w:val="0"/>
      <w:divBdr>
        <w:top w:val="none" w:sz="0" w:space="0" w:color="auto"/>
        <w:left w:val="none" w:sz="0" w:space="0" w:color="auto"/>
        <w:bottom w:val="none" w:sz="0" w:space="0" w:color="auto"/>
        <w:right w:val="none" w:sz="0" w:space="0" w:color="auto"/>
      </w:divBdr>
    </w:div>
    <w:div w:id="247884902">
      <w:marLeft w:val="0"/>
      <w:marRight w:val="0"/>
      <w:marTop w:val="0"/>
      <w:marBottom w:val="0"/>
      <w:divBdr>
        <w:top w:val="none" w:sz="0" w:space="0" w:color="auto"/>
        <w:left w:val="none" w:sz="0" w:space="0" w:color="auto"/>
        <w:bottom w:val="none" w:sz="0" w:space="0" w:color="auto"/>
        <w:right w:val="none" w:sz="0" w:space="0" w:color="auto"/>
      </w:divBdr>
    </w:div>
    <w:div w:id="247884903">
      <w:marLeft w:val="0"/>
      <w:marRight w:val="0"/>
      <w:marTop w:val="0"/>
      <w:marBottom w:val="0"/>
      <w:divBdr>
        <w:top w:val="none" w:sz="0" w:space="0" w:color="auto"/>
        <w:left w:val="none" w:sz="0" w:space="0" w:color="auto"/>
        <w:bottom w:val="none" w:sz="0" w:space="0" w:color="auto"/>
        <w:right w:val="none" w:sz="0" w:space="0" w:color="auto"/>
      </w:divBdr>
    </w:div>
    <w:div w:id="333454627">
      <w:bodyDiv w:val="1"/>
      <w:marLeft w:val="0"/>
      <w:marRight w:val="0"/>
      <w:marTop w:val="0"/>
      <w:marBottom w:val="0"/>
      <w:divBdr>
        <w:top w:val="none" w:sz="0" w:space="0" w:color="auto"/>
        <w:left w:val="none" w:sz="0" w:space="0" w:color="auto"/>
        <w:bottom w:val="none" w:sz="0" w:space="0" w:color="auto"/>
        <w:right w:val="none" w:sz="0" w:space="0" w:color="auto"/>
      </w:divBdr>
    </w:div>
    <w:div w:id="587888467">
      <w:bodyDiv w:val="1"/>
      <w:marLeft w:val="0"/>
      <w:marRight w:val="0"/>
      <w:marTop w:val="0"/>
      <w:marBottom w:val="0"/>
      <w:divBdr>
        <w:top w:val="none" w:sz="0" w:space="0" w:color="auto"/>
        <w:left w:val="none" w:sz="0" w:space="0" w:color="auto"/>
        <w:bottom w:val="none" w:sz="0" w:space="0" w:color="auto"/>
        <w:right w:val="none" w:sz="0" w:space="0" w:color="auto"/>
      </w:divBdr>
    </w:div>
    <w:div w:id="808933539">
      <w:bodyDiv w:val="1"/>
      <w:marLeft w:val="0"/>
      <w:marRight w:val="0"/>
      <w:marTop w:val="0"/>
      <w:marBottom w:val="0"/>
      <w:divBdr>
        <w:top w:val="none" w:sz="0" w:space="0" w:color="auto"/>
        <w:left w:val="none" w:sz="0" w:space="0" w:color="auto"/>
        <w:bottom w:val="none" w:sz="0" w:space="0" w:color="auto"/>
        <w:right w:val="none" w:sz="0" w:space="0" w:color="auto"/>
      </w:divBdr>
    </w:div>
    <w:div w:id="904030279">
      <w:bodyDiv w:val="1"/>
      <w:marLeft w:val="0"/>
      <w:marRight w:val="0"/>
      <w:marTop w:val="0"/>
      <w:marBottom w:val="0"/>
      <w:divBdr>
        <w:top w:val="none" w:sz="0" w:space="0" w:color="auto"/>
        <w:left w:val="none" w:sz="0" w:space="0" w:color="auto"/>
        <w:bottom w:val="none" w:sz="0" w:space="0" w:color="auto"/>
        <w:right w:val="none" w:sz="0" w:space="0" w:color="auto"/>
      </w:divBdr>
    </w:div>
    <w:div w:id="932008136">
      <w:bodyDiv w:val="1"/>
      <w:marLeft w:val="0"/>
      <w:marRight w:val="0"/>
      <w:marTop w:val="0"/>
      <w:marBottom w:val="0"/>
      <w:divBdr>
        <w:top w:val="none" w:sz="0" w:space="0" w:color="auto"/>
        <w:left w:val="none" w:sz="0" w:space="0" w:color="auto"/>
        <w:bottom w:val="none" w:sz="0" w:space="0" w:color="auto"/>
        <w:right w:val="none" w:sz="0" w:space="0" w:color="auto"/>
      </w:divBdr>
    </w:div>
    <w:div w:id="1169101976">
      <w:bodyDiv w:val="1"/>
      <w:marLeft w:val="0"/>
      <w:marRight w:val="0"/>
      <w:marTop w:val="0"/>
      <w:marBottom w:val="0"/>
      <w:divBdr>
        <w:top w:val="none" w:sz="0" w:space="0" w:color="auto"/>
        <w:left w:val="none" w:sz="0" w:space="0" w:color="auto"/>
        <w:bottom w:val="none" w:sz="0" w:space="0" w:color="auto"/>
        <w:right w:val="none" w:sz="0" w:space="0" w:color="auto"/>
      </w:divBdr>
    </w:div>
    <w:div w:id="1443570437">
      <w:bodyDiv w:val="1"/>
      <w:marLeft w:val="0"/>
      <w:marRight w:val="0"/>
      <w:marTop w:val="0"/>
      <w:marBottom w:val="0"/>
      <w:divBdr>
        <w:top w:val="none" w:sz="0" w:space="0" w:color="auto"/>
        <w:left w:val="none" w:sz="0" w:space="0" w:color="auto"/>
        <w:bottom w:val="none" w:sz="0" w:space="0" w:color="auto"/>
        <w:right w:val="none" w:sz="0" w:space="0" w:color="auto"/>
      </w:divBdr>
    </w:div>
    <w:div w:id="1479609574">
      <w:bodyDiv w:val="1"/>
      <w:marLeft w:val="0"/>
      <w:marRight w:val="0"/>
      <w:marTop w:val="0"/>
      <w:marBottom w:val="0"/>
      <w:divBdr>
        <w:top w:val="none" w:sz="0" w:space="0" w:color="auto"/>
        <w:left w:val="none" w:sz="0" w:space="0" w:color="auto"/>
        <w:bottom w:val="none" w:sz="0" w:space="0" w:color="auto"/>
        <w:right w:val="none" w:sz="0" w:space="0" w:color="auto"/>
      </w:divBdr>
    </w:div>
    <w:div w:id="1528758954">
      <w:bodyDiv w:val="1"/>
      <w:marLeft w:val="0"/>
      <w:marRight w:val="0"/>
      <w:marTop w:val="0"/>
      <w:marBottom w:val="0"/>
      <w:divBdr>
        <w:top w:val="none" w:sz="0" w:space="0" w:color="auto"/>
        <w:left w:val="none" w:sz="0" w:space="0" w:color="auto"/>
        <w:bottom w:val="none" w:sz="0" w:space="0" w:color="auto"/>
        <w:right w:val="none" w:sz="0" w:space="0" w:color="auto"/>
      </w:divBdr>
    </w:div>
    <w:div w:id="1553031446">
      <w:bodyDiv w:val="1"/>
      <w:marLeft w:val="0"/>
      <w:marRight w:val="0"/>
      <w:marTop w:val="0"/>
      <w:marBottom w:val="0"/>
      <w:divBdr>
        <w:top w:val="none" w:sz="0" w:space="0" w:color="auto"/>
        <w:left w:val="none" w:sz="0" w:space="0" w:color="auto"/>
        <w:bottom w:val="none" w:sz="0" w:space="0" w:color="auto"/>
        <w:right w:val="none" w:sz="0" w:space="0" w:color="auto"/>
      </w:divBdr>
    </w:div>
    <w:div w:id="1578246227">
      <w:bodyDiv w:val="1"/>
      <w:marLeft w:val="0"/>
      <w:marRight w:val="0"/>
      <w:marTop w:val="0"/>
      <w:marBottom w:val="0"/>
      <w:divBdr>
        <w:top w:val="none" w:sz="0" w:space="0" w:color="auto"/>
        <w:left w:val="none" w:sz="0" w:space="0" w:color="auto"/>
        <w:bottom w:val="none" w:sz="0" w:space="0" w:color="auto"/>
        <w:right w:val="none" w:sz="0" w:space="0" w:color="auto"/>
      </w:divBdr>
    </w:div>
    <w:div w:id="1675182258">
      <w:bodyDiv w:val="1"/>
      <w:marLeft w:val="0"/>
      <w:marRight w:val="0"/>
      <w:marTop w:val="0"/>
      <w:marBottom w:val="0"/>
      <w:divBdr>
        <w:top w:val="none" w:sz="0" w:space="0" w:color="auto"/>
        <w:left w:val="none" w:sz="0" w:space="0" w:color="auto"/>
        <w:bottom w:val="none" w:sz="0" w:space="0" w:color="auto"/>
        <w:right w:val="none" w:sz="0" w:space="0" w:color="auto"/>
      </w:divBdr>
      <w:divsChild>
        <w:div w:id="1764258706">
          <w:marLeft w:val="0"/>
          <w:marRight w:val="0"/>
          <w:marTop w:val="0"/>
          <w:marBottom w:val="0"/>
          <w:divBdr>
            <w:top w:val="none" w:sz="0" w:space="0" w:color="auto"/>
            <w:left w:val="none" w:sz="0" w:space="0" w:color="auto"/>
            <w:bottom w:val="none" w:sz="0" w:space="0" w:color="auto"/>
            <w:right w:val="none" w:sz="0" w:space="0" w:color="auto"/>
          </w:divBdr>
        </w:div>
        <w:div w:id="1354527507">
          <w:marLeft w:val="0"/>
          <w:marRight w:val="0"/>
          <w:marTop w:val="0"/>
          <w:marBottom w:val="0"/>
          <w:divBdr>
            <w:top w:val="none" w:sz="0" w:space="0" w:color="auto"/>
            <w:left w:val="none" w:sz="0" w:space="0" w:color="auto"/>
            <w:bottom w:val="none" w:sz="0" w:space="0" w:color="auto"/>
            <w:right w:val="none" w:sz="0" w:space="0" w:color="auto"/>
          </w:divBdr>
          <w:divsChild>
            <w:div w:id="1882933439">
              <w:marLeft w:val="0"/>
              <w:marRight w:val="0"/>
              <w:marTop w:val="0"/>
              <w:marBottom w:val="0"/>
              <w:divBdr>
                <w:top w:val="none" w:sz="0" w:space="0" w:color="auto"/>
                <w:left w:val="none" w:sz="0" w:space="0" w:color="auto"/>
                <w:bottom w:val="none" w:sz="0" w:space="0" w:color="auto"/>
                <w:right w:val="none" w:sz="0" w:space="0" w:color="auto"/>
              </w:divBdr>
            </w:div>
            <w:div w:id="2094206572">
              <w:marLeft w:val="0"/>
              <w:marRight w:val="0"/>
              <w:marTop w:val="0"/>
              <w:marBottom w:val="0"/>
              <w:divBdr>
                <w:top w:val="none" w:sz="0" w:space="0" w:color="auto"/>
                <w:left w:val="none" w:sz="0" w:space="0" w:color="auto"/>
                <w:bottom w:val="none" w:sz="0" w:space="0" w:color="auto"/>
                <w:right w:val="none" w:sz="0" w:space="0" w:color="auto"/>
              </w:divBdr>
            </w:div>
            <w:div w:id="1359551806">
              <w:marLeft w:val="0"/>
              <w:marRight w:val="0"/>
              <w:marTop w:val="0"/>
              <w:marBottom w:val="0"/>
              <w:divBdr>
                <w:top w:val="none" w:sz="0" w:space="0" w:color="auto"/>
                <w:left w:val="none" w:sz="0" w:space="0" w:color="auto"/>
                <w:bottom w:val="none" w:sz="0" w:space="0" w:color="auto"/>
                <w:right w:val="none" w:sz="0" w:space="0" w:color="auto"/>
              </w:divBdr>
            </w:div>
            <w:div w:id="1999067082">
              <w:marLeft w:val="0"/>
              <w:marRight w:val="0"/>
              <w:marTop w:val="0"/>
              <w:marBottom w:val="0"/>
              <w:divBdr>
                <w:top w:val="none" w:sz="0" w:space="0" w:color="auto"/>
                <w:left w:val="none" w:sz="0" w:space="0" w:color="auto"/>
                <w:bottom w:val="none" w:sz="0" w:space="0" w:color="auto"/>
                <w:right w:val="none" w:sz="0" w:space="0" w:color="auto"/>
              </w:divBdr>
            </w:div>
            <w:div w:id="56516296">
              <w:marLeft w:val="0"/>
              <w:marRight w:val="0"/>
              <w:marTop w:val="0"/>
              <w:marBottom w:val="0"/>
              <w:divBdr>
                <w:top w:val="none" w:sz="0" w:space="0" w:color="auto"/>
                <w:left w:val="none" w:sz="0" w:space="0" w:color="auto"/>
                <w:bottom w:val="none" w:sz="0" w:space="0" w:color="auto"/>
                <w:right w:val="none" w:sz="0" w:space="0" w:color="auto"/>
              </w:divBdr>
            </w:div>
          </w:divsChild>
        </w:div>
        <w:div w:id="1550872827">
          <w:marLeft w:val="0"/>
          <w:marRight w:val="0"/>
          <w:marTop w:val="0"/>
          <w:marBottom w:val="0"/>
          <w:divBdr>
            <w:top w:val="none" w:sz="0" w:space="0" w:color="auto"/>
            <w:left w:val="none" w:sz="0" w:space="0" w:color="auto"/>
            <w:bottom w:val="none" w:sz="0" w:space="0" w:color="auto"/>
            <w:right w:val="none" w:sz="0" w:space="0" w:color="auto"/>
          </w:divBdr>
        </w:div>
      </w:divsChild>
    </w:div>
    <w:div w:id="1798797340">
      <w:bodyDiv w:val="1"/>
      <w:marLeft w:val="0"/>
      <w:marRight w:val="0"/>
      <w:marTop w:val="0"/>
      <w:marBottom w:val="0"/>
      <w:divBdr>
        <w:top w:val="none" w:sz="0" w:space="0" w:color="auto"/>
        <w:left w:val="none" w:sz="0" w:space="0" w:color="auto"/>
        <w:bottom w:val="none" w:sz="0" w:space="0" w:color="auto"/>
        <w:right w:val="none" w:sz="0" w:space="0" w:color="auto"/>
      </w:divBdr>
    </w:div>
    <w:div w:id="20222730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fhs.utb.cz/o-fakulte/uredni-deska/akreditace/pedagogika-dsp-p-k/" TargetMode="External"/><Relationship Id="rId18" Type="http://schemas.openxmlformats.org/officeDocument/2006/relationships/hyperlink" Target="https://vufind.katalog.k.utb.cz/Content/list-of-databases" TargetMode="External"/><Relationship Id="rId26" Type="http://schemas.openxmlformats.org/officeDocument/2006/relationships/hyperlink" Target="https://ojs.cuni.cz/pedagogika/article/view/1630" TargetMode="External"/><Relationship Id="rId39" Type="http://schemas.openxmlformats.org/officeDocument/2006/relationships/hyperlink" Target="http://doi.org/10.1080/02601370.2020.1808102" TargetMode="External"/><Relationship Id="rId21" Type="http://schemas.openxmlformats.org/officeDocument/2006/relationships/footer" Target="footer3.xml"/><Relationship Id="rId34" Type="http://schemas.openxmlformats.org/officeDocument/2006/relationships/hyperlink" Target="http://doi.org/10.1080/0309877X.2019.1614545" TargetMode="External"/><Relationship Id="rId42" Type="http://schemas.openxmlformats.org/officeDocument/2006/relationships/hyperlink" Target="http://doi.org/10.1177/07342829211060571" TargetMode="External"/><Relationship Id="rId47" Type="http://schemas.openxmlformats.org/officeDocument/2006/relationships/hyperlink" Target="http://dx.doi.org/10.18778/1733-8077.17.1.5" TargetMode="External"/><Relationship Id="rId50" Type="http://schemas.openxmlformats.org/officeDocument/2006/relationships/hyperlink" Target="http://pages.pedf.cuni.cz/pedagogika" TargetMode="External"/><Relationship Id="rId55" Type="http://schemas.openxmlformats.org/officeDocument/2006/relationships/image" Target="media/image3.jpeg"/><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czso.cz/csu/czso/klasifikace-oboru-vzdelani-cz-isced-f-2013" TargetMode="External"/><Relationship Id="rId29" Type="http://schemas.openxmlformats.org/officeDocument/2006/relationships/hyperlink" Target="https://www.utb.cz/mdocs-posts/smernice-rektora-c-16-2021/" TargetMode="External"/><Relationship Id="rId11" Type="http://schemas.openxmlformats.org/officeDocument/2006/relationships/image" Target="media/image1.png"/><Relationship Id="rId24" Type="http://schemas.openxmlformats.org/officeDocument/2006/relationships/hyperlink" Target="http://doi.org/10.1177/0741713619878391" TargetMode="External"/><Relationship Id="rId32" Type="http://schemas.openxmlformats.org/officeDocument/2006/relationships/hyperlink" Target="https://vufind.katalog.k.utb.cz/Content/list-of-databases" TargetMode="External"/><Relationship Id="rId37" Type="http://schemas.openxmlformats.org/officeDocument/2006/relationships/hyperlink" Target="http://doi.org/10.3384/rela.2000-7426.3535" TargetMode="External"/><Relationship Id="rId40" Type="http://schemas.openxmlformats.org/officeDocument/2006/relationships/hyperlink" Target="https://doi.org/10.1080/02601370.2022.2057606" TargetMode="External"/><Relationship Id="rId45" Type="http://schemas.openxmlformats.org/officeDocument/2006/relationships/hyperlink" Target="https://doi.org/10.1108/JPCC-08-2020-0069" TargetMode="External"/><Relationship Id="rId53" Type="http://schemas.openxmlformats.org/officeDocument/2006/relationships/hyperlink" Target="https://doi.org/10.5817/SP2021-1-1" TargetMode="External"/><Relationship Id="rId58" Type="http://schemas.openxmlformats.org/officeDocument/2006/relationships/footer" Target="footer6.xml"/><Relationship Id="rId5" Type="http://schemas.openxmlformats.org/officeDocument/2006/relationships/numbering" Target="numbering.xml"/><Relationship Id="rId61" Type="http://schemas.openxmlformats.org/officeDocument/2006/relationships/theme" Target="theme/theme1.xml"/><Relationship Id="rId19" Type="http://schemas.openxmlformats.org/officeDocument/2006/relationships/footer" Target="footer1.xml"/><Relationship Id="rId14" Type="http://schemas.openxmlformats.org/officeDocument/2006/relationships/hyperlink" Target="https://www.utb.cz/univerzita/uredni-deska/vnitrni-normy-a-predpisy/vnitrni-predpisy/" TargetMode="External"/><Relationship Id="rId22" Type="http://schemas.openxmlformats.org/officeDocument/2006/relationships/footer" Target="footer4.xml"/><Relationship Id="rId27" Type="http://schemas.openxmlformats.org/officeDocument/2006/relationships/hyperlink" Target="https://doi.org/10.5507/epd.2018.043" TargetMode="External"/><Relationship Id="rId30" Type="http://schemas.openxmlformats.org/officeDocument/2006/relationships/hyperlink" Target="https://www.utb.cz/mdocs-posts/smernice-rektora-c-16-2021/" TargetMode="External"/><Relationship Id="rId35" Type="http://schemas.openxmlformats.org/officeDocument/2006/relationships/hyperlink" Target="https://doi.org/10.1080/02701960.2022.2156866" TargetMode="External"/><Relationship Id="rId43" Type="http://schemas.openxmlformats.org/officeDocument/2006/relationships/hyperlink" Target="http://doi.org/10.1080/0158037X.2020.1732334" TargetMode="External"/><Relationship Id="rId48" Type="http://schemas.openxmlformats.org/officeDocument/2006/relationships/hyperlink" Target="https://journals.lib.pte.hu/index.php/tm/article/view/3472" TargetMode="External"/><Relationship Id="rId56" Type="http://schemas.openxmlformats.org/officeDocument/2006/relationships/hyperlink" Target="https://www.gla.ac.uk/postgraduate/research/education/" TargetMode="External"/><Relationship Id="rId8" Type="http://schemas.openxmlformats.org/officeDocument/2006/relationships/webSettings" Target="webSettings.xml"/><Relationship Id="rId51" Type="http://schemas.openxmlformats.org/officeDocument/2006/relationships/hyperlink" Target="https://doi.org/10.1111/ejed.12478" TargetMode="External"/><Relationship Id="rId3" Type="http://schemas.openxmlformats.org/officeDocument/2006/relationships/customXml" Target="../customXml/item3.xml"/><Relationship Id="rId12" Type="http://schemas.openxmlformats.org/officeDocument/2006/relationships/hyperlink" Target="https://fhs.utb.cz/wp-login.php" TargetMode="External"/><Relationship Id="rId17" Type="http://schemas.openxmlformats.org/officeDocument/2006/relationships/hyperlink" Target="https://digilib.k.utb.cz/handle/10563/213?locale-attribute=cs" TargetMode="External"/><Relationship Id="rId25" Type="http://schemas.openxmlformats.org/officeDocument/2006/relationships/hyperlink" Target="http://doi.org/10.1080/02601370.2020.1808102" TargetMode="External"/><Relationship Id="rId33" Type="http://schemas.openxmlformats.org/officeDocument/2006/relationships/hyperlink" Target="https://doi.org/10.1080/13603116.2022.2134475" TargetMode="External"/><Relationship Id="rId38" Type="http://schemas.openxmlformats.org/officeDocument/2006/relationships/hyperlink" Target="http://doi.org/10.1177/0741713619878391" TargetMode="External"/><Relationship Id="rId46" Type="http://schemas.openxmlformats.org/officeDocument/2006/relationships/hyperlink" Target="http://ojs.library.ubc.ca/index.php/criticaled/article/view/186584" TargetMode="External"/><Relationship Id="rId59" Type="http://schemas.openxmlformats.org/officeDocument/2006/relationships/fontTable" Target="fontTable.xml"/><Relationship Id="rId20" Type="http://schemas.openxmlformats.org/officeDocument/2006/relationships/footer" Target="footer2.xml"/><Relationship Id="rId41" Type="http://schemas.openxmlformats.org/officeDocument/2006/relationships/hyperlink" Target="http://doi.org/10.14712/23363525.2020.2" TargetMode="External"/><Relationship Id="rId54" Type="http://schemas.openxmlformats.org/officeDocument/2006/relationships/image" Target="media/image2.jpeg"/><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fhs.utb.cz/o-fakulte/uredni-deska/vnitrni-normy-a-predpisy/vnitrni-predpisy-utb-a-fhs/" TargetMode="External"/><Relationship Id="rId23" Type="http://schemas.openxmlformats.org/officeDocument/2006/relationships/hyperlink" Target="http://doi.org/10.1177/07342829211060571" TargetMode="External"/><Relationship Id="rId28" Type="http://schemas.openxmlformats.org/officeDocument/2006/relationships/hyperlink" Target="https://vufind.katalog.k.utb.cz/Content/list-of-databases" TargetMode="External"/><Relationship Id="rId36" Type="http://schemas.openxmlformats.org/officeDocument/2006/relationships/hyperlink" Target="https://doi.org/10.1080/13639080.2022.2091118" TargetMode="External"/><Relationship Id="rId49" Type="http://schemas.openxmlformats.org/officeDocument/2006/relationships/hyperlink" Target="https://doi.org/10.31577/sp.2022.02.845" TargetMode="External"/><Relationship Id="rId57" Type="http://schemas.openxmlformats.org/officeDocument/2006/relationships/footer" Target="footer5.xml"/><Relationship Id="rId10" Type="http://schemas.openxmlformats.org/officeDocument/2006/relationships/endnotes" Target="endnotes.xml"/><Relationship Id="rId31" Type="http://schemas.openxmlformats.org/officeDocument/2006/relationships/hyperlink" Target="https://vufind.katalog.k.utb.cz/EDS" TargetMode="External"/><Relationship Id="rId44" Type="http://schemas.openxmlformats.org/officeDocument/2006/relationships/hyperlink" Target="https://vufind.katalog.k.utb.cz/Content/list-of-databases" TargetMode="External"/><Relationship Id="rId52" Type="http://schemas.openxmlformats.org/officeDocument/2006/relationships/hyperlink" Target="http://www.studiapaedagogica.cz" TargetMode="External"/><Relationship Id="rId60" Type="http://schemas.microsoft.com/office/2011/relationships/people" Target="people.xml"/><Relationship Id="rId4" Type="http://schemas.openxmlformats.org/officeDocument/2006/relationships/customXml" Target="../customXml/item4.xml"/><Relationship Id="rId9" Type="http://schemas.openxmlformats.org/officeDocument/2006/relationships/footnotes" Target="footnotes.xml"/></Relationships>
</file>

<file path=word/_rels/footnotes.xml.rels><?xml version="1.0" encoding="UTF-8" standalone="yes"?>
<Relationships xmlns="http://schemas.openxmlformats.org/package/2006/relationships"><Relationship Id="rId13" Type="http://schemas.openxmlformats.org/officeDocument/2006/relationships/hyperlink" Target="https://www.utb.cz/univerzita/uredni-deska/vnitrni-normy-a-predpisy/vnitrni-predpisy/" TargetMode="External"/><Relationship Id="rId18" Type="http://schemas.openxmlformats.org/officeDocument/2006/relationships/hyperlink" Target="https://www.utb.cz/mdocs-posts/smernice-rektora-c-10-2021/" TargetMode="External"/><Relationship Id="rId26" Type="http://schemas.openxmlformats.org/officeDocument/2006/relationships/hyperlink" Target="https://jobcentrum.utb.cz/" TargetMode="External"/><Relationship Id="rId39" Type="http://schemas.openxmlformats.org/officeDocument/2006/relationships/hyperlink" Target="https://www.utb.cz/univerzita/uredni-deska/vnitrni-normy-a-predpisy/vnitrni-predpisy/" TargetMode="External"/><Relationship Id="rId21" Type="http://schemas.openxmlformats.org/officeDocument/2006/relationships/hyperlink" Target="https://earli.org/" TargetMode="External"/><Relationship Id="rId34" Type="http://schemas.openxmlformats.org/officeDocument/2006/relationships/hyperlink" Target="https://www.utb.cz/univerzita/uredni-deska/vnitrni-normy-a-predpisy/vnitrni-predpisy/" TargetMode="External"/><Relationship Id="rId7" Type="http://schemas.openxmlformats.org/officeDocument/2006/relationships/hyperlink" Target="https://publikace.k.utb.cz" TargetMode="External"/><Relationship Id="rId12" Type="http://schemas.openxmlformats.org/officeDocument/2006/relationships/hyperlink" Target="https://www.utb.cz/univerzita/uredni-deska/vnitrni-normy-a-predpisy/vnitrni-predpisy/" TargetMode="External"/><Relationship Id="rId17" Type="http://schemas.openxmlformats.org/officeDocument/2006/relationships/hyperlink" Target="https://fhs.utb.cz/o-fakulte/uredni-deska/vyrocni-zpravy" TargetMode="External"/><Relationship Id="rId25" Type="http://schemas.openxmlformats.org/officeDocument/2006/relationships/hyperlink" Target="https://jobcentrum.utb.cz/" TargetMode="External"/><Relationship Id="rId33" Type="http://schemas.openxmlformats.org/officeDocument/2006/relationships/hyperlink" Target="https://www.utb.cz/univerzita/uredni-deska/vnitrni-normy-a-predpisy/vnitrni-predpisy/" TargetMode="External"/><Relationship Id="rId38" Type="http://schemas.openxmlformats.org/officeDocument/2006/relationships/hyperlink" Target="https://publikace.k.utb.cz" TargetMode="External"/><Relationship Id="rId2" Type="http://schemas.openxmlformats.org/officeDocument/2006/relationships/hyperlink" Target="https://www.utb.cz/univerzita/uredni-deska/vnitrni-normy-a-predpisy/vnitrni-predpisy/" TargetMode="External"/><Relationship Id="rId16" Type="http://schemas.openxmlformats.org/officeDocument/2006/relationships/hyperlink" Target="https://www.utb.cz/univerzita/uredni-deska/ruzne/vyrocni-zpravy/" TargetMode="External"/><Relationship Id="rId20" Type="http://schemas.openxmlformats.org/officeDocument/2006/relationships/hyperlink" Target="https://fhs.utb.cz/o-fakulte/zakladni-informace/ustavy/ustav-skolni-pedagogiky/cpds-pobocka-zlin/" TargetMode="External"/><Relationship Id="rId29" Type="http://schemas.openxmlformats.org/officeDocument/2006/relationships/hyperlink" Target="https://publikace.k.utb.cz" TargetMode="External"/><Relationship Id="rId1" Type="http://schemas.openxmlformats.org/officeDocument/2006/relationships/hyperlink" Target="https://stag.utb.cz/portal/" TargetMode="External"/><Relationship Id="rId6" Type="http://schemas.openxmlformats.org/officeDocument/2006/relationships/hyperlink" Target="https://jobcentrum.utb.cz/" TargetMode="External"/><Relationship Id="rId11" Type="http://schemas.openxmlformats.org/officeDocument/2006/relationships/hyperlink" Target="https://www.utb.cz/mdocs-posts/smernice-rektora-c-17-2021/" TargetMode="External"/><Relationship Id="rId24" Type="http://schemas.openxmlformats.org/officeDocument/2006/relationships/hyperlink" Target="https://fhs.utb.cz/o-fakulte/uredni-deska/vnitrni-normy-a-predpisy/vnitrni-predpisy-utb-a-fhs/?afterLogin=1" TargetMode="External"/><Relationship Id="rId32" Type="http://schemas.openxmlformats.org/officeDocument/2006/relationships/hyperlink" Target="https://www.utb.cz/univerzita/o-univerzite/struktura/poradni-sbory/eticka-komise/" TargetMode="External"/><Relationship Id="rId37" Type="http://schemas.openxmlformats.org/officeDocument/2006/relationships/hyperlink" Target="https://fhs.utb.cz/o-fakulte/uredni-deska/strategicky-zamer-fakulty/" TargetMode="External"/><Relationship Id="rId5" Type="http://schemas.openxmlformats.org/officeDocument/2006/relationships/hyperlink" Target="https://jobcentrum.utb.cz/" TargetMode="External"/><Relationship Id="rId15" Type="http://schemas.openxmlformats.org/officeDocument/2006/relationships/hyperlink" Target="https://www.utb.cz/univerzita/uredni-deska/ruzne/akreditacni-rizeni/" TargetMode="External"/><Relationship Id="rId23" Type="http://schemas.openxmlformats.org/officeDocument/2006/relationships/hyperlink" Target="https://www.utb.cz/univerzita/uredni-deska/vnitrni-normy-a-predpisy/vnitrni-predpisy/" TargetMode="External"/><Relationship Id="rId28" Type="http://schemas.openxmlformats.org/officeDocument/2006/relationships/hyperlink" Target="https://digilib.k.utb.cz" TargetMode="External"/><Relationship Id="rId36" Type="http://schemas.openxmlformats.org/officeDocument/2006/relationships/hyperlink" Target="https://uni.utb.cz/" TargetMode="External"/><Relationship Id="rId10" Type="http://schemas.openxmlformats.org/officeDocument/2006/relationships/hyperlink" Target="https://www.utb.cz/univerzita/uredni-deska/vnitrni-normy-a-predpisy/vnitrni-predpisy/" TargetMode="External"/><Relationship Id="rId19" Type="http://schemas.openxmlformats.org/officeDocument/2006/relationships/hyperlink" Target="https://fhs.utb.cz/o-fakulte/uredni-deska/vnitrni-normy-a-predpisy/vnitrni-normy-fhs/" TargetMode="External"/><Relationship Id="rId31" Type="http://schemas.openxmlformats.org/officeDocument/2006/relationships/hyperlink" Target="https://www.utb.cz/univerzita/uredni-deska/vnitrni-normy-a-predpisy/vnitrni-predpisy/" TargetMode="External"/><Relationship Id="rId4" Type="http://schemas.openxmlformats.org/officeDocument/2006/relationships/hyperlink" Target="https://jobcentrum.utb.cz/" TargetMode="External"/><Relationship Id="rId9" Type="http://schemas.openxmlformats.org/officeDocument/2006/relationships/hyperlink" Target="https://www.utb.cz/univerzita/uredni-deska/vnitrni-normy-a-predpisy/vnitrni-predpisy/" TargetMode="External"/><Relationship Id="rId14" Type="http://schemas.openxmlformats.org/officeDocument/2006/relationships/hyperlink" Target="https://fhs.utb.cz/o-fakulte/uredni-deska/vnitrni-normy-a-predpisy/vnitrni-normy-fhs/rozhodnuti-dekanky/" TargetMode="External"/><Relationship Id="rId22" Type="http://schemas.openxmlformats.org/officeDocument/2006/relationships/hyperlink" Target="https://stag.utb.cz/portal/" TargetMode="External"/><Relationship Id="rId27" Type="http://schemas.openxmlformats.org/officeDocument/2006/relationships/hyperlink" Target="https://jobcentrum.utb.cz/" TargetMode="External"/><Relationship Id="rId30" Type="http://schemas.openxmlformats.org/officeDocument/2006/relationships/hyperlink" Target="http://portal.k.utb.cz/databases/alphabetical" TargetMode="External"/><Relationship Id="rId35" Type="http://schemas.openxmlformats.org/officeDocument/2006/relationships/hyperlink" Target="https://moodle.utb.cz" TargetMode="External"/><Relationship Id="rId8" Type="http://schemas.openxmlformats.org/officeDocument/2006/relationships/hyperlink" Target="https://www.utb.cz/univerzita/uredni-deska/" TargetMode="External"/><Relationship Id="rId3" Type="http://schemas.openxmlformats.org/officeDocument/2006/relationships/hyperlink" Target="https://fhs.utb.cz/o-fakulte/uredni-deska/vnitrni-normy-a-predpisy/vnitrni-predpisy-utb-a-fhs/?afterLogin=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94DCAFD68519794AA74AFB4B33D2C82E" ma:contentTypeVersion="13" ma:contentTypeDescription="Vytvoří nový dokument" ma:contentTypeScope="" ma:versionID="aa51a3c17d981aa4ca840678cb5af89b">
  <xsd:schema xmlns:xsd="http://www.w3.org/2001/XMLSchema" xmlns:xs="http://www.w3.org/2001/XMLSchema" xmlns:p="http://schemas.microsoft.com/office/2006/metadata/properties" xmlns:ns3="5e65355b-29c2-46b9-93e7-91c205103823" xmlns:ns4="7564e11c-effe-422f-a3e9-6c44c65a973b" targetNamespace="http://schemas.microsoft.com/office/2006/metadata/properties" ma:root="true" ma:fieldsID="4c35d89aa2b24831df8ecdda1fb5a388" ns3:_="" ns4:_="">
    <xsd:import namespace="5e65355b-29c2-46b9-93e7-91c205103823"/>
    <xsd:import namespace="7564e11c-effe-422f-a3e9-6c44c65a973b"/>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OCR"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e65355b-29c2-46b9-93e7-91c20510382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AutoTags" ma:index="16" nillable="true" ma:displayName="Tags" ma:internalName="MediaServiceAutoTags"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564e11c-effe-422f-a3e9-6c44c65a973b" elementFormDefault="qualified">
    <xsd:import namespace="http://schemas.microsoft.com/office/2006/documentManagement/types"/>
    <xsd:import namespace="http://schemas.microsoft.com/office/infopath/2007/PartnerControls"/>
    <xsd:element name="SharedWithUsers" ma:index="10"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dílené s podrobnostmi" ma:internalName="SharedWithDetails" ma:readOnly="true">
      <xsd:simpleType>
        <xsd:restriction base="dms:Note">
          <xsd:maxLength value="255"/>
        </xsd:restriction>
      </xsd:simpleType>
    </xsd:element>
    <xsd:element name="SharingHintHash" ma:index="12" nillable="true" ma:displayName="Hodnota hash upozornění na sdílení"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A8FBA19-D7B2-48D7-96A4-E88B05975927}">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EE9E16E-3977-42F7-BAA2-B5B9A501DAB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e65355b-29c2-46b9-93e7-91c205103823"/>
    <ds:schemaRef ds:uri="7564e11c-effe-422f-a3e9-6c44c65a973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FEA69AE-153E-46A0-BB76-C6A28D988B0C}">
  <ds:schemaRefs>
    <ds:schemaRef ds:uri="http://schemas.microsoft.com/sharepoint/v3/contenttype/forms"/>
  </ds:schemaRefs>
</ds:datastoreItem>
</file>

<file path=customXml/itemProps4.xml><?xml version="1.0" encoding="utf-8"?>
<ds:datastoreItem xmlns:ds="http://schemas.openxmlformats.org/officeDocument/2006/customXml" ds:itemID="{867DEAC9-726D-41B0-AF07-AD24632CEA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126</Pages>
  <Words>47913</Words>
  <Characters>282693</Characters>
  <Application>Microsoft Office Word</Application>
  <DocSecurity>0</DocSecurity>
  <Lines>2355</Lines>
  <Paragraphs>659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329947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FHS</dc:creator>
  <cp:keywords/>
  <dc:description/>
  <cp:lastModifiedBy>Jan Kalenda</cp:lastModifiedBy>
  <cp:revision>2</cp:revision>
  <cp:lastPrinted>2023-01-25T07:45:00Z</cp:lastPrinted>
  <dcterms:created xsi:type="dcterms:W3CDTF">2023-03-26T15:00:00Z</dcterms:created>
  <dcterms:modified xsi:type="dcterms:W3CDTF">2023-03-26T15:00:00Z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0x01010094DCAFD68519794AA74AFB4B33D2C82E</vt:lpwstr>
  </property>
  <property fmtid="{D5CDD505-2E9C-101B-9397-08002B2CF9AE}" pid="3" name="GrammarlyDocumentId">
    <vt:lpwstr>0e146946aeb960bb73db12ea2e271e63bedde5da78d7bd96468390b58254f59a</vt:lpwstr>
  </property>
</Properties>
</file>